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9285"/>
      </w:tblGrid>
      <w:tr w:rsidR="00E4622C" w14:paraId="17FD4C25" w14:textId="77777777" w:rsidTr="00E4622C">
        <w:tc>
          <w:tcPr>
            <w:tcW w:w="9285" w:type="dxa"/>
            <w:tcBorders>
              <w:top w:val="single" w:sz="4" w:space="0" w:color="auto"/>
              <w:left w:val="single" w:sz="4" w:space="0" w:color="auto"/>
              <w:bottom w:val="single" w:sz="4" w:space="0" w:color="auto"/>
              <w:right w:val="single" w:sz="4" w:space="0" w:color="auto"/>
            </w:tcBorders>
            <w:shd w:val="clear" w:color="auto" w:fill="BDD6EE"/>
            <w:hideMark/>
          </w:tcPr>
          <w:p w14:paraId="35E4722F" w14:textId="6E3C0801" w:rsidR="00E4622C" w:rsidRDefault="00E4622C">
            <w:pPr>
              <w:jc w:val="both"/>
              <w:rPr>
                <w:b/>
                <w:sz w:val="28"/>
              </w:rPr>
            </w:pPr>
            <w:del w:id="0" w:author="Eva Skýbová" w:date="2024-05-16T08:29:00Z">
              <w:r w:rsidDel="00902CE9">
                <w:rPr>
                  <w:b/>
                  <w:sz w:val="28"/>
                </w:rPr>
                <w:delText>A</w:delText>
              </w:r>
            </w:del>
            <w:r>
              <w:rPr>
                <w:b/>
                <w:sz w:val="28"/>
              </w:rPr>
              <w:t xml:space="preserve">-I – </w:t>
            </w:r>
            <w:r>
              <w:rPr>
                <w:b/>
                <w:sz w:val="26"/>
                <w:szCs w:val="26"/>
              </w:rPr>
              <w:t>Základní informace o žádosti o akreditaci</w:t>
            </w:r>
          </w:p>
        </w:tc>
      </w:tr>
    </w:tbl>
    <w:p w14:paraId="6B5EDD76" w14:textId="77777777" w:rsidR="00E4622C" w:rsidRDefault="00E4622C" w:rsidP="00E4622C">
      <w:pPr>
        <w:spacing w:after="240"/>
        <w:rPr>
          <w:b/>
          <w:bCs/>
          <w:sz w:val="26"/>
          <w:szCs w:val="26"/>
        </w:rPr>
      </w:pPr>
    </w:p>
    <w:p w14:paraId="3162F6A6" w14:textId="77777777" w:rsidR="00E4622C" w:rsidRDefault="00E4622C" w:rsidP="00E4622C">
      <w:pPr>
        <w:spacing w:after="240"/>
        <w:rPr>
          <w:b/>
          <w:bCs/>
          <w:sz w:val="26"/>
          <w:szCs w:val="26"/>
        </w:rPr>
      </w:pPr>
      <w:r>
        <w:rPr>
          <w:b/>
          <w:bCs/>
          <w:sz w:val="26"/>
          <w:szCs w:val="26"/>
        </w:rPr>
        <w:t>Název vysoké školy:</w:t>
      </w:r>
      <w:r>
        <w:rPr>
          <w:b/>
          <w:bCs/>
          <w:sz w:val="26"/>
          <w:szCs w:val="26"/>
        </w:rPr>
        <w:tab/>
      </w:r>
      <w:r>
        <w:rPr>
          <w:b/>
          <w:bCs/>
          <w:sz w:val="26"/>
          <w:szCs w:val="26"/>
        </w:rPr>
        <w:tab/>
        <w:t>Univerzita Tomáše Bati ve Zlíně</w:t>
      </w:r>
    </w:p>
    <w:p w14:paraId="3C9CFEAB" w14:textId="77777777" w:rsidR="00E4622C" w:rsidRDefault="00E4622C" w:rsidP="00E4622C">
      <w:pPr>
        <w:spacing w:after="240"/>
        <w:rPr>
          <w:b/>
          <w:bCs/>
          <w:sz w:val="26"/>
          <w:szCs w:val="26"/>
        </w:rPr>
      </w:pPr>
    </w:p>
    <w:p w14:paraId="6DE2C115" w14:textId="77777777" w:rsidR="00E4622C" w:rsidRDefault="00E4622C" w:rsidP="00E4622C">
      <w:pPr>
        <w:spacing w:after="240"/>
        <w:rPr>
          <w:b/>
          <w:bCs/>
          <w:sz w:val="26"/>
          <w:szCs w:val="26"/>
        </w:rPr>
      </w:pPr>
      <w:r>
        <w:rPr>
          <w:b/>
          <w:bCs/>
          <w:sz w:val="26"/>
          <w:szCs w:val="26"/>
        </w:rPr>
        <w:t>Název součásti vysoké školy:</w:t>
      </w:r>
      <w:r>
        <w:rPr>
          <w:b/>
          <w:bCs/>
          <w:sz w:val="26"/>
          <w:szCs w:val="26"/>
        </w:rPr>
        <w:tab/>
        <w:t>Fakulta logistiky a krizového řízení</w:t>
      </w:r>
    </w:p>
    <w:p w14:paraId="2F16301A" w14:textId="77777777" w:rsidR="00E4622C" w:rsidRDefault="00E4622C" w:rsidP="00E4622C">
      <w:pPr>
        <w:spacing w:after="240"/>
        <w:rPr>
          <w:b/>
          <w:bCs/>
          <w:sz w:val="26"/>
          <w:szCs w:val="26"/>
        </w:rPr>
      </w:pPr>
    </w:p>
    <w:p w14:paraId="01401776" w14:textId="77777777" w:rsidR="00E4622C" w:rsidRDefault="00E4622C" w:rsidP="00E4622C">
      <w:pPr>
        <w:spacing w:after="240"/>
        <w:rPr>
          <w:b/>
          <w:bCs/>
          <w:sz w:val="26"/>
          <w:szCs w:val="26"/>
        </w:rPr>
      </w:pPr>
      <w:r>
        <w:rPr>
          <w:b/>
          <w:bCs/>
          <w:sz w:val="26"/>
          <w:szCs w:val="26"/>
        </w:rPr>
        <w:t>Název spolupracující instituce dle § 81 nebo § 95 odst. 4 ZVŠ:</w:t>
      </w:r>
    </w:p>
    <w:p w14:paraId="12D0BE52" w14:textId="77777777" w:rsidR="00E4622C" w:rsidRDefault="00E4622C" w:rsidP="00E4622C">
      <w:pPr>
        <w:spacing w:after="240"/>
        <w:rPr>
          <w:b/>
          <w:bCs/>
          <w:sz w:val="26"/>
          <w:szCs w:val="26"/>
        </w:rPr>
      </w:pPr>
    </w:p>
    <w:p w14:paraId="6D2208F5" w14:textId="44B3E256" w:rsidR="00E4622C" w:rsidRDefault="00E4622C" w:rsidP="00E4622C">
      <w:pPr>
        <w:spacing w:after="240"/>
        <w:rPr>
          <w:b/>
          <w:bCs/>
          <w:sz w:val="26"/>
          <w:szCs w:val="26"/>
        </w:rPr>
      </w:pPr>
      <w:r>
        <w:rPr>
          <w:b/>
          <w:bCs/>
          <w:sz w:val="26"/>
          <w:szCs w:val="26"/>
        </w:rPr>
        <w:t>Název studijního programu:</w:t>
      </w:r>
      <w:r>
        <w:rPr>
          <w:b/>
          <w:bCs/>
          <w:sz w:val="26"/>
          <w:szCs w:val="26"/>
        </w:rPr>
        <w:tab/>
        <w:t>Risk Management</w:t>
      </w:r>
    </w:p>
    <w:p w14:paraId="4DBE9B0C" w14:textId="77777777" w:rsidR="00E4622C" w:rsidRDefault="00E4622C" w:rsidP="00E4622C">
      <w:pPr>
        <w:spacing w:after="240"/>
        <w:rPr>
          <w:b/>
          <w:bCs/>
          <w:sz w:val="26"/>
          <w:szCs w:val="26"/>
        </w:rPr>
      </w:pPr>
    </w:p>
    <w:p w14:paraId="244EFD25" w14:textId="77777777" w:rsidR="00E4622C" w:rsidRPr="00E4622C" w:rsidRDefault="00E4622C" w:rsidP="00E4622C">
      <w:pPr>
        <w:spacing w:after="240"/>
        <w:ind w:left="3572" w:hanging="3572"/>
        <w:rPr>
          <w:bCs/>
          <w:strike/>
          <w:sz w:val="26"/>
          <w:szCs w:val="26"/>
        </w:rPr>
      </w:pPr>
      <w:r>
        <w:rPr>
          <w:b/>
          <w:bCs/>
          <w:sz w:val="26"/>
          <w:szCs w:val="26"/>
        </w:rPr>
        <w:t>Typ žádosti o akreditaci:</w:t>
      </w:r>
      <w:r>
        <w:rPr>
          <w:b/>
          <w:bCs/>
          <w:sz w:val="26"/>
          <w:szCs w:val="26"/>
        </w:rPr>
        <w:tab/>
      </w:r>
      <w:r w:rsidRPr="00E4622C">
        <w:rPr>
          <w:b/>
          <w:sz w:val="26"/>
          <w:szCs w:val="26"/>
        </w:rPr>
        <w:t>udělení akreditace</w:t>
      </w:r>
      <w:r>
        <w:rPr>
          <w:sz w:val="26"/>
          <w:szCs w:val="26"/>
        </w:rPr>
        <w:t xml:space="preserve"> – </w:t>
      </w:r>
      <w:r w:rsidRPr="00E4622C">
        <w:rPr>
          <w:bCs/>
          <w:strike/>
          <w:sz w:val="26"/>
          <w:szCs w:val="26"/>
        </w:rPr>
        <w:t>prodloužení platnosti akreditace</w:t>
      </w:r>
      <w:r w:rsidRPr="00E4622C">
        <w:rPr>
          <w:strike/>
          <w:sz w:val="26"/>
          <w:szCs w:val="26"/>
        </w:rPr>
        <w:t xml:space="preserve"> – rozšíření akreditace</w:t>
      </w:r>
    </w:p>
    <w:p w14:paraId="0552297F" w14:textId="77777777" w:rsidR="00E4622C" w:rsidRDefault="00E4622C" w:rsidP="00E4622C">
      <w:pPr>
        <w:spacing w:after="240"/>
        <w:rPr>
          <w:b/>
          <w:bCs/>
          <w:sz w:val="26"/>
          <w:szCs w:val="26"/>
        </w:rPr>
      </w:pPr>
    </w:p>
    <w:p w14:paraId="3C0E9154" w14:textId="041F8D97" w:rsidR="00E4622C" w:rsidRDefault="00E4622C" w:rsidP="00E4622C">
      <w:pPr>
        <w:spacing w:after="240"/>
        <w:ind w:left="3572" w:hanging="3572"/>
        <w:rPr>
          <w:b/>
          <w:bCs/>
          <w:sz w:val="26"/>
          <w:szCs w:val="26"/>
        </w:rPr>
      </w:pPr>
      <w:r>
        <w:rPr>
          <w:b/>
          <w:bCs/>
          <w:sz w:val="26"/>
          <w:szCs w:val="26"/>
        </w:rPr>
        <w:t>Schvalující orgán:</w:t>
      </w:r>
      <w:r>
        <w:rPr>
          <w:b/>
          <w:bCs/>
          <w:sz w:val="26"/>
          <w:szCs w:val="26"/>
        </w:rPr>
        <w:tab/>
        <w:t xml:space="preserve">Rada pro vnitřní hodnocení UTB ve Zlíně </w:t>
      </w:r>
    </w:p>
    <w:p w14:paraId="15EA1318" w14:textId="77777777" w:rsidR="00E4622C" w:rsidRDefault="00E4622C" w:rsidP="00E4622C">
      <w:pPr>
        <w:spacing w:after="240"/>
        <w:rPr>
          <w:b/>
          <w:bCs/>
          <w:sz w:val="26"/>
          <w:szCs w:val="26"/>
        </w:rPr>
      </w:pPr>
    </w:p>
    <w:p w14:paraId="0C881D4E" w14:textId="0EFA4F71" w:rsidR="00E4622C" w:rsidRDefault="00E4622C" w:rsidP="00E4622C">
      <w:pPr>
        <w:spacing w:after="240"/>
        <w:rPr>
          <w:b/>
          <w:bCs/>
          <w:sz w:val="26"/>
          <w:szCs w:val="26"/>
        </w:rPr>
      </w:pPr>
      <w:r>
        <w:rPr>
          <w:b/>
          <w:bCs/>
          <w:sz w:val="26"/>
          <w:szCs w:val="26"/>
        </w:rPr>
        <w:t>Datum schválení žádosti:</w:t>
      </w:r>
      <w:r>
        <w:rPr>
          <w:b/>
          <w:bCs/>
          <w:sz w:val="26"/>
          <w:szCs w:val="26"/>
        </w:rPr>
        <w:tab/>
      </w:r>
      <w:r>
        <w:rPr>
          <w:b/>
          <w:bCs/>
          <w:sz w:val="26"/>
          <w:szCs w:val="26"/>
        </w:rPr>
        <w:tab/>
        <w:t xml:space="preserve">Rada pro vnitřní hodnocení UTB: </w:t>
      </w:r>
    </w:p>
    <w:p w14:paraId="5CD8FA99" w14:textId="77777777" w:rsidR="00E4622C" w:rsidRDefault="00E4622C" w:rsidP="00E4622C">
      <w:pPr>
        <w:spacing w:after="240"/>
        <w:rPr>
          <w:b/>
          <w:bCs/>
          <w:sz w:val="26"/>
          <w:szCs w:val="26"/>
        </w:rPr>
      </w:pPr>
    </w:p>
    <w:p w14:paraId="0B12A171" w14:textId="77777777" w:rsidR="00E4622C" w:rsidRDefault="00E4622C" w:rsidP="00E4622C">
      <w:pPr>
        <w:spacing w:after="240"/>
        <w:rPr>
          <w:b/>
          <w:bCs/>
          <w:sz w:val="26"/>
          <w:szCs w:val="26"/>
        </w:rPr>
      </w:pPr>
      <w:r>
        <w:rPr>
          <w:b/>
          <w:bCs/>
          <w:sz w:val="26"/>
          <w:szCs w:val="26"/>
        </w:rPr>
        <w:t>Odkaz na elektronickou podobu žádosti:</w:t>
      </w:r>
    </w:p>
    <w:p w14:paraId="64C82811" w14:textId="77777777" w:rsidR="00E4622C" w:rsidRDefault="00E4622C" w:rsidP="00E4622C">
      <w:pPr>
        <w:spacing w:after="240"/>
        <w:rPr>
          <w:bCs/>
          <w:sz w:val="26"/>
          <w:szCs w:val="26"/>
        </w:rPr>
      </w:pPr>
      <w:r>
        <w:rPr>
          <w:bCs/>
          <w:sz w:val="26"/>
          <w:szCs w:val="26"/>
        </w:rPr>
        <w:t>bude doplněno</w:t>
      </w:r>
    </w:p>
    <w:p w14:paraId="6DB600F8" w14:textId="77777777" w:rsidR="00E4622C" w:rsidRDefault="00E4622C" w:rsidP="00E4622C">
      <w:pPr>
        <w:spacing w:after="240"/>
        <w:rPr>
          <w:b/>
          <w:bCs/>
          <w:sz w:val="26"/>
          <w:szCs w:val="26"/>
        </w:rPr>
      </w:pPr>
    </w:p>
    <w:p w14:paraId="7A502067" w14:textId="77777777" w:rsidR="00E4622C" w:rsidRDefault="00E4622C" w:rsidP="00E4622C">
      <w:pPr>
        <w:spacing w:after="240"/>
        <w:rPr>
          <w:b/>
          <w:bCs/>
          <w:sz w:val="26"/>
          <w:szCs w:val="26"/>
        </w:rPr>
      </w:pPr>
      <w:r>
        <w:rPr>
          <w:b/>
          <w:bCs/>
          <w:sz w:val="26"/>
          <w:szCs w:val="26"/>
        </w:rPr>
        <w:t>Odkaz na studijní opory pro kombinovanou/distanční formu studia:</w:t>
      </w:r>
    </w:p>
    <w:p w14:paraId="6EF8086D" w14:textId="0B54A706" w:rsidR="00E4622C" w:rsidRDefault="002622D9" w:rsidP="00E4622C">
      <w:pPr>
        <w:spacing w:after="240"/>
        <w:rPr>
          <w:bCs/>
          <w:sz w:val="26"/>
          <w:szCs w:val="26"/>
        </w:rPr>
      </w:pPr>
      <w:r>
        <w:rPr>
          <w:bCs/>
          <w:sz w:val="26"/>
          <w:szCs w:val="26"/>
        </w:rPr>
        <w:t>není relevantní</w:t>
      </w:r>
    </w:p>
    <w:p w14:paraId="3C6824ED" w14:textId="77777777" w:rsidR="00E4622C" w:rsidRDefault="00E4622C" w:rsidP="00E4622C">
      <w:pPr>
        <w:spacing w:after="240"/>
        <w:rPr>
          <w:b/>
          <w:bCs/>
          <w:sz w:val="26"/>
          <w:szCs w:val="26"/>
        </w:rPr>
      </w:pPr>
    </w:p>
    <w:p w14:paraId="025D5E29" w14:textId="77777777" w:rsidR="00E4622C" w:rsidRDefault="00E4622C" w:rsidP="00E4622C">
      <w:pPr>
        <w:spacing w:after="240"/>
        <w:rPr>
          <w:b/>
          <w:bCs/>
          <w:sz w:val="26"/>
          <w:szCs w:val="26"/>
        </w:rPr>
      </w:pPr>
      <w:r>
        <w:rPr>
          <w:b/>
          <w:bCs/>
          <w:sz w:val="26"/>
          <w:szCs w:val="26"/>
        </w:rPr>
        <w:t>Odkaz na příklady smluv o zajištění odborné praxe:</w:t>
      </w:r>
    </w:p>
    <w:p w14:paraId="52F1F800" w14:textId="77777777" w:rsidR="00E4622C" w:rsidRDefault="00E4622C" w:rsidP="00E4622C">
      <w:pPr>
        <w:spacing w:after="240"/>
        <w:rPr>
          <w:bCs/>
          <w:sz w:val="26"/>
          <w:szCs w:val="26"/>
        </w:rPr>
      </w:pPr>
      <w:r>
        <w:rPr>
          <w:bCs/>
          <w:sz w:val="26"/>
          <w:szCs w:val="26"/>
        </w:rPr>
        <w:t>není relevantní</w:t>
      </w:r>
    </w:p>
    <w:p w14:paraId="27C3FF2E" w14:textId="77777777" w:rsidR="00E4622C" w:rsidRDefault="00E4622C" w:rsidP="00E4622C">
      <w:pPr>
        <w:spacing w:after="240"/>
        <w:rPr>
          <w:b/>
          <w:bCs/>
          <w:sz w:val="26"/>
          <w:szCs w:val="26"/>
        </w:rPr>
      </w:pPr>
    </w:p>
    <w:p w14:paraId="252156C3" w14:textId="77777777" w:rsidR="00E4622C" w:rsidRDefault="00E4622C" w:rsidP="00E4622C">
      <w:pPr>
        <w:spacing w:after="240"/>
        <w:rPr>
          <w:b/>
          <w:bCs/>
          <w:sz w:val="26"/>
          <w:szCs w:val="26"/>
        </w:rPr>
      </w:pPr>
      <w:r>
        <w:rPr>
          <w:b/>
          <w:bCs/>
          <w:sz w:val="26"/>
          <w:szCs w:val="26"/>
        </w:rPr>
        <w:t>Odkazy na relevantní vnitřní předpisy:</w:t>
      </w:r>
    </w:p>
    <w:p w14:paraId="0B0A4285" w14:textId="77777777" w:rsidR="00E4622C" w:rsidRDefault="00902CE9" w:rsidP="00E4622C">
      <w:pPr>
        <w:spacing w:after="240"/>
        <w:rPr>
          <w:rStyle w:val="Hypertextovodkaz"/>
        </w:rPr>
      </w:pPr>
      <w:hyperlink r:id="rId7" w:history="1">
        <w:r w:rsidR="00E4622C">
          <w:rPr>
            <w:rStyle w:val="Hypertextovodkaz"/>
            <w:b/>
            <w:bCs/>
            <w:sz w:val="26"/>
            <w:szCs w:val="26"/>
          </w:rPr>
          <w:t>https://www.utb.cz/univerzita/uredni-deska/vnitrni-normy-a-predpisy/</w:t>
        </w:r>
      </w:hyperlink>
    </w:p>
    <w:p w14:paraId="23A6AD54" w14:textId="77777777" w:rsidR="00E4622C" w:rsidRDefault="00902CE9" w:rsidP="00E4622C">
      <w:pPr>
        <w:spacing w:after="240"/>
      </w:pPr>
      <w:hyperlink r:id="rId8" w:history="1">
        <w:r w:rsidR="00E4622C">
          <w:rPr>
            <w:rStyle w:val="Hypertextovodkaz"/>
            <w:b/>
            <w:bCs/>
            <w:sz w:val="26"/>
            <w:szCs w:val="26"/>
          </w:rPr>
          <w:t>https://flkr.utb.cz/o-fakulte/uredni-deska/vnitrni-normy-a-predpisy/vnitrni-predpisy/</w:t>
        </w:r>
      </w:hyperlink>
    </w:p>
    <w:p w14:paraId="4C542E28" w14:textId="77777777" w:rsidR="00E4622C" w:rsidRDefault="00902CE9" w:rsidP="00E4622C">
      <w:pPr>
        <w:spacing w:after="240"/>
        <w:rPr>
          <w:b/>
          <w:bCs/>
          <w:sz w:val="26"/>
          <w:szCs w:val="26"/>
        </w:rPr>
      </w:pPr>
      <w:hyperlink r:id="rId9" w:history="1">
        <w:r w:rsidR="00E4622C">
          <w:rPr>
            <w:rStyle w:val="Hypertextovodkaz"/>
            <w:b/>
            <w:bCs/>
            <w:sz w:val="26"/>
            <w:szCs w:val="26"/>
          </w:rPr>
          <w:t>https://flkr.utb.cz/o-fakulte/uredni-deska/vnitrni-normy-a-predpisy/smernice-dekana/</w:t>
        </w:r>
      </w:hyperlink>
    </w:p>
    <w:p w14:paraId="547B88AD" w14:textId="77777777" w:rsidR="00E4622C" w:rsidRDefault="00E4622C" w:rsidP="00E4622C">
      <w:pPr>
        <w:spacing w:after="240"/>
        <w:rPr>
          <w:b/>
          <w:bCs/>
          <w:sz w:val="26"/>
          <w:szCs w:val="26"/>
        </w:rPr>
      </w:pPr>
    </w:p>
    <w:p w14:paraId="22372E04" w14:textId="77777777" w:rsidR="00E4622C" w:rsidRDefault="00E4622C" w:rsidP="00E4622C">
      <w:pPr>
        <w:spacing w:after="240"/>
        <w:rPr>
          <w:b/>
          <w:bCs/>
          <w:sz w:val="26"/>
          <w:szCs w:val="26"/>
        </w:rPr>
      </w:pPr>
      <w:r>
        <w:rPr>
          <w:b/>
          <w:bCs/>
          <w:sz w:val="26"/>
          <w:szCs w:val="26"/>
        </w:rPr>
        <w:t>Odkaz na poslední zprávu o vnitřním hodnocení vysoké školy:</w:t>
      </w:r>
    </w:p>
    <w:p w14:paraId="39ED08C6" w14:textId="77777777" w:rsidR="00E4622C" w:rsidRDefault="00902CE9" w:rsidP="00E4622C">
      <w:pPr>
        <w:spacing w:after="240"/>
        <w:rPr>
          <w:b/>
          <w:bCs/>
          <w:sz w:val="26"/>
          <w:szCs w:val="26"/>
        </w:rPr>
      </w:pPr>
      <w:hyperlink r:id="rId10" w:history="1">
        <w:r w:rsidR="00E4622C">
          <w:rPr>
            <w:rStyle w:val="Hypertextovodkaz"/>
            <w:b/>
            <w:bCs/>
            <w:sz w:val="26"/>
            <w:szCs w:val="26"/>
          </w:rPr>
          <w:t>https://www.utb.cz/univerzita/uredni-deska/ruzne/zprava-o-vnitrnim-hodnoceni-kvality-utb-ve-zline/</w:t>
        </w:r>
      </w:hyperlink>
    </w:p>
    <w:p w14:paraId="55766C0B" w14:textId="77777777" w:rsidR="00E4622C" w:rsidRDefault="00E4622C" w:rsidP="00E4622C">
      <w:pPr>
        <w:spacing w:after="240"/>
        <w:rPr>
          <w:b/>
          <w:bCs/>
          <w:sz w:val="26"/>
          <w:szCs w:val="26"/>
        </w:rPr>
      </w:pPr>
    </w:p>
    <w:p w14:paraId="3B1BD337" w14:textId="77777777" w:rsidR="00E4622C" w:rsidRDefault="00E4622C" w:rsidP="00E4622C">
      <w:pPr>
        <w:spacing w:after="240"/>
        <w:ind w:left="4082" w:hanging="4082"/>
        <w:rPr>
          <w:b/>
          <w:bCs/>
          <w:sz w:val="26"/>
          <w:szCs w:val="26"/>
        </w:rPr>
      </w:pPr>
      <w:r>
        <w:rPr>
          <w:b/>
          <w:bCs/>
          <w:sz w:val="26"/>
          <w:szCs w:val="26"/>
        </w:rPr>
        <w:t xml:space="preserve">ISCED F a stručné zdůvodnění: </w:t>
      </w:r>
      <w:r>
        <w:rPr>
          <w:b/>
          <w:bCs/>
          <w:sz w:val="26"/>
          <w:szCs w:val="26"/>
        </w:rPr>
        <w:tab/>
        <w:t>1088 Interdisciplinární programy a kvalifikace zahrnující služby</w:t>
      </w:r>
    </w:p>
    <w:p w14:paraId="3582AA11" w14:textId="77777777" w:rsidR="00E4622C" w:rsidRDefault="00E4622C" w:rsidP="00E4622C">
      <w:pPr>
        <w:spacing w:after="240"/>
        <w:jc w:val="both"/>
        <w:rPr>
          <w:sz w:val="26"/>
          <w:szCs w:val="26"/>
        </w:rPr>
      </w:pPr>
      <w:r>
        <w:rPr>
          <w:sz w:val="26"/>
          <w:szCs w:val="26"/>
        </w:rPr>
        <w:t>Skladba a tematické zaměření studijních předmětů spadá do oborů vzdělávání 103 Bezpečnostní služby, 102 Hygiena a ochrana zdraví při práci, 0413 Management a správa a 0311 Ekonomie. V souladu s platnou Metodikou ke Klasifikaci oborů vzdělávání (ISCED-F 2013) je studijní program zařazen do oboru vzdělávání 1088 Interdisciplinární programy a kvalifikace zahrnující služby, neboť obor vzdělávání 103 Bezpečnostní služby je hlavním široce vymezeným oborem vzdělávání v rámci studijního programu.</w:t>
      </w:r>
    </w:p>
    <w:p w14:paraId="70C313C8" w14:textId="77777777" w:rsidR="00E4622C" w:rsidRDefault="00E4622C" w:rsidP="00E4622C"/>
    <w:p w14:paraId="06DAD60C" w14:textId="77777777" w:rsidR="00E4622C" w:rsidRDefault="00E4622C" w:rsidP="00E4622C"/>
    <w:p w14:paraId="14523D8A" w14:textId="77777777" w:rsidR="00E4622C" w:rsidRDefault="00E4622C" w:rsidP="00E4622C"/>
    <w:p w14:paraId="1DC538D2" w14:textId="7CCF9BE0" w:rsidR="00174EC9" w:rsidRDefault="00174EC9"/>
    <w:p w14:paraId="439BDC02" w14:textId="31965E7C" w:rsidR="00E4622C" w:rsidRDefault="00E4622C"/>
    <w:p w14:paraId="70B38A3E" w14:textId="41846271" w:rsidR="00E4622C" w:rsidRDefault="00E4622C"/>
    <w:p w14:paraId="0EC16C7C" w14:textId="68F6613B" w:rsidR="00E4622C" w:rsidRDefault="00E4622C"/>
    <w:p w14:paraId="4EFD104A" w14:textId="0591793A" w:rsidR="00E4622C" w:rsidRDefault="00E4622C"/>
    <w:p w14:paraId="38E4666F" w14:textId="2ACBCE6B" w:rsidR="00E4622C" w:rsidRDefault="00E4622C"/>
    <w:p w14:paraId="67BA981D" w14:textId="523CB8C3" w:rsidR="002622D9" w:rsidRDefault="002622D9"/>
    <w:p w14:paraId="7E88FDDB" w14:textId="46C4E7C7" w:rsidR="002622D9" w:rsidRDefault="002622D9"/>
    <w:p w14:paraId="0AFCAA8B" w14:textId="276392B8" w:rsidR="002622D9" w:rsidRDefault="002622D9"/>
    <w:p w14:paraId="320061C7" w14:textId="447BB1CA" w:rsidR="002622D9" w:rsidRDefault="002622D9"/>
    <w:p w14:paraId="586078CF" w14:textId="0A5B2B81" w:rsidR="002622D9" w:rsidRDefault="002622D9"/>
    <w:p w14:paraId="66A0A876" w14:textId="71CF48FC" w:rsidR="002622D9" w:rsidRDefault="002622D9"/>
    <w:p w14:paraId="382FDC64" w14:textId="77777777" w:rsidR="002622D9" w:rsidRDefault="002622D9"/>
    <w:p w14:paraId="102CA4DA" w14:textId="6463104D" w:rsidR="00E4622C" w:rsidRDefault="00E4622C"/>
    <w:p w14:paraId="47753430" w14:textId="3CD491F3" w:rsidR="00E4622C" w:rsidRDefault="00E4622C"/>
    <w:p w14:paraId="41EFFA55" w14:textId="4C1FE4A2" w:rsidR="00E4622C" w:rsidRDefault="00E4622C"/>
    <w:p w14:paraId="7E92F091" w14:textId="1988E194" w:rsidR="00E4622C" w:rsidRDefault="00E4622C"/>
    <w:p w14:paraId="33429819" w14:textId="307797EA" w:rsidR="00E4622C" w:rsidRDefault="00E4622C"/>
    <w:p w14:paraId="770BB06A" w14:textId="2B5D00C5" w:rsidR="00E4622C" w:rsidRDefault="00E4622C"/>
    <w:p w14:paraId="29F34422" w14:textId="65618DA4" w:rsidR="00E4622C" w:rsidRDefault="00E4622C"/>
    <w:p w14:paraId="6A83AA3C" w14:textId="04927B65" w:rsidR="00E4622C" w:rsidRDefault="00E4622C"/>
    <w:p w14:paraId="0294847F" w14:textId="77777777" w:rsidR="00E4622C" w:rsidRDefault="00E4622C"/>
    <w:p w14:paraId="03B79810" w14:textId="41E5A895" w:rsidR="00E4622C" w:rsidRDefault="00E4622C"/>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A6D9A" w14:paraId="04F34C6D" w14:textId="77777777" w:rsidTr="002D13E5">
        <w:tc>
          <w:tcPr>
            <w:tcW w:w="9285" w:type="dxa"/>
            <w:gridSpan w:val="4"/>
            <w:tcBorders>
              <w:bottom w:val="double" w:sz="4" w:space="0" w:color="auto"/>
            </w:tcBorders>
            <w:shd w:val="clear" w:color="auto" w:fill="BDD6EE"/>
          </w:tcPr>
          <w:p w14:paraId="7FC6B3F9" w14:textId="77777777" w:rsidR="00EA6D9A" w:rsidRDefault="00EA6D9A" w:rsidP="002D13E5">
            <w:pPr>
              <w:jc w:val="both"/>
              <w:rPr>
                <w:b/>
                <w:sz w:val="28"/>
              </w:rPr>
            </w:pPr>
            <w:r>
              <w:rPr>
                <w:b/>
                <w:sz w:val="28"/>
              </w:rPr>
              <w:lastRenderedPageBreak/>
              <w:t xml:space="preserve">B-I – </w:t>
            </w:r>
            <w:r>
              <w:rPr>
                <w:b/>
                <w:sz w:val="26"/>
                <w:szCs w:val="26"/>
              </w:rPr>
              <w:t>Charakteristika studijního programu</w:t>
            </w:r>
          </w:p>
        </w:tc>
      </w:tr>
      <w:tr w:rsidR="00EA6D9A" w14:paraId="37446561" w14:textId="77777777" w:rsidTr="002D13E5">
        <w:tc>
          <w:tcPr>
            <w:tcW w:w="3168" w:type="dxa"/>
            <w:tcBorders>
              <w:bottom w:val="single" w:sz="2" w:space="0" w:color="auto"/>
            </w:tcBorders>
            <w:shd w:val="clear" w:color="auto" w:fill="F7CAAC"/>
          </w:tcPr>
          <w:p w14:paraId="04C7938B" w14:textId="77777777" w:rsidR="00EA6D9A" w:rsidRDefault="00EA6D9A" w:rsidP="002D13E5">
            <w:pPr>
              <w:jc w:val="both"/>
              <w:rPr>
                <w:b/>
              </w:rPr>
            </w:pPr>
            <w:r>
              <w:rPr>
                <w:b/>
              </w:rPr>
              <w:t>Název studijního programu</w:t>
            </w:r>
          </w:p>
        </w:tc>
        <w:tc>
          <w:tcPr>
            <w:tcW w:w="6117" w:type="dxa"/>
            <w:gridSpan w:val="3"/>
            <w:tcBorders>
              <w:bottom w:val="single" w:sz="2" w:space="0" w:color="auto"/>
            </w:tcBorders>
          </w:tcPr>
          <w:p w14:paraId="7773F9D5" w14:textId="7C4F2DAA" w:rsidR="00EA6D9A" w:rsidRDefault="00DD1A7F" w:rsidP="002D13E5">
            <w:r>
              <w:t>Risk Management</w:t>
            </w:r>
          </w:p>
        </w:tc>
      </w:tr>
      <w:tr w:rsidR="00EA6D9A" w14:paraId="2E20FD61" w14:textId="77777777" w:rsidTr="002D13E5">
        <w:tc>
          <w:tcPr>
            <w:tcW w:w="3168" w:type="dxa"/>
            <w:tcBorders>
              <w:bottom w:val="single" w:sz="2" w:space="0" w:color="auto"/>
            </w:tcBorders>
            <w:shd w:val="clear" w:color="auto" w:fill="F7CAAC"/>
          </w:tcPr>
          <w:p w14:paraId="55F1FD99" w14:textId="77777777" w:rsidR="00EA6D9A" w:rsidRDefault="00EA6D9A" w:rsidP="002D13E5">
            <w:pPr>
              <w:jc w:val="both"/>
              <w:rPr>
                <w:b/>
              </w:rPr>
            </w:pPr>
            <w:r>
              <w:rPr>
                <w:b/>
              </w:rPr>
              <w:t>Typ studijního programu</w:t>
            </w:r>
          </w:p>
        </w:tc>
        <w:tc>
          <w:tcPr>
            <w:tcW w:w="6117" w:type="dxa"/>
            <w:gridSpan w:val="3"/>
            <w:tcBorders>
              <w:bottom w:val="single" w:sz="2" w:space="0" w:color="auto"/>
            </w:tcBorders>
          </w:tcPr>
          <w:p w14:paraId="3F9ABBBC" w14:textId="0F87FCF8" w:rsidR="00EA6D9A" w:rsidRDefault="00EA6D9A" w:rsidP="002D13E5">
            <w:r>
              <w:t>bakalářský</w:t>
            </w:r>
          </w:p>
        </w:tc>
      </w:tr>
      <w:tr w:rsidR="00EA6D9A" w14:paraId="16F8D397" w14:textId="77777777" w:rsidTr="002D13E5">
        <w:tc>
          <w:tcPr>
            <w:tcW w:w="3168" w:type="dxa"/>
            <w:tcBorders>
              <w:bottom w:val="single" w:sz="2" w:space="0" w:color="auto"/>
            </w:tcBorders>
            <w:shd w:val="clear" w:color="auto" w:fill="F7CAAC"/>
          </w:tcPr>
          <w:p w14:paraId="42A54329" w14:textId="77777777" w:rsidR="00EA6D9A" w:rsidRDefault="00EA6D9A" w:rsidP="002D13E5">
            <w:pPr>
              <w:jc w:val="both"/>
              <w:rPr>
                <w:b/>
              </w:rPr>
            </w:pPr>
            <w:r>
              <w:rPr>
                <w:b/>
              </w:rPr>
              <w:t>Profil studijního programu</w:t>
            </w:r>
          </w:p>
        </w:tc>
        <w:tc>
          <w:tcPr>
            <w:tcW w:w="6117" w:type="dxa"/>
            <w:gridSpan w:val="3"/>
            <w:tcBorders>
              <w:bottom w:val="single" w:sz="2" w:space="0" w:color="auto"/>
            </w:tcBorders>
          </w:tcPr>
          <w:p w14:paraId="590E5C53" w14:textId="3D5C61D7" w:rsidR="00EA6D9A" w:rsidRDefault="00EA6D9A" w:rsidP="002D13E5">
            <w:r>
              <w:t>akademicky zaměřený</w:t>
            </w:r>
          </w:p>
        </w:tc>
      </w:tr>
      <w:tr w:rsidR="00EA6D9A" w14:paraId="1650F9A8" w14:textId="77777777" w:rsidTr="002D13E5">
        <w:tc>
          <w:tcPr>
            <w:tcW w:w="3168" w:type="dxa"/>
            <w:tcBorders>
              <w:bottom w:val="single" w:sz="2" w:space="0" w:color="auto"/>
            </w:tcBorders>
            <w:shd w:val="clear" w:color="auto" w:fill="F7CAAC"/>
          </w:tcPr>
          <w:p w14:paraId="62DA0FDC" w14:textId="77777777" w:rsidR="00EA6D9A" w:rsidRDefault="00EA6D9A" w:rsidP="002D13E5">
            <w:pPr>
              <w:jc w:val="both"/>
              <w:rPr>
                <w:b/>
              </w:rPr>
            </w:pPr>
            <w:r>
              <w:rPr>
                <w:b/>
              </w:rPr>
              <w:t>Forma studia</w:t>
            </w:r>
          </w:p>
        </w:tc>
        <w:tc>
          <w:tcPr>
            <w:tcW w:w="6117" w:type="dxa"/>
            <w:gridSpan w:val="3"/>
            <w:tcBorders>
              <w:bottom w:val="single" w:sz="2" w:space="0" w:color="auto"/>
            </w:tcBorders>
          </w:tcPr>
          <w:p w14:paraId="629F5A1D" w14:textId="5E632789" w:rsidR="00EA6D9A" w:rsidRDefault="005659F3" w:rsidP="005659F3">
            <w:r>
              <w:t>prezenční</w:t>
            </w:r>
          </w:p>
        </w:tc>
      </w:tr>
      <w:tr w:rsidR="00EA6D9A" w14:paraId="5BF5AB0F" w14:textId="77777777" w:rsidTr="002D13E5">
        <w:tc>
          <w:tcPr>
            <w:tcW w:w="3168" w:type="dxa"/>
            <w:tcBorders>
              <w:bottom w:val="single" w:sz="2" w:space="0" w:color="auto"/>
            </w:tcBorders>
            <w:shd w:val="clear" w:color="auto" w:fill="F7CAAC"/>
          </w:tcPr>
          <w:p w14:paraId="3B8663D2" w14:textId="77777777" w:rsidR="00EA6D9A" w:rsidRDefault="00EA6D9A" w:rsidP="002D13E5">
            <w:pPr>
              <w:jc w:val="both"/>
              <w:rPr>
                <w:b/>
              </w:rPr>
            </w:pPr>
            <w:r>
              <w:rPr>
                <w:b/>
              </w:rPr>
              <w:t>Standardní doba studia</w:t>
            </w:r>
          </w:p>
        </w:tc>
        <w:tc>
          <w:tcPr>
            <w:tcW w:w="6117" w:type="dxa"/>
            <w:gridSpan w:val="3"/>
            <w:tcBorders>
              <w:bottom w:val="single" w:sz="2" w:space="0" w:color="auto"/>
            </w:tcBorders>
          </w:tcPr>
          <w:p w14:paraId="2DB03533" w14:textId="04A9059A" w:rsidR="00EA6D9A" w:rsidRDefault="00490FC6" w:rsidP="002D13E5">
            <w:r>
              <w:t>3 roky</w:t>
            </w:r>
          </w:p>
        </w:tc>
      </w:tr>
      <w:tr w:rsidR="00EA6D9A" w14:paraId="442C81A3" w14:textId="77777777" w:rsidTr="002D13E5">
        <w:tc>
          <w:tcPr>
            <w:tcW w:w="3168" w:type="dxa"/>
            <w:tcBorders>
              <w:bottom w:val="single" w:sz="2" w:space="0" w:color="auto"/>
            </w:tcBorders>
            <w:shd w:val="clear" w:color="auto" w:fill="F7CAAC"/>
          </w:tcPr>
          <w:p w14:paraId="7AB04DDD" w14:textId="77777777" w:rsidR="00EA6D9A" w:rsidRDefault="00EA6D9A" w:rsidP="002D13E5">
            <w:pPr>
              <w:jc w:val="both"/>
              <w:rPr>
                <w:b/>
              </w:rPr>
            </w:pPr>
            <w:r>
              <w:rPr>
                <w:b/>
              </w:rPr>
              <w:t>Jazyk studia</w:t>
            </w:r>
          </w:p>
        </w:tc>
        <w:tc>
          <w:tcPr>
            <w:tcW w:w="6117" w:type="dxa"/>
            <w:gridSpan w:val="3"/>
            <w:tcBorders>
              <w:bottom w:val="single" w:sz="2" w:space="0" w:color="auto"/>
            </w:tcBorders>
          </w:tcPr>
          <w:p w14:paraId="58A81B4F" w14:textId="77F3413A" w:rsidR="00EA6D9A" w:rsidRDefault="005659F3" w:rsidP="002D13E5">
            <w:r>
              <w:t>anglický</w:t>
            </w:r>
          </w:p>
        </w:tc>
      </w:tr>
      <w:tr w:rsidR="00EA6D9A" w14:paraId="61C64F0C" w14:textId="77777777" w:rsidTr="002D13E5">
        <w:tc>
          <w:tcPr>
            <w:tcW w:w="3168" w:type="dxa"/>
            <w:tcBorders>
              <w:bottom w:val="single" w:sz="2" w:space="0" w:color="auto"/>
            </w:tcBorders>
            <w:shd w:val="clear" w:color="auto" w:fill="F7CAAC"/>
          </w:tcPr>
          <w:p w14:paraId="7A761F2E" w14:textId="77777777" w:rsidR="00EA6D9A" w:rsidRDefault="00EA6D9A" w:rsidP="002D13E5">
            <w:pPr>
              <w:jc w:val="both"/>
              <w:rPr>
                <w:b/>
              </w:rPr>
            </w:pPr>
            <w:r>
              <w:rPr>
                <w:b/>
              </w:rPr>
              <w:t>Udělovaný akademický titul</w:t>
            </w:r>
          </w:p>
        </w:tc>
        <w:tc>
          <w:tcPr>
            <w:tcW w:w="6117" w:type="dxa"/>
            <w:gridSpan w:val="3"/>
            <w:tcBorders>
              <w:bottom w:val="single" w:sz="2" w:space="0" w:color="auto"/>
            </w:tcBorders>
          </w:tcPr>
          <w:p w14:paraId="2097272B" w14:textId="68F53045" w:rsidR="00EA6D9A" w:rsidRDefault="001F3B9F" w:rsidP="002D13E5">
            <w:r>
              <w:t>Bc.</w:t>
            </w:r>
          </w:p>
        </w:tc>
      </w:tr>
      <w:tr w:rsidR="00EA6D9A" w14:paraId="592CCF75" w14:textId="77777777" w:rsidTr="002D13E5">
        <w:tc>
          <w:tcPr>
            <w:tcW w:w="3168" w:type="dxa"/>
            <w:tcBorders>
              <w:bottom w:val="single" w:sz="2" w:space="0" w:color="auto"/>
            </w:tcBorders>
            <w:shd w:val="clear" w:color="auto" w:fill="F7CAAC"/>
          </w:tcPr>
          <w:p w14:paraId="0FD36291" w14:textId="77777777" w:rsidR="00EA6D9A" w:rsidRDefault="00EA6D9A" w:rsidP="002D13E5">
            <w:pPr>
              <w:jc w:val="both"/>
              <w:rPr>
                <w:b/>
              </w:rPr>
            </w:pPr>
            <w:r>
              <w:rPr>
                <w:b/>
              </w:rPr>
              <w:t>Rigorózní řízení</w:t>
            </w:r>
          </w:p>
        </w:tc>
        <w:tc>
          <w:tcPr>
            <w:tcW w:w="1543" w:type="dxa"/>
            <w:tcBorders>
              <w:bottom w:val="single" w:sz="2" w:space="0" w:color="auto"/>
            </w:tcBorders>
          </w:tcPr>
          <w:p w14:paraId="3B791B09" w14:textId="02EBA7A1" w:rsidR="00EA6D9A" w:rsidRDefault="00EA6D9A" w:rsidP="002D13E5">
            <w:r>
              <w:t>ne</w:t>
            </w:r>
          </w:p>
        </w:tc>
        <w:tc>
          <w:tcPr>
            <w:tcW w:w="2835" w:type="dxa"/>
            <w:tcBorders>
              <w:bottom w:val="single" w:sz="2" w:space="0" w:color="auto"/>
            </w:tcBorders>
            <w:shd w:val="clear" w:color="auto" w:fill="F7CAAC"/>
          </w:tcPr>
          <w:p w14:paraId="300EF140" w14:textId="77777777" w:rsidR="00EA6D9A" w:rsidRPr="005F401C" w:rsidRDefault="00EA6D9A" w:rsidP="002D13E5">
            <w:pPr>
              <w:rPr>
                <w:b/>
                <w:bCs/>
              </w:rPr>
            </w:pPr>
            <w:r w:rsidRPr="005F401C">
              <w:rPr>
                <w:b/>
                <w:bCs/>
              </w:rPr>
              <w:t>Udělovaný akademický titul</w:t>
            </w:r>
          </w:p>
        </w:tc>
        <w:tc>
          <w:tcPr>
            <w:tcW w:w="1739" w:type="dxa"/>
            <w:tcBorders>
              <w:bottom w:val="single" w:sz="2" w:space="0" w:color="auto"/>
            </w:tcBorders>
          </w:tcPr>
          <w:p w14:paraId="4849FAF1" w14:textId="77777777" w:rsidR="00EA6D9A" w:rsidRDefault="00EA6D9A" w:rsidP="002D13E5"/>
        </w:tc>
      </w:tr>
      <w:tr w:rsidR="00EA6D9A" w14:paraId="49F4AAFA" w14:textId="77777777" w:rsidTr="002D13E5">
        <w:tc>
          <w:tcPr>
            <w:tcW w:w="3168" w:type="dxa"/>
            <w:tcBorders>
              <w:bottom w:val="single" w:sz="2" w:space="0" w:color="auto"/>
            </w:tcBorders>
            <w:shd w:val="clear" w:color="auto" w:fill="F7CAAC"/>
          </w:tcPr>
          <w:p w14:paraId="271FA887" w14:textId="77777777" w:rsidR="00EA6D9A" w:rsidRDefault="00EA6D9A" w:rsidP="002D13E5">
            <w:pPr>
              <w:jc w:val="both"/>
              <w:rPr>
                <w:b/>
              </w:rPr>
            </w:pPr>
            <w:r>
              <w:rPr>
                <w:b/>
              </w:rPr>
              <w:t>Garant studijního programu</w:t>
            </w:r>
          </w:p>
        </w:tc>
        <w:tc>
          <w:tcPr>
            <w:tcW w:w="6117" w:type="dxa"/>
            <w:gridSpan w:val="3"/>
            <w:tcBorders>
              <w:bottom w:val="single" w:sz="2" w:space="0" w:color="auto"/>
            </w:tcBorders>
          </w:tcPr>
          <w:p w14:paraId="0491018A" w14:textId="0ED4E5F8" w:rsidR="00EA6D9A" w:rsidRDefault="00912175" w:rsidP="002D13E5">
            <w:r>
              <w:t>d</w:t>
            </w:r>
            <w:r w:rsidR="001F3B9F">
              <w:t>oc. Mgr. Tomáš Zeman, Ph.D. et Ph.D.</w:t>
            </w:r>
          </w:p>
        </w:tc>
      </w:tr>
      <w:tr w:rsidR="00EA6D9A" w14:paraId="0758BF87" w14:textId="77777777" w:rsidTr="002D13E5">
        <w:tc>
          <w:tcPr>
            <w:tcW w:w="3168" w:type="dxa"/>
            <w:tcBorders>
              <w:top w:val="single" w:sz="2" w:space="0" w:color="auto"/>
              <w:left w:val="single" w:sz="2" w:space="0" w:color="auto"/>
              <w:bottom w:val="single" w:sz="2" w:space="0" w:color="auto"/>
              <w:right w:val="single" w:sz="2" w:space="0" w:color="auto"/>
            </w:tcBorders>
            <w:shd w:val="clear" w:color="auto" w:fill="F7CAAC"/>
          </w:tcPr>
          <w:p w14:paraId="4A501A3A" w14:textId="77777777" w:rsidR="00EA6D9A" w:rsidRDefault="00EA6D9A" w:rsidP="002D13E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E0B0200" w14:textId="0965DDE8" w:rsidR="00EA6D9A" w:rsidRDefault="00EA6D9A" w:rsidP="002D13E5">
            <w:r>
              <w:t>ne</w:t>
            </w:r>
          </w:p>
        </w:tc>
      </w:tr>
      <w:tr w:rsidR="00EA6D9A" w14:paraId="7BF490F1" w14:textId="77777777" w:rsidTr="002D13E5">
        <w:tc>
          <w:tcPr>
            <w:tcW w:w="3168" w:type="dxa"/>
            <w:tcBorders>
              <w:top w:val="single" w:sz="2" w:space="0" w:color="auto"/>
              <w:left w:val="single" w:sz="2" w:space="0" w:color="auto"/>
              <w:bottom w:val="single" w:sz="2" w:space="0" w:color="auto"/>
              <w:right w:val="single" w:sz="2" w:space="0" w:color="auto"/>
            </w:tcBorders>
            <w:shd w:val="clear" w:color="auto" w:fill="F7CAAC"/>
          </w:tcPr>
          <w:p w14:paraId="72B84587" w14:textId="77777777" w:rsidR="00EA6D9A" w:rsidRDefault="00EA6D9A" w:rsidP="002D13E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225041AF" w14:textId="154C7A0E" w:rsidR="00EA6D9A" w:rsidRDefault="00EA6D9A" w:rsidP="002D13E5">
            <w:r>
              <w:t>ano</w:t>
            </w:r>
          </w:p>
        </w:tc>
      </w:tr>
      <w:tr w:rsidR="00EA6D9A" w14:paraId="61F7A853" w14:textId="77777777" w:rsidTr="002D13E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0695A7E" w14:textId="77777777" w:rsidR="00EA6D9A" w:rsidRDefault="00EA6D9A" w:rsidP="002D13E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14C1982D" w14:textId="217DD72A" w:rsidR="00EA6D9A" w:rsidRDefault="00135721" w:rsidP="002D13E5">
            <w:r>
              <w:t>Ministerstvo vnitra České republiky</w:t>
            </w:r>
          </w:p>
        </w:tc>
      </w:tr>
      <w:tr w:rsidR="00EA6D9A" w14:paraId="4F9664BA" w14:textId="77777777" w:rsidTr="002D13E5">
        <w:tc>
          <w:tcPr>
            <w:tcW w:w="9285" w:type="dxa"/>
            <w:gridSpan w:val="4"/>
            <w:tcBorders>
              <w:top w:val="single" w:sz="2" w:space="0" w:color="auto"/>
            </w:tcBorders>
            <w:shd w:val="clear" w:color="auto" w:fill="F7CAAC"/>
          </w:tcPr>
          <w:p w14:paraId="750157E8" w14:textId="77777777" w:rsidR="00EA6D9A" w:rsidRDefault="00EA6D9A" w:rsidP="002D13E5">
            <w:pPr>
              <w:jc w:val="both"/>
            </w:pPr>
            <w:r>
              <w:rPr>
                <w:b/>
              </w:rPr>
              <w:t>Oblast(i) vzdělávání a u kombinovaného studijního programu podíl jednotlivých oblastí vzdělávání v %</w:t>
            </w:r>
          </w:p>
        </w:tc>
      </w:tr>
      <w:tr w:rsidR="00EA6D9A" w14:paraId="7A95E912" w14:textId="77777777" w:rsidTr="002D13E5">
        <w:trPr>
          <w:trHeight w:val="1198"/>
        </w:trPr>
        <w:tc>
          <w:tcPr>
            <w:tcW w:w="9285" w:type="dxa"/>
            <w:gridSpan w:val="4"/>
            <w:shd w:val="clear" w:color="auto" w:fill="FFFFFF"/>
          </w:tcPr>
          <w:p w14:paraId="57A320BD" w14:textId="77777777" w:rsidR="00EA6D9A" w:rsidRDefault="00EA6D9A" w:rsidP="002D13E5"/>
          <w:p w14:paraId="282BE574" w14:textId="1A8069FD" w:rsidR="00EA6D9A" w:rsidRDefault="005C47ED" w:rsidP="002D13E5">
            <w:r>
              <w:t>Bezpečnostní obory 7</w:t>
            </w:r>
            <w:r w:rsidR="00F14B8F">
              <w:t>5</w:t>
            </w:r>
            <w:r>
              <w:t xml:space="preserve"> %, </w:t>
            </w:r>
            <w:r w:rsidR="00982A7C">
              <w:t xml:space="preserve">ekonomické obory </w:t>
            </w:r>
            <w:r w:rsidR="00F14B8F">
              <w:t>25</w:t>
            </w:r>
            <w:r w:rsidR="00DC0F04">
              <w:t xml:space="preserve"> %</w:t>
            </w:r>
            <w:r w:rsidR="002622D9">
              <w:t>.</w:t>
            </w:r>
          </w:p>
          <w:p w14:paraId="370E511B" w14:textId="77777777" w:rsidR="00EA6D9A" w:rsidDel="00953DFA" w:rsidRDefault="00EA6D9A" w:rsidP="002D13E5">
            <w:pPr>
              <w:rPr>
                <w:del w:id="1" w:author="Zuzana Tučková" w:date="2024-05-15T23:35:00Z"/>
              </w:rPr>
            </w:pPr>
          </w:p>
          <w:p w14:paraId="41229543" w14:textId="745E3208" w:rsidR="00953DFA" w:rsidRDefault="00953DFA" w:rsidP="00953DFA">
            <w:pPr>
              <w:rPr>
                <w:ins w:id="2" w:author="Zuzana Tučková" w:date="2024-05-15T23:35:00Z"/>
              </w:rPr>
            </w:pPr>
            <w:ins w:id="3" w:author="Zuzana Tučková" w:date="2024-05-15T23:35:00Z">
              <w:r>
                <w:t>Rozděleno dle kreditového zatížení předmětů spadajících do SZZ, tedy dle ZT a PZ předmětů.</w:t>
              </w:r>
            </w:ins>
          </w:p>
          <w:p w14:paraId="3B4A5AF7" w14:textId="77777777" w:rsidR="00EA6D9A" w:rsidRDefault="00EA6D9A" w:rsidP="002D13E5"/>
          <w:p w14:paraId="2E908D9F" w14:textId="77777777" w:rsidR="00EA6D9A" w:rsidRDefault="00EA6D9A" w:rsidP="002D13E5"/>
        </w:tc>
      </w:tr>
      <w:tr w:rsidR="00EA6D9A" w14:paraId="06BFF442" w14:textId="77777777" w:rsidTr="002D13E5">
        <w:trPr>
          <w:trHeight w:val="70"/>
        </w:trPr>
        <w:tc>
          <w:tcPr>
            <w:tcW w:w="9285" w:type="dxa"/>
            <w:gridSpan w:val="4"/>
            <w:shd w:val="clear" w:color="auto" w:fill="F7CAAC"/>
          </w:tcPr>
          <w:p w14:paraId="641B4F59" w14:textId="77777777" w:rsidR="00EA6D9A" w:rsidRDefault="00EA6D9A" w:rsidP="002D13E5">
            <w:r>
              <w:rPr>
                <w:b/>
              </w:rPr>
              <w:t>Cíle studia ve studijním programu</w:t>
            </w:r>
          </w:p>
        </w:tc>
      </w:tr>
      <w:tr w:rsidR="00EA6D9A" w14:paraId="5DBFB57E" w14:textId="77777777" w:rsidTr="002D13E5">
        <w:trPr>
          <w:trHeight w:val="2108"/>
        </w:trPr>
        <w:tc>
          <w:tcPr>
            <w:tcW w:w="9285" w:type="dxa"/>
            <w:gridSpan w:val="4"/>
            <w:shd w:val="clear" w:color="auto" w:fill="FFFFFF"/>
          </w:tcPr>
          <w:p w14:paraId="4B08E193" w14:textId="77777777" w:rsidR="008C530C" w:rsidRPr="00CE0897" w:rsidRDefault="00FE28FE">
            <w:pPr>
              <w:jc w:val="both"/>
              <w:rPr>
                <w:ins w:id="4" w:author="Eva Skýbová" w:date="2024-05-15T07:18:00Z"/>
              </w:rPr>
              <w:pPrChange w:id="5" w:author="Eva Skýbová" w:date="2024-05-15T07:20:00Z">
                <w:pPr/>
              </w:pPrChange>
            </w:pPr>
            <w:r w:rsidRPr="00FE28FE">
              <w:t>Cílem studijní</w:t>
            </w:r>
            <w:r w:rsidR="00AF5192">
              <w:t>ho</w:t>
            </w:r>
            <w:r w:rsidRPr="00FE28FE">
              <w:t xml:space="preserve"> programu „</w:t>
            </w:r>
            <w:r w:rsidR="004C179D">
              <w:t>Risk Management</w:t>
            </w:r>
            <w:r w:rsidRPr="00FE28FE">
              <w:t>“</w:t>
            </w:r>
            <w:r w:rsidR="00AB4A79">
              <w:t xml:space="preserve"> </w:t>
            </w:r>
            <w:r w:rsidRPr="00FE28FE">
              <w:t>je poskytnout studentům odpovídající teoretický a</w:t>
            </w:r>
            <w:r w:rsidR="00186D5E">
              <w:t> </w:t>
            </w:r>
            <w:r w:rsidRPr="00FE28FE">
              <w:t>metodologický základ nezbytný k</w:t>
            </w:r>
            <w:r w:rsidR="00D164CA">
              <w:t xml:space="preserve"> provedení jednotlivých </w:t>
            </w:r>
            <w:r w:rsidR="000C0E5D">
              <w:t xml:space="preserve">fází </w:t>
            </w:r>
            <w:r w:rsidRPr="00FE28FE">
              <w:t>procesu</w:t>
            </w:r>
            <w:r w:rsidR="000C0E5D">
              <w:t xml:space="preserve"> řízení rizik s důrazem na </w:t>
            </w:r>
            <w:r w:rsidR="006445FA">
              <w:t>postupy</w:t>
            </w:r>
            <w:r w:rsidR="00066965">
              <w:t xml:space="preserve"> </w:t>
            </w:r>
            <w:r w:rsidR="00674C3F">
              <w:t>identifikace, analýzy, hodnocení</w:t>
            </w:r>
            <w:r w:rsidR="00066965">
              <w:t xml:space="preserve"> a ošetřování rizik</w:t>
            </w:r>
            <w:r w:rsidR="00334D87">
              <w:t>,</w:t>
            </w:r>
            <w:r w:rsidR="007761D5">
              <w:t xml:space="preserve"> včetně </w:t>
            </w:r>
            <w:r w:rsidR="00B56406">
              <w:t>posouzení</w:t>
            </w:r>
            <w:r w:rsidR="001B244C">
              <w:t xml:space="preserve"> </w:t>
            </w:r>
            <w:r w:rsidR="007761D5">
              <w:t xml:space="preserve">finanční náročnosti </w:t>
            </w:r>
            <w:r w:rsidR="001B244C">
              <w:t xml:space="preserve">realizace </w:t>
            </w:r>
            <w:r w:rsidR="007761D5">
              <w:t>opatření pro prevenci a redukci rizik</w:t>
            </w:r>
            <w:r w:rsidR="00334D87">
              <w:t xml:space="preserve">. </w:t>
            </w:r>
            <w:ins w:id="6" w:author="Eva Skýbová" w:date="2024-05-15T07:18:00Z">
              <w:r w:rsidR="008C530C" w:rsidRPr="00CE0897">
                <w:t>Studenti získají rovněž znalosti, dovednosti a obecné způsobilosti nezbytné k řízení rizik v systému veřejné správy nebo zajišťování bezpečnosti provozu.</w:t>
              </w:r>
            </w:ins>
          </w:p>
          <w:p w14:paraId="574749D6" w14:textId="7FBE8533" w:rsidR="00766B4D" w:rsidDel="008C530C" w:rsidRDefault="00FC692E">
            <w:pPr>
              <w:jc w:val="both"/>
              <w:rPr>
                <w:del w:id="7" w:author="Eva Skýbová" w:date="2024-05-15T07:18:00Z"/>
              </w:rPr>
            </w:pPr>
            <w:del w:id="8" w:author="Eva Skýbová" w:date="2024-05-15T07:18:00Z">
              <w:r w:rsidDel="008C530C">
                <w:delText>Studenti zároveň získají</w:delText>
              </w:r>
              <w:r w:rsidR="00FE28FE" w:rsidRPr="00FE28FE" w:rsidDel="008C530C">
                <w:delText xml:space="preserve"> znalost</w:delText>
              </w:r>
              <w:r w:rsidDel="008C530C">
                <w:delText>i</w:delText>
              </w:r>
              <w:r w:rsidR="00FE28FE" w:rsidRPr="00FE28FE" w:rsidDel="008C530C">
                <w:delText xml:space="preserve"> nutn</w:delText>
              </w:r>
              <w:r w:rsidR="0080385E" w:rsidDel="008C530C">
                <w:delText>é</w:delText>
              </w:r>
              <w:r w:rsidR="00FE28FE" w:rsidRPr="00FE28FE" w:rsidDel="008C530C">
                <w:delText xml:space="preserve"> k pochopení místa a úlohy </w:delText>
              </w:r>
              <w:r w:rsidR="00766B4D" w:rsidDel="008C530C">
                <w:delText>jednotlivých orgánů veřejné správ</w:delText>
              </w:r>
              <w:r w:rsidR="00BB753C" w:rsidDel="008C530C">
                <w:delText>y</w:delText>
              </w:r>
              <w:r w:rsidR="00EE1A17" w:rsidDel="008C530C">
                <w:delText xml:space="preserve"> a jejich význam</w:delText>
              </w:r>
              <w:r w:rsidR="000640B8" w:rsidDel="008C530C">
                <w:delText>u</w:delText>
              </w:r>
              <w:r w:rsidR="002D296A" w:rsidDel="008C530C">
                <w:delText xml:space="preserve"> při zajišťování </w:delText>
              </w:r>
              <w:r w:rsidR="006F7BC7" w:rsidDel="008C530C">
                <w:delText xml:space="preserve">ochrany obyvatelstva, </w:delText>
              </w:r>
              <w:r w:rsidR="002D296A" w:rsidDel="008C530C">
                <w:delText xml:space="preserve">vnitřní </w:delText>
              </w:r>
              <w:r w:rsidR="00EE1A17" w:rsidDel="008C530C">
                <w:delText>bezpečnosti</w:delText>
              </w:r>
              <w:r w:rsidR="002D296A" w:rsidDel="008C530C">
                <w:delText xml:space="preserve"> a obrany státu</w:delText>
              </w:r>
              <w:r w:rsidR="00B12C33" w:rsidDel="008C530C">
                <w:delText>.</w:delText>
              </w:r>
            </w:del>
          </w:p>
          <w:p w14:paraId="4FD6994E" w14:textId="77777777" w:rsidR="00816ADD" w:rsidRDefault="00816ADD" w:rsidP="008C530C">
            <w:pPr>
              <w:jc w:val="both"/>
            </w:pPr>
          </w:p>
          <w:p w14:paraId="62E3A603" w14:textId="77777777" w:rsidR="008C530C" w:rsidRDefault="007443AA">
            <w:pPr>
              <w:jc w:val="both"/>
              <w:rPr>
                <w:ins w:id="9" w:author="Eva Skýbová" w:date="2024-05-15T07:19:00Z"/>
              </w:rPr>
              <w:pPrChange w:id="10" w:author="Eva Skýbová" w:date="2024-05-15T07:20:00Z">
                <w:pPr/>
              </w:pPrChange>
            </w:pPr>
            <w:r>
              <w:t xml:space="preserve">Studijní program je koncipován v souladu s aktuální </w:t>
            </w:r>
            <w:r w:rsidRPr="00532E63">
              <w:rPr>
                <w:i/>
                <w:iCs/>
              </w:rPr>
              <w:t>Metodikou pro tvorbu studijních programů vysokých škol v oblasti bezpečnosti České republiky v působnosti Ministerstva vnitra</w:t>
            </w:r>
            <w:r>
              <w:t xml:space="preserve">. </w:t>
            </w:r>
            <w:ins w:id="11" w:author="Eva Skýbová" w:date="2024-05-15T07:19:00Z">
              <w:r w:rsidR="008C530C">
                <w:t>Studijní program byl vytvořen v rámci Modulu II – Ochrana obyvatelstva a krizové řízení dle této metodiky.</w:t>
              </w:r>
            </w:ins>
          </w:p>
          <w:p w14:paraId="1922EABA" w14:textId="6AD4057E" w:rsidR="007443AA" w:rsidDel="008C530C" w:rsidRDefault="007443AA" w:rsidP="007443AA">
            <w:pPr>
              <w:jc w:val="both"/>
              <w:rPr>
                <w:del w:id="12" w:author="Eva Skýbová" w:date="2024-05-15T07:19:00Z"/>
              </w:rPr>
            </w:pPr>
            <w:del w:id="13" w:author="Eva Skýbová" w:date="2024-05-15T07:19:00Z">
              <w:r w:rsidDel="008C530C">
                <w:delText xml:space="preserve">Studijní program byl vytvořen v rámci </w:delText>
              </w:r>
              <w:r w:rsidRPr="000623C0" w:rsidDel="008C530C">
                <w:rPr>
                  <w:i/>
                </w:rPr>
                <w:delText>Modulu II – Požadavky na studijní programy vysokých škol v oblasti bezpečnosti České republiky se zaměřením na ochranu obyvatelstva a krizové řízení</w:delText>
              </w:r>
              <w:r w:rsidDel="008C530C">
                <w:delText xml:space="preserve"> dle této metodiky.</w:delText>
              </w:r>
            </w:del>
          </w:p>
          <w:p w14:paraId="1CE3DDE4" w14:textId="77777777" w:rsidR="00816ADD" w:rsidRDefault="00816ADD" w:rsidP="002207CF">
            <w:pPr>
              <w:jc w:val="both"/>
            </w:pPr>
          </w:p>
          <w:p w14:paraId="6CC44426" w14:textId="5AC4CC8C" w:rsidR="00816ADD" w:rsidDel="008C530C" w:rsidRDefault="00816ADD" w:rsidP="002207CF">
            <w:pPr>
              <w:jc w:val="both"/>
              <w:rPr>
                <w:del w:id="14" w:author="Eva Skýbová" w:date="2024-05-15T07:19:00Z"/>
              </w:rPr>
            </w:pPr>
            <w:del w:id="15" w:author="Eva Skýbová" w:date="2024-05-15T07:19:00Z">
              <w:r w:rsidDel="008C530C">
                <w:delText xml:space="preserve">Studijní program je nabízen uchazečům v prezenční formě ve </w:delText>
              </w:r>
              <w:r w:rsidR="006D753F" w:rsidDel="008C530C">
                <w:delText>dvou</w:delText>
              </w:r>
              <w:r w:rsidDel="008C530C">
                <w:delText xml:space="preserve"> studijních specializacích:</w:delText>
              </w:r>
            </w:del>
          </w:p>
          <w:p w14:paraId="40775B38" w14:textId="3D6E2D41" w:rsidR="00816ADD" w:rsidDel="008C530C" w:rsidRDefault="00816ADD" w:rsidP="002207CF">
            <w:pPr>
              <w:jc w:val="both"/>
              <w:rPr>
                <w:del w:id="16" w:author="Eva Skýbová" w:date="2024-05-15T07:19:00Z"/>
              </w:rPr>
            </w:pPr>
            <w:del w:id="17" w:author="Eva Skýbová" w:date="2024-05-15T07:19:00Z">
              <w:r w:rsidDel="008C530C">
                <w:delText xml:space="preserve">1) </w:delText>
              </w:r>
              <w:r w:rsidR="003F0791" w:rsidDel="008C530C">
                <w:delText>Risk Management in Public Administration</w:delText>
              </w:r>
              <w:r w:rsidDel="008C530C">
                <w:delText>;</w:delText>
              </w:r>
            </w:del>
          </w:p>
          <w:p w14:paraId="1C990DD5" w14:textId="485EDD11" w:rsidR="00AB4A79" w:rsidDel="008C530C" w:rsidRDefault="00816ADD" w:rsidP="002207CF">
            <w:pPr>
              <w:jc w:val="both"/>
              <w:rPr>
                <w:del w:id="18" w:author="Eva Skýbová" w:date="2024-05-15T07:19:00Z"/>
              </w:rPr>
            </w:pPr>
            <w:del w:id="19" w:author="Eva Skýbová" w:date="2024-05-15T07:19:00Z">
              <w:r w:rsidDel="008C530C">
                <w:delText xml:space="preserve">2) </w:delText>
              </w:r>
              <w:r w:rsidR="003F0791" w:rsidDel="008C530C">
                <w:delText>Operational Safety</w:delText>
              </w:r>
              <w:r w:rsidR="006E07DB" w:rsidDel="008C530C">
                <w:delText>.</w:delText>
              </w:r>
            </w:del>
          </w:p>
          <w:p w14:paraId="1C784A6F" w14:textId="7A53B11C" w:rsidR="00982A4E" w:rsidDel="008C530C" w:rsidRDefault="00982A4E" w:rsidP="002207CF">
            <w:pPr>
              <w:jc w:val="both"/>
              <w:rPr>
                <w:del w:id="20" w:author="Eva Skýbová" w:date="2024-05-15T07:19:00Z"/>
              </w:rPr>
            </w:pPr>
          </w:p>
          <w:p w14:paraId="0D0A432C" w14:textId="77777777" w:rsidR="00FE28FE" w:rsidRDefault="00FE28FE">
            <w:pPr>
              <w:jc w:val="both"/>
              <w:pPrChange w:id="21" w:author="Eva Skýbová" w:date="2024-05-15T07:19:00Z">
                <w:pPr/>
              </w:pPrChange>
            </w:pPr>
          </w:p>
        </w:tc>
      </w:tr>
      <w:tr w:rsidR="00EA6D9A" w14:paraId="5A2349C0" w14:textId="77777777" w:rsidTr="002D13E5">
        <w:trPr>
          <w:trHeight w:val="187"/>
        </w:trPr>
        <w:tc>
          <w:tcPr>
            <w:tcW w:w="9285" w:type="dxa"/>
            <w:gridSpan w:val="4"/>
            <w:shd w:val="clear" w:color="auto" w:fill="F7CAAC"/>
          </w:tcPr>
          <w:p w14:paraId="1EA279B1" w14:textId="77777777" w:rsidR="00EA6D9A" w:rsidRDefault="00EA6D9A" w:rsidP="002D13E5">
            <w:pPr>
              <w:jc w:val="both"/>
            </w:pPr>
            <w:r>
              <w:rPr>
                <w:b/>
              </w:rPr>
              <w:t>Profil absolventa studijního programu</w:t>
            </w:r>
          </w:p>
        </w:tc>
      </w:tr>
      <w:tr w:rsidR="00EA6D9A" w14:paraId="6ACD990C" w14:textId="77777777" w:rsidTr="002D13E5">
        <w:trPr>
          <w:trHeight w:val="2694"/>
        </w:trPr>
        <w:tc>
          <w:tcPr>
            <w:tcW w:w="9285" w:type="dxa"/>
            <w:gridSpan w:val="4"/>
            <w:shd w:val="clear" w:color="auto" w:fill="FFFFFF"/>
          </w:tcPr>
          <w:p w14:paraId="16D12B69" w14:textId="77777777" w:rsidR="00EA6D9A" w:rsidRDefault="00EA6D9A" w:rsidP="002D13E5"/>
          <w:p w14:paraId="557F941B" w14:textId="77777777" w:rsidR="008C530C" w:rsidRPr="00B71E36" w:rsidRDefault="008C530C">
            <w:pPr>
              <w:jc w:val="both"/>
              <w:rPr>
                <w:ins w:id="22" w:author="Eva Skýbová" w:date="2024-05-15T07:20:00Z"/>
              </w:rPr>
              <w:pPrChange w:id="23" w:author="Eva Skýbová" w:date="2024-05-15T07:20:00Z">
                <w:pPr/>
              </w:pPrChange>
            </w:pPr>
            <w:ins w:id="24" w:author="Eva Skýbová" w:date="2024-05-15T07:20:00Z">
              <w:r w:rsidRPr="00B71E36">
                <w:t>Absolvent studijního programu je vybaven odbornými znalostmi ve vztahu k posuzování a ošetřování rizik, včetně základních teoretických znalostí ve vztahu k ekonomickému posouzení rizik a opatření pro jejich ošetřování. Současně disponuje rozsáhlými znalostmi v oblasti řízení bezpečnosti, ochrany obyvatelstva a krizového řízení při zajišťování vnitřní bezpečnosti a obrany státu.</w:t>
              </w:r>
            </w:ins>
          </w:p>
          <w:p w14:paraId="1A61B08B" w14:textId="77777777" w:rsidR="008C530C" w:rsidRPr="00B71E36" w:rsidRDefault="008C530C">
            <w:pPr>
              <w:jc w:val="both"/>
              <w:rPr>
                <w:ins w:id="25" w:author="Eva Skýbová" w:date="2024-05-15T07:20:00Z"/>
              </w:rPr>
              <w:pPrChange w:id="26" w:author="Eva Skýbová" w:date="2024-05-15T07:20:00Z">
                <w:pPr/>
              </w:pPrChange>
            </w:pPr>
          </w:p>
          <w:p w14:paraId="30BE8B14" w14:textId="77777777" w:rsidR="008C530C" w:rsidRPr="00B71E36" w:rsidRDefault="008C530C">
            <w:pPr>
              <w:jc w:val="both"/>
              <w:rPr>
                <w:ins w:id="27" w:author="Eva Skýbová" w:date="2024-05-15T07:20:00Z"/>
              </w:rPr>
              <w:pPrChange w:id="28" w:author="Eva Skýbová" w:date="2024-05-15T07:20:00Z">
                <w:pPr/>
              </w:pPrChange>
            </w:pPr>
            <w:ins w:id="29" w:author="Eva Skýbová" w:date="2024-05-15T07:20:00Z">
              <w:r w:rsidRPr="00B71E36">
                <w:t xml:space="preserve">Absolventi získají rovněž znalosti, dovednosti a obecné způsobilosti v oblasti posuzování a ošetřování rizik území s využitím geografických informačních systémů, specializovaných softwarových nástrojů a metod aplikované statistiky a v oblasti posuzování a ošetřování rizik v rámci zajišťování bezpečného provozu na pracovišti a provozního managementu s využitím specializovaných softwarových nástrojů. </w:t>
              </w:r>
            </w:ins>
          </w:p>
          <w:p w14:paraId="18EA5C27" w14:textId="77777777" w:rsidR="008C530C" w:rsidRDefault="008C530C">
            <w:pPr>
              <w:jc w:val="both"/>
              <w:rPr>
                <w:ins w:id="30" w:author="Eva Skýbová" w:date="2024-05-15T07:20:00Z"/>
                <w:color w:val="0070C0"/>
              </w:rPr>
              <w:pPrChange w:id="31" w:author="Eva Skýbová" w:date="2024-05-15T07:20:00Z">
                <w:pPr/>
              </w:pPrChange>
            </w:pPr>
          </w:p>
          <w:p w14:paraId="71DE0E7E" w14:textId="77777777" w:rsidR="008C530C" w:rsidRDefault="008C530C">
            <w:pPr>
              <w:jc w:val="both"/>
              <w:rPr>
                <w:ins w:id="32" w:author="Eva Skýbová" w:date="2024-05-15T07:20:00Z"/>
              </w:rPr>
              <w:pPrChange w:id="33" w:author="Eva Skýbová" w:date="2024-05-15T07:20:00Z">
                <w:pPr/>
              </w:pPrChange>
            </w:pPr>
            <w:ins w:id="34" w:author="Eva Skýbová" w:date="2024-05-15T07:20:00Z">
              <w:r>
                <w:t>Absolvent studijního programu získá následující odborné znalosti, dovednosti a obecné způsobilosti:</w:t>
              </w:r>
            </w:ins>
          </w:p>
          <w:p w14:paraId="7DB06F58" w14:textId="584B22B6" w:rsidR="007443AA" w:rsidDel="008C530C" w:rsidRDefault="007443AA" w:rsidP="007443AA">
            <w:pPr>
              <w:spacing w:before="120"/>
              <w:jc w:val="both"/>
              <w:rPr>
                <w:del w:id="35" w:author="Eva Skýbová" w:date="2024-05-15T07:20:00Z"/>
              </w:rPr>
            </w:pPr>
            <w:del w:id="36" w:author="Eva Skýbová" w:date="2024-05-15T07:20:00Z">
              <w:r w:rsidDel="008C530C">
                <w:delText>Absolvent studijního programu je vybaven odbornými znalostmi ve vztahu k posuzování a ošetřování rizik, včetně základních teoretických znalostí ve vztahu k ekonomickému posouzení rizik a opatření pro jejich ošetřování. Současně disponuje rozsáhlými znalostmi v oblasti řízení bezpečnosti, ochrany obyvatelstva a krizového řízení v souladu s </w:delText>
              </w:r>
              <w:r w:rsidRPr="000623C0" w:rsidDel="008C530C">
                <w:delText>Modulem II – Požadavky na studijní programy vysokých škol v oblasti bezpečnosti České republiky se zaměřením na ochranu obyvatelstva a krizové řízení</w:delText>
              </w:r>
              <w:r w:rsidDel="008C530C">
                <w:delText xml:space="preserve"> dle </w:delText>
              </w:r>
              <w:r w:rsidRPr="00532E63" w:rsidDel="008C530C">
                <w:rPr>
                  <w:i/>
                  <w:iCs/>
                </w:rPr>
                <w:delText>Metodik</w:delText>
              </w:r>
              <w:r w:rsidDel="008C530C">
                <w:rPr>
                  <w:i/>
                  <w:iCs/>
                </w:rPr>
                <w:delText>y</w:delText>
              </w:r>
              <w:r w:rsidRPr="00532E63" w:rsidDel="008C530C">
                <w:rPr>
                  <w:i/>
                  <w:iCs/>
                </w:rPr>
                <w:delText xml:space="preserve"> pro tvorbu studijních programů vysokých škol v oblasti bezpečnosti České republiky v působnosti Ministerstva vnitra</w:delText>
              </w:r>
              <w:r w:rsidDel="008C530C">
                <w:delText>. Absolvent studijního programu získá následující odborné znalosti, dovednosti a obecné způsobilosti:</w:delText>
              </w:r>
            </w:del>
          </w:p>
          <w:p w14:paraId="58F08FAD" w14:textId="1F398BAF" w:rsidR="00403751" w:rsidRDefault="00403751" w:rsidP="002207CF">
            <w:pPr>
              <w:spacing w:before="120"/>
              <w:jc w:val="both"/>
            </w:pPr>
          </w:p>
          <w:p w14:paraId="1FC4BA5D" w14:textId="77777777" w:rsidR="00403751" w:rsidRDefault="00403751" w:rsidP="00403751"/>
          <w:p w14:paraId="03AB894D" w14:textId="77777777" w:rsidR="00377E64" w:rsidRDefault="00377E64" w:rsidP="00403751"/>
          <w:p w14:paraId="592E4572" w14:textId="77777777" w:rsidR="00403751" w:rsidRPr="003B3E69" w:rsidRDefault="00403751" w:rsidP="00403751">
            <w:pPr>
              <w:rPr>
                <w:b/>
                <w:bCs/>
              </w:rPr>
            </w:pPr>
            <w:r w:rsidRPr="003B3E69">
              <w:rPr>
                <w:b/>
                <w:bCs/>
              </w:rPr>
              <w:t>Odborné znalosti:</w:t>
            </w:r>
          </w:p>
          <w:p w14:paraId="5F2B0113" w14:textId="570C4472" w:rsidR="00403751" w:rsidDel="008C530C" w:rsidRDefault="00403751" w:rsidP="002207CF">
            <w:pPr>
              <w:jc w:val="both"/>
              <w:rPr>
                <w:del w:id="37" w:author="Eva Skýbová" w:date="2024-05-15T07:20:00Z"/>
              </w:rPr>
            </w:pPr>
            <w:r>
              <w:t xml:space="preserve">Absolvent </w:t>
            </w:r>
            <w:del w:id="38" w:author="Eva Skýbová" w:date="2024-05-15T07:20:00Z">
              <w:r w:rsidDel="008C530C">
                <w:delText>bez ohledu na specializaci</w:delText>
              </w:r>
            </w:del>
          </w:p>
          <w:p w14:paraId="00FEC032" w14:textId="77777777" w:rsidR="008C530C" w:rsidRDefault="008C530C">
            <w:pPr>
              <w:jc w:val="both"/>
              <w:rPr>
                <w:ins w:id="39" w:author="Eva Skýbová" w:date="2024-05-15T07:20:00Z"/>
              </w:rPr>
              <w:pPrChange w:id="40" w:author="Eva Skýbová" w:date="2024-05-15T07:20:00Z">
                <w:pPr>
                  <w:pStyle w:val="Odstavecseseznamem"/>
                  <w:numPr>
                    <w:numId w:val="1"/>
                  </w:numPr>
                  <w:ind w:hanging="360"/>
                  <w:jc w:val="both"/>
                </w:pPr>
              </w:pPrChange>
            </w:pPr>
          </w:p>
          <w:p w14:paraId="0FD52DDE" w14:textId="0DB9257B" w:rsidR="00403751" w:rsidDel="008C530C" w:rsidRDefault="00403751" w:rsidP="008C530C">
            <w:pPr>
              <w:pStyle w:val="Odstavecseseznamem"/>
              <w:numPr>
                <w:ilvl w:val="0"/>
                <w:numId w:val="1"/>
              </w:numPr>
              <w:jc w:val="both"/>
              <w:rPr>
                <w:del w:id="41" w:author="Eva Skýbová" w:date="2024-05-15T07:21:00Z"/>
              </w:rPr>
            </w:pPr>
            <w:del w:id="42" w:author="Eva Skýbová" w:date="2024-05-15T07:21:00Z">
              <w:r w:rsidDel="008C530C">
                <w:delText>zná odborné pojmy vztahující</w:delText>
              </w:r>
              <w:r w:rsidR="007443AA" w:rsidDel="008C530C">
                <w:delText xml:space="preserve"> se</w:delText>
              </w:r>
              <w:r w:rsidDel="008C530C">
                <w:delText xml:space="preserve"> k problematice řízení rizik, krizového řízení, ochrany obyvatelstva, integrovaného záchranného systému, vnitřní bezpečnosti a veřejného pořádku, obran</w:delText>
              </w:r>
              <w:r w:rsidR="0020583D" w:rsidDel="008C530C">
                <w:delText>y</w:delText>
              </w:r>
              <w:r w:rsidDel="008C530C">
                <w:delText xml:space="preserve"> státu a zdravotnictví v českém i anglickém jazyce;</w:delText>
              </w:r>
            </w:del>
          </w:p>
          <w:p w14:paraId="004D49B6" w14:textId="01197460" w:rsidR="00403751" w:rsidDel="008C530C" w:rsidRDefault="00403751" w:rsidP="002207CF">
            <w:pPr>
              <w:pStyle w:val="Odstavecseseznamem"/>
              <w:numPr>
                <w:ilvl w:val="0"/>
                <w:numId w:val="1"/>
              </w:numPr>
              <w:jc w:val="both"/>
              <w:rPr>
                <w:del w:id="43" w:author="Eva Skýbová" w:date="2024-05-15T07:21:00Z"/>
              </w:rPr>
            </w:pPr>
            <w:del w:id="44" w:author="Eva Skýbová" w:date="2024-05-15T07:21:00Z">
              <w:r w:rsidDel="008C530C">
                <w:delText>interpretuje právní předpisy vztahující se k oblasti bezpečnosti v České republice;</w:delText>
              </w:r>
            </w:del>
          </w:p>
          <w:p w14:paraId="41845577" w14:textId="1FDE9443" w:rsidR="003F1DF3" w:rsidRDefault="00A80A1C" w:rsidP="002207CF">
            <w:pPr>
              <w:pStyle w:val="Odstavecseseznamem"/>
              <w:numPr>
                <w:ilvl w:val="0"/>
                <w:numId w:val="1"/>
              </w:numPr>
              <w:jc w:val="both"/>
            </w:pPr>
            <w:r>
              <w:t>objasní</w:t>
            </w:r>
            <w:r w:rsidR="000E071F">
              <w:t xml:space="preserve"> základní </w:t>
            </w:r>
            <w:r w:rsidR="00733020">
              <w:t xml:space="preserve">postupy a </w:t>
            </w:r>
            <w:r w:rsidR="000E071F">
              <w:t xml:space="preserve">metody </w:t>
            </w:r>
            <w:r w:rsidR="002C3DA6">
              <w:t>pro identifikaci</w:t>
            </w:r>
            <w:r w:rsidR="00870BB5">
              <w:t xml:space="preserve"> a analýz</w:t>
            </w:r>
            <w:r w:rsidR="00B35EC8">
              <w:t>u</w:t>
            </w:r>
            <w:r w:rsidR="00870BB5">
              <w:t xml:space="preserve"> </w:t>
            </w:r>
            <w:r w:rsidR="002C3DA6">
              <w:t>rizik</w:t>
            </w:r>
            <w:r w:rsidR="00B263E1">
              <w:t xml:space="preserve"> včetně </w:t>
            </w:r>
            <w:r w:rsidR="00671B04">
              <w:t>jejich aplikačního potenciálu a</w:t>
            </w:r>
            <w:r w:rsidR="006128DF">
              <w:t> </w:t>
            </w:r>
            <w:r w:rsidR="00671B04">
              <w:t>omezení</w:t>
            </w:r>
            <w:r w:rsidR="002C3DA6">
              <w:t>;</w:t>
            </w:r>
          </w:p>
          <w:p w14:paraId="43465E06" w14:textId="77777777" w:rsidR="008C530C" w:rsidRPr="00573480" w:rsidRDefault="008C530C" w:rsidP="008C530C">
            <w:pPr>
              <w:pStyle w:val="Odstavecseseznamem"/>
              <w:numPr>
                <w:ilvl w:val="0"/>
                <w:numId w:val="1"/>
              </w:numPr>
              <w:rPr>
                <w:ins w:id="45" w:author="Eva Skýbová" w:date="2024-05-15T07:21:00Z"/>
              </w:rPr>
            </w:pPr>
            <w:ins w:id="46" w:author="Eva Skýbová" w:date="2024-05-15T07:21:00Z">
              <w:r w:rsidRPr="00573480">
                <w:t>objasní základní přístupy k ošetřování rizik a rozhodování v podmínkách nejistoty a neurčitosti;</w:t>
              </w:r>
            </w:ins>
          </w:p>
          <w:p w14:paraId="7D91D71B" w14:textId="77777777" w:rsidR="008C530C" w:rsidRPr="00573480" w:rsidRDefault="008C530C" w:rsidP="008C530C">
            <w:pPr>
              <w:pStyle w:val="Odstavecseseznamem"/>
              <w:numPr>
                <w:ilvl w:val="0"/>
                <w:numId w:val="1"/>
              </w:numPr>
              <w:rPr>
                <w:ins w:id="47" w:author="Eva Skýbová" w:date="2024-05-15T07:21:00Z"/>
              </w:rPr>
            </w:pPr>
            <w:ins w:id="48" w:author="Eva Skýbová" w:date="2024-05-15T07:21:00Z">
              <w:r w:rsidRPr="00573480">
                <w:t>vysvětlí nejistoty a omezení v procesu posuzování rizik a rozhodovacích procesech;</w:t>
              </w:r>
            </w:ins>
          </w:p>
          <w:p w14:paraId="5EF61939" w14:textId="77777777" w:rsidR="008C530C" w:rsidRDefault="008C530C" w:rsidP="008C530C">
            <w:pPr>
              <w:pStyle w:val="Odstavecseseznamem"/>
              <w:numPr>
                <w:ilvl w:val="0"/>
                <w:numId w:val="1"/>
              </w:numPr>
              <w:rPr>
                <w:ins w:id="49" w:author="Eva Skýbová" w:date="2024-05-15T07:21:00Z"/>
              </w:rPr>
            </w:pPr>
            <w:ins w:id="50" w:author="Eva Skýbová" w:date="2024-05-15T07:21:00Z">
              <w:r>
                <w:t>vymezí zásady krizové komunikace a komunikace za rizika;</w:t>
              </w:r>
            </w:ins>
          </w:p>
          <w:p w14:paraId="223287A2" w14:textId="77777777" w:rsidR="008C530C" w:rsidRDefault="008C530C" w:rsidP="008C530C">
            <w:pPr>
              <w:pStyle w:val="Odstavecseseznamem"/>
              <w:numPr>
                <w:ilvl w:val="0"/>
                <w:numId w:val="1"/>
              </w:numPr>
              <w:rPr>
                <w:ins w:id="51" w:author="Eva Skýbová" w:date="2024-05-15T07:21:00Z"/>
              </w:rPr>
            </w:pPr>
            <w:ins w:id="52" w:author="Eva Skýbová" w:date="2024-05-15T07:21:00Z">
              <w:r w:rsidRPr="00236EBC">
                <w:lastRenderedPageBreak/>
                <w:t>popíše základní principy, nástroje a koncepty bezpečnostní politiky státu</w:t>
              </w:r>
              <w:r>
                <w:t>;</w:t>
              </w:r>
            </w:ins>
          </w:p>
          <w:p w14:paraId="078A2939" w14:textId="77777777" w:rsidR="008C530C" w:rsidRDefault="008C530C" w:rsidP="008C530C">
            <w:pPr>
              <w:pStyle w:val="Odstavecseseznamem"/>
              <w:numPr>
                <w:ilvl w:val="0"/>
                <w:numId w:val="1"/>
              </w:numPr>
              <w:rPr>
                <w:ins w:id="53" w:author="Eva Skýbová" w:date="2024-05-15T07:21:00Z"/>
              </w:rPr>
            </w:pPr>
            <w:ins w:id="54" w:author="Eva Skýbová" w:date="2024-05-15T07:21:00Z">
              <w:r w:rsidRPr="004D3FF6">
                <w:t>vysvětlí klíčové makro</w:t>
              </w:r>
              <w:r>
                <w:t>ekonomické</w:t>
              </w:r>
              <w:r w:rsidRPr="004D3FF6">
                <w:t xml:space="preserve"> a mikroekonomické teorie a je schopen je kombinovat se znalostmi podnikové ekonomiky a managementu</w:t>
              </w:r>
              <w:r>
                <w:t>;</w:t>
              </w:r>
            </w:ins>
          </w:p>
          <w:p w14:paraId="5A5C1B3D" w14:textId="77777777" w:rsidR="008C530C" w:rsidRPr="00573480" w:rsidRDefault="008C530C" w:rsidP="008C530C">
            <w:pPr>
              <w:pStyle w:val="Odstavecseseznamem"/>
              <w:numPr>
                <w:ilvl w:val="0"/>
                <w:numId w:val="1"/>
              </w:numPr>
              <w:rPr>
                <w:ins w:id="55" w:author="Eva Skýbová" w:date="2024-05-15T07:21:00Z"/>
              </w:rPr>
            </w:pPr>
            <w:ins w:id="56" w:author="Eva Skýbová" w:date="2024-05-15T07:21:00Z">
              <w:r w:rsidRPr="00573480">
                <w:t>popíše organizační strukturu veřejné správy v České republice a význam jejích jednotlivých součástí ve vztahu k řízení bezpečnosti, ochraně obyvatelstva a krizovému řízení při zajišťování vnitřní bezpečnosti a obrany státu;</w:t>
              </w:r>
            </w:ins>
          </w:p>
          <w:p w14:paraId="1A8DE175" w14:textId="77777777" w:rsidR="008C530C" w:rsidRDefault="008C530C" w:rsidP="008C530C">
            <w:pPr>
              <w:pStyle w:val="Odstavecseseznamem"/>
              <w:numPr>
                <w:ilvl w:val="0"/>
                <w:numId w:val="1"/>
              </w:numPr>
              <w:rPr>
                <w:ins w:id="57" w:author="Eva Skýbová" w:date="2024-05-15T07:21:00Z"/>
              </w:rPr>
            </w:pPr>
            <w:ins w:id="58" w:author="Eva Skýbová" w:date="2024-05-15T07:21:00Z">
              <w:r>
                <w:t>objasní pokročilé metody pro hodnocení rizik území;</w:t>
              </w:r>
            </w:ins>
          </w:p>
          <w:p w14:paraId="500F075D" w14:textId="77777777" w:rsidR="008C530C" w:rsidRDefault="008C530C" w:rsidP="008C530C">
            <w:pPr>
              <w:pStyle w:val="Odstavecseseznamem"/>
              <w:numPr>
                <w:ilvl w:val="0"/>
                <w:numId w:val="1"/>
              </w:numPr>
              <w:rPr>
                <w:ins w:id="59" w:author="Eva Skýbová" w:date="2024-05-15T07:21:00Z"/>
              </w:rPr>
            </w:pPr>
            <w:ins w:id="60" w:author="Eva Skýbová" w:date="2024-05-15T07:21:00Z">
              <w:r>
                <w:t>objasní principy geografických informačních systémů a možnosti jejich využití při posuzování rizik území;</w:t>
              </w:r>
            </w:ins>
          </w:p>
          <w:p w14:paraId="6B9A6E06" w14:textId="77777777" w:rsidR="008C530C" w:rsidRDefault="008C530C" w:rsidP="008C530C">
            <w:pPr>
              <w:pStyle w:val="Odstavecseseznamem"/>
              <w:numPr>
                <w:ilvl w:val="0"/>
                <w:numId w:val="1"/>
              </w:numPr>
              <w:rPr>
                <w:ins w:id="61" w:author="Eva Skýbová" w:date="2024-05-15T07:21:00Z"/>
              </w:rPr>
            </w:pPr>
            <w:ins w:id="62" w:author="Eva Skýbová" w:date="2024-05-15T07:21:00Z">
              <w:r>
                <w:t>orientuje se v možnostech využití informačních technologií při posuzování rizik území;</w:t>
              </w:r>
            </w:ins>
          </w:p>
          <w:p w14:paraId="1E7BC3F5" w14:textId="77777777" w:rsidR="008C530C" w:rsidRDefault="008C530C" w:rsidP="008C530C">
            <w:pPr>
              <w:pStyle w:val="Odstavecseseznamem"/>
              <w:numPr>
                <w:ilvl w:val="0"/>
                <w:numId w:val="1"/>
              </w:numPr>
              <w:rPr>
                <w:ins w:id="63" w:author="Eva Skýbová" w:date="2024-05-15T07:21:00Z"/>
              </w:rPr>
            </w:pPr>
            <w:ins w:id="64" w:author="Eva Skýbová" w:date="2024-05-15T07:21:00Z">
              <w:r>
                <w:t>vymezí typologii výrobních procesů a základní přístupy k řízení, plánování a organizaci výrobních procesů;</w:t>
              </w:r>
            </w:ins>
          </w:p>
          <w:p w14:paraId="0D195783" w14:textId="77777777" w:rsidR="008C530C" w:rsidRDefault="008C530C" w:rsidP="008C530C">
            <w:pPr>
              <w:pStyle w:val="Odstavecseseznamem"/>
              <w:numPr>
                <w:ilvl w:val="0"/>
                <w:numId w:val="1"/>
              </w:numPr>
              <w:rPr>
                <w:ins w:id="65" w:author="Eva Skýbová" w:date="2024-05-15T07:21:00Z"/>
              </w:rPr>
            </w:pPr>
            <w:ins w:id="66" w:author="Eva Skýbová" w:date="2024-05-15T07:21:00Z">
              <w:r>
                <w:t>objasní zásady provozního managementu;</w:t>
              </w:r>
            </w:ins>
          </w:p>
          <w:p w14:paraId="203EF756" w14:textId="77777777" w:rsidR="008C530C" w:rsidRDefault="008C530C" w:rsidP="008C530C">
            <w:pPr>
              <w:pStyle w:val="Odstavecseseznamem"/>
              <w:numPr>
                <w:ilvl w:val="0"/>
                <w:numId w:val="1"/>
              </w:numPr>
              <w:rPr>
                <w:ins w:id="67" w:author="Eva Skýbová" w:date="2024-05-15T07:21:00Z"/>
              </w:rPr>
            </w:pPr>
            <w:ins w:id="68" w:author="Eva Skýbová" w:date="2024-05-15T07:21:00Z">
              <w:r>
                <w:t>interpretuje základní ukazatele pro posuzování finančních rizik;</w:t>
              </w:r>
            </w:ins>
          </w:p>
          <w:p w14:paraId="2AA3614E" w14:textId="77777777" w:rsidR="008C530C" w:rsidRDefault="008C530C" w:rsidP="008C530C">
            <w:pPr>
              <w:pStyle w:val="Odstavecseseznamem"/>
              <w:numPr>
                <w:ilvl w:val="0"/>
                <w:numId w:val="1"/>
              </w:numPr>
              <w:rPr>
                <w:ins w:id="69" w:author="Eva Skýbová" w:date="2024-05-15T07:21:00Z"/>
              </w:rPr>
            </w:pPr>
            <w:ins w:id="70" w:author="Eva Skýbová" w:date="2024-05-15T07:21:00Z">
              <w:r>
                <w:t xml:space="preserve">popíše základní zásady a nástroje řízení lidských zdrojů v organizaci. </w:t>
              </w:r>
            </w:ins>
          </w:p>
          <w:p w14:paraId="4D9E2A73" w14:textId="549C3E4A" w:rsidR="00870BB5" w:rsidDel="008C530C" w:rsidRDefault="0036559B" w:rsidP="00FB4213">
            <w:pPr>
              <w:pStyle w:val="Odstavecseseznamem"/>
              <w:numPr>
                <w:ilvl w:val="0"/>
                <w:numId w:val="1"/>
              </w:numPr>
              <w:jc w:val="both"/>
              <w:rPr>
                <w:del w:id="71" w:author="Eva Skýbová" w:date="2024-05-15T07:21:00Z"/>
              </w:rPr>
            </w:pPr>
            <w:del w:id="72" w:author="Eva Skýbová" w:date="2024-05-15T07:21:00Z">
              <w:r w:rsidDel="008C530C">
                <w:delText>interpretuje principy hodnocení akceptovatelnosti rizik</w:delText>
              </w:r>
              <w:r w:rsidR="00614FCE" w:rsidDel="008C530C">
                <w:delText xml:space="preserve"> a analýzy nákladů a přínosů opatření k prevenci a</w:delText>
              </w:r>
              <w:r w:rsidR="006128DF" w:rsidDel="008C530C">
                <w:delText> </w:delText>
              </w:r>
              <w:r w:rsidR="00614FCE" w:rsidDel="008C530C">
                <w:delText>redukci rizik</w:delText>
              </w:r>
              <w:r w:rsidR="009B49F1" w:rsidDel="008C530C">
                <w:delText>;</w:delText>
              </w:r>
            </w:del>
          </w:p>
          <w:p w14:paraId="56A59879" w14:textId="5404FCEB" w:rsidR="002C3DA6" w:rsidDel="008C530C" w:rsidRDefault="002C3DA6" w:rsidP="00FB4213">
            <w:pPr>
              <w:pStyle w:val="Odstavecseseznamem"/>
              <w:numPr>
                <w:ilvl w:val="0"/>
                <w:numId w:val="1"/>
              </w:numPr>
              <w:jc w:val="both"/>
              <w:rPr>
                <w:del w:id="73" w:author="Eva Skýbová" w:date="2024-05-15T07:21:00Z"/>
              </w:rPr>
            </w:pPr>
            <w:del w:id="74" w:author="Eva Skýbová" w:date="2024-05-15T07:21:00Z">
              <w:r w:rsidDel="008C530C">
                <w:delText>objasní základní přístupy k ošetřování rizik</w:delText>
              </w:r>
              <w:r w:rsidR="00B263E1" w:rsidDel="008C530C">
                <w:delText xml:space="preserve"> a náležitosti jejich použití</w:delText>
              </w:r>
              <w:r w:rsidDel="008C530C">
                <w:delText>;</w:delText>
              </w:r>
            </w:del>
          </w:p>
          <w:p w14:paraId="6EE3A544" w14:textId="5CBACDF3" w:rsidR="002C3DA6" w:rsidDel="008C530C" w:rsidRDefault="0002646D" w:rsidP="00FB4213">
            <w:pPr>
              <w:pStyle w:val="Odstavecseseznamem"/>
              <w:numPr>
                <w:ilvl w:val="0"/>
                <w:numId w:val="1"/>
              </w:numPr>
              <w:jc w:val="both"/>
              <w:rPr>
                <w:del w:id="75" w:author="Eva Skýbová" w:date="2024-05-15T07:21:00Z"/>
              </w:rPr>
            </w:pPr>
            <w:del w:id="76" w:author="Eva Skýbová" w:date="2024-05-15T07:21:00Z">
              <w:r w:rsidDel="008C530C">
                <w:delText>popíše</w:delText>
              </w:r>
              <w:r w:rsidR="00B82DA0" w:rsidDel="008C530C">
                <w:delText xml:space="preserve"> </w:delText>
              </w:r>
              <w:r w:rsidR="006128DF" w:rsidDel="008C530C">
                <w:delText>zá</w:delText>
              </w:r>
              <w:r w:rsidR="00E42E30" w:rsidDel="008C530C">
                <w:delText xml:space="preserve">sady sběru a zpracování dat a </w:delText>
              </w:r>
              <w:r w:rsidR="00B82DA0" w:rsidDel="008C530C">
                <w:delText>základní metody aplikované statistiky a způsob jejich využití při analýze rizik;</w:delText>
              </w:r>
            </w:del>
          </w:p>
          <w:p w14:paraId="6518BC92" w14:textId="59694339" w:rsidR="00831DDC" w:rsidDel="008C530C" w:rsidRDefault="00FA2CC9" w:rsidP="00FB4213">
            <w:pPr>
              <w:pStyle w:val="Odstavecseseznamem"/>
              <w:numPr>
                <w:ilvl w:val="0"/>
                <w:numId w:val="1"/>
              </w:numPr>
              <w:jc w:val="both"/>
              <w:rPr>
                <w:del w:id="77" w:author="Eva Skýbová" w:date="2024-05-15T07:21:00Z"/>
              </w:rPr>
            </w:pPr>
            <w:del w:id="78" w:author="Eva Skýbová" w:date="2024-05-15T07:21:00Z">
              <w:r w:rsidRPr="00FA2CC9" w:rsidDel="008C530C">
                <w:delText>vysvětlí přístupy k rozhodování v podmínkách nejistoty a neurčitosti</w:delText>
              </w:r>
              <w:r w:rsidDel="008C530C">
                <w:delText>;</w:delText>
              </w:r>
            </w:del>
          </w:p>
          <w:p w14:paraId="75D65B0B" w14:textId="7B0437BC" w:rsidR="00444B9A" w:rsidDel="008C530C" w:rsidRDefault="00444B9A" w:rsidP="00FB4213">
            <w:pPr>
              <w:pStyle w:val="Odstavecseseznamem"/>
              <w:numPr>
                <w:ilvl w:val="0"/>
                <w:numId w:val="1"/>
              </w:numPr>
              <w:jc w:val="both"/>
              <w:rPr>
                <w:del w:id="79" w:author="Eva Skýbová" w:date="2024-05-15T07:21:00Z"/>
              </w:rPr>
            </w:pPr>
            <w:del w:id="80" w:author="Eva Skýbová" w:date="2024-05-15T07:21:00Z">
              <w:r w:rsidRPr="00444B9A" w:rsidDel="008C530C">
                <w:delText>vysvětlí nejistoty a omezení v procesu odhadu rizik a rozhodovacích procesech</w:delText>
              </w:r>
              <w:r w:rsidR="005A5735" w:rsidDel="008C530C">
                <w:delText>;</w:delText>
              </w:r>
            </w:del>
          </w:p>
          <w:p w14:paraId="2E31126E" w14:textId="1D5C52B5" w:rsidR="00FA2CC9" w:rsidDel="008C530C" w:rsidRDefault="00A90E31" w:rsidP="00FB4213">
            <w:pPr>
              <w:pStyle w:val="Odstavecseseznamem"/>
              <w:numPr>
                <w:ilvl w:val="0"/>
                <w:numId w:val="1"/>
              </w:numPr>
              <w:jc w:val="both"/>
              <w:rPr>
                <w:del w:id="81" w:author="Eva Skýbová" w:date="2024-05-15T07:21:00Z"/>
              </w:rPr>
            </w:pPr>
            <w:del w:id="82" w:author="Eva Skýbová" w:date="2024-05-15T07:21:00Z">
              <w:r w:rsidDel="008C530C">
                <w:delText xml:space="preserve">vymezí zásady </w:delText>
              </w:r>
              <w:r w:rsidR="008B42D9" w:rsidDel="008C530C">
                <w:delText xml:space="preserve">krizové komunikace a </w:delText>
              </w:r>
              <w:r w:rsidDel="008C530C">
                <w:delText xml:space="preserve">komunikace </w:delText>
              </w:r>
              <w:r w:rsidR="008B42D9" w:rsidDel="008C530C">
                <w:delText>za rizika;</w:delText>
              </w:r>
            </w:del>
          </w:p>
          <w:p w14:paraId="2AC456F4" w14:textId="2FAC6BCD" w:rsidR="00236EBC" w:rsidDel="008C530C" w:rsidRDefault="00236EBC" w:rsidP="00FB4213">
            <w:pPr>
              <w:pStyle w:val="Odstavecseseznamem"/>
              <w:numPr>
                <w:ilvl w:val="0"/>
                <w:numId w:val="1"/>
              </w:numPr>
              <w:jc w:val="both"/>
              <w:rPr>
                <w:del w:id="83" w:author="Eva Skýbová" w:date="2024-05-15T07:21:00Z"/>
              </w:rPr>
            </w:pPr>
            <w:del w:id="84" w:author="Eva Skýbová" w:date="2024-05-15T07:21:00Z">
              <w:r w:rsidRPr="00236EBC" w:rsidDel="008C530C">
                <w:delText>popíše základní principy, nástroje a koncepty bezpečnostní politiky státu</w:delText>
              </w:r>
              <w:r w:rsidR="0002646D" w:rsidDel="008C530C">
                <w:delText>;</w:delText>
              </w:r>
            </w:del>
          </w:p>
          <w:p w14:paraId="4AA2DC62" w14:textId="4AE88EA2" w:rsidR="0002646D" w:rsidDel="008C530C" w:rsidRDefault="004D3FF6" w:rsidP="00FB4213">
            <w:pPr>
              <w:pStyle w:val="Odstavecseseznamem"/>
              <w:numPr>
                <w:ilvl w:val="0"/>
                <w:numId w:val="1"/>
              </w:numPr>
              <w:jc w:val="both"/>
              <w:rPr>
                <w:del w:id="85" w:author="Eva Skýbová" w:date="2024-05-15T07:21:00Z"/>
              </w:rPr>
            </w:pPr>
            <w:del w:id="86" w:author="Eva Skýbová" w:date="2024-05-15T07:21:00Z">
              <w:r w:rsidRPr="004D3FF6" w:rsidDel="008C530C">
                <w:delText>vysvětlí klíčové makro</w:delText>
              </w:r>
              <w:r w:rsidR="0002307C" w:rsidDel="008C530C">
                <w:delText>ekonomické</w:delText>
              </w:r>
              <w:r w:rsidRPr="004D3FF6" w:rsidDel="008C530C">
                <w:delText xml:space="preserve"> a mikroekonomické teorie a je schopen je kombinovat se znalostmi podnikové ekonomiky a managementu</w:delText>
              </w:r>
              <w:r w:rsidR="008D47BF" w:rsidDel="008C530C">
                <w:delText>;</w:delText>
              </w:r>
            </w:del>
          </w:p>
          <w:p w14:paraId="74260D64" w14:textId="60B3218F" w:rsidR="00553DF3" w:rsidDel="008C530C" w:rsidRDefault="00553DF3" w:rsidP="00FB4213">
            <w:pPr>
              <w:pStyle w:val="Odstavecseseznamem"/>
              <w:numPr>
                <w:ilvl w:val="0"/>
                <w:numId w:val="1"/>
              </w:numPr>
              <w:jc w:val="both"/>
              <w:rPr>
                <w:del w:id="87" w:author="Eva Skýbová" w:date="2024-05-15T07:21:00Z"/>
              </w:rPr>
            </w:pPr>
            <w:del w:id="88" w:author="Eva Skýbová" w:date="2024-05-15T07:21:00Z">
              <w:r w:rsidDel="008C530C">
                <w:delText xml:space="preserve">vymezí aktuální bezpečnostní hrozby </w:delText>
              </w:r>
              <w:r w:rsidR="002B09BD" w:rsidDel="008C530C">
                <w:delText>relevantní pro Českou republiku;</w:delText>
              </w:r>
            </w:del>
          </w:p>
          <w:p w14:paraId="0F5A1CB7" w14:textId="57364C75" w:rsidR="008D47BF" w:rsidDel="008C530C" w:rsidRDefault="003E0B8F" w:rsidP="00FB4213">
            <w:pPr>
              <w:pStyle w:val="Odstavecseseznamem"/>
              <w:numPr>
                <w:ilvl w:val="0"/>
                <w:numId w:val="1"/>
              </w:numPr>
              <w:jc w:val="both"/>
              <w:rPr>
                <w:del w:id="89" w:author="Eva Skýbová" w:date="2024-05-15T07:21:00Z"/>
              </w:rPr>
            </w:pPr>
            <w:del w:id="90" w:author="Eva Skýbová" w:date="2024-05-15T07:21:00Z">
              <w:r w:rsidDel="008C530C">
                <w:delText>popíše organizační strukturu veřejné správy v České republice a význam jej</w:delText>
              </w:r>
              <w:r w:rsidR="00300569" w:rsidDel="008C530C">
                <w:delText>í</w:delText>
              </w:r>
              <w:r w:rsidDel="008C530C">
                <w:delText>ch jednotlivých součástí</w:delText>
              </w:r>
              <w:r w:rsidR="00304327" w:rsidDel="008C530C">
                <w:delText>;</w:delText>
              </w:r>
            </w:del>
          </w:p>
          <w:p w14:paraId="3B4E07D0" w14:textId="33B85FF7" w:rsidR="00304327" w:rsidDel="008C530C" w:rsidRDefault="00977930" w:rsidP="00FB4213">
            <w:pPr>
              <w:pStyle w:val="Odstavecseseznamem"/>
              <w:numPr>
                <w:ilvl w:val="0"/>
                <w:numId w:val="1"/>
              </w:numPr>
              <w:jc w:val="both"/>
              <w:rPr>
                <w:del w:id="91" w:author="Eva Skýbová" w:date="2024-05-15T07:21:00Z"/>
              </w:rPr>
            </w:pPr>
            <w:del w:id="92" w:author="Eva Skýbová" w:date="2024-05-15T07:21:00Z">
              <w:r w:rsidDel="008C530C">
                <w:delText xml:space="preserve">objasní </w:delText>
              </w:r>
              <w:r w:rsidRPr="00977930" w:rsidDel="008C530C">
                <w:delText>problematiku hospodářských opatření pro krizové stavy</w:delText>
              </w:r>
              <w:r w:rsidDel="008C530C">
                <w:delText>.</w:delText>
              </w:r>
            </w:del>
          </w:p>
          <w:p w14:paraId="717B1AC2" w14:textId="77777777" w:rsidR="00EA6D9A" w:rsidRDefault="00EA6D9A" w:rsidP="00FB4213">
            <w:pPr>
              <w:jc w:val="both"/>
            </w:pPr>
          </w:p>
          <w:p w14:paraId="351025FA" w14:textId="1BB7D3D6" w:rsidR="00476FEC" w:rsidDel="008C530C" w:rsidRDefault="002726AA" w:rsidP="00FB4213">
            <w:pPr>
              <w:jc w:val="both"/>
              <w:rPr>
                <w:del w:id="93" w:author="Eva Skýbová" w:date="2024-05-15T07:21:00Z"/>
              </w:rPr>
            </w:pPr>
            <w:del w:id="94" w:author="Eva Skýbová" w:date="2024-05-15T07:21:00Z">
              <w:r w:rsidDel="008C530C">
                <w:delText xml:space="preserve">Absolvent specializace </w:delText>
              </w:r>
              <w:r w:rsidR="003F0791" w:rsidDel="008C530C">
                <w:delText>Risk Management in Public Administration</w:delText>
              </w:r>
            </w:del>
          </w:p>
          <w:p w14:paraId="313744A9" w14:textId="27240B34" w:rsidR="00E85B37" w:rsidDel="008C530C" w:rsidRDefault="00EB4BDF" w:rsidP="00FB4213">
            <w:pPr>
              <w:pStyle w:val="Odstavecseseznamem"/>
              <w:numPr>
                <w:ilvl w:val="0"/>
                <w:numId w:val="2"/>
              </w:numPr>
              <w:jc w:val="both"/>
              <w:rPr>
                <w:del w:id="95" w:author="Eva Skýbová" w:date="2024-05-15T07:21:00Z"/>
              </w:rPr>
            </w:pPr>
            <w:del w:id="96" w:author="Eva Skýbová" w:date="2024-05-15T07:21:00Z">
              <w:r w:rsidDel="008C530C">
                <w:delText>objasní pokročilé metody pro hodnocení rizik území</w:delText>
              </w:r>
              <w:r w:rsidR="007C03D3" w:rsidDel="008C530C">
                <w:delText>;</w:delText>
              </w:r>
            </w:del>
          </w:p>
          <w:p w14:paraId="2AD4EA9F" w14:textId="5AE87F2B" w:rsidR="001C1E70" w:rsidDel="008C530C" w:rsidRDefault="001C1E70" w:rsidP="00FB4213">
            <w:pPr>
              <w:pStyle w:val="Odstavecseseznamem"/>
              <w:numPr>
                <w:ilvl w:val="0"/>
                <w:numId w:val="2"/>
              </w:numPr>
              <w:jc w:val="both"/>
              <w:rPr>
                <w:del w:id="97" w:author="Eva Skýbová" w:date="2024-05-15T07:21:00Z"/>
              </w:rPr>
            </w:pPr>
            <w:del w:id="98" w:author="Eva Skýbová" w:date="2024-05-15T07:21:00Z">
              <w:r w:rsidDel="008C530C">
                <w:delText xml:space="preserve">objasní principy geografických informačních systémů </w:delText>
              </w:r>
              <w:r w:rsidR="00F46BC5" w:rsidDel="008C530C">
                <w:delText xml:space="preserve">a </w:delText>
              </w:r>
              <w:r w:rsidR="007C03D3" w:rsidDel="008C530C">
                <w:delText xml:space="preserve">možnosti </w:delText>
              </w:r>
              <w:r w:rsidR="00F46BC5" w:rsidDel="008C530C">
                <w:delText>jejich využití při posuzování rizik území;</w:delText>
              </w:r>
            </w:del>
          </w:p>
          <w:p w14:paraId="04E3D86E" w14:textId="7E59D65F" w:rsidR="00F46BC5" w:rsidDel="008C530C" w:rsidRDefault="00D807CA" w:rsidP="00FB4213">
            <w:pPr>
              <w:pStyle w:val="Odstavecseseznamem"/>
              <w:numPr>
                <w:ilvl w:val="0"/>
                <w:numId w:val="2"/>
              </w:numPr>
              <w:jc w:val="both"/>
              <w:rPr>
                <w:del w:id="99" w:author="Eva Skýbová" w:date="2024-05-15T07:21:00Z"/>
              </w:rPr>
            </w:pPr>
            <w:del w:id="100" w:author="Eva Skýbová" w:date="2024-05-15T07:21:00Z">
              <w:r w:rsidDel="008C530C">
                <w:delText xml:space="preserve">orientuje se v možnostech využití </w:delText>
              </w:r>
              <w:r w:rsidR="002D1C54" w:rsidDel="008C530C">
                <w:delText>informačních technologií při posuzování rizik území</w:delText>
              </w:r>
              <w:r w:rsidR="001B527F" w:rsidDel="008C530C">
                <w:delText>;</w:delText>
              </w:r>
            </w:del>
          </w:p>
          <w:p w14:paraId="28A538D3" w14:textId="2A612BE6" w:rsidR="00476FEC" w:rsidDel="008C530C" w:rsidRDefault="00476FEC" w:rsidP="00FB4213">
            <w:pPr>
              <w:pStyle w:val="Odstavecseseznamem"/>
              <w:numPr>
                <w:ilvl w:val="0"/>
                <w:numId w:val="2"/>
              </w:numPr>
              <w:jc w:val="both"/>
              <w:rPr>
                <w:del w:id="101" w:author="Eva Skýbová" w:date="2024-05-15T07:21:00Z"/>
              </w:rPr>
            </w:pPr>
            <w:del w:id="102" w:author="Eva Skýbová" w:date="2024-05-15T07:21:00Z">
              <w:r w:rsidDel="008C530C">
                <w:delText>popíše pokročilé metody aplikované statistiky a způsob jejich využití při analýze rizik;</w:delText>
              </w:r>
            </w:del>
          </w:p>
          <w:p w14:paraId="65CA92D4" w14:textId="3069F4A2" w:rsidR="00D9179A" w:rsidDel="008C530C" w:rsidRDefault="00AD3F30" w:rsidP="00FB4213">
            <w:pPr>
              <w:pStyle w:val="Odstavecseseznamem"/>
              <w:numPr>
                <w:ilvl w:val="0"/>
                <w:numId w:val="2"/>
              </w:numPr>
              <w:jc w:val="both"/>
              <w:rPr>
                <w:del w:id="103" w:author="Eva Skýbová" w:date="2024-05-15T07:21:00Z"/>
              </w:rPr>
            </w:pPr>
            <w:del w:id="104" w:author="Eva Skýbová" w:date="2024-05-15T07:21:00Z">
              <w:r w:rsidDel="008C530C">
                <w:delText>objasní zásady regionální politiky a územního rozvoje</w:delText>
              </w:r>
              <w:r w:rsidR="00E318EE" w:rsidDel="008C530C">
                <w:delText>.</w:delText>
              </w:r>
            </w:del>
          </w:p>
          <w:p w14:paraId="194AB663" w14:textId="6BDAB8ED" w:rsidR="002A2FEF" w:rsidDel="008C530C" w:rsidRDefault="002A2FEF" w:rsidP="00FB4213">
            <w:pPr>
              <w:jc w:val="both"/>
              <w:rPr>
                <w:del w:id="105" w:author="Eva Skýbová" w:date="2024-05-15T07:21:00Z"/>
              </w:rPr>
            </w:pPr>
          </w:p>
          <w:p w14:paraId="54A0F5C3" w14:textId="3F360B18" w:rsidR="002A2FEF" w:rsidDel="008C530C" w:rsidRDefault="002A2FEF" w:rsidP="00FB4213">
            <w:pPr>
              <w:jc w:val="both"/>
              <w:rPr>
                <w:del w:id="106" w:author="Eva Skýbová" w:date="2024-05-15T07:21:00Z"/>
              </w:rPr>
            </w:pPr>
            <w:del w:id="107" w:author="Eva Skýbová" w:date="2024-05-15T07:21:00Z">
              <w:r w:rsidDel="008C530C">
                <w:delText xml:space="preserve">Absolvent specializace </w:delText>
              </w:r>
              <w:r w:rsidR="003F0791" w:rsidDel="008C530C">
                <w:delText>Operational Safety</w:delText>
              </w:r>
            </w:del>
          </w:p>
          <w:p w14:paraId="4CE75B1A" w14:textId="3ADC0CA7" w:rsidR="0039592A" w:rsidDel="008C530C" w:rsidRDefault="00E26559" w:rsidP="00FB4213">
            <w:pPr>
              <w:pStyle w:val="Odstavecseseznamem"/>
              <w:numPr>
                <w:ilvl w:val="0"/>
                <w:numId w:val="2"/>
              </w:numPr>
              <w:jc w:val="both"/>
              <w:rPr>
                <w:del w:id="108" w:author="Eva Skýbová" w:date="2024-05-15T07:21:00Z"/>
              </w:rPr>
            </w:pPr>
            <w:del w:id="109" w:author="Eva Skýbová" w:date="2024-05-15T07:21:00Z">
              <w:r w:rsidDel="008C530C">
                <w:delText>objasní požadavky na zajištění bezpečnosti a ochrany zdraví při práci a požární ochrany dle platných právních norem;</w:delText>
              </w:r>
            </w:del>
          </w:p>
          <w:p w14:paraId="58946ED9" w14:textId="6B57BD62" w:rsidR="00901997" w:rsidDel="008C530C" w:rsidRDefault="003E4A94" w:rsidP="00FB4213">
            <w:pPr>
              <w:pStyle w:val="Odstavecseseznamem"/>
              <w:numPr>
                <w:ilvl w:val="0"/>
                <w:numId w:val="2"/>
              </w:numPr>
              <w:jc w:val="both"/>
              <w:rPr>
                <w:del w:id="110" w:author="Eva Skýbová" w:date="2024-05-15T07:21:00Z"/>
              </w:rPr>
            </w:pPr>
            <w:del w:id="111" w:author="Eva Skýbová" w:date="2024-05-15T07:21:00Z">
              <w:r w:rsidDel="008C530C">
                <w:delText xml:space="preserve">vymezí typologii výrobních procesů </w:delText>
              </w:r>
              <w:r w:rsidR="005137DF" w:rsidDel="008C530C">
                <w:delText>a základní přístupy k řízení, plánování a organizaci výrobních procesů;</w:delText>
              </w:r>
            </w:del>
          </w:p>
          <w:p w14:paraId="03026A73" w14:textId="1F7301AD" w:rsidR="000F1118" w:rsidDel="008C530C" w:rsidRDefault="000F1118" w:rsidP="00FB4213">
            <w:pPr>
              <w:pStyle w:val="Odstavecseseznamem"/>
              <w:numPr>
                <w:ilvl w:val="0"/>
                <w:numId w:val="2"/>
              </w:numPr>
              <w:jc w:val="both"/>
              <w:rPr>
                <w:del w:id="112" w:author="Eva Skýbová" w:date="2024-05-15T07:21:00Z"/>
              </w:rPr>
            </w:pPr>
            <w:del w:id="113" w:author="Eva Skýbová" w:date="2024-05-15T07:21:00Z">
              <w:r w:rsidDel="008C530C">
                <w:delText>objasní zásady provozního managementu;</w:delText>
              </w:r>
            </w:del>
          </w:p>
          <w:p w14:paraId="3E011939" w14:textId="3296B94E" w:rsidR="002A2FEF" w:rsidDel="008C530C" w:rsidRDefault="00E26559" w:rsidP="00FB4213">
            <w:pPr>
              <w:pStyle w:val="Odstavecseseznamem"/>
              <w:numPr>
                <w:ilvl w:val="0"/>
                <w:numId w:val="2"/>
              </w:numPr>
              <w:jc w:val="both"/>
              <w:rPr>
                <w:del w:id="114" w:author="Eva Skýbová" w:date="2024-05-15T07:21:00Z"/>
              </w:rPr>
            </w:pPr>
            <w:del w:id="115" w:author="Eva Skýbová" w:date="2024-05-15T07:21:00Z">
              <w:r w:rsidDel="008C530C">
                <w:delText>interpretuje</w:delText>
              </w:r>
              <w:r w:rsidR="002A2FEF" w:rsidDel="008C530C">
                <w:delText xml:space="preserve"> základní </w:delText>
              </w:r>
              <w:r w:rsidDel="008C530C">
                <w:delText>ukazatele</w:delText>
              </w:r>
              <w:r w:rsidR="002A2FEF" w:rsidDel="008C530C">
                <w:delText xml:space="preserve"> pro posuzování finančních rizik;</w:delText>
              </w:r>
            </w:del>
          </w:p>
          <w:p w14:paraId="2840AFB2" w14:textId="06603FF0" w:rsidR="002A2FEF" w:rsidDel="008C530C" w:rsidRDefault="003429B7" w:rsidP="00FB4213">
            <w:pPr>
              <w:pStyle w:val="Odstavecseseznamem"/>
              <w:numPr>
                <w:ilvl w:val="0"/>
                <w:numId w:val="2"/>
              </w:numPr>
              <w:jc w:val="both"/>
              <w:rPr>
                <w:del w:id="116" w:author="Eva Skýbová" w:date="2024-05-15T07:21:00Z"/>
              </w:rPr>
            </w:pPr>
            <w:del w:id="117" w:author="Eva Skýbová" w:date="2024-05-15T07:21:00Z">
              <w:r w:rsidDel="008C530C">
                <w:delText xml:space="preserve">popíše základní zásady a nástroje řízení </w:delText>
              </w:r>
              <w:r w:rsidR="00E318EE" w:rsidDel="008C530C">
                <w:delText>lidských zdrojů v</w:delText>
              </w:r>
              <w:r w:rsidR="00866659" w:rsidDel="008C530C">
                <w:delText> </w:delText>
              </w:r>
              <w:r w:rsidR="00E318EE" w:rsidDel="008C530C">
                <w:delText>organizaci</w:delText>
              </w:r>
              <w:r w:rsidR="00866659" w:rsidDel="008C530C">
                <w:delText>;</w:delText>
              </w:r>
            </w:del>
          </w:p>
          <w:p w14:paraId="0D780139" w14:textId="03B81326" w:rsidR="00866659" w:rsidDel="008C530C" w:rsidRDefault="00866659" w:rsidP="00FB4213">
            <w:pPr>
              <w:pStyle w:val="Odstavecseseznamem"/>
              <w:numPr>
                <w:ilvl w:val="0"/>
                <w:numId w:val="2"/>
              </w:numPr>
              <w:jc w:val="both"/>
              <w:rPr>
                <w:del w:id="118" w:author="Eva Skýbová" w:date="2024-05-15T07:21:00Z"/>
              </w:rPr>
            </w:pPr>
            <w:del w:id="119" w:author="Eva Skýbová" w:date="2024-05-15T07:21:00Z">
              <w:r w:rsidDel="008C530C">
                <w:delText>objasní základní metody posuzování zdravotní</w:delText>
              </w:r>
              <w:r w:rsidR="004B4319" w:rsidDel="008C530C">
                <w:delText>ch</w:delText>
              </w:r>
              <w:r w:rsidDel="008C530C">
                <w:delText xml:space="preserve"> a ergonomických rizik na pracovišti.</w:delText>
              </w:r>
            </w:del>
          </w:p>
          <w:p w14:paraId="48587D8E" w14:textId="47C35C3D" w:rsidR="00EA6D9A" w:rsidDel="008C530C" w:rsidRDefault="00EA6D9A" w:rsidP="002D13E5">
            <w:pPr>
              <w:rPr>
                <w:del w:id="120" w:author="Eva Skýbová" w:date="2024-05-15T07:21:00Z"/>
              </w:rPr>
            </w:pPr>
          </w:p>
          <w:p w14:paraId="414EA657" w14:textId="77777777" w:rsidR="007C03D3" w:rsidRDefault="007C03D3" w:rsidP="002D13E5"/>
          <w:p w14:paraId="4157DB3F" w14:textId="6574E3D3" w:rsidR="00D74C4C" w:rsidRPr="003B3E69" w:rsidRDefault="00D74C4C" w:rsidP="00D74C4C">
            <w:pPr>
              <w:rPr>
                <w:b/>
                <w:bCs/>
              </w:rPr>
            </w:pPr>
            <w:r w:rsidRPr="003B3E69">
              <w:rPr>
                <w:b/>
                <w:bCs/>
              </w:rPr>
              <w:t xml:space="preserve">Odborné </w:t>
            </w:r>
            <w:r w:rsidR="008D2A3B">
              <w:rPr>
                <w:b/>
                <w:bCs/>
              </w:rPr>
              <w:t>dovednosti</w:t>
            </w:r>
            <w:r w:rsidRPr="003B3E69">
              <w:rPr>
                <w:b/>
                <w:bCs/>
              </w:rPr>
              <w:t>:</w:t>
            </w:r>
          </w:p>
          <w:p w14:paraId="6282D441" w14:textId="3E85FA19" w:rsidR="00D74C4C" w:rsidDel="008C530C" w:rsidRDefault="00D74C4C" w:rsidP="00D74C4C">
            <w:pPr>
              <w:rPr>
                <w:del w:id="121" w:author="Eva Skýbová" w:date="2024-05-15T07:21:00Z"/>
              </w:rPr>
            </w:pPr>
            <w:r>
              <w:t xml:space="preserve">Absolvent </w:t>
            </w:r>
            <w:del w:id="122" w:author="Eva Skýbová" w:date="2024-05-15T07:21:00Z">
              <w:r w:rsidDel="008C530C">
                <w:delText>bez ohledu na specializaci</w:delText>
              </w:r>
            </w:del>
          </w:p>
          <w:p w14:paraId="37320A71" w14:textId="77777777" w:rsidR="008C530C" w:rsidRDefault="008C530C">
            <w:pPr>
              <w:rPr>
                <w:ins w:id="123" w:author="Eva Skýbová" w:date="2024-05-15T07:21:00Z"/>
              </w:rPr>
              <w:pPrChange w:id="124" w:author="Eva Skýbová" w:date="2024-05-15T07:21:00Z">
                <w:pPr>
                  <w:pStyle w:val="Odstavecseseznamem"/>
                  <w:numPr>
                    <w:numId w:val="1"/>
                  </w:numPr>
                  <w:ind w:hanging="360"/>
                  <w:jc w:val="both"/>
                </w:pPr>
              </w:pPrChange>
            </w:pPr>
          </w:p>
          <w:p w14:paraId="5015AFAF" w14:textId="528A1A8A" w:rsidR="00D74C4C" w:rsidRDefault="00C0312B">
            <w:pPr>
              <w:pStyle w:val="Odstavecseseznamem"/>
              <w:numPr>
                <w:ilvl w:val="0"/>
                <w:numId w:val="1"/>
              </w:numPr>
              <w:pPrChange w:id="125" w:author="Eva Skýbová" w:date="2024-05-15T07:21:00Z">
                <w:pPr>
                  <w:pStyle w:val="Odstavecseseznamem"/>
                  <w:numPr>
                    <w:numId w:val="1"/>
                  </w:numPr>
                  <w:ind w:hanging="360"/>
                  <w:jc w:val="both"/>
                </w:pPr>
              </w:pPrChange>
            </w:pPr>
            <w:r w:rsidRPr="00C0312B">
              <w:t xml:space="preserve">aplikuje metody sběru a interpretace dat při </w:t>
            </w:r>
            <w:r w:rsidR="00337DCF">
              <w:t>posuzování</w:t>
            </w:r>
            <w:r w:rsidRPr="00C0312B">
              <w:t xml:space="preserve"> rizik</w:t>
            </w:r>
            <w:r w:rsidR="00D74C4C">
              <w:t>;</w:t>
            </w:r>
          </w:p>
          <w:p w14:paraId="52165C05" w14:textId="5C4CAE06" w:rsidR="00C0312B" w:rsidRDefault="00C91052" w:rsidP="00FB4213">
            <w:pPr>
              <w:pStyle w:val="Odstavecseseznamem"/>
              <w:numPr>
                <w:ilvl w:val="0"/>
                <w:numId w:val="1"/>
              </w:numPr>
              <w:jc w:val="both"/>
            </w:pPr>
            <w:r>
              <w:t xml:space="preserve">identifikace a analyzuje rizika </w:t>
            </w:r>
            <w:r w:rsidR="00E90C67">
              <w:t>za použití vhodných metod;</w:t>
            </w:r>
          </w:p>
          <w:p w14:paraId="640283C6" w14:textId="66CE6CB2" w:rsidR="00E90C67" w:rsidRDefault="003D59F8" w:rsidP="00FB4213">
            <w:pPr>
              <w:pStyle w:val="Odstavecseseznamem"/>
              <w:numPr>
                <w:ilvl w:val="0"/>
                <w:numId w:val="1"/>
              </w:numPr>
              <w:jc w:val="both"/>
            </w:pPr>
            <w:r>
              <w:t xml:space="preserve">využívá softwarové nástroje </w:t>
            </w:r>
            <w:r w:rsidR="00132917">
              <w:t>při posuzování rizik</w:t>
            </w:r>
            <w:r>
              <w:t>;</w:t>
            </w:r>
          </w:p>
          <w:p w14:paraId="5A3FE705" w14:textId="77777777" w:rsidR="008C530C" w:rsidRPr="00573480" w:rsidRDefault="008C530C" w:rsidP="008C530C">
            <w:pPr>
              <w:pStyle w:val="Odstavecseseznamem"/>
              <w:numPr>
                <w:ilvl w:val="0"/>
                <w:numId w:val="1"/>
              </w:numPr>
              <w:rPr>
                <w:ins w:id="126" w:author="Eva Skýbová" w:date="2024-05-15T07:22:00Z"/>
                <w:strike/>
              </w:rPr>
            </w:pPr>
            <w:ins w:id="127" w:author="Eva Skýbová" w:date="2024-05-15T07:22:00Z">
              <w:r w:rsidRPr="00573480">
                <w:t xml:space="preserve">dovede navrhnout opatření pro ošetřování rizik na základě posouzení nákladů a přínosů těchto opatření; </w:t>
              </w:r>
            </w:ins>
          </w:p>
          <w:p w14:paraId="608E8D6C" w14:textId="77777777" w:rsidR="008C530C" w:rsidRDefault="008C530C" w:rsidP="008C530C">
            <w:pPr>
              <w:pStyle w:val="Odstavecseseznamem"/>
              <w:numPr>
                <w:ilvl w:val="0"/>
                <w:numId w:val="1"/>
              </w:numPr>
              <w:rPr>
                <w:ins w:id="128" w:author="Eva Skýbová" w:date="2024-05-15T07:22:00Z"/>
              </w:rPr>
            </w:pPr>
            <w:ins w:id="129" w:author="Eva Skýbová" w:date="2024-05-15T07:22:00Z">
              <w:r>
                <w:t>dovede vhodně užívat metody pro posuzování rizik naturogenních i antropogenních mimořádných události a krizových situací dle charakteru hrozby;</w:t>
              </w:r>
            </w:ins>
          </w:p>
          <w:p w14:paraId="57D44392" w14:textId="77777777" w:rsidR="008C530C" w:rsidRDefault="008C530C" w:rsidP="008C530C">
            <w:pPr>
              <w:pStyle w:val="Odstavecseseznamem"/>
              <w:numPr>
                <w:ilvl w:val="0"/>
                <w:numId w:val="1"/>
              </w:numPr>
              <w:rPr>
                <w:ins w:id="130" w:author="Eva Skýbová" w:date="2024-05-15T07:22:00Z"/>
              </w:rPr>
            </w:pPr>
            <w:ins w:id="131" w:author="Eva Skýbová" w:date="2024-05-15T07:22:00Z">
              <w:r>
                <w:t>aplikuje principy kybernetické bezpečnosti při využití softwarových nástrojů a práci s daty.</w:t>
              </w:r>
            </w:ins>
          </w:p>
          <w:p w14:paraId="053121FE" w14:textId="77777777" w:rsidR="008C530C" w:rsidRDefault="008C530C" w:rsidP="008C530C">
            <w:pPr>
              <w:pStyle w:val="Odstavecseseznamem"/>
              <w:numPr>
                <w:ilvl w:val="0"/>
                <w:numId w:val="1"/>
              </w:numPr>
              <w:rPr>
                <w:ins w:id="132" w:author="Eva Skýbová" w:date="2024-05-15T07:22:00Z"/>
              </w:rPr>
            </w:pPr>
            <w:ins w:id="133" w:author="Eva Skýbová" w:date="2024-05-15T07:22:00Z">
              <w:r>
                <w:t>dovede využívat dostupná geografická, demografická a hydrometeorologická data při posuzování rizik s využitím geografických informačních systémů;</w:t>
              </w:r>
            </w:ins>
          </w:p>
          <w:p w14:paraId="48F1BA9B" w14:textId="77777777" w:rsidR="008C530C" w:rsidRDefault="008C530C" w:rsidP="008C530C">
            <w:pPr>
              <w:pStyle w:val="Odstavecseseznamem"/>
              <w:numPr>
                <w:ilvl w:val="0"/>
                <w:numId w:val="1"/>
              </w:numPr>
              <w:rPr>
                <w:ins w:id="134" w:author="Eva Skýbová" w:date="2024-05-15T07:22:00Z"/>
              </w:rPr>
            </w:pPr>
            <w:ins w:id="135" w:author="Eva Skýbová" w:date="2024-05-15T07:22:00Z">
              <w:r>
                <w:t>dovede aplikovat metody pro posouzení rizik na pracovišti ve vztahu k zajišťování bezpečnosti a ochrany zdraví při práci;</w:t>
              </w:r>
            </w:ins>
          </w:p>
          <w:p w14:paraId="7C90A206" w14:textId="77777777" w:rsidR="008C530C" w:rsidRDefault="008C530C" w:rsidP="008C530C">
            <w:pPr>
              <w:pStyle w:val="Odstavecseseznamem"/>
              <w:numPr>
                <w:ilvl w:val="0"/>
                <w:numId w:val="1"/>
              </w:numPr>
              <w:rPr>
                <w:ins w:id="136" w:author="Eva Skýbová" w:date="2024-05-15T07:22:00Z"/>
              </w:rPr>
            </w:pPr>
            <w:ins w:id="137" w:author="Eva Skýbová" w:date="2024-05-15T07:22:00Z">
              <w:r>
                <w:t>dokáže posoudit finanční situaci organizace s využitím vhodných ukazatelů.</w:t>
              </w:r>
            </w:ins>
          </w:p>
          <w:p w14:paraId="340F8973" w14:textId="0BFF64F7" w:rsidR="00107EE6" w:rsidDel="008C530C" w:rsidRDefault="000910EF" w:rsidP="00FB4213">
            <w:pPr>
              <w:pStyle w:val="Odstavecseseznamem"/>
              <w:numPr>
                <w:ilvl w:val="0"/>
                <w:numId w:val="1"/>
              </w:numPr>
              <w:jc w:val="both"/>
              <w:rPr>
                <w:del w:id="138" w:author="Eva Skýbová" w:date="2024-05-15T07:22:00Z"/>
              </w:rPr>
            </w:pPr>
            <w:del w:id="139" w:author="Eva Skýbová" w:date="2024-05-15T07:22:00Z">
              <w:r w:rsidDel="008C530C">
                <w:delText xml:space="preserve">dovede </w:delText>
              </w:r>
              <w:r w:rsidR="00F84C59" w:rsidDel="008C530C">
                <w:delText>aplikovat základní opatření ochrany obyvatelstva při procesu ošetřování rizik;</w:delText>
              </w:r>
            </w:del>
          </w:p>
          <w:p w14:paraId="112A24F3" w14:textId="2B531935" w:rsidR="003D59F8" w:rsidDel="008C530C" w:rsidRDefault="00D45006" w:rsidP="00FB4213">
            <w:pPr>
              <w:pStyle w:val="Odstavecseseznamem"/>
              <w:numPr>
                <w:ilvl w:val="0"/>
                <w:numId w:val="1"/>
              </w:numPr>
              <w:jc w:val="both"/>
              <w:rPr>
                <w:del w:id="140" w:author="Eva Skýbová" w:date="2024-05-15T07:22:00Z"/>
              </w:rPr>
            </w:pPr>
            <w:del w:id="141" w:author="Eva Skýbová" w:date="2024-05-15T07:22:00Z">
              <w:r w:rsidDel="008C530C">
                <w:delText>dovede navrhnout</w:delText>
              </w:r>
              <w:r w:rsidR="00DD4703" w:rsidRPr="00DD4703" w:rsidDel="008C530C">
                <w:delText xml:space="preserve"> opatření pro </w:delText>
              </w:r>
              <w:r w:rsidR="00DD4703" w:rsidDel="008C530C">
                <w:delText>ošetřování</w:delText>
              </w:r>
              <w:r w:rsidR="00DD4703" w:rsidRPr="00DD4703" w:rsidDel="008C530C">
                <w:delText xml:space="preserve"> rizik na základě výsledků hodnocení rizik</w:delText>
              </w:r>
              <w:r w:rsidR="00DD4703" w:rsidDel="008C530C">
                <w:delText>;</w:delText>
              </w:r>
            </w:del>
          </w:p>
          <w:p w14:paraId="608CC966" w14:textId="5F1405B3" w:rsidR="00DD725D" w:rsidDel="008C530C" w:rsidRDefault="002C333A" w:rsidP="00FB4213">
            <w:pPr>
              <w:pStyle w:val="Odstavecseseznamem"/>
              <w:numPr>
                <w:ilvl w:val="0"/>
                <w:numId w:val="1"/>
              </w:numPr>
              <w:jc w:val="both"/>
              <w:rPr>
                <w:del w:id="142" w:author="Eva Skýbová" w:date="2024-05-15T07:22:00Z"/>
              </w:rPr>
            </w:pPr>
            <w:del w:id="143" w:author="Eva Skýbová" w:date="2024-05-15T07:22:00Z">
              <w:r w:rsidRPr="002C333A" w:rsidDel="008C530C">
                <w:delText>dokáže vymezit sekundární rizika navržených opatření</w:delText>
              </w:r>
              <w:r w:rsidDel="008C530C">
                <w:delText>;</w:delText>
              </w:r>
            </w:del>
          </w:p>
          <w:p w14:paraId="1B18C89E" w14:textId="0571805C" w:rsidR="00F4301F" w:rsidDel="008C530C" w:rsidRDefault="00F4301F" w:rsidP="00FB4213">
            <w:pPr>
              <w:pStyle w:val="Odstavecseseznamem"/>
              <w:numPr>
                <w:ilvl w:val="0"/>
                <w:numId w:val="1"/>
              </w:numPr>
              <w:jc w:val="both"/>
              <w:rPr>
                <w:del w:id="144" w:author="Eva Skýbová" w:date="2024-05-15T07:22:00Z"/>
              </w:rPr>
            </w:pPr>
            <w:del w:id="145" w:author="Eva Skýbová" w:date="2024-05-15T07:22:00Z">
              <w:r w:rsidDel="008C530C">
                <w:delText>dovede posoudit náklady opatření pro prevenci a redukci rizik;</w:delText>
              </w:r>
            </w:del>
          </w:p>
          <w:p w14:paraId="289A2FCD" w14:textId="6809918F" w:rsidR="00525B84" w:rsidDel="008C530C" w:rsidRDefault="00367F09" w:rsidP="00FB4213">
            <w:pPr>
              <w:pStyle w:val="Odstavecseseznamem"/>
              <w:numPr>
                <w:ilvl w:val="0"/>
                <w:numId w:val="1"/>
              </w:numPr>
              <w:jc w:val="both"/>
              <w:rPr>
                <w:del w:id="146" w:author="Eva Skýbová" w:date="2024-05-15T07:22:00Z"/>
              </w:rPr>
            </w:pPr>
            <w:del w:id="147" w:author="Eva Skýbová" w:date="2024-05-15T07:22:00Z">
              <w:r w:rsidDel="008C530C">
                <w:delText>a</w:delText>
              </w:r>
              <w:r w:rsidR="00E341D3" w:rsidDel="008C530C">
                <w:delText>plik</w:delText>
              </w:r>
              <w:r w:rsidDel="008C530C">
                <w:delText>uje</w:delText>
              </w:r>
              <w:r w:rsidR="00E341D3" w:rsidDel="008C530C">
                <w:delText xml:space="preserve"> základní metody aplikované statistiky při analýze rizik;</w:delText>
              </w:r>
            </w:del>
          </w:p>
          <w:p w14:paraId="34640D63" w14:textId="60E30DA3" w:rsidR="00525B84" w:rsidDel="008C530C" w:rsidRDefault="001C189C" w:rsidP="00FB4213">
            <w:pPr>
              <w:pStyle w:val="Odstavecseseznamem"/>
              <w:numPr>
                <w:ilvl w:val="0"/>
                <w:numId w:val="1"/>
              </w:numPr>
              <w:jc w:val="both"/>
              <w:rPr>
                <w:del w:id="148" w:author="Eva Skýbová" w:date="2024-05-15T07:22:00Z"/>
              </w:rPr>
            </w:pPr>
            <w:del w:id="149" w:author="Eva Skýbová" w:date="2024-05-15T07:22:00Z">
              <w:r w:rsidDel="008C530C">
                <w:delText>dovede aplikovat metody pro posouzení rizik vzniku závažných havárií;</w:delText>
              </w:r>
            </w:del>
          </w:p>
          <w:p w14:paraId="7A9F7BF0" w14:textId="43F57CCB" w:rsidR="00D06D6B" w:rsidDel="008C530C" w:rsidRDefault="00D06D6B" w:rsidP="00FB4213">
            <w:pPr>
              <w:pStyle w:val="Odstavecseseznamem"/>
              <w:numPr>
                <w:ilvl w:val="0"/>
                <w:numId w:val="1"/>
              </w:numPr>
              <w:jc w:val="both"/>
              <w:rPr>
                <w:del w:id="150" w:author="Eva Skýbová" w:date="2024-05-15T07:22:00Z"/>
              </w:rPr>
            </w:pPr>
            <w:del w:id="151" w:author="Eva Skýbová" w:date="2024-05-15T07:22:00Z">
              <w:r w:rsidDel="008C530C">
                <w:delText xml:space="preserve">dovede </w:delText>
              </w:r>
              <w:r w:rsidR="00E10E81" w:rsidDel="008C530C">
                <w:delText xml:space="preserve">vhodně užívat metody pro posuzování rizik </w:delText>
              </w:r>
              <w:r w:rsidR="00993A91" w:rsidDel="008C530C">
                <w:delText xml:space="preserve">naturogenních i antropogenních mimořádných události </w:delText>
              </w:r>
              <w:r w:rsidR="00D30605" w:rsidDel="008C530C">
                <w:delText>a krizových situací dle charakteru hrozby;</w:delText>
              </w:r>
            </w:del>
          </w:p>
          <w:p w14:paraId="1CDFD04B" w14:textId="18B10600" w:rsidR="00DD4703" w:rsidDel="008C530C" w:rsidRDefault="00947D3A" w:rsidP="00FB4213">
            <w:pPr>
              <w:pStyle w:val="Odstavecseseznamem"/>
              <w:numPr>
                <w:ilvl w:val="0"/>
                <w:numId w:val="1"/>
              </w:numPr>
              <w:jc w:val="both"/>
              <w:rPr>
                <w:del w:id="152" w:author="Eva Skýbová" w:date="2024-05-15T07:22:00Z"/>
              </w:rPr>
            </w:pPr>
            <w:del w:id="153" w:author="Eva Skýbová" w:date="2024-05-15T07:22:00Z">
              <w:r w:rsidDel="008C530C">
                <w:delText xml:space="preserve">aplikuje </w:delText>
              </w:r>
              <w:r w:rsidR="00A72AC3" w:rsidDel="008C530C">
                <w:delText>principy kybernetické bezpečnosti při využití so</w:delText>
              </w:r>
              <w:r w:rsidR="00B713A2" w:rsidDel="008C530C">
                <w:delText>ftwarových nástrojů a práci s</w:delText>
              </w:r>
              <w:r w:rsidR="00F84C59" w:rsidDel="008C530C">
                <w:delText> </w:delText>
              </w:r>
              <w:r w:rsidR="00B713A2" w:rsidDel="008C530C">
                <w:delText>daty</w:delText>
              </w:r>
              <w:r w:rsidR="00F84C59" w:rsidDel="008C530C">
                <w:delText>.</w:delText>
              </w:r>
            </w:del>
          </w:p>
          <w:p w14:paraId="7C381793" w14:textId="77777777" w:rsidR="007C03D3" w:rsidRDefault="007C03D3" w:rsidP="00FB4213">
            <w:pPr>
              <w:jc w:val="both"/>
            </w:pPr>
          </w:p>
          <w:p w14:paraId="6F2A224F" w14:textId="55A3F4F6" w:rsidR="00C82D78" w:rsidDel="008C530C" w:rsidRDefault="00C82D78" w:rsidP="00FB4213">
            <w:pPr>
              <w:jc w:val="both"/>
              <w:rPr>
                <w:del w:id="154" w:author="Eva Skýbová" w:date="2024-05-15T07:22:00Z"/>
              </w:rPr>
            </w:pPr>
            <w:del w:id="155" w:author="Eva Skýbová" w:date="2024-05-15T07:22:00Z">
              <w:r w:rsidDel="008C530C">
                <w:delText xml:space="preserve">Absolvent specializace </w:delText>
              </w:r>
              <w:r w:rsidR="003F0791" w:rsidDel="008C530C">
                <w:delText>Risk Management in Public Administration</w:delText>
              </w:r>
            </w:del>
          </w:p>
          <w:p w14:paraId="44A3F25D" w14:textId="7F7F3CF6" w:rsidR="00565A80" w:rsidDel="008C530C" w:rsidRDefault="00E84911" w:rsidP="00FB4213">
            <w:pPr>
              <w:pStyle w:val="Odstavecseseznamem"/>
              <w:numPr>
                <w:ilvl w:val="0"/>
                <w:numId w:val="2"/>
              </w:numPr>
              <w:jc w:val="both"/>
              <w:rPr>
                <w:del w:id="156" w:author="Eva Skýbová" w:date="2024-05-15T07:22:00Z"/>
              </w:rPr>
            </w:pPr>
            <w:del w:id="157" w:author="Eva Skýbová" w:date="2024-05-15T07:22:00Z">
              <w:r w:rsidDel="008C530C">
                <w:delText xml:space="preserve">dovede využívat </w:delText>
              </w:r>
              <w:r w:rsidR="00D3038C" w:rsidDel="008C530C">
                <w:delText>dostupn</w:delText>
              </w:r>
              <w:r w:rsidDel="008C530C">
                <w:delText>á</w:delText>
              </w:r>
              <w:r w:rsidR="00D3038C" w:rsidDel="008C530C">
                <w:delText xml:space="preserve"> geografick</w:delText>
              </w:r>
              <w:r w:rsidDel="008C530C">
                <w:delText>á</w:delText>
              </w:r>
              <w:r w:rsidR="00D3038C" w:rsidDel="008C530C">
                <w:delText>, demografick</w:delText>
              </w:r>
              <w:r w:rsidDel="008C530C">
                <w:delText>á</w:delText>
              </w:r>
              <w:r w:rsidR="00D3038C" w:rsidDel="008C530C">
                <w:delText xml:space="preserve"> a</w:delText>
              </w:r>
              <w:r w:rsidR="00E30F03" w:rsidDel="008C530C">
                <w:delText> </w:delText>
              </w:r>
              <w:r w:rsidR="00D3038C" w:rsidDel="008C530C">
                <w:delText>hydrometeorologick</w:delText>
              </w:r>
              <w:r w:rsidDel="008C530C">
                <w:delText>á</w:delText>
              </w:r>
              <w:r w:rsidR="00D3038C" w:rsidDel="008C530C">
                <w:delText xml:space="preserve"> dat</w:delText>
              </w:r>
              <w:r w:rsidDel="008C530C">
                <w:delText>a při posuzování rizik</w:delText>
              </w:r>
              <w:r w:rsidR="00EF1F75" w:rsidDel="008C530C">
                <w:delText xml:space="preserve"> s využitím geografických informačních systémů</w:delText>
              </w:r>
              <w:r w:rsidR="00D3038C" w:rsidDel="008C530C">
                <w:delText>;</w:delText>
              </w:r>
            </w:del>
          </w:p>
          <w:p w14:paraId="0580CDB6" w14:textId="0BDBF93A" w:rsidR="00D3038C" w:rsidDel="008C530C" w:rsidRDefault="007C4ABB" w:rsidP="00FB4213">
            <w:pPr>
              <w:pStyle w:val="Odstavecseseznamem"/>
              <w:numPr>
                <w:ilvl w:val="0"/>
                <w:numId w:val="2"/>
              </w:numPr>
              <w:jc w:val="both"/>
              <w:rPr>
                <w:del w:id="158" w:author="Eva Skýbová" w:date="2024-05-15T07:22:00Z"/>
              </w:rPr>
            </w:pPr>
            <w:del w:id="159" w:author="Eva Skýbová" w:date="2024-05-15T07:22:00Z">
              <w:r w:rsidDel="008C530C">
                <w:delText xml:space="preserve">navrhuje opatření pro </w:delText>
              </w:r>
              <w:r w:rsidR="00E341D3" w:rsidDel="008C530C">
                <w:delText xml:space="preserve">prevenci a </w:delText>
              </w:r>
              <w:r w:rsidDel="008C530C">
                <w:delText>řešení mimořádných událostí a krizových situací na základě posouzení rizik území;</w:delText>
              </w:r>
            </w:del>
          </w:p>
          <w:p w14:paraId="3E732C68" w14:textId="353045C4" w:rsidR="00C82D78" w:rsidDel="008C530C" w:rsidRDefault="00565A80" w:rsidP="00FB4213">
            <w:pPr>
              <w:pStyle w:val="Odstavecseseznamem"/>
              <w:numPr>
                <w:ilvl w:val="0"/>
                <w:numId w:val="2"/>
              </w:numPr>
              <w:jc w:val="both"/>
              <w:rPr>
                <w:del w:id="160" w:author="Eva Skýbová" w:date="2024-05-15T07:22:00Z"/>
              </w:rPr>
            </w:pPr>
            <w:del w:id="161" w:author="Eva Skýbová" w:date="2024-05-15T07:22:00Z">
              <w:r w:rsidDel="008C530C">
                <w:delText>dovede programovat základní úlohy v programovacím jazyku Python</w:delText>
              </w:r>
              <w:r w:rsidR="00C82D78" w:rsidDel="008C530C">
                <w:delText>;</w:delText>
              </w:r>
            </w:del>
          </w:p>
          <w:p w14:paraId="1904AEC4" w14:textId="39142726" w:rsidR="00565A80" w:rsidDel="008C530C" w:rsidRDefault="00EF1F75" w:rsidP="00FB4213">
            <w:pPr>
              <w:pStyle w:val="Odstavecseseznamem"/>
              <w:numPr>
                <w:ilvl w:val="0"/>
                <w:numId w:val="2"/>
              </w:numPr>
              <w:jc w:val="both"/>
              <w:rPr>
                <w:del w:id="162" w:author="Eva Skýbová" w:date="2024-05-15T07:22:00Z"/>
              </w:rPr>
            </w:pPr>
            <w:del w:id="163" w:author="Eva Skýbová" w:date="2024-05-15T07:22:00Z">
              <w:r w:rsidDel="008C530C">
                <w:delText>dovede</w:delText>
              </w:r>
              <w:r w:rsidR="00D3038C" w:rsidDel="008C530C">
                <w:delText xml:space="preserve"> používat specializované softwarové nástroje využívané v oblasti ochrany obyvatelstva a</w:delText>
              </w:r>
              <w:r w:rsidR="00E30F03" w:rsidDel="008C530C">
                <w:delText> </w:delText>
              </w:r>
              <w:r w:rsidR="00D3038C" w:rsidDel="008C530C">
                <w:delText xml:space="preserve">krizového </w:delText>
              </w:r>
              <w:r w:rsidR="00E30F03" w:rsidDel="008C530C">
                <w:delText>plánování</w:delText>
              </w:r>
              <w:r w:rsidDel="008C530C">
                <w:delText>.</w:delText>
              </w:r>
            </w:del>
          </w:p>
          <w:p w14:paraId="15D7F288" w14:textId="552EB0F3" w:rsidR="00D74C4C" w:rsidDel="008C530C" w:rsidRDefault="00D74C4C" w:rsidP="002D13E5">
            <w:pPr>
              <w:rPr>
                <w:del w:id="164" w:author="Eva Skýbová" w:date="2024-05-15T07:22:00Z"/>
              </w:rPr>
            </w:pPr>
          </w:p>
          <w:p w14:paraId="3384F389" w14:textId="7B473370" w:rsidR="00570A74" w:rsidDel="008C530C" w:rsidRDefault="00570A74" w:rsidP="002D13E5">
            <w:pPr>
              <w:rPr>
                <w:del w:id="165" w:author="Eva Skýbová" w:date="2024-05-15T07:22:00Z"/>
              </w:rPr>
            </w:pPr>
          </w:p>
          <w:p w14:paraId="0E152DC4" w14:textId="758D55BB" w:rsidR="00E56230" w:rsidDel="008C530C" w:rsidRDefault="00E56230" w:rsidP="002D13E5">
            <w:pPr>
              <w:rPr>
                <w:del w:id="166" w:author="Eva Skýbová" w:date="2024-05-15T07:22:00Z"/>
              </w:rPr>
            </w:pPr>
          </w:p>
          <w:p w14:paraId="56281FE6" w14:textId="00CFA4A2" w:rsidR="004C745D" w:rsidDel="008C530C" w:rsidRDefault="00C82D78" w:rsidP="00431724">
            <w:pPr>
              <w:rPr>
                <w:del w:id="167" w:author="Eva Skýbová" w:date="2024-05-15T07:22:00Z"/>
              </w:rPr>
            </w:pPr>
            <w:del w:id="168" w:author="Eva Skýbová" w:date="2024-05-15T07:22:00Z">
              <w:r w:rsidDel="008C530C">
                <w:delText xml:space="preserve">Absolvent specializace </w:delText>
              </w:r>
              <w:r w:rsidR="003F0791" w:rsidDel="008C530C">
                <w:delText>Operational Safety</w:delText>
              </w:r>
            </w:del>
          </w:p>
          <w:p w14:paraId="69115D34" w14:textId="34136D74" w:rsidR="004C745D" w:rsidDel="008C530C" w:rsidRDefault="001044EC" w:rsidP="00FB4213">
            <w:pPr>
              <w:pStyle w:val="Odstavecseseznamem"/>
              <w:numPr>
                <w:ilvl w:val="0"/>
                <w:numId w:val="2"/>
              </w:numPr>
              <w:jc w:val="both"/>
              <w:rPr>
                <w:del w:id="169" w:author="Eva Skýbová" w:date="2024-05-15T07:22:00Z"/>
              </w:rPr>
            </w:pPr>
            <w:del w:id="170" w:author="Eva Skýbová" w:date="2024-05-15T07:22:00Z">
              <w:r w:rsidDel="008C530C">
                <w:delText>dovede aplikovat metody pro</w:delText>
              </w:r>
              <w:r w:rsidR="006D79B2" w:rsidDel="008C530C">
                <w:delText xml:space="preserve"> </w:delText>
              </w:r>
              <w:r w:rsidR="00866659" w:rsidDel="008C530C">
                <w:delText xml:space="preserve">posouzení </w:delText>
              </w:r>
              <w:r w:rsidR="00A56AF0" w:rsidDel="008C530C">
                <w:delText>rizik na pracovišti ve vztahu k zajišťování bezpečnosti a</w:delText>
              </w:r>
              <w:r w:rsidR="004E7ED6" w:rsidDel="008C530C">
                <w:delText> </w:delText>
              </w:r>
              <w:r w:rsidR="00A56AF0" w:rsidDel="008C530C">
                <w:delText>ochrany zdraví při práci;</w:delText>
              </w:r>
            </w:del>
          </w:p>
          <w:p w14:paraId="709B0A0F" w14:textId="2B3092ED" w:rsidR="00431724" w:rsidDel="008C530C" w:rsidRDefault="004E7ED6" w:rsidP="00FB4213">
            <w:pPr>
              <w:pStyle w:val="Odstavecseseznamem"/>
              <w:numPr>
                <w:ilvl w:val="0"/>
                <w:numId w:val="2"/>
              </w:numPr>
              <w:jc w:val="both"/>
              <w:rPr>
                <w:del w:id="171" w:author="Eva Skýbová" w:date="2024-05-15T07:22:00Z"/>
              </w:rPr>
            </w:pPr>
            <w:del w:id="172" w:author="Eva Skýbová" w:date="2024-05-15T07:22:00Z">
              <w:r w:rsidDel="008C530C">
                <w:delText>dovede aplikovat základní metody</w:delText>
              </w:r>
              <w:r w:rsidR="006D79B2" w:rsidDel="008C530C">
                <w:delText xml:space="preserve"> </w:delText>
              </w:r>
              <w:r w:rsidDel="008C530C">
                <w:delText xml:space="preserve">pro </w:delText>
              </w:r>
              <w:r w:rsidR="00431724" w:rsidDel="008C530C">
                <w:delText xml:space="preserve">posouzení ergonomie pracovního procesu </w:delText>
              </w:r>
              <w:r w:rsidR="006D79B2" w:rsidDel="008C530C">
                <w:delText>a zdravotních rizik na pracovišti;</w:delText>
              </w:r>
            </w:del>
          </w:p>
          <w:p w14:paraId="6DD16244" w14:textId="32DD150B" w:rsidR="004C745D" w:rsidDel="008C530C" w:rsidRDefault="00C82D78" w:rsidP="00FB4213">
            <w:pPr>
              <w:pStyle w:val="Odstavecseseznamem"/>
              <w:numPr>
                <w:ilvl w:val="0"/>
                <w:numId w:val="2"/>
              </w:numPr>
              <w:jc w:val="both"/>
              <w:rPr>
                <w:del w:id="173" w:author="Eva Skýbová" w:date="2024-05-15T07:22:00Z"/>
              </w:rPr>
            </w:pPr>
            <w:del w:id="174" w:author="Eva Skýbová" w:date="2024-05-15T07:22:00Z">
              <w:r w:rsidDel="008C530C">
                <w:delText xml:space="preserve">dokáže </w:delText>
              </w:r>
              <w:r w:rsidR="003E3394" w:rsidDel="008C530C">
                <w:delText>posoudit finanční situac</w:delText>
              </w:r>
              <w:r w:rsidR="009374ED" w:rsidDel="008C530C">
                <w:delText>i</w:delText>
              </w:r>
              <w:r w:rsidR="003E3394" w:rsidDel="008C530C">
                <w:delText xml:space="preserve"> </w:delText>
              </w:r>
              <w:r w:rsidR="004A6467" w:rsidDel="008C530C">
                <w:delText>organizace</w:delText>
              </w:r>
              <w:r w:rsidR="003E3394" w:rsidDel="008C530C">
                <w:delText xml:space="preserve"> </w:delText>
              </w:r>
              <w:r w:rsidR="00CE0881" w:rsidDel="008C530C">
                <w:delText>s využitím vhodných ukazatelů</w:delText>
              </w:r>
              <w:r w:rsidR="00314547" w:rsidDel="008C530C">
                <w:delText>.</w:delText>
              </w:r>
            </w:del>
          </w:p>
          <w:p w14:paraId="389507D8" w14:textId="5C5E0881" w:rsidR="00C82D78" w:rsidDel="008C530C" w:rsidRDefault="00C82D78" w:rsidP="00FB4213">
            <w:pPr>
              <w:jc w:val="both"/>
              <w:rPr>
                <w:del w:id="175" w:author="Eva Skýbová" w:date="2024-05-15T07:22:00Z"/>
              </w:rPr>
            </w:pPr>
          </w:p>
          <w:p w14:paraId="60B8A226" w14:textId="77777777" w:rsidR="00C82D78" w:rsidRDefault="00C82D78" w:rsidP="00FB4213">
            <w:pPr>
              <w:jc w:val="both"/>
            </w:pPr>
          </w:p>
          <w:p w14:paraId="1BD064B7" w14:textId="7C484FB4" w:rsidR="00037B29" w:rsidRPr="003B3E69" w:rsidRDefault="00037B29" w:rsidP="00FB4213">
            <w:pPr>
              <w:jc w:val="both"/>
              <w:rPr>
                <w:b/>
                <w:bCs/>
              </w:rPr>
            </w:pPr>
            <w:r w:rsidRPr="003B3E69">
              <w:rPr>
                <w:b/>
                <w:bCs/>
              </w:rPr>
              <w:t>O</w:t>
            </w:r>
            <w:r w:rsidR="00DA15CE">
              <w:rPr>
                <w:b/>
                <w:bCs/>
              </w:rPr>
              <w:t>becné způsobilosti</w:t>
            </w:r>
            <w:r w:rsidRPr="003B3E69">
              <w:rPr>
                <w:b/>
                <w:bCs/>
              </w:rPr>
              <w:t>:</w:t>
            </w:r>
          </w:p>
          <w:p w14:paraId="13F268EB" w14:textId="1615C23D" w:rsidR="00CA2CAB" w:rsidRDefault="00037B29" w:rsidP="00FB4213">
            <w:pPr>
              <w:jc w:val="both"/>
            </w:pPr>
            <w:r>
              <w:t xml:space="preserve">Absolvent je </w:t>
            </w:r>
            <w:del w:id="176" w:author="Eva Skýbová" w:date="2024-05-15T07:22:00Z">
              <w:r w:rsidR="00A82C42" w:rsidDel="008C530C">
                <w:delText xml:space="preserve">bez ohledu na specializaci </w:delText>
              </w:r>
            </w:del>
            <w:r>
              <w:t>způsobilý</w:t>
            </w:r>
          </w:p>
          <w:p w14:paraId="0F8C215F" w14:textId="77777777" w:rsidR="008C530C" w:rsidRPr="00AD2F22" w:rsidRDefault="008C530C" w:rsidP="008C530C">
            <w:pPr>
              <w:pStyle w:val="Odstavecseseznamem"/>
              <w:numPr>
                <w:ilvl w:val="0"/>
                <w:numId w:val="1"/>
              </w:numPr>
              <w:rPr>
                <w:ins w:id="177" w:author="Eva Skýbová" w:date="2024-05-15T07:22:00Z"/>
              </w:rPr>
            </w:pPr>
            <w:ins w:id="178" w:author="Eva Skýbová" w:date="2024-05-15T07:22:00Z">
              <w:r w:rsidRPr="00AD2F22">
                <w:t xml:space="preserve">podílet se na posuzování rizik v organizaci a výběru vhodných opatření v rámci ošetřování rizik; </w:t>
              </w:r>
            </w:ins>
          </w:p>
          <w:p w14:paraId="0DE8E161" w14:textId="77777777" w:rsidR="008C530C" w:rsidRPr="00AD2F22" w:rsidRDefault="008C530C" w:rsidP="008C530C">
            <w:pPr>
              <w:pStyle w:val="Odstavecseseznamem"/>
              <w:numPr>
                <w:ilvl w:val="0"/>
                <w:numId w:val="1"/>
              </w:numPr>
              <w:rPr>
                <w:ins w:id="179" w:author="Eva Skýbová" w:date="2024-05-15T07:22:00Z"/>
              </w:rPr>
            </w:pPr>
            <w:ins w:id="180" w:author="Eva Skýbová" w:date="2024-05-15T07:22:00Z">
              <w:r w:rsidRPr="00AD2F22">
                <w:t>plánovat a řídit projektovou činnost včetně posouzení a ošetření projektových rizik;</w:t>
              </w:r>
            </w:ins>
          </w:p>
          <w:p w14:paraId="3A1AEBA1" w14:textId="77777777" w:rsidR="008C530C" w:rsidRPr="00AD2F22" w:rsidRDefault="008C530C" w:rsidP="008C530C">
            <w:pPr>
              <w:pStyle w:val="Odstavecseseznamem"/>
              <w:numPr>
                <w:ilvl w:val="0"/>
                <w:numId w:val="1"/>
              </w:numPr>
              <w:rPr>
                <w:ins w:id="181" w:author="Eva Skýbová" w:date="2024-05-15T07:22:00Z"/>
              </w:rPr>
            </w:pPr>
            <w:ins w:id="182" w:author="Eva Skýbová" w:date="2024-05-15T07:22:00Z">
              <w:r w:rsidRPr="00AD2F22">
                <w:t>užívat specializované softwarové nástroje v oblasti posuzování rizik;</w:t>
              </w:r>
            </w:ins>
          </w:p>
          <w:p w14:paraId="35CE4B77" w14:textId="77777777" w:rsidR="008C530C" w:rsidRPr="00AD2F22" w:rsidRDefault="008C530C" w:rsidP="008C530C">
            <w:pPr>
              <w:pStyle w:val="Odstavecseseznamem"/>
              <w:numPr>
                <w:ilvl w:val="0"/>
                <w:numId w:val="1"/>
              </w:numPr>
              <w:rPr>
                <w:ins w:id="183" w:author="Eva Skýbová" w:date="2024-05-15T07:22:00Z"/>
              </w:rPr>
            </w:pPr>
            <w:ins w:id="184" w:author="Eva Skýbová" w:date="2024-05-15T07:22:00Z">
              <w:r w:rsidRPr="00AD2F22">
                <w:t>podílet se na posuzování rizik v rámci prevence závažných havárií;</w:t>
              </w:r>
            </w:ins>
          </w:p>
          <w:p w14:paraId="4631F51D" w14:textId="77777777" w:rsidR="008C530C" w:rsidRPr="00AD2F22" w:rsidRDefault="008C530C" w:rsidP="008C530C">
            <w:pPr>
              <w:pStyle w:val="Odstavecseseznamem"/>
              <w:numPr>
                <w:ilvl w:val="0"/>
                <w:numId w:val="1"/>
              </w:numPr>
              <w:rPr>
                <w:ins w:id="185" w:author="Eva Skýbová" w:date="2024-05-15T07:22:00Z"/>
              </w:rPr>
            </w:pPr>
            <w:ins w:id="186" w:author="Eva Skýbová" w:date="2024-05-15T07:22:00Z">
              <w:r w:rsidRPr="00AD2F22">
                <w:t>komunikovat v anglickém jazyce na pracovní úrovni ve svém oboru.</w:t>
              </w:r>
            </w:ins>
          </w:p>
          <w:p w14:paraId="05952E0F" w14:textId="77777777" w:rsidR="008C530C" w:rsidRPr="00AD2F22" w:rsidRDefault="008C530C" w:rsidP="008C530C">
            <w:pPr>
              <w:pStyle w:val="Odstavecseseznamem"/>
              <w:numPr>
                <w:ilvl w:val="0"/>
                <w:numId w:val="1"/>
              </w:numPr>
              <w:rPr>
                <w:ins w:id="187" w:author="Eva Skýbová" w:date="2024-05-15T07:22:00Z"/>
              </w:rPr>
            </w:pPr>
            <w:ins w:id="188" w:author="Eva Skýbová" w:date="2024-05-15T07:22:00Z">
              <w:r w:rsidRPr="00AD2F22">
                <w:t>zpracovávat a statisticky analyzovat geografická, demografická a hydrometeorologická data;</w:t>
              </w:r>
            </w:ins>
          </w:p>
          <w:p w14:paraId="4714A4BB" w14:textId="77777777" w:rsidR="008C530C" w:rsidRPr="00AD2F22" w:rsidRDefault="008C530C" w:rsidP="008C530C">
            <w:pPr>
              <w:pStyle w:val="Odstavecseseznamem"/>
              <w:numPr>
                <w:ilvl w:val="0"/>
                <w:numId w:val="1"/>
              </w:numPr>
              <w:rPr>
                <w:ins w:id="189" w:author="Eva Skýbová" w:date="2024-05-15T07:22:00Z"/>
              </w:rPr>
            </w:pPr>
            <w:ins w:id="190" w:author="Eva Skýbová" w:date="2024-05-15T07:22:00Z">
              <w:r w:rsidRPr="00AD2F22">
                <w:t>podílet se na procesu územního plánování na základě posouzení rizik území.</w:t>
              </w:r>
            </w:ins>
          </w:p>
          <w:p w14:paraId="7E006502" w14:textId="09BB64B6" w:rsidR="008C530C" w:rsidRPr="00AD2F22" w:rsidRDefault="008C530C" w:rsidP="008C530C">
            <w:pPr>
              <w:pStyle w:val="Odstavecseseznamem"/>
              <w:numPr>
                <w:ilvl w:val="0"/>
                <w:numId w:val="1"/>
              </w:numPr>
              <w:rPr>
                <w:ins w:id="191" w:author="Eva Skýbová" w:date="2024-05-15T07:22:00Z"/>
              </w:rPr>
            </w:pPr>
            <w:ins w:id="192" w:author="Eva Skýbová" w:date="2024-05-15T07:22:00Z">
              <w:r w:rsidRPr="00AD2F22">
                <w:t>podílet se na posouzení ergonomických rizik na pracovišti</w:t>
              </w:r>
              <w:r>
                <w:t>.</w:t>
              </w:r>
            </w:ins>
          </w:p>
          <w:p w14:paraId="4DE0AA2D" w14:textId="39C3158A" w:rsidR="00DA15CE" w:rsidDel="008C530C" w:rsidRDefault="00675400" w:rsidP="00FB4213">
            <w:pPr>
              <w:pStyle w:val="Odstavecseseznamem"/>
              <w:numPr>
                <w:ilvl w:val="0"/>
                <w:numId w:val="3"/>
              </w:numPr>
              <w:jc w:val="both"/>
              <w:rPr>
                <w:del w:id="193" w:author="Eva Skýbová" w:date="2024-05-15T07:22:00Z"/>
              </w:rPr>
            </w:pPr>
            <w:del w:id="194" w:author="Eva Skýbová" w:date="2024-05-15T07:22:00Z">
              <w:r w:rsidRPr="00675400" w:rsidDel="008C530C">
                <w:delText xml:space="preserve">podílet se na </w:delText>
              </w:r>
              <w:r w:rsidR="004D2E85" w:rsidDel="008C530C">
                <w:delText xml:space="preserve">procesu </w:delText>
              </w:r>
              <w:r w:rsidRPr="00675400" w:rsidDel="008C530C">
                <w:delText xml:space="preserve">řízení rizik v organizaci v rámci </w:delText>
              </w:r>
              <w:r w:rsidR="005019F3" w:rsidDel="008C530C">
                <w:delText>veřejné správy i soukromoprávních organizací</w:delText>
              </w:r>
              <w:r w:rsidDel="008C530C">
                <w:delText>;</w:delText>
              </w:r>
            </w:del>
          </w:p>
          <w:p w14:paraId="181308B1" w14:textId="0EB2B8EC" w:rsidR="00442819" w:rsidDel="008C530C" w:rsidRDefault="00784320" w:rsidP="00FB4213">
            <w:pPr>
              <w:pStyle w:val="Odstavecseseznamem"/>
              <w:numPr>
                <w:ilvl w:val="0"/>
                <w:numId w:val="3"/>
              </w:numPr>
              <w:jc w:val="both"/>
              <w:rPr>
                <w:del w:id="195" w:author="Eva Skýbová" w:date="2024-05-15T07:22:00Z"/>
              </w:rPr>
            </w:pPr>
            <w:del w:id="196" w:author="Eva Skýbová" w:date="2024-05-15T07:22:00Z">
              <w:r w:rsidRPr="00784320" w:rsidDel="008C530C">
                <w:delText>zpracovat dílčí části</w:delText>
              </w:r>
              <w:r w:rsidR="006E2C7B" w:rsidDel="008C530C">
                <w:delText xml:space="preserve"> analýzy a hodnocení</w:delText>
              </w:r>
              <w:r w:rsidRPr="00784320" w:rsidDel="008C530C">
                <w:delText xml:space="preserve"> rizik a navrhnout vhodná opatření ve fázi ošetřování rizik</w:delText>
              </w:r>
              <w:r w:rsidDel="008C530C">
                <w:delText>;</w:delText>
              </w:r>
            </w:del>
          </w:p>
          <w:p w14:paraId="0943B776" w14:textId="6294FCC2" w:rsidR="00675400" w:rsidDel="008C530C" w:rsidRDefault="00A8365B" w:rsidP="00FB4213">
            <w:pPr>
              <w:pStyle w:val="Odstavecseseznamem"/>
              <w:numPr>
                <w:ilvl w:val="0"/>
                <w:numId w:val="3"/>
              </w:numPr>
              <w:jc w:val="both"/>
              <w:rPr>
                <w:del w:id="197" w:author="Eva Skýbová" w:date="2024-05-15T07:22:00Z"/>
              </w:rPr>
            </w:pPr>
            <w:del w:id="198" w:author="Eva Skýbová" w:date="2024-05-15T07:22:00Z">
              <w:r w:rsidRPr="00A8365B" w:rsidDel="008C530C">
                <w:delText xml:space="preserve">plánovat a řídit projektovou činnost včetně posouzení </w:delText>
              </w:r>
              <w:r w:rsidR="00C517D7" w:rsidDel="008C530C">
                <w:delText xml:space="preserve">a ošetření </w:delText>
              </w:r>
              <w:r w:rsidRPr="00A8365B" w:rsidDel="008C530C">
                <w:delText>projektových rizik</w:delText>
              </w:r>
              <w:r w:rsidDel="008C530C">
                <w:delText>;</w:delText>
              </w:r>
            </w:del>
          </w:p>
          <w:p w14:paraId="479A0A75" w14:textId="5ADD9F66" w:rsidR="007E0AB0" w:rsidDel="008C530C" w:rsidRDefault="007E0AB0" w:rsidP="00FB4213">
            <w:pPr>
              <w:pStyle w:val="Odstavecseseznamem"/>
              <w:numPr>
                <w:ilvl w:val="0"/>
                <w:numId w:val="3"/>
              </w:numPr>
              <w:jc w:val="both"/>
              <w:rPr>
                <w:del w:id="199" w:author="Eva Skýbová" w:date="2024-05-15T07:22:00Z"/>
              </w:rPr>
            </w:pPr>
            <w:del w:id="200" w:author="Eva Skýbová" w:date="2024-05-15T07:22:00Z">
              <w:r w:rsidDel="008C530C">
                <w:delText xml:space="preserve">zpracovávat, třídit a </w:delText>
              </w:r>
              <w:r w:rsidR="00583210" w:rsidDel="008C530C">
                <w:delText>statisticky analyzovat data;</w:delText>
              </w:r>
            </w:del>
          </w:p>
          <w:p w14:paraId="367B64C1" w14:textId="1392CF0C" w:rsidR="00962D64" w:rsidDel="008C530C" w:rsidRDefault="00962D64" w:rsidP="00FB4213">
            <w:pPr>
              <w:pStyle w:val="Odstavecseseznamem"/>
              <w:numPr>
                <w:ilvl w:val="0"/>
                <w:numId w:val="3"/>
              </w:numPr>
              <w:jc w:val="both"/>
              <w:rPr>
                <w:del w:id="201" w:author="Eva Skýbová" w:date="2024-05-15T07:22:00Z"/>
              </w:rPr>
            </w:pPr>
            <w:del w:id="202" w:author="Eva Skýbová" w:date="2024-05-15T07:22:00Z">
              <w:r w:rsidRPr="00DD725D" w:rsidDel="008C530C">
                <w:delText>podíl</w:delText>
              </w:r>
              <w:r w:rsidDel="008C530C">
                <w:delText>et</w:delText>
              </w:r>
              <w:r w:rsidRPr="00DD725D" w:rsidDel="008C530C">
                <w:delText xml:space="preserve"> se na analýze a vytváření bezpečnostní politiky organizace</w:delText>
              </w:r>
              <w:r w:rsidDel="008C530C">
                <w:delText>;</w:delText>
              </w:r>
            </w:del>
          </w:p>
          <w:p w14:paraId="697AD301" w14:textId="20D77AF9" w:rsidR="00140971" w:rsidDel="008C530C" w:rsidRDefault="00140971" w:rsidP="00FB4213">
            <w:pPr>
              <w:pStyle w:val="Odstavecseseznamem"/>
              <w:numPr>
                <w:ilvl w:val="0"/>
                <w:numId w:val="3"/>
              </w:numPr>
              <w:jc w:val="both"/>
              <w:rPr>
                <w:del w:id="203" w:author="Eva Skýbová" w:date="2024-05-15T07:22:00Z"/>
              </w:rPr>
            </w:pPr>
            <w:del w:id="204" w:author="Eva Skýbová" w:date="2024-05-15T07:22:00Z">
              <w:r w:rsidDel="008C530C">
                <w:delText xml:space="preserve">užívat </w:delText>
              </w:r>
              <w:r w:rsidR="00CA3CE9" w:rsidDel="008C530C">
                <w:delText xml:space="preserve">specializované </w:delText>
              </w:r>
              <w:r w:rsidDel="008C530C">
                <w:delText xml:space="preserve">softwarové nástroje v oblasti </w:delText>
              </w:r>
              <w:r w:rsidR="00CA3CE9" w:rsidDel="008C530C">
                <w:delText>posuzování</w:delText>
              </w:r>
              <w:r w:rsidDel="008C530C">
                <w:delText xml:space="preserve"> rizik;</w:delText>
              </w:r>
            </w:del>
          </w:p>
          <w:p w14:paraId="0BCADDDD" w14:textId="4D679F7D" w:rsidR="001C189C" w:rsidDel="008C530C" w:rsidRDefault="001C189C" w:rsidP="00FB4213">
            <w:pPr>
              <w:pStyle w:val="Odstavecseseznamem"/>
              <w:numPr>
                <w:ilvl w:val="0"/>
                <w:numId w:val="3"/>
              </w:numPr>
              <w:jc w:val="both"/>
              <w:rPr>
                <w:del w:id="205" w:author="Eva Skýbová" w:date="2024-05-15T07:22:00Z"/>
              </w:rPr>
            </w:pPr>
            <w:del w:id="206" w:author="Eva Skýbová" w:date="2024-05-15T07:22:00Z">
              <w:r w:rsidDel="008C530C">
                <w:delText>podílet se na posuzování rizik v rámci prevence závažných havárií;</w:delText>
              </w:r>
            </w:del>
          </w:p>
          <w:p w14:paraId="14CD8AC6" w14:textId="2FACB442" w:rsidR="00A8365B" w:rsidDel="008C530C" w:rsidRDefault="00140971" w:rsidP="00FB4213">
            <w:pPr>
              <w:pStyle w:val="Odstavecseseznamem"/>
              <w:numPr>
                <w:ilvl w:val="0"/>
                <w:numId w:val="3"/>
              </w:numPr>
              <w:jc w:val="both"/>
              <w:rPr>
                <w:del w:id="207" w:author="Eva Skýbová" w:date="2024-05-15T07:22:00Z"/>
              </w:rPr>
            </w:pPr>
            <w:del w:id="208" w:author="Eva Skýbová" w:date="2024-05-15T07:22:00Z">
              <w:r w:rsidDel="008C530C">
                <w:delText>komunikovat v anglickém jazyce na pracovní úrovni ve svém oboru</w:delText>
              </w:r>
              <w:r w:rsidR="00CA3CE9" w:rsidDel="008C530C">
                <w:delText>.</w:delText>
              </w:r>
            </w:del>
          </w:p>
          <w:p w14:paraId="202982E5" w14:textId="77777777" w:rsidR="00784320" w:rsidRDefault="00784320" w:rsidP="00FB4213">
            <w:pPr>
              <w:jc w:val="both"/>
            </w:pPr>
          </w:p>
          <w:p w14:paraId="738F554B" w14:textId="4C6CB7F3" w:rsidR="00784320" w:rsidDel="008C530C" w:rsidRDefault="00784320" w:rsidP="00FB4213">
            <w:pPr>
              <w:jc w:val="both"/>
              <w:rPr>
                <w:del w:id="209" w:author="Eva Skýbová" w:date="2024-05-15T07:22:00Z"/>
              </w:rPr>
            </w:pPr>
            <w:del w:id="210" w:author="Eva Skýbová" w:date="2024-05-15T07:22:00Z">
              <w:r w:rsidDel="008C530C">
                <w:delText xml:space="preserve">Absolvent specializace </w:delText>
              </w:r>
              <w:r w:rsidR="003F0791" w:rsidDel="008C530C">
                <w:delText>Risk management in Public Administration</w:delText>
              </w:r>
            </w:del>
          </w:p>
          <w:p w14:paraId="5CC810BC" w14:textId="33888E0E" w:rsidR="00784320" w:rsidDel="008C530C" w:rsidRDefault="00784320" w:rsidP="00FB4213">
            <w:pPr>
              <w:pStyle w:val="Odstavecseseznamem"/>
              <w:numPr>
                <w:ilvl w:val="0"/>
                <w:numId w:val="2"/>
              </w:numPr>
              <w:jc w:val="both"/>
              <w:rPr>
                <w:del w:id="211" w:author="Eva Skýbová" w:date="2024-05-15T07:22:00Z"/>
              </w:rPr>
            </w:pPr>
            <w:del w:id="212" w:author="Eva Skýbová" w:date="2024-05-15T07:22:00Z">
              <w:r w:rsidDel="008C530C">
                <w:delText>identifik</w:delText>
              </w:r>
              <w:r w:rsidR="003555B2" w:rsidDel="008C530C">
                <w:delText>ovat</w:delText>
              </w:r>
              <w:r w:rsidDel="008C530C">
                <w:delText xml:space="preserve"> a analyz</w:delText>
              </w:r>
              <w:r w:rsidR="003555B2" w:rsidDel="008C530C">
                <w:delText>ovat</w:delText>
              </w:r>
              <w:r w:rsidDel="008C530C">
                <w:delText xml:space="preserve"> rizika v území s využitím dostupných geografických, demografických a hydrometeorologických dat;</w:delText>
              </w:r>
            </w:del>
          </w:p>
          <w:p w14:paraId="57C6BA9E" w14:textId="70DCB576" w:rsidR="00B862C2" w:rsidDel="008C530C" w:rsidRDefault="00916A31" w:rsidP="00FB4213">
            <w:pPr>
              <w:pStyle w:val="Odstavecseseznamem"/>
              <w:numPr>
                <w:ilvl w:val="0"/>
                <w:numId w:val="2"/>
              </w:numPr>
              <w:jc w:val="both"/>
              <w:rPr>
                <w:del w:id="213" w:author="Eva Skýbová" w:date="2024-05-15T07:22:00Z"/>
              </w:rPr>
            </w:pPr>
            <w:del w:id="214" w:author="Eva Skýbová" w:date="2024-05-15T07:22:00Z">
              <w:r w:rsidDel="008C530C">
                <w:delText xml:space="preserve">zpracovávat a </w:delText>
              </w:r>
              <w:r w:rsidR="009B18E7" w:rsidDel="008C530C">
                <w:delText xml:space="preserve">statisticky </w:delText>
              </w:r>
              <w:r w:rsidDel="008C530C">
                <w:delText xml:space="preserve">analyzovat geografická, demografická a hydrometeorologická data </w:delText>
              </w:r>
            </w:del>
          </w:p>
          <w:p w14:paraId="1F1B56BF" w14:textId="5383CBE3" w:rsidR="00784320" w:rsidDel="008C530C" w:rsidRDefault="003555B2" w:rsidP="00FB4213">
            <w:pPr>
              <w:pStyle w:val="Odstavecseseznamem"/>
              <w:numPr>
                <w:ilvl w:val="0"/>
                <w:numId w:val="2"/>
              </w:numPr>
              <w:jc w:val="both"/>
              <w:rPr>
                <w:del w:id="215" w:author="Eva Skýbová" w:date="2024-05-15T07:22:00Z"/>
              </w:rPr>
            </w:pPr>
            <w:del w:id="216" w:author="Eva Skýbová" w:date="2024-05-15T07:22:00Z">
              <w:r w:rsidDel="008C530C">
                <w:delText>podílet se na navrhování</w:delText>
              </w:r>
              <w:r w:rsidR="00784320" w:rsidDel="008C530C">
                <w:delText xml:space="preserve"> opatření pro prevenci a řešení mimořádných událostí a krizových situací na základě posouzení rizik území</w:delText>
              </w:r>
              <w:r w:rsidR="00331FCD" w:rsidDel="008C530C">
                <w:delText>.</w:delText>
              </w:r>
            </w:del>
          </w:p>
          <w:p w14:paraId="76DB920F" w14:textId="0231AC72" w:rsidR="00784320" w:rsidDel="008C530C" w:rsidRDefault="00784320" w:rsidP="00FB4213">
            <w:pPr>
              <w:jc w:val="both"/>
              <w:rPr>
                <w:del w:id="217" w:author="Eva Skýbová" w:date="2024-05-15T07:22:00Z"/>
              </w:rPr>
            </w:pPr>
          </w:p>
          <w:p w14:paraId="607F3DE3" w14:textId="6CF5A5BF" w:rsidR="00784320" w:rsidDel="008C530C" w:rsidRDefault="00784320" w:rsidP="00FB4213">
            <w:pPr>
              <w:jc w:val="both"/>
              <w:rPr>
                <w:del w:id="218" w:author="Eva Skýbová" w:date="2024-05-15T07:22:00Z"/>
              </w:rPr>
            </w:pPr>
            <w:del w:id="219" w:author="Eva Skýbová" w:date="2024-05-15T07:22:00Z">
              <w:r w:rsidDel="008C530C">
                <w:delText xml:space="preserve">Absolvent specializace </w:delText>
              </w:r>
              <w:r w:rsidR="003F0791" w:rsidDel="008C530C">
                <w:delText>Operational safety</w:delText>
              </w:r>
              <w:r w:rsidR="000F07ED" w:rsidDel="008C530C">
                <w:delText xml:space="preserve"> je způsobilý</w:delText>
              </w:r>
            </w:del>
          </w:p>
          <w:p w14:paraId="0C7611CC" w14:textId="7C8714DD" w:rsidR="00784320" w:rsidDel="008C530C" w:rsidRDefault="001044EC" w:rsidP="00FB4213">
            <w:pPr>
              <w:pStyle w:val="Odstavecseseznamem"/>
              <w:numPr>
                <w:ilvl w:val="0"/>
                <w:numId w:val="2"/>
              </w:numPr>
              <w:jc w:val="both"/>
              <w:rPr>
                <w:del w:id="220" w:author="Eva Skýbová" w:date="2024-05-15T07:22:00Z"/>
              </w:rPr>
            </w:pPr>
            <w:del w:id="221" w:author="Eva Skýbová" w:date="2024-05-15T07:22:00Z">
              <w:r w:rsidDel="008C530C">
                <w:delText>podíl</w:delText>
              </w:r>
              <w:r w:rsidR="000C3A84" w:rsidDel="008C530C">
                <w:delText>et</w:delText>
              </w:r>
              <w:r w:rsidDel="008C530C">
                <w:delText xml:space="preserve"> se na komplexním posouzení rizik na pracovišti ve vztahu k zajišťování bezpečnosti a ochrany zdraví při práci a požární ochrany</w:delText>
              </w:r>
              <w:r w:rsidR="00784320" w:rsidDel="008C530C">
                <w:delText>;</w:delText>
              </w:r>
            </w:del>
          </w:p>
          <w:p w14:paraId="20B3FDA5" w14:textId="42638C34" w:rsidR="00EB7EB4" w:rsidDel="008C530C" w:rsidRDefault="00EB7EB4" w:rsidP="00FB4213">
            <w:pPr>
              <w:pStyle w:val="Odstavecseseznamem"/>
              <w:numPr>
                <w:ilvl w:val="0"/>
                <w:numId w:val="2"/>
              </w:numPr>
              <w:jc w:val="both"/>
              <w:rPr>
                <w:del w:id="222" w:author="Eva Skýbová" w:date="2024-05-15T07:22:00Z"/>
              </w:rPr>
            </w:pPr>
            <w:del w:id="223" w:author="Eva Skýbová" w:date="2024-05-15T07:22:00Z">
              <w:r w:rsidDel="008C530C">
                <w:delText>podílet se na posouzení ergonomi</w:delText>
              </w:r>
              <w:r w:rsidR="00552113" w:rsidDel="008C530C">
                <w:delText>ckých rizik na pracovišti;</w:delText>
              </w:r>
            </w:del>
          </w:p>
          <w:p w14:paraId="7F2C2E68" w14:textId="4B086284" w:rsidR="000C3A84" w:rsidDel="008C530C" w:rsidRDefault="00500876" w:rsidP="00FB4213">
            <w:pPr>
              <w:pStyle w:val="Odstavecseseznamem"/>
              <w:numPr>
                <w:ilvl w:val="0"/>
                <w:numId w:val="2"/>
              </w:numPr>
              <w:jc w:val="both"/>
              <w:rPr>
                <w:del w:id="224" w:author="Eva Skýbová" w:date="2024-05-15T07:22:00Z"/>
              </w:rPr>
            </w:pPr>
            <w:del w:id="225" w:author="Eva Skýbová" w:date="2024-05-15T07:22:00Z">
              <w:r w:rsidDel="008C530C">
                <w:delText>zpracov</w:delText>
              </w:r>
              <w:r w:rsidR="00E87BE6" w:rsidDel="008C530C">
                <w:delText xml:space="preserve">at analýzu nákladů a přínosů opatření navržených v rámci ošetřování rizik </w:delText>
              </w:r>
              <w:r w:rsidR="00EB7EB4" w:rsidDel="008C530C">
                <w:delText>v organizaci</w:delText>
              </w:r>
              <w:r w:rsidR="000C3A84" w:rsidDel="008C530C">
                <w:delText>.</w:delText>
              </w:r>
            </w:del>
          </w:p>
          <w:p w14:paraId="250C785E" w14:textId="77777777" w:rsidR="007C03D3" w:rsidRDefault="007C03D3" w:rsidP="002D13E5"/>
          <w:p w14:paraId="05D5814A" w14:textId="77777777" w:rsidR="00EA6D9A" w:rsidRDefault="00EA6D9A" w:rsidP="002D13E5"/>
        </w:tc>
      </w:tr>
      <w:tr w:rsidR="00EA6D9A" w14:paraId="68F6DF10" w14:textId="77777777" w:rsidTr="002D13E5">
        <w:trPr>
          <w:trHeight w:val="187"/>
        </w:trPr>
        <w:tc>
          <w:tcPr>
            <w:tcW w:w="9285" w:type="dxa"/>
            <w:gridSpan w:val="4"/>
            <w:shd w:val="clear" w:color="auto" w:fill="F7CAAC"/>
          </w:tcPr>
          <w:p w14:paraId="6C753ECB" w14:textId="77777777" w:rsidR="00EA6D9A" w:rsidRPr="00F022CE" w:rsidRDefault="00EA6D9A" w:rsidP="002D13E5">
            <w:pPr>
              <w:jc w:val="both"/>
              <w:rPr>
                <w:b/>
                <w:bCs/>
              </w:rPr>
            </w:pPr>
            <w:r w:rsidRPr="00F022CE">
              <w:rPr>
                <w:b/>
                <w:bCs/>
              </w:rPr>
              <w:lastRenderedPageBreak/>
              <w:t>Předpokládaná uplatnitelnost absolventů na trhu práce</w:t>
            </w:r>
          </w:p>
        </w:tc>
      </w:tr>
      <w:tr w:rsidR="00EA6D9A" w14:paraId="46588F17" w14:textId="77777777" w:rsidTr="002D13E5">
        <w:trPr>
          <w:trHeight w:val="1188"/>
        </w:trPr>
        <w:tc>
          <w:tcPr>
            <w:tcW w:w="9285" w:type="dxa"/>
            <w:gridSpan w:val="4"/>
            <w:shd w:val="clear" w:color="auto" w:fill="FFFFFF"/>
          </w:tcPr>
          <w:p w14:paraId="434BE3D3" w14:textId="77777777" w:rsidR="00EA6D9A" w:rsidRDefault="00EA6D9A" w:rsidP="002D13E5"/>
          <w:p w14:paraId="71DAE1F4" w14:textId="30C5A2F4" w:rsidR="00D135DF" w:rsidRDefault="00910D93" w:rsidP="00FB4213">
            <w:pPr>
              <w:jc w:val="both"/>
            </w:pPr>
            <w:r w:rsidRPr="00910D93">
              <w:t xml:space="preserve">Absolventi studijního programu jsou předurčeni k působení na nižších a středních úrovních </w:t>
            </w:r>
            <w:r w:rsidR="00FB059A">
              <w:t>v oblasti</w:t>
            </w:r>
            <w:r w:rsidRPr="00910D93">
              <w:t xml:space="preserve"> řízení rizik a</w:t>
            </w:r>
            <w:r w:rsidR="000E59B9">
              <w:t> </w:t>
            </w:r>
            <w:r w:rsidR="00A84D58">
              <w:t xml:space="preserve">zajišťování </w:t>
            </w:r>
            <w:r w:rsidRPr="00910D93">
              <w:t>bezpečnost</w:t>
            </w:r>
            <w:r w:rsidR="00FB059A">
              <w:t>i</w:t>
            </w:r>
            <w:r w:rsidRPr="00910D93">
              <w:t xml:space="preserve"> procesů</w:t>
            </w:r>
            <w:r w:rsidR="004B66E7">
              <w:t xml:space="preserve"> </w:t>
            </w:r>
            <w:r w:rsidR="00D135DF">
              <w:t>v</w:t>
            </w:r>
            <w:r w:rsidR="00242F82">
              <w:t> rámci soukromoprávních subjekt</w:t>
            </w:r>
            <w:r w:rsidR="00A84D58">
              <w:t>ů</w:t>
            </w:r>
            <w:r w:rsidR="00242F82">
              <w:t xml:space="preserve"> </w:t>
            </w:r>
            <w:r w:rsidR="004B751C">
              <w:t xml:space="preserve">i </w:t>
            </w:r>
            <w:r w:rsidR="003E37A4">
              <w:t>organizací</w:t>
            </w:r>
            <w:r w:rsidR="004B751C">
              <w:t xml:space="preserve"> veřejné správy</w:t>
            </w:r>
            <w:r w:rsidR="00D135DF">
              <w:t>, zejména v</w:t>
            </w:r>
            <w:r w:rsidR="00637EA4">
              <w:t> </w:t>
            </w:r>
            <w:r w:rsidR="00D135DF">
              <w:t>rámci správních úřadů, orgánů samospráv</w:t>
            </w:r>
            <w:r w:rsidR="004B751C">
              <w:t xml:space="preserve"> a</w:t>
            </w:r>
            <w:r w:rsidR="00D135DF">
              <w:t xml:space="preserve"> složek integrovaného záchranného systému</w:t>
            </w:r>
            <w:r w:rsidR="003E37A4">
              <w:t>.</w:t>
            </w:r>
          </w:p>
          <w:p w14:paraId="751B5110" w14:textId="77777777" w:rsidR="00D135DF" w:rsidRDefault="00D135DF" w:rsidP="00FB4213">
            <w:pPr>
              <w:jc w:val="both"/>
            </w:pPr>
          </w:p>
          <w:p w14:paraId="4CD39700" w14:textId="7F9C4F36" w:rsidR="00D135DF" w:rsidDel="008C530C" w:rsidRDefault="009422EA" w:rsidP="00FB4213">
            <w:pPr>
              <w:jc w:val="both"/>
              <w:rPr>
                <w:del w:id="226" w:author="Eva Skýbová" w:date="2024-05-15T07:23:00Z"/>
              </w:rPr>
            </w:pPr>
            <w:del w:id="227" w:author="Eva Skýbová" w:date="2024-05-15T07:23:00Z">
              <w:r w:rsidDel="008C530C">
                <w:delText>A</w:delText>
              </w:r>
              <w:r w:rsidR="00D135DF" w:rsidDel="008C530C">
                <w:delText>bsolvent</w:delText>
              </w:r>
              <w:r w:rsidR="00E7037E" w:rsidDel="008C530C">
                <w:delText xml:space="preserve"> specializace </w:delText>
              </w:r>
              <w:r w:rsidR="003F0791" w:rsidDel="008C530C">
                <w:delText>Operational Safety</w:delText>
              </w:r>
              <w:r w:rsidDel="008C530C">
                <w:delText xml:space="preserve"> se dle </w:delText>
              </w:r>
              <w:r w:rsidR="00897BF9" w:rsidDel="008C530C">
                <w:delText>Národní soustavy povolání</w:delText>
              </w:r>
              <w:r w:rsidR="00D135DF" w:rsidDel="008C530C">
                <w:delText xml:space="preserve"> uplatní především jako </w:delText>
              </w:r>
              <w:r w:rsidR="001D53CB" w:rsidDel="008C530C">
                <w:delText>provozní manažer</w:delText>
              </w:r>
              <w:r w:rsidR="00D135DF" w:rsidDel="008C530C">
                <w:delText xml:space="preserve">, </w:delText>
              </w:r>
              <w:r w:rsidR="00542A77" w:rsidDel="008C530C">
                <w:delText>procesní konzultant</w:delText>
              </w:r>
              <w:r w:rsidR="00D135DF" w:rsidDel="008C530C">
                <w:delText xml:space="preserve">, </w:delText>
              </w:r>
              <w:r w:rsidR="00187CC2" w:rsidDel="008C530C">
                <w:delText>návrhář podnikových proc</w:delText>
              </w:r>
              <w:r w:rsidR="008616CD" w:rsidDel="008C530C">
                <w:delText>esů</w:delText>
              </w:r>
              <w:r w:rsidR="008E1B24" w:rsidDel="008C530C">
                <w:delText xml:space="preserve"> a po splnění podmínek pro získání odborné způsobilosti také </w:delText>
              </w:r>
              <w:r w:rsidR="00637EA4" w:rsidDel="008C530C">
                <w:delText xml:space="preserve">jako </w:delText>
              </w:r>
              <w:r w:rsidR="00871EF2" w:rsidDel="008C530C">
                <w:delText>odborně způsobilá osoba v prevenci rizik BOZP</w:delText>
              </w:r>
              <w:r w:rsidR="004B751C" w:rsidDel="008C530C">
                <w:delText>.</w:delText>
              </w:r>
            </w:del>
          </w:p>
          <w:p w14:paraId="5B425ABA" w14:textId="2A97D2D7" w:rsidR="00897BF9" w:rsidDel="008C530C" w:rsidRDefault="00897BF9" w:rsidP="00FB4213">
            <w:pPr>
              <w:jc w:val="both"/>
              <w:rPr>
                <w:del w:id="228" w:author="Eva Skýbová" w:date="2024-05-15T07:23:00Z"/>
              </w:rPr>
            </w:pPr>
          </w:p>
          <w:p w14:paraId="583523BC" w14:textId="63036418" w:rsidR="00897BF9" w:rsidDel="008C530C" w:rsidRDefault="00897BF9" w:rsidP="00FB4213">
            <w:pPr>
              <w:jc w:val="both"/>
              <w:rPr>
                <w:del w:id="229" w:author="Eva Skýbová" w:date="2024-05-15T07:23:00Z"/>
              </w:rPr>
            </w:pPr>
            <w:del w:id="230" w:author="Eva Skýbová" w:date="2024-05-15T07:23:00Z">
              <w:r w:rsidDel="008C530C">
                <w:delText xml:space="preserve">Absolvent specializace </w:delText>
              </w:r>
              <w:r w:rsidR="003F0791" w:rsidDel="008C530C">
                <w:delText>Risk Management in Public Administration</w:delText>
              </w:r>
              <w:r w:rsidDel="008C530C">
                <w:delText xml:space="preserve"> se uplatní především na příslušných pozicích v rámci Hasičského záchranného sboru České republiky</w:delText>
              </w:r>
              <w:r w:rsidR="007A7522" w:rsidDel="008C530C">
                <w:delText xml:space="preserve"> v oblasti využití geografických informačních systémů při posuzování rizik území.</w:delText>
              </w:r>
            </w:del>
          </w:p>
          <w:p w14:paraId="51F8FE00" w14:textId="15027AFE" w:rsidR="00897BF9" w:rsidDel="008C530C" w:rsidRDefault="00897BF9" w:rsidP="00D135DF">
            <w:pPr>
              <w:rPr>
                <w:del w:id="231" w:author="Eva Skýbová" w:date="2024-05-15T07:23:00Z"/>
              </w:rPr>
            </w:pPr>
          </w:p>
          <w:p w14:paraId="50A92AAB" w14:textId="77777777" w:rsidR="00D135DF" w:rsidRDefault="00D135DF" w:rsidP="002D13E5">
            <w:pPr>
              <w:rPr>
                <w:ins w:id="232" w:author="Eva Skýbová" w:date="2024-05-15T07:23:00Z"/>
              </w:rPr>
            </w:pPr>
          </w:p>
          <w:p w14:paraId="21FD8456" w14:textId="77777777" w:rsidR="008C530C" w:rsidRDefault="008C530C" w:rsidP="002D13E5">
            <w:pPr>
              <w:rPr>
                <w:ins w:id="233" w:author="Eva Skýbová" w:date="2024-05-15T07:23:00Z"/>
              </w:rPr>
            </w:pPr>
          </w:p>
          <w:p w14:paraId="5D7174D8" w14:textId="77777777" w:rsidR="008C530C" w:rsidRDefault="008C530C" w:rsidP="002D13E5">
            <w:pPr>
              <w:rPr>
                <w:ins w:id="234" w:author="Eva Skýbová" w:date="2024-05-15T07:23:00Z"/>
              </w:rPr>
            </w:pPr>
          </w:p>
          <w:p w14:paraId="66CC1BBD" w14:textId="77777777" w:rsidR="008C530C" w:rsidRDefault="008C530C" w:rsidP="002D13E5">
            <w:pPr>
              <w:rPr>
                <w:ins w:id="235" w:author="Eva Skýbová" w:date="2024-05-15T07:23:00Z"/>
              </w:rPr>
            </w:pPr>
          </w:p>
          <w:p w14:paraId="7F22F1CD" w14:textId="77777777" w:rsidR="008C530C" w:rsidRDefault="008C530C" w:rsidP="002D13E5">
            <w:pPr>
              <w:rPr>
                <w:ins w:id="236" w:author="Eva Skýbová" w:date="2024-05-15T07:23:00Z"/>
              </w:rPr>
            </w:pPr>
          </w:p>
          <w:p w14:paraId="4A6973F6" w14:textId="77777777" w:rsidR="008C530C" w:rsidRDefault="008C530C" w:rsidP="002D13E5">
            <w:pPr>
              <w:rPr>
                <w:ins w:id="237" w:author="Eva Skýbová" w:date="2024-05-15T07:23:00Z"/>
              </w:rPr>
            </w:pPr>
          </w:p>
          <w:p w14:paraId="1BE0FDFD" w14:textId="77777777" w:rsidR="008C530C" w:rsidRDefault="008C530C" w:rsidP="002D13E5">
            <w:pPr>
              <w:rPr>
                <w:ins w:id="238" w:author="Eva Skýbová" w:date="2024-05-15T07:23:00Z"/>
              </w:rPr>
            </w:pPr>
          </w:p>
          <w:p w14:paraId="61D8699D" w14:textId="40D73A36" w:rsidR="008C530C" w:rsidRDefault="008C530C" w:rsidP="002D13E5"/>
        </w:tc>
      </w:tr>
      <w:tr w:rsidR="00EA6D9A" w14:paraId="2A20EA4D" w14:textId="77777777" w:rsidTr="002D13E5">
        <w:trPr>
          <w:trHeight w:val="185"/>
        </w:trPr>
        <w:tc>
          <w:tcPr>
            <w:tcW w:w="9285" w:type="dxa"/>
            <w:gridSpan w:val="4"/>
            <w:shd w:val="clear" w:color="auto" w:fill="F7CAAC"/>
          </w:tcPr>
          <w:p w14:paraId="4E764424" w14:textId="77777777" w:rsidR="00EA6D9A" w:rsidRPr="00ED322D" w:rsidRDefault="00EA6D9A" w:rsidP="002D13E5">
            <w:r w:rsidRPr="00ED322D">
              <w:rPr>
                <w:b/>
              </w:rPr>
              <w:lastRenderedPageBreak/>
              <w:t>Pravidla a podmínky pro tvorbu studijních plánů</w:t>
            </w:r>
          </w:p>
        </w:tc>
      </w:tr>
      <w:tr w:rsidR="00EA6D9A" w14:paraId="07BE34F7" w14:textId="77777777" w:rsidTr="002D13E5">
        <w:trPr>
          <w:trHeight w:val="2651"/>
        </w:trPr>
        <w:tc>
          <w:tcPr>
            <w:tcW w:w="9285" w:type="dxa"/>
            <w:gridSpan w:val="4"/>
            <w:shd w:val="clear" w:color="auto" w:fill="FFFFFF"/>
          </w:tcPr>
          <w:p w14:paraId="4B023D10" w14:textId="77777777" w:rsidR="00EA6D9A" w:rsidRDefault="00EA6D9A" w:rsidP="002D13E5"/>
          <w:p w14:paraId="2877662A" w14:textId="162E552E" w:rsidR="008374F0" w:rsidRDefault="008374F0" w:rsidP="00FB4213">
            <w:pPr>
              <w:jc w:val="both"/>
            </w:pPr>
            <w:r>
              <w:t>Výuka ve studijním programu probíhá v rámci povinných předmětů</w:t>
            </w:r>
            <w:r w:rsidR="00E15BC5">
              <w:t xml:space="preserve"> a</w:t>
            </w:r>
            <w:r>
              <w:t xml:space="preserve"> povinně volitelných předmětů typu B. Ve</w:t>
            </w:r>
            <w:r w:rsidR="008C26C0">
              <w:t> </w:t>
            </w:r>
            <w:r>
              <w:t xml:space="preserve">studijním programu je využíván kreditový systém ECTS, přičemž 1 kredit odpovídá </w:t>
            </w:r>
            <w:r w:rsidR="004B4319">
              <w:t>25-30</w:t>
            </w:r>
            <w:r>
              <w:t xml:space="preserve"> hodinám studijní zátěže. Pro úspěšné absolvování studijního programu musí student získat 1</w:t>
            </w:r>
            <w:r w:rsidR="004D360E">
              <w:t>8</w:t>
            </w:r>
            <w:r>
              <w:t xml:space="preserve">0 kreditů během </w:t>
            </w:r>
            <w:r w:rsidR="004D360E">
              <w:t>3</w:t>
            </w:r>
            <w:r>
              <w:t xml:space="preserve"> let studia</w:t>
            </w:r>
            <w:ins w:id="239" w:author="Eva Skýbová" w:date="2024-05-15T07:24:00Z">
              <w:r w:rsidR="008C530C">
                <w:t>.</w:t>
              </w:r>
            </w:ins>
            <w:del w:id="240" w:author="Eva Skýbová" w:date="2024-05-15T07:24:00Z">
              <w:r w:rsidDel="008C530C">
                <w:delText>, z toho 1</w:delText>
              </w:r>
              <w:r w:rsidR="001838A3" w:rsidDel="008C530C">
                <w:delText>38</w:delText>
              </w:r>
              <w:r w:rsidDel="008C530C">
                <w:delText xml:space="preserve"> kreditů za povinné předměty</w:delText>
              </w:r>
              <w:r w:rsidR="00756FE3" w:rsidDel="008C530C">
                <w:delText xml:space="preserve"> společného základu</w:delText>
              </w:r>
              <w:r w:rsidDel="008C530C">
                <w:delText>.</w:delText>
              </w:r>
            </w:del>
            <w:r>
              <w:t xml:space="preserve"> Součástí státní závěrečné zkoušky je obhajoba </w:t>
            </w:r>
            <w:del w:id="241" w:author="Eva Skýbová" w:date="2024-05-15T07:24:00Z">
              <w:r w:rsidDel="008C530C">
                <w:delText xml:space="preserve">diplomové </w:delText>
              </w:r>
            </w:del>
            <w:ins w:id="242" w:author="Eva Skýbová" w:date="2024-05-15T07:24:00Z">
              <w:r w:rsidR="008C530C">
                <w:t xml:space="preserve">bakalářské </w:t>
              </w:r>
            </w:ins>
            <w:r>
              <w:t>práce a</w:t>
            </w:r>
            <w:r w:rsidR="00FB4213">
              <w:t> </w:t>
            </w:r>
            <w:r>
              <w:t>zkouška ze tří tematických okruhů</w:t>
            </w:r>
            <w:r w:rsidR="00A029D0">
              <w:t>.</w:t>
            </w:r>
          </w:p>
          <w:p w14:paraId="0797253D" w14:textId="77777777" w:rsidR="008374F0" w:rsidRDefault="008374F0" w:rsidP="00FB4213">
            <w:pPr>
              <w:jc w:val="both"/>
            </w:pPr>
          </w:p>
          <w:p w14:paraId="0762EC47" w14:textId="652DC61A" w:rsidR="009F785B" w:rsidRDefault="008374F0" w:rsidP="00FB4213">
            <w:pPr>
              <w:jc w:val="both"/>
            </w:pPr>
            <w:r>
              <w:t>Semestr je tvořen 1</w:t>
            </w:r>
            <w:r w:rsidR="003B5F5A">
              <w:t>4</w:t>
            </w:r>
            <w:r>
              <w:t xml:space="preserve"> týdny výuky a 5 týdny zkouškového období. </w:t>
            </w:r>
            <w:ins w:id="243" w:author="Eva Skýbová" w:date="2024-05-15T07:23:00Z">
              <w:r w:rsidR="008C530C">
                <w:t xml:space="preserve">Letní semestr 3. ročníku studia je tvořen 10 týdny výuky. </w:t>
              </w:r>
            </w:ins>
            <w:r>
              <w:t>Jedna výuková jednotka představuje 50 min., výuka je standardně realizována ve dvou výukových jednotkách v délce 100 minut</w:t>
            </w:r>
            <w:r w:rsidR="003B5F5A">
              <w:t>.</w:t>
            </w:r>
          </w:p>
          <w:p w14:paraId="3F0D2925" w14:textId="3E60705D" w:rsidR="00414760" w:rsidRDefault="00414760" w:rsidP="00FB4213">
            <w:pPr>
              <w:jc w:val="both"/>
              <w:rPr>
                <w:ins w:id="244" w:author="Eva Skýbová" w:date="2024-05-15T07:25:00Z"/>
              </w:rPr>
            </w:pPr>
          </w:p>
          <w:p w14:paraId="26713FAB" w14:textId="77777777" w:rsidR="008C530C" w:rsidRDefault="008C530C">
            <w:pPr>
              <w:jc w:val="both"/>
              <w:rPr>
                <w:ins w:id="245" w:author="Eva Skýbová" w:date="2024-05-15T07:25:00Z"/>
              </w:rPr>
              <w:pPrChange w:id="246" w:author="Eva Skýbová" w:date="2024-05-15T07:25:00Z">
                <w:pPr/>
              </w:pPrChange>
            </w:pPr>
            <w:ins w:id="247" w:author="Eva Skýbová" w:date="2024-05-15T07:25:00Z">
              <w:r>
                <w:t xml:space="preserve">Povinné předměty se dělí na základní teoretické předměty, předměty profilujícího základu a ostatní. Studenti si </w:t>
              </w:r>
            </w:ins>
          </w:p>
          <w:p w14:paraId="61A44DD3" w14:textId="77777777" w:rsidR="008C530C" w:rsidRDefault="008C530C">
            <w:pPr>
              <w:jc w:val="both"/>
              <w:rPr>
                <w:ins w:id="248" w:author="Eva Skýbová" w:date="2024-05-15T07:25:00Z"/>
              </w:rPr>
              <w:pPrChange w:id="249" w:author="Eva Skýbová" w:date="2024-05-15T07:25:00Z">
                <w:pPr/>
              </w:pPrChange>
            </w:pPr>
            <w:ins w:id="250" w:author="Eva Skýbová" w:date="2024-05-15T07:25:00Z">
              <w:r>
                <w:t>v rámci celého studia vybírají z povinně volitelných předmětů tolik předmětů, aby dosáhli předepsaného počtu kreditů. Součástí státní závěrečné zkoušky je obhajoba bakalářské práce, zkouška ze tří tematických okruhů.</w:t>
              </w:r>
            </w:ins>
          </w:p>
          <w:p w14:paraId="14C367F2" w14:textId="77777777" w:rsidR="008C530C" w:rsidRDefault="008C530C" w:rsidP="008C530C">
            <w:pPr>
              <w:jc w:val="both"/>
            </w:pPr>
          </w:p>
          <w:p w14:paraId="70F135DD" w14:textId="07085A92" w:rsidR="00414760" w:rsidDel="008C530C" w:rsidRDefault="00414760" w:rsidP="00FB4213">
            <w:pPr>
              <w:jc w:val="both"/>
              <w:rPr>
                <w:del w:id="251" w:author="Eva Skýbová" w:date="2024-05-15T07:25:00Z"/>
              </w:rPr>
            </w:pPr>
            <w:del w:id="252" w:author="Eva Skýbová" w:date="2024-05-15T07:25:00Z">
              <w:r w:rsidDel="008C530C">
                <w:delText xml:space="preserve">Studijní plán pro první </w:delText>
              </w:r>
              <w:r w:rsidR="00D03364" w:rsidDel="008C530C">
                <w:delText xml:space="preserve">a druhý </w:delText>
              </w:r>
              <w:r w:rsidDel="008C530C">
                <w:delText>semestr studia je pro všechny specializace shodný</w:delText>
              </w:r>
              <w:r w:rsidR="00E4322E" w:rsidDel="008C530C">
                <w:delText>.</w:delText>
              </w:r>
              <w:r w:rsidR="00575099" w:rsidDel="008C530C">
                <w:delText xml:space="preserve"> </w:delText>
              </w:r>
              <w:r w:rsidR="006D753F" w:rsidDel="008C530C">
                <w:delText xml:space="preserve">Na konci druhého semestru si studenti vybírají jednu ze dvou studijních specializací. </w:delText>
              </w:r>
              <w:r w:rsidR="00575099" w:rsidDel="008C530C">
                <w:delText>Třetí semestr studia obsahuje 8 povi</w:delText>
              </w:r>
              <w:r w:rsidR="006E02CD" w:rsidDel="008C530C">
                <w:delText>nný</w:delText>
              </w:r>
              <w:r w:rsidR="001513B6" w:rsidDel="008C530C">
                <w:delText>ch</w:delText>
              </w:r>
              <w:r w:rsidR="006E02CD" w:rsidDel="008C530C">
                <w:delText xml:space="preserve"> předmětů společného základu a</w:delText>
              </w:r>
              <w:r w:rsidR="00575099" w:rsidDel="008C530C">
                <w:delText xml:space="preserve"> 1 povinný předmět dle </w:delText>
              </w:r>
              <w:r w:rsidR="0095360B" w:rsidDel="008C530C">
                <w:delText xml:space="preserve">zvolené </w:delText>
              </w:r>
              <w:r w:rsidR="00575099" w:rsidDel="008C530C">
                <w:delText>specializace</w:delText>
              </w:r>
              <w:r w:rsidR="006E02CD" w:rsidDel="008C530C">
                <w:delText>.</w:delText>
              </w:r>
              <w:r w:rsidR="006D753F" w:rsidDel="008C530C">
                <w:delText xml:space="preserve"> Čtvrtý, pátý a šestý semestr obsahují povinné předměty společného </w:delText>
              </w:r>
              <w:r w:rsidR="0095360B" w:rsidDel="008C530C">
                <w:delText>základ</w:delText>
              </w:r>
              <w:r w:rsidR="001A5CC0" w:rsidDel="008C530C">
                <w:delText>u</w:delText>
              </w:r>
              <w:r w:rsidR="0095360B" w:rsidDel="008C530C">
                <w:delText xml:space="preserve">, povinné </w:delText>
              </w:r>
              <w:r w:rsidR="001A5CC0" w:rsidDel="008C530C">
                <w:delText xml:space="preserve">předměty specializace </w:delText>
              </w:r>
              <w:r w:rsidR="0095360B" w:rsidDel="008C530C">
                <w:delText xml:space="preserve">a povinně volitelné předměty </w:delText>
              </w:r>
              <w:r w:rsidR="00C61C10" w:rsidDel="008C530C">
                <w:delText xml:space="preserve">typu B </w:delText>
              </w:r>
              <w:r w:rsidR="0095360B" w:rsidDel="008C530C">
                <w:delText>dle zvolené specializace</w:delText>
              </w:r>
              <w:r w:rsidR="006B3DCE" w:rsidDel="008C530C">
                <w:delText>.</w:delText>
              </w:r>
            </w:del>
          </w:p>
          <w:p w14:paraId="67BBB20A" w14:textId="66875353" w:rsidR="005B0F70" w:rsidDel="008C530C" w:rsidRDefault="005B0F70" w:rsidP="00FB4213">
            <w:pPr>
              <w:jc w:val="both"/>
              <w:rPr>
                <w:del w:id="253" w:author="Eva Skýbová" w:date="2024-05-15T07:25:00Z"/>
              </w:rPr>
            </w:pPr>
          </w:p>
          <w:p w14:paraId="67C93749" w14:textId="0DA38A40" w:rsidR="005B0F70" w:rsidDel="008C530C" w:rsidRDefault="005B0F70" w:rsidP="000F375F">
            <w:pPr>
              <w:jc w:val="both"/>
              <w:rPr>
                <w:del w:id="254" w:author="Eva Skýbová" w:date="2024-05-15T07:25:00Z"/>
              </w:rPr>
            </w:pPr>
            <w:del w:id="255" w:author="Eva Skýbová" w:date="2024-05-15T07:25:00Z">
              <w:r w:rsidDel="008C530C">
                <w:delText>Povinné</w:delText>
              </w:r>
              <w:r w:rsidR="00EF63D0" w:rsidDel="008C530C">
                <w:delText xml:space="preserve"> </w:delText>
              </w:r>
              <w:r w:rsidDel="008C530C">
                <w:delText>předměty se dělí</w:delText>
              </w:r>
              <w:r w:rsidR="00EF63D0" w:rsidDel="008C530C">
                <w:delText xml:space="preserve"> </w:delText>
              </w:r>
              <w:r w:rsidDel="008C530C">
                <w:delText>na základní</w:delText>
              </w:r>
              <w:r w:rsidR="00FB4213" w:rsidDel="008C530C">
                <w:delText xml:space="preserve"> </w:delText>
              </w:r>
              <w:r w:rsidDel="008C530C">
                <w:delText>teoretické předměty, předměty</w:delText>
              </w:r>
              <w:r w:rsidR="00FB4213" w:rsidDel="008C530C">
                <w:delText xml:space="preserve"> </w:delText>
              </w:r>
              <w:r w:rsidDel="008C530C">
                <w:delText>profilujícího základu a</w:delText>
              </w:r>
              <w:r w:rsidR="00FB4213" w:rsidDel="008C530C">
                <w:delText xml:space="preserve"> </w:delText>
              </w:r>
              <w:r w:rsidR="000F375F" w:rsidDel="008C530C">
                <w:delText>o</w:delText>
              </w:r>
              <w:r w:rsidDel="008C530C">
                <w:delText>statní. Studenti si v</w:delText>
              </w:r>
              <w:r w:rsidR="000F375F" w:rsidDel="008C530C">
                <w:delText> r</w:delText>
              </w:r>
              <w:r w:rsidDel="008C530C">
                <w:delText xml:space="preserve">ámci celého studia vybírají z povinně volitelných předmětů tolik předmětů, aby dosáhli předepsaného počtu kreditů. Součástí státní závěrečné zkoušky je obhajoba bakalářské práce, zkouška ze dvou </w:delText>
              </w:r>
              <w:r w:rsidR="000E5291" w:rsidDel="008C530C">
                <w:delText xml:space="preserve">společných </w:delText>
              </w:r>
              <w:r w:rsidDel="008C530C">
                <w:delText xml:space="preserve">tematických okruhů a jednoho </w:delText>
              </w:r>
              <w:r w:rsidR="00C7215D" w:rsidDel="008C530C">
                <w:delText>tematického okruhu dle zvolené specializace.</w:delText>
              </w:r>
            </w:del>
          </w:p>
          <w:p w14:paraId="7CA34F36" w14:textId="55FB836E" w:rsidR="00414760" w:rsidDel="008C530C" w:rsidRDefault="00414760" w:rsidP="000F375F">
            <w:pPr>
              <w:rPr>
                <w:del w:id="256" w:author="Eva Skýbová" w:date="2024-05-15T07:25:00Z"/>
              </w:rPr>
            </w:pPr>
          </w:p>
          <w:p w14:paraId="4BC961EA" w14:textId="77777777" w:rsidR="00C85CDD" w:rsidRDefault="00C85CDD" w:rsidP="008C530C"/>
        </w:tc>
      </w:tr>
      <w:tr w:rsidR="00EA6D9A" w14:paraId="27966E1F" w14:textId="77777777" w:rsidTr="002D13E5">
        <w:trPr>
          <w:trHeight w:val="258"/>
        </w:trPr>
        <w:tc>
          <w:tcPr>
            <w:tcW w:w="9285" w:type="dxa"/>
            <w:gridSpan w:val="4"/>
            <w:shd w:val="clear" w:color="auto" w:fill="F7CAAC"/>
          </w:tcPr>
          <w:p w14:paraId="27028AE0" w14:textId="77777777" w:rsidR="00EA6D9A" w:rsidRDefault="00EA6D9A" w:rsidP="002D13E5">
            <w:r>
              <w:rPr>
                <w:b/>
              </w:rPr>
              <w:t xml:space="preserve"> Podmínky k přijetí ke studiu</w:t>
            </w:r>
          </w:p>
        </w:tc>
      </w:tr>
      <w:tr w:rsidR="00EA6D9A" w14:paraId="1ED921D9" w14:textId="77777777" w:rsidTr="002D13E5">
        <w:trPr>
          <w:trHeight w:val="1327"/>
        </w:trPr>
        <w:tc>
          <w:tcPr>
            <w:tcW w:w="9285" w:type="dxa"/>
            <w:gridSpan w:val="4"/>
            <w:shd w:val="clear" w:color="auto" w:fill="FFFFFF"/>
          </w:tcPr>
          <w:p w14:paraId="510B5E52" w14:textId="77777777" w:rsidR="00EA6D9A" w:rsidRPr="00AB14B3" w:rsidRDefault="00EA6D9A" w:rsidP="002D13E5">
            <w:pPr>
              <w:rPr>
                <w:bCs/>
              </w:rPr>
            </w:pPr>
          </w:p>
          <w:p w14:paraId="3C2E5F6F" w14:textId="0E2B9B4D" w:rsidR="00EA6D9A" w:rsidRPr="00AB14B3" w:rsidRDefault="00AB14B3" w:rsidP="00FB4213">
            <w:pPr>
              <w:jc w:val="both"/>
              <w:rPr>
                <w:bCs/>
              </w:rPr>
            </w:pPr>
            <w:r w:rsidRPr="00AB14B3">
              <w:rPr>
                <w:bCs/>
              </w:rPr>
              <w:t xml:space="preserve">Podmínky přijetí ke studiu jsou stanoveny </w:t>
            </w:r>
            <w:r w:rsidR="00843B32">
              <w:rPr>
                <w:bCs/>
              </w:rPr>
              <w:t>s</w:t>
            </w:r>
            <w:r w:rsidRPr="00AB14B3">
              <w:rPr>
                <w:bCs/>
              </w:rPr>
              <w:t>měrnicí děkan</w:t>
            </w:r>
            <w:r>
              <w:rPr>
                <w:bCs/>
              </w:rPr>
              <w:t>ky</w:t>
            </w:r>
            <w:r w:rsidRPr="00AB14B3">
              <w:rPr>
                <w:bCs/>
              </w:rPr>
              <w:t xml:space="preserve"> Fakulty logistiky a krizového řízení </w:t>
            </w:r>
            <w:r w:rsidR="006662A5">
              <w:rPr>
                <w:bCs/>
              </w:rPr>
              <w:t xml:space="preserve">(FLKŘ) </w:t>
            </w:r>
            <w:r w:rsidRPr="00AB14B3">
              <w:rPr>
                <w:bCs/>
              </w:rPr>
              <w:t>k</w:t>
            </w:r>
            <w:r w:rsidR="00782E04">
              <w:rPr>
                <w:bCs/>
              </w:rPr>
              <w:t> </w:t>
            </w:r>
            <w:r w:rsidRPr="00AB14B3">
              <w:rPr>
                <w:bCs/>
              </w:rPr>
              <w:t>přijímacímu řízení. V této směrnici jsou konkretizovány požadavky pro přijetí v daném akademickém roce a je zveřejňována na úřední desce FLKŘ</w:t>
            </w:r>
            <w:ins w:id="257" w:author="Eva Skýbová" w:date="2024-05-15T07:25:00Z">
              <w:r w:rsidR="008C530C">
                <w:rPr>
                  <w:bCs/>
                </w:rPr>
                <w:t xml:space="preserve">. </w:t>
              </w:r>
            </w:ins>
            <w:r w:rsidR="0064135A">
              <w:rPr>
                <w:bCs/>
              </w:rPr>
              <w:t xml:space="preserve"> </w:t>
            </w:r>
            <w:del w:id="258" w:author="Eva Skýbová" w:date="2024-05-15T07:26:00Z">
              <w:r w:rsidR="0064135A" w:rsidRPr="00DE1363" w:rsidDel="008C530C">
                <w:delText>(</w:delText>
              </w:r>
              <w:r w:rsidR="008C530C" w:rsidDel="008C530C">
                <w:fldChar w:fldCharType="begin"/>
              </w:r>
              <w:r w:rsidR="008C530C" w:rsidDel="008C530C">
                <w:delInstrText xml:space="preserve"> HYPERLINK "https://flkr.utb.cz/studium/prijimaci-rizeni/bakalarske-studium/" </w:delInstrText>
              </w:r>
              <w:r w:rsidR="008C530C" w:rsidDel="008C530C">
                <w:fldChar w:fldCharType="separate"/>
              </w:r>
              <w:r w:rsidR="0064135A" w:rsidRPr="00DE1363" w:rsidDel="008C530C">
                <w:rPr>
                  <w:rStyle w:val="Hypertextovodkaz"/>
                  <w:rFonts w:eastAsiaTheme="majorEastAsia"/>
                </w:rPr>
                <w:delText>https://flkr.utb.cz/studium/prijimaci-rizeni/bakalarske-studium/</w:delText>
              </w:r>
              <w:r w:rsidR="008C530C" w:rsidDel="008C530C">
                <w:rPr>
                  <w:rStyle w:val="Hypertextovodkaz"/>
                  <w:rFonts w:eastAsiaTheme="majorEastAsia"/>
                </w:rPr>
                <w:fldChar w:fldCharType="end"/>
              </w:r>
              <w:r w:rsidR="0064135A" w:rsidRPr="00DE1363" w:rsidDel="008C530C">
                <w:delText>).</w:delText>
              </w:r>
            </w:del>
          </w:p>
          <w:p w14:paraId="5A0FF186" w14:textId="77777777" w:rsidR="00EA6D9A" w:rsidRPr="00AB14B3" w:rsidRDefault="00EA6D9A" w:rsidP="00FB4213">
            <w:pPr>
              <w:jc w:val="both"/>
              <w:rPr>
                <w:bCs/>
              </w:rPr>
            </w:pPr>
          </w:p>
          <w:p w14:paraId="1D6675EB" w14:textId="7F384AE6" w:rsidR="00EA6D9A" w:rsidRPr="00AB14B3" w:rsidRDefault="00357C0F" w:rsidP="00FB4213">
            <w:pPr>
              <w:jc w:val="both"/>
              <w:rPr>
                <w:bCs/>
              </w:rPr>
            </w:pPr>
            <w:r w:rsidRPr="00357C0F">
              <w:rPr>
                <w:bCs/>
              </w:rPr>
              <w:t>Ke studiu mohou být přijati a zapsáni pouze uchazeči s</w:t>
            </w:r>
            <w:r w:rsidR="008545FB">
              <w:rPr>
                <w:bCs/>
              </w:rPr>
              <w:t xml:space="preserve">e </w:t>
            </w:r>
            <w:r w:rsidRPr="00357C0F">
              <w:rPr>
                <w:bCs/>
              </w:rPr>
              <w:t>středoškolským vzděláním</w:t>
            </w:r>
            <w:r w:rsidR="008545FB">
              <w:rPr>
                <w:bCs/>
              </w:rPr>
              <w:t xml:space="preserve"> ukončeným maturitní zkouškou.</w:t>
            </w:r>
          </w:p>
          <w:p w14:paraId="7EC6773C" w14:textId="77777777" w:rsidR="00EA6D9A" w:rsidRDefault="00EA6D9A" w:rsidP="002D13E5">
            <w:pPr>
              <w:rPr>
                <w:b/>
              </w:rPr>
            </w:pPr>
          </w:p>
        </w:tc>
      </w:tr>
      <w:tr w:rsidR="00EA6D9A" w14:paraId="597F3D66" w14:textId="77777777" w:rsidTr="002D13E5">
        <w:trPr>
          <w:trHeight w:val="258"/>
        </w:trPr>
        <w:tc>
          <w:tcPr>
            <w:tcW w:w="9285" w:type="dxa"/>
            <w:gridSpan w:val="4"/>
            <w:shd w:val="clear" w:color="auto" w:fill="F7CAAC"/>
          </w:tcPr>
          <w:p w14:paraId="0AF44EC9" w14:textId="77777777" w:rsidR="00EA6D9A" w:rsidRPr="000F3BE9" w:rsidRDefault="00EA6D9A" w:rsidP="002D13E5">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EA6D9A" w14:paraId="5C0F8315" w14:textId="77777777" w:rsidTr="002D13E5">
        <w:trPr>
          <w:trHeight w:val="504"/>
        </w:trPr>
        <w:tc>
          <w:tcPr>
            <w:tcW w:w="9285" w:type="dxa"/>
            <w:gridSpan w:val="4"/>
            <w:shd w:val="clear" w:color="auto" w:fill="FFFFFF"/>
          </w:tcPr>
          <w:p w14:paraId="0367B886" w14:textId="77777777" w:rsidR="00EA6D9A" w:rsidRDefault="00EA6D9A" w:rsidP="002D13E5">
            <w:pPr>
              <w:rPr>
                <w:b/>
              </w:rPr>
            </w:pPr>
          </w:p>
          <w:p w14:paraId="66BADF1E" w14:textId="77777777" w:rsidR="008C530C" w:rsidRPr="008E4C28" w:rsidRDefault="008C530C" w:rsidP="008C530C">
            <w:pPr>
              <w:rPr>
                <w:ins w:id="259" w:author="Eva Skýbová" w:date="2024-05-15T07:26:00Z"/>
                <w:bCs/>
              </w:rPr>
            </w:pPr>
            <w:ins w:id="260" w:author="Eva Skýbová" w:date="2024-05-15T07:26:00Z">
              <w:r w:rsidRPr="008E4C28">
                <w:rPr>
                  <w:bCs/>
                </w:rPr>
                <w:t>Předpokládáme přijetí 15 studentů.</w:t>
              </w:r>
            </w:ins>
          </w:p>
          <w:p w14:paraId="52215E31" w14:textId="278CFC61" w:rsidR="00BB31E2" w:rsidRPr="00D70487" w:rsidDel="008C530C" w:rsidRDefault="00BB31E2" w:rsidP="00BB31E2">
            <w:pPr>
              <w:rPr>
                <w:del w:id="261" w:author="Eva Skýbová" w:date="2024-05-15T07:26:00Z"/>
                <w:bCs/>
              </w:rPr>
            </w:pPr>
            <w:del w:id="262" w:author="Eva Skýbová" w:date="2024-05-15T07:26:00Z">
              <w:r w:rsidRPr="00D70487" w:rsidDel="008C530C">
                <w:rPr>
                  <w:bCs/>
                </w:rPr>
                <w:delText xml:space="preserve">Předpokládá se </w:delText>
              </w:r>
              <w:r w:rsidR="004B4319" w:rsidDel="008C530C">
                <w:rPr>
                  <w:bCs/>
                </w:rPr>
                <w:delText>zapsání</w:delText>
              </w:r>
              <w:r w:rsidRPr="00D70487" w:rsidDel="008C530C">
                <w:rPr>
                  <w:bCs/>
                </w:rPr>
                <w:delText xml:space="preserve"> </w:delText>
              </w:r>
              <w:r w:rsidR="005659F3" w:rsidDel="008C530C">
                <w:rPr>
                  <w:bCs/>
                </w:rPr>
                <w:delText>max</w:delText>
              </w:r>
              <w:r w:rsidR="003F0791" w:rsidDel="008C530C">
                <w:rPr>
                  <w:bCs/>
                </w:rPr>
                <w:delText>.</w:delText>
              </w:r>
              <w:r w:rsidRPr="0003101C" w:rsidDel="008C530C">
                <w:rPr>
                  <w:bCs/>
                </w:rPr>
                <w:delText xml:space="preserve"> </w:delText>
              </w:r>
              <w:r w:rsidR="005659F3" w:rsidDel="008C530C">
                <w:rPr>
                  <w:bCs/>
                </w:rPr>
                <w:delText xml:space="preserve">20 </w:delText>
              </w:r>
              <w:r w:rsidRPr="0003101C" w:rsidDel="008C530C">
                <w:rPr>
                  <w:bCs/>
                </w:rPr>
                <w:delText>studentů v prezenční formě</w:delText>
              </w:r>
              <w:r w:rsidR="005659F3" w:rsidDel="008C530C">
                <w:rPr>
                  <w:bCs/>
                </w:rPr>
                <w:delText>.</w:delText>
              </w:r>
            </w:del>
          </w:p>
          <w:p w14:paraId="65275970" w14:textId="77777777" w:rsidR="00BB31E2" w:rsidRPr="00D70487" w:rsidRDefault="00BB31E2" w:rsidP="00BB31E2">
            <w:pPr>
              <w:rPr>
                <w:bCs/>
              </w:rPr>
            </w:pPr>
          </w:p>
          <w:p w14:paraId="01635DBB" w14:textId="77777777" w:rsidR="00FA3C4F" w:rsidRDefault="00FA3C4F" w:rsidP="005659F3">
            <w:pPr>
              <w:rPr>
                <w:b/>
              </w:rPr>
            </w:pPr>
          </w:p>
        </w:tc>
      </w:tr>
      <w:tr w:rsidR="00EA6D9A" w14:paraId="4B1A3ACB" w14:textId="77777777" w:rsidTr="002D13E5">
        <w:trPr>
          <w:trHeight w:val="268"/>
        </w:trPr>
        <w:tc>
          <w:tcPr>
            <w:tcW w:w="9285" w:type="dxa"/>
            <w:gridSpan w:val="4"/>
            <w:shd w:val="clear" w:color="auto" w:fill="F7CAAC"/>
          </w:tcPr>
          <w:p w14:paraId="5A24A6A7" w14:textId="77777777" w:rsidR="00EA6D9A" w:rsidRDefault="00EA6D9A" w:rsidP="002D13E5">
            <w:pPr>
              <w:rPr>
                <w:b/>
              </w:rPr>
            </w:pPr>
            <w:r>
              <w:rPr>
                <w:b/>
              </w:rPr>
              <w:t>Návaznost na další typy studijních programů</w:t>
            </w:r>
          </w:p>
        </w:tc>
      </w:tr>
      <w:tr w:rsidR="008C530C" w14:paraId="03D2E104" w14:textId="77777777" w:rsidTr="002D13E5">
        <w:trPr>
          <w:trHeight w:val="2651"/>
        </w:trPr>
        <w:tc>
          <w:tcPr>
            <w:tcW w:w="9285" w:type="dxa"/>
            <w:gridSpan w:val="4"/>
            <w:shd w:val="clear" w:color="auto" w:fill="FFFFFF"/>
          </w:tcPr>
          <w:p w14:paraId="7D1B7424" w14:textId="09BEE70D" w:rsidR="008C530C" w:rsidDel="00F83C66" w:rsidRDefault="008C530C" w:rsidP="008C530C">
            <w:pPr>
              <w:rPr>
                <w:del w:id="263" w:author="Eva Skýbová" w:date="2024-05-15T07:26:00Z"/>
              </w:rPr>
            </w:pPr>
            <w:ins w:id="264" w:author="Eva Skýbová" w:date="2024-05-15T07:26:00Z">
              <w:r>
                <w:t>S</w:t>
              </w:r>
              <w:r w:rsidRPr="002C661F">
                <w:t xml:space="preserve">tudijní program svým profilem předchází </w:t>
              </w:r>
              <w:r>
                <w:t>několika</w:t>
              </w:r>
              <w:r w:rsidRPr="002C661F">
                <w:t xml:space="preserve"> </w:t>
              </w:r>
              <w:r>
                <w:t xml:space="preserve">navazujícím magisterským studijním </w:t>
              </w:r>
              <w:r w:rsidRPr="002C661F">
                <w:t>programů</w:t>
              </w:r>
              <w:r>
                <w:t>m</w:t>
              </w:r>
              <w:r w:rsidRPr="002C661F">
                <w:t xml:space="preserve"> zaměřený</w:t>
              </w:r>
              <w:r>
                <w:t>m</w:t>
              </w:r>
              <w:r w:rsidRPr="002C661F">
                <w:t xml:space="preserve"> na specifické oblasti bezpečnosti</w:t>
              </w:r>
              <w:r>
                <w:t>, které jsou nabízeny</w:t>
              </w:r>
              <w:r w:rsidRPr="002C661F">
                <w:t xml:space="preserve"> na UTB </w:t>
              </w:r>
              <w:r>
                <w:t>i</w:t>
              </w:r>
              <w:r w:rsidRPr="002C661F">
                <w:t xml:space="preserve"> na dalších vysokých škol</w:t>
              </w:r>
              <w:r>
                <w:t>ách mezinárodně.</w:t>
              </w:r>
            </w:ins>
          </w:p>
          <w:p w14:paraId="353E94C4" w14:textId="7940112C" w:rsidR="008C530C" w:rsidDel="00F83C66" w:rsidRDefault="008C530C" w:rsidP="008C530C">
            <w:pPr>
              <w:jc w:val="both"/>
              <w:rPr>
                <w:del w:id="265" w:author="Eva Skýbová" w:date="2024-05-15T07:26:00Z"/>
              </w:rPr>
            </w:pPr>
            <w:del w:id="266" w:author="Eva Skýbová" w:date="2024-05-15T07:26:00Z">
              <w:r w:rsidDel="00F83C66">
                <w:delText>S</w:delText>
              </w:r>
              <w:r w:rsidRPr="002C661F" w:rsidDel="00F83C66">
                <w:delText xml:space="preserve">tudijní program svým profilem předchází </w:delText>
              </w:r>
              <w:r w:rsidDel="00F83C66">
                <w:delText>několika</w:delText>
              </w:r>
              <w:r w:rsidRPr="002C661F" w:rsidDel="00F83C66">
                <w:delText xml:space="preserve"> </w:delText>
              </w:r>
              <w:r w:rsidDel="00F83C66">
                <w:delText xml:space="preserve">navazujícím magisterským studijním </w:delText>
              </w:r>
              <w:r w:rsidRPr="002C661F" w:rsidDel="00F83C66">
                <w:delText>programů</w:delText>
              </w:r>
              <w:r w:rsidDel="00F83C66">
                <w:delText>m</w:delText>
              </w:r>
              <w:r w:rsidRPr="002C661F" w:rsidDel="00F83C66">
                <w:delText xml:space="preserve"> zaměřený</w:delText>
              </w:r>
              <w:r w:rsidDel="00F83C66">
                <w:delText>m</w:delText>
              </w:r>
              <w:r w:rsidRPr="002C661F" w:rsidDel="00F83C66">
                <w:delText xml:space="preserve"> na specifické oblasti bezpečnosti</w:delText>
              </w:r>
              <w:r w:rsidDel="00F83C66">
                <w:delText>, které jsou nabízeny</w:delText>
              </w:r>
              <w:r w:rsidRPr="002C661F" w:rsidDel="00F83C66">
                <w:delText xml:space="preserve"> na UTB </w:delText>
              </w:r>
              <w:r w:rsidDel="00F83C66">
                <w:delText>i</w:delText>
              </w:r>
              <w:r w:rsidRPr="002C661F" w:rsidDel="00F83C66">
                <w:delText xml:space="preserve"> na dalších vysokých škol</w:delText>
              </w:r>
              <w:r w:rsidDel="00F83C66">
                <w:delText>ách</w:delText>
              </w:r>
              <w:r w:rsidRPr="002C661F" w:rsidDel="00F83C66">
                <w:delText xml:space="preserve">. </w:delText>
              </w:r>
              <w:r w:rsidDel="00F83C66">
                <w:delText>Na Fakultě logistiky a krizového řízení UTB mohou a</w:delText>
              </w:r>
              <w:r w:rsidRPr="002C661F" w:rsidDel="00F83C66">
                <w:delText xml:space="preserve">bsolventi pokračovat </w:delText>
              </w:r>
              <w:r w:rsidDel="00F83C66">
                <w:delText xml:space="preserve">ve studiu </w:delText>
              </w:r>
              <w:r w:rsidRPr="002C661F" w:rsidDel="00F83C66">
                <w:delText>v</w:delText>
              </w:r>
              <w:r w:rsidDel="00F83C66">
                <w:delText xml:space="preserve"> akreditovaném </w:delText>
              </w:r>
              <w:r w:rsidRPr="002C661F" w:rsidDel="00F83C66">
                <w:delText>navazujícím magisterském studi</w:delText>
              </w:r>
              <w:r w:rsidDel="00F83C66">
                <w:delText>jním programu Bezpečnost společnosti.</w:delText>
              </w:r>
            </w:del>
          </w:p>
          <w:p w14:paraId="63753A1C" w14:textId="29DFCCC2" w:rsidR="008C530C" w:rsidDel="00F83C66" w:rsidRDefault="008C530C" w:rsidP="008C530C">
            <w:pPr>
              <w:rPr>
                <w:del w:id="267" w:author="Eva Skýbová" w:date="2024-05-15T07:26:00Z"/>
              </w:rPr>
            </w:pPr>
          </w:p>
          <w:p w14:paraId="484E6DB0" w14:textId="77777777" w:rsidR="008C530C" w:rsidRDefault="008C530C" w:rsidP="008C530C"/>
        </w:tc>
      </w:tr>
    </w:tbl>
    <w:p w14:paraId="5DA1EFEB" w14:textId="77777777" w:rsidR="00157E6F" w:rsidRDefault="00157E6F"/>
    <w:p w14:paraId="589947E2" w14:textId="77777777" w:rsidR="00640AF8" w:rsidRDefault="00640AF8"/>
    <w:p w14:paraId="287D51B5" w14:textId="159CB377" w:rsidR="00864106" w:rsidDel="00864106" w:rsidRDefault="00864106">
      <w:pPr>
        <w:rPr>
          <w:del w:id="268" w:author="Eva Skýbová" w:date="2024-05-15T09:14:00Z"/>
        </w:rPr>
      </w:pPr>
      <w:del w:id="269" w:author="Eva Skýbová" w:date="2024-05-15T09:14:00Z">
        <w:r w:rsidDel="00864106">
          <w:br w:type="page"/>
        </w:r>
      </w:del>
    </w:p>
    <w:p w14:paraId="0583A4DB" w14:textId="77777777" w:rsidR="00864106" w:rsidRDefault="00864106">
      <w:pPr>
        <w:rPr>
          <w:ins w:id="270" w:author="Eva Skýbová" w:date="2024-05-15T09:13:00Z"/>
        </w:rPr>
        <w:sectPr w:rsidR="00864106" w:rsidSect="00864106">
          <w:footerReference w:type="even" r:id="rId11"/>
          <w:footerReference w:type="default" r:id="rId12"/>
          <w:pgSz w:w="11906" w:h="16838"/>
          <w:pgMar w:top="1417" w:right="1417" w:bottom="1417" w:left="1417" w:header="708" w:footer="708" w:gutter="0"/>
          <w:cols w:space="708"/>
          <w:titlePg/>
          <w:docGrid w:linePitch="360"/>
        </w:sectPr>
      </w:pPr>
    </w:p>
    <w:p w14:paraId="2237A791" w14:textId="350A4D45" w:rsidR="00ED3BEB" w:rsidDel="00D800F5" w:rsidRDefault="00ED3BEB">
      <w:pPr>
        <w:rPr>
          <w:del w:id="271" w:author="Eva Skýbová" w:date="2024-05-15T08:21:00Z"/>
        </w:rPr>
      </w:pPr>
    </w:p>
    <w:p w14:paraId="42419D9E" w14:textId="4E69F745" w:rsidR="008C530C" w:rsidDel="00D800F5" w:rsidRDefault="008C530C">
      <w:pPr>
        <w:rPr>
          <w:del w:id="272" w:author="Eva Skýbová" w:date="2024-05-15T08:21:00Z"/>
        </w:rPr>
        <w:sectPr w:rsidR="008C530C" w:rsidDel="00D800F5" w:rsidSect="00FD3188">
          <w:pgSz w:w="16838" w:h="11906" w:orient="landscape"/>
          <w:pgMar w:top="1417" w:right="1417" w:bottom="1417" w:left="1417" w:header="708" w:footer="708" w:gutter="0"/>
          <w:cols w:space="708"/>
          <w:titlePg/>
          <w:docGrid w:linePitch="360"/>
        </w:sectPr>
      </w:pPr>
    </w:p>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8"/>
        <w:gridCol w:w="850"/>
        <w:gridCol w:w="635"/>
        <w:gridCol w:w="1134"/>
        <w:gridCol w:w="1134"/>
        <w:gridCol w:w="1134"/>
        <w:gridCol w:w="4111"/>
        <w:gridCol w:w="1134"/>
        <w:gridCol w:w="1134"/>
      </w:tblGrid>
      <w:tr w:rsidR="00BF25CE" w:rsidRPr="00042188" w:rsidDel="00D545C6" w14:paraId="46743365" w14:textId="538E286D" w:rsidTr="002D13E5">
        <w:trPr>
          <w:del w:id="273" w:author="Eva Skýbová" w:date="2024-05-15T07:28:00Z"/>
        </w:trPr>
        <w:tc>
          <w:tcPr>
            <w:tcW w:w="14034" w:type="dxa"/>
            <w:gridSpan w:val="9"/>
            <w:tcBorders>
              <w:bottom w:val="double" w:sz="4" w:space="0" w:color="auto"/>
            </w:tcBorders>
            <w:shd w:val="clear" w:color="auto" w:fill="BDD6EE"/>
          </w:tcPr>
          <w:p w14:paraId="048D9405" w14:textId="1F351C5F" w:rsidR="00BF25CE" w:rsidRPr="00042188" w:rsidDel="00D545C6" w:rsidRDefault="00BF25CE" w:rsidP="002D13E5">
            <w:pPr>
              <w:jc w:val="both"/>
              <w:rPr>
                <w:del w:id="274" w:author="Eva Skýbová" w:date="2024-05-15T07:28:00Z"/>
                <w:b/>
                <w:sz w:val="28"/>
              </w:rPr>
            </w:pPr>
            <w:del w:id="275" w:author="Eva Skýbová" w:date="2024-05-15T07:28:00Z">
              <w:r w:rsidRPr="00042188" w:rsidDel="00D545C6">
                <w:rPr>
                  <w:b/>
                  <w:sz w:val="28"/>
                </w:rPr>
                <w:delText>B-IIa – Studijní plány a návrh témat prací (bakalářské a magisterské studijní programy)</w:delText>
              </w:r>
            </w:del>
          </w:p>
        </w:tc>
      </w:tr>
      <w:tr w:rsidR="00BF25CE" w:rsidRPr="00042188" w:rsidDel="00D545C6" w14:paraId="6CF59D98" w14:textId="0C39D8FB" w:rsidTr="002D13E5">
        <w:trPr>
          <w:trHeight w:val="397"/>
          <w:del w:id="276" w:author="Eva Skýbová" w:date="2024-05-15T07:28:00Z"/>
        </w:trPr>
        <w:tc>
          <w:tcPr>
            <w:tcW w:w="2768" w:type="dxa"/>
            <w:shd w:val="clear" w:color="auto" w:fill="F7CAAC"/>
          </w:tcPr>
          <w:p w14:paraId="72E490A4" w14:textId="0FB1B51E" w:rsidR="00BF25CE" w:rsidRPr="00042188" w:rsidDel="00D545C6" w:rsidRDefault="00BF25CE" w:rsidP="002D13E5">
            <w:pPr>
              <w:rPr>
                <w:del w:id="277" w:author="Eva Skýbová" w:date="2024-05-15T07:28:00Z"/>
                <w:b/>
                <w:sz w:val="22"/>
              </w:rPr>
            </w:pPr>
            <w:del w:id="278" w:author="Eva Skýbová" w:date="2024-05-15T07:28:00Z">
              <w:r w:rsidRPr="00042188" w:rsidDel="00D545C6">
                <w:rPr>
                  <w:b/>
                  <w:sz w:val="22"/>
                </w:rPr>
                <w:delText>Označení studijního plánu</w:delText>
              </w:r>
            </w:del>
          </w:p>
        </w:tc>
        <w:tc>
          <w:tcPr>
            <w:tcW w:w="11266" w:type="dxa"/>
            <w:gridSpan w:val="8"/>
            <w:vAlign w:val="center"/>
          </w:tcPr>
          <w:p w14:paraId="458DD372" w14:textId="3EE5AD65" w:rsidR="00BF25CE" w:rsidRPr="00042188" w:rsidDel="00D545C6" w:rsidRDefault="004B4319" w:rsidP="004B4319">
            <w:pPr>
              <w:jc w:val="center"/>
              <w:rPr>
                <w:del w:id="279" w:author="Eva Skýbová" w:date="2024-05-15T07:28:00Z"/>
                <w:b/>
                <w:sz w:val="22"/>
              </w:rPr>
            </w:pPr>
            <w:del w:id="280" w:author="Eva Skýbová" w:date="2024-05-15T07:28:00Z">
              <w:r w:rsidDel="00D545C6">
                <w:rPr>
                  <w:b/>
                  <w:sz w:val="22"/>
                </w:rPr>
                <w:delText>Risk Management</w:delText>
              </w:r>
              <w:r w:rsidR="00BF25CE" w:rsidRPr="00042188" w:rsidDel="00D545C6">
                <w:rPr>
                  <w:b/>
                  <w:sz w:val="22"/>
                </w:rPr>
                <w:delText xml:space="preserve"> – specializace </w:delText>
              </w:r>
              <w:r w:rsidR="003F0791" w:rsidDel="00D545C6">
                <w:rPr>
                  <w:b/>
                  <w:sz w:val="22"/>
                </w:rPr>
                <w:delText>Risk Management in Public Administration</w:delText>
              </w:r>
              <w:r w:rsidR="003A00FB" w:rsidDel="00D545C6">
                <w:rPr>
                  <w:b/>
                  <w:sz w:val="22"/>
                </w:rPr>
                <w:delText xml:space="preserve"> – prezenční forma studia</w:delText>
              </w:r>
            </w:del>
          </w:p>
        </w:tc>
      </w:tr>
      <w:tr w:rsidR="00BF25CE" w:rsidRPr="00042188" w:rsidDel="00D545C6" w14:paraId="49090C32" w14:textId="6B01A3A0" w:rsidTr="002D13E5">
        <w:trPr>
          <w:trHeight w:val="397"/>
          <w:del w:id="281" w:author="Eva Skýbová" w:date="2024-05-15T07:28:00Z"/>
        </w:trPr>
        <w:tc>
          <w:tcPr>
            <w:tcW w:w="14034" w:type="dxa"/>
            <w:gridSpan w:val="9"/>
            <w:shd w:val="clear" w:color="auto" w:fill="F7CAAC"/>
            <w:vAlign w:val="center"/>
          </w:tcPr>
          <w:p w14:paraId="25ABC09D" w14:textId="2245CE22" w:rsidR="00BF25CE" w:rsidRPr="00042188" w:rsidDel="00D545C6" w:rsidRDefault="00BF25CE" w:rsidP="002D13E5">
            <w:pPr>
              <w:jc w:val="center"/>
              <w:rPr>
                <w:del w:id="282" w:author="Eva Skýbová" w:date="2024-05-15T07:28:00Z"/>
                <w:b/>
                <w:sz w:val="22"/>
              </w:rPr>
            </w:pPr>
            <w:del w:id="283" w:author="Eva Skýbová" w:date="2024-05-15T07:28:00Z">
              <w:r w:rsidRPr="00042188" w:rsidDel="00D545C6">
                <w:rPr>
                  <w:b/>
                  <w:sz w:val="22"/>
                </w:rPr>
                <w:delText>Povinné předměty</w:delText>
              </w:r>
            </w:del>
          </w:p>
        </w:tc>
      </w:tr>
      <w:tr w:rsidR="00BF25CE" w:rsidRPr="00042188" w:rsidDel="00D545C6" w14:paraId="2C911B94" w14:textId="4C550A88" w:rsidTr="002D13E5">
        <w:trPr>
          <w:del w:id="284" w:author="Eva Skýbová" w:date="2024-05-15T07:28:00Z"/>
        </w:trPr>
        <w:tc>
          <w:tcPr>
            <w:tcW w:w="4253" w:type="dxa"/>
            <w:gridSpan w:val="3"/>
            <w:shd w:val="clear" w:color="auto" w:fill="F7CAAC"/>
          </w:tcPr>
          <w:p w14:paraId="7B25A6BD" w14:textId="465C0DDA" w:rsidR="00BF25CE" w:rsidRPr="00042188" w:rsidDel="00D545C6" w:rsidRDefault="00BF25CE" w:rsidP="002D13E5">
            <w:pPr>
              <w:jc w:val="both"/>
              <w:rPr>
                <w:del w:id="285" w:author="Eva Skýbová" w:date="2024-05-15T07:28:00Z"/>
                <w:b/>
              </w:rPr>
            </w:pPr>
            <w:del w:id="286" w:author="Eva Skýbová" w:date="2024-05-15T07:28:00Z">
              <w:r w:rsidRPr="00042188" w:rsidDel="00D545C6">
                <w:rPr>
                  <w:b/>
                  <w:sz w:val="22"/>
                </w:rPr>
                <w:delText>Název předmětu</w:delText>
              </w:r>
            </w:del>
          </w:p>
        </w:tc>
        <w:tc>
          <w:tcPr>
            <w:tcW w:w="1134" w:type="dxa"/>
            <w:shd w:val="clear" w:color="auto" w:fill="F7CAAC"/>
          </w:tcPr>
          <w:p w14:paraId="6E7A92EC" w14:textId="24E6BD6A" w:rsidR="00BF25CE" w:rsidRPr="00042188" w:rsidDel="00D545C6" w:rsidRDefault="00BF25CE" w:rsidP="002D13E5">
            <w:pPr>
              <w:jc w:val="both"/>
              <w:rPr>
                <w:del w:id="287" w:author="Eva Skýbová" w:date="2024-05-15T07:28:00Z"/>
                <w:b/>
              </w:rPr>
            </w:pPr>
            <w:del w:id="288" w:author="Eva Skýbová" w:date="2024-05-15T07:28:00Z">
              <w:r w:rsidRPr="00042188" w:rsidDel="00D545C6">
                <w:rPr>
                  <w:b/>
                  <w:sz w:val="22"/>
                </w:rPr>
                <w:delText>rozsah</w:delText>
              </w:r>
            </w:del>
          </w:p>
        </w:tc>
        <w:tc>
          <w:tcPr>
            <w:tcW w:w="1134" w:type="dxa"/>
            <w:shd w:val="clear" w:color="auto" w:fill="F7CAAC"/>
          </w:tcPr>
          <w:p w14:paraId="6F636815" w14:textId="42FD5C6E" w:rsidR="00BF25CE" w:rsidRPr="00042188" w:rsidDel="00D545C6" w:rsidRDefault="00BF25CE" w:rsidP="002D13E5">
            <w:pPr>
              <w:jc w:val="both"/>
              <w:rPr>
                <w:del w:id="289" w:author="Eva Skýbová" w:date="2024-05-15T07:28:00Z"/>
                <w:b/>
                <w:sz w:val="22"/>
              </w:rPr>
            </w:pPr>
            <w:del w:id="290" w:author="Eva Skýbová" w:date="2024-05-15T07:28:00Z">
              <w:r w:rsidRPr="00042188" w:rsidDel="00D545C6">
                <w:rPr>
                  <w:b/>
                  <w:sz w:val="22"/>
                </w:rPr>
                <w:delText>způsob ověř.</w:delText>
              </w:r>
            </w:del>
          </w:p>
        </w:tc>
        <w:tc>
          <w:tcPr>
            <w:tcW w:w="1134" w:type="dxa"/>
            <w:shd w:val="clear" w:color="auto" w:fill="F7CAAC"/>
          </w:tcPr>
          <w:p w14:paraId="539CF3AD" w14:textId="0CCFC866" w:rsidR="00BF25CE" w:rsidRPr="00042188" w:rsidDel="00D545C6" w:rsidRDefault="00BF25CE" w:rsidP="002D13E5">
            <w:pPr>
              <w:jc w:val="both"/>
              <w:rPr>
                <w:del w:id="291" w:author="Eva Skýbová" w:date="2024-05-15T07:28:00Z"/>
                <w:b/>
                <w:sz w:val="22"/>
              </w:rPr>
            </w:pPr>
            <w:del w:id="292" w:author="Eva Skýbová" w:date="2024-05-15T07:28:00Z">
              <w:r w:rsidRPr="00042188" w:rsidDel="00D545C6">
                <w:rPr>
                  <w:b/>
                  <w:sz w:val="22"/>
                </w:rPr>
                <w:delText>počet kred.</w:delText>
              </w:r>
            </w:del>
          </w:p>
        </w:tc>
        <w:tc>
          <w:tcPr>
            <w:tcW w:w="4111" w:type="dxa"/>
            <w:shd w:val="clear" w:color="auto" w:fill="F7CAAC"/>
          </w:tcPr>
          <w:p w14:paraId="473D0C0A" w14:textId="1A479BC4" w:rsidR="00BF25CE" w:rsidRPr="00042188" w:rsidDel="00D545C6" w:rsidRDefault="00BF25CE" w:rsidP="002D13E5">
            <w:pPr>
              <w:jc w:val="both"/>
              <w:rPr>
                <w:del w:id="293" w:author="Eva Skýbová" w:date="2024-05-15T07:28:00Z"/>
                <w:b/>
                <w:sz w:val="22"/>
              </w:rPr>
            </w:pPr>
            <w:del w:id="294" w:author="Eva Skýbová" w:date="2024-05-15T07:28:00Z">
              <w:r w:rsidRPr="00042188" w:rsidDel="00D545C6">
                <w:rPr>
                  <w:b/>
                  <w:sz w:val="22"/>
                </w:rPr>
                <w:delText>vyučující</w:delText>
              </w:r>
            </w:del>
          </w:p>
        </w:tc>
        <w:tc>
          <w:tcPr>
            <w:tcW w:w="1134" w:type="dxa"/>
            <w:shd w:val="clear" w:color="auto" w:fill="F7CAAC"/>
          </w:tcPr>
          <w:p w14:paraId="0C03AD75" w14:textId="482F7636" w:rsidR="00BF25CE" w:rsidRPr="00042188" w:rsidDel="00D545C6" w:rsidRDefault="00BF25CE" w:rsidP="002D13E5">
            <w:pPr>
              <w:jc w:val="both"/>
              <w:rPr>
                <w:del w:id="295" w:author="Eva Skýbová" w:date="2024-05-15T07:28:00Z"/>
                <w:b/>
                <w:sz w:val="22"/>
              </w:rPr>
            </w:pPr>
            <w:del w:id="296" w:author="Eva Skýbová" w:date="2024-05-15T07:28:00Z">
              <w:r w:rsidRPr="00042188" w:rsidDel="00D545C6">
                <w:rPr>
                  <w:b/>
                  <w:sz w:val="22"/>
                </w:rPr>
                <w:delText>dop. roč./sem.</w:delText>
              </w:r>
            </w:del>
          </w:p>
        </w:tc>
        <w:tc>
          <w:tcPr>
            <w:tcW w:w="1134" w:type="dxa"/>
            <w:shd w:val="clear" w:color="auto" w:fill="F7CAAC"/>
          </w:tcPr>
          <w:p w14:paraId="04222279" w14:textId="5FD6BE72" w:rsidR="00BF25CE" w:rsidRPr="00042188" w:rsidDel="00D545C6" w:rsidRDefault="00BF25CE" w:rsidP="002D13E5">
            <w:pPr>
              <w:jc w:val="both"/>
              <w:rPr>
                <w:del w:id="297" w:author="Eva Skýbová" w:date="2024-05-15T07:28:00Z"/>
                <w:b/>
                <w:sz w:val="22"/>
              </w:rPr>
            </w:pPr>
            <w:del w:id="298" w:author="Eva Skýbová" w:date="2024-05-15T07:28:00Z">
              <w:r w:rsidRPr="00042188" w:rsidDel="00D545C6">
                <w:rPr>
                  <w:b/>
                  <w:sz w:val="22"/>
                </w:rPr>
                <w:delText>profil. základ</w:delText>
              </w:r>
            </w:del>
          </w:p>
        </w:tc>
      </w:tr>
      <w:tr w:rsidR="00BF25CE" w:rsidRPr="00042188" w:rsidDel="00D545C6" w14:paraId="5E0BB9E4" w14:textId="3CA847E4" w:rsidTr="002D13E5">
        <w:trPr>
          <w:del w:id="299" w:author="Eva Skýbová" w:date="2024-05-15T07:28:00Z"/>
        </w:trPr>
        <w:tc>
          <w:tcPr>
            <w:tcW w:w="4253" w:type="dxa"/>
            <w:gridSpan w:val="3"/>
            <w:shd w:val="clear" w:color="auto" w:fill="ECF1F8"/>
          </w:tcPr>
          <w:p w14:paraId="4C8CA59B" w14:textId="7581EB8E" w:rsidR="00CD5D8B" w:rsidDel="00D545C6" w:rsidRDefault="00CD5D8B" w:rsidP="002D13E5">
            <w:pPr>
              <w:jc w:val="both"/>
              <w:rPr>
                <w:del w:id="300" w:author="Eva Skýbová" w:date="2024-05-15T07:28:00Z"/>
              </w:rPr>
            </w:pPr>
            <w:del w:id="301" w:author="Eva Skýbová" w:date="2024-05-15T07:28:00Z">
              <w:r w:rsidDel="00D545C6">
                <w:delText>Mathematical Analysis</w:delText>
              </w:r>
            </w:del>
          </w:p>
          <w:p w14:paraId="6BC52100" w14:textId="143692DC" w:rsidR="00BF25CE" w:rsidRPr="00042188" w:rsidDel="00D545C6" w:rsidRDefault="00BF25CE" w:rsidP="002D13E5">
            <w:pPr>
              <w:jc w:val="both"/>
              <w:rPr>
                <w:del w:id="302" w:author="Eva Skýbová" w:date="2024-05-15T07:28:00Z"/>
              </w:rPr>
            </w:pPr>
          </w:p>
        </w:tc>
        <w:tc>
          <w:tcPr>
            <w:tcW w:w="1134" w:type="dxa"/>
            <w:shd w:val="clear" w:color="auto" w:fill="ECF1F8"/>
          </w:tcPr>
          <w:p w14:paraId="048FDB0A" w14:textId="5B6F7C6E" w:rsidR="00BF25CE" w:rsidRPr="00042188" w:rsidDel="00D545C6" w:rsidRDefault="00BF25CE" w:rsidP="002D13E5">
            <w:pPr>
              <w:jc w:val="both"/>
              <w:rPr>
                <w:del w:id="303" w:author="Eva Skýbová" w:date="2024-05-15T07:28:00Z"/>
              </w:rPr>
            </w:pPr>
            <w:del w:id="304" w:author="Eva Skýbová" w:date="2024-05-15T07:28:00Z">
              <w:r w:rsidDel="00D545C6">
                <w:delText>28p-28c</w:delText>
              </w:r>
            </w:del>
          </w:p>
        </w:tc>
        <w:tc>
          <w:tcPr>
            <w:tcW w:w="1134" w:type="dxa"/>
            <w:shd w:val="clear" w:color="auto" w:fill="ECF1F8"/>
          </w:tcPr>
          <w:p w14:paraId="1DD2C09D" w14:textId="6C7A47A9" w:rsidR="00BF25CE" w:rsidRPr="00042188" w:rsidDel="00D545C6" w:rsidRDefault="00BF25CE" w:rsidP="002D13E5">
            <w:pPr>
              <w:jc w:val="both"/>
              <w:rPr>
                <w:del w:id="305" w:author="Eva Skýbová" w:date="2024-05-15T07:28:00Z"/>
              </w:rPr>
            </w:pPr>
            <w:del w:id="306" w:author="Eva Skýbová" w:date="2024-05-15T07:28:00Z">
              <w:r w:rsidDel="00D545C6">
                <w:delText>z, zk</w:delText>
              </w:r>
            </w:del>
          </w:p>
        </w:tc>
        <w:tc>
          <w:tcPr>
            <w:tcW w:w="1134" w:type="dxa"/>
            <w:shd w:val="clear" w:color="auto" w:fill="ECF1F8"/>
          </w:tcPr>
          <w:p w14:paraId="3934006E" w14:textId="10760BDF" w:rsidR="00BF25CE" w:rsidRPr="00042188" w:rsidDel="00D545C6" w:rsidRDefault="00BF25CE" w:rsidP="002D13E5">
            <w:pPr>
              <w:jc w:val="both"/>
              <w:rPr>
                <w:del w:id="307" w:author="Eva Skýbová" w:date="2024-05-15T07:28:00Z"/>
              </w:rPr>
            </w:pPr>
            <w:del w:id="308" w:author="Eva Skýbová" w:date="2024-05-15T07:28:00Z">
              <w:r w:rsidDel="00D545C6">
                <w:delText>5</w:delText>
              </w:r>
            </w:del>
          </w:p>
        </w:tc>
        <w:tc>
          <w:tcPr>
            <w:tcW w:w="4111" w:type="dxa"/>
            <w:shd w:val="clear" w:color="auto" w:fill="ECF1F8"/>
          </w:tcPr>
          <w:p w14:paraId="1B015B0C" w14:textId="1C2D6A0F" w:rsidR="00BF25CE" w:rsidDel="00D545C6" w:rsidRDefault="00BF25CE" w:rsidP="002D13E5">
            <w:pPr>
              <w:jc w:val="both"/>
              <w:rPr>
                <w:del w:id="309" w:author="Eva Skýbová" w:date="2024-05-15T07:28:00Z"/>
                <w:b/>
                <w:bCs/>
              </w:rPr>
            </w:pPr>
            <w:del w:id="310" w:author="Eva Skýbová" w:date="2024-05-15T07:28:00Z">
              <w:r w:rsidRPr="00DD0925" w:rsidDel="00D545C6">
                <w:rPr>
                  <w:b/>
                  <w:bCs/>
                </w:rPr>
                <w:delText>Mgr. Vladimír Polášek, Ph.D.</w:delText>
              </w:r>
            </w:del>
          </w:p>
          <w:p w14:paraId="1E0EA218" w14:textId="154A74DA" w:rsidR="00BF25CE" w:rsidRPr="00DD0925" w:rsidDel="00D545C6" w:rsidRDefault="00BF25CE" w:rsidP="002D13E5">
            <w:pPr>
              <w:jc w:val="both"/>
              <w:rPr>
                <w:del w:id="311" w:author="Eva Skýbová" w:date="2024-05-15T07:28:00Z"/>
                <w:b/>
                <w:bCs/>
              </w:rPr>
            </w:pPr>
          </w:p>
        </w:tc>
        <w:tc>
          <w:tcPr>
            <w:tcW w:w="1134" w:type="dxa"/>
            <w:shd w:val="clear" w:color="auto" w:fill="ECF1F8"/>
          </w:tcPr>
          <w:p w14:paraId="326D382E" w14:textId="7529EA10" w:rsidR="00BF25CE" w:rsidRPr="00042188" w:rsidDel="00D545C6" w:rsidRDefault="00BF25CE" w:rsidP="002D13E5">
            <w:pPr>
              <w:jc w:val="both"/>
              <w:rPr>
                <w:del w:id="312" w:author="Eva Skýbová" w:date="2024-05-15T07:28:00Z"/>
              </w:rPr>
            </w:pPr>
            <w:del w:id="313" w:author="Eva Skýbová" w:date="2024-05-15T07:28:00Z">
              <w:r w:rsidDel="00D545C6">
                <w:delText>1/ZS</w:delText>
              </w:r>
            </w:del>
          </w:p>
        </w:tc>
        <w:tc>
          <w:tcPr>
            <w:tcW w:w="1134" w:type="dxa"/>
            <w:shd w:val="clear" w:color="auto" w:fill="ECF1F8"/>
          </w:tcPr>
          <w:p w14:paraId="2310FECD" w14:textId="64055C06" w:rsidR="00BF25CE" w:rsidRPr="00042188" w:rsidDel="00D545C6" w:rsidRDefault="00BF25CE" w:rsidP="002D13E5">
            <w:pPr>
              <w:jc w:val="both"/>
              <w:rPr>
                <w:del w:id="314" w:author="Eva Skýbová" w:date="2024-05-15T07:28:00Z"/>
              </w:rPr>
            </w:pPr>
          </w:p>
        </w:tc>
      </w:tr>
      <w:tr w:rsidR="00BF25CE" w:rsidRPr="00042188" w:rsidDel="00D545C6" w14:paraId="36DAFABB" w14:textId="7C54CD54" w:rsidTr="002D13E5">
        <w:trPr>
          <w:del w:id="315" w:author="Eva Skýbová" w:date="2024-05-15T07:28:00Z"/>
        </w:trPr>
        <w:tc>
          <w:tcPr>
            <w:tcW w:w="4253" w:type="dxa"/>
            <w:gridSpan w:val="3"/>
            <w:shd w:val="clear" w:color="auto" w:fill="ECF1F8"/>
          </w:tcPr>
          <w:p w14:paraId="3E851D0D" w14:textId="1EDADD62" w:rsidR="00FA3DAA" w:rsidDel="00D545C6" w:rsidRDefault="00FA3DAA" w:rsidP="002D13E5">
            <w:pPr>
              <w:jc w:val="both"/>
              <w:rPr>
                <w:del w:id="316" w:author="Eva Skýbová" w:date="2024-05-15T07:28:00Z"/>
              </w:rPr>
            </w:pPr>
            <w:del w:id="317" w:author="Eva Skýbová" w:date="2024-05-15T07:28:00Z">
              <w:r w:rsidDel="00D545C6">
                <w:delText>Informatics</w:delText>
              </w:r>
            </w:del>
          </w:p>
          <w:p w14:paraId="7BD88413" w14:textId="4D6BAD20" w:rsidR="00BF25CE" w:rsidRPr="00042188" w:rsidDel="00D545C6" w:rsidRDefault="00BF25CE" w:rsidP="002D13E5">
            <w:pPr>
              <w:jc w:val="both"/>
              <w:rPr>
                <w:del w:id="318" w:author="Eva Skýbová" w:date="2024-05-15T07:28:00Z"/>
              </w:rPr>
            </w:pPr>
          </w:p>
        </w:tc>
        <w:tc>
          <w:tcPr>
            <w:tcW w:w="1134" w:type="dxa"/>
            <w:shd w:val="clear" w:color="auto" w:fill="ECF1F8"/>
          </w:tcPr>
          <w:p w14:paraId="3C4FC2D8" w14:textId="253A6C4B" w:rsidR="00BF25CE" w:rsidRPr="00042188" w:rsidDel="00D545C6" w:rsidRDefault="00DF4D7F" w:rsidP="00DF4D7F">
            <w:pPr>
              <w:jc w:val="both"/>
              <w:rPr>
                <w:del w:id="319" w:author="Eva Skýbová" w:date="2024-05-15T07:28:00Z"/>
              </w:rPr>
            </w:pPr>
            <w:del w:id="320" w:author="Eva Skýbová" w:date="2024-05-15T07:28:00Z">
              <w:r w:rsidDel="00D545C6">
                <w:delText>28</w:delText>
              </w:r>
              <w:r w:rsidR="005849FF" w:rsidDel="00D545C6">
                <w:delText>p</w:delText>
              </w:r>
              <w:r w:rsidR="00BF25CE" w:rsidDel="00D545C6">
                <w:delText>-</w:delText>
              </w:r>
              <w:r w:rsidDel="00D545C6">
                <w:delText>14</w:delText>
              </w:r>
              <w:r w:rsidR="00BF25CE" w:rsidDel="00D545C6">
                <w:delText>c</w:delText>
              </w:r>
            </w:del>
          </w:p>
        </w:tc>
        <w:tc>
          <w:tcPr>
            <w:tcW w:w="1134" w:type="dxa"/>
            <w:shd w:val="clear" w:color="auto" w:fill="ECF1F8"/>
          </w:tcPr>
          <w:p w14:paraId="5AF29F46" w14:textId="75C9F0B0" w:rsidR="00BF25CE" w:rsidRPr="00042188" w:rsidDel="00D545C6" w:rsidRDefault="00BF25CE" w:rsidP="002D13E5">
            <w:pPr>
              <w:jc w:val="both"/>
              <w:rPr>
                <w:del w:id="321" w:author="Eva Skýbová" w:date="2024-05-15T07:28:00Z"/>
              </w:rPr>
            </w:pPr>
            <w:del w:id="322" w:author="Eva Skýbová" w:date="2024-05-15T07:28:00Z">
              <w:r w:rsidDel="00D545C6">
                <w:delText>z, zk</w:delText>
              </w:r>
            </w:del>
          </w:p>
        </w:tc>
        <w:tc>
          <w:tcPr>
            <w:tcW w:w="1134" w:type="dxa"/>
            <w:shd w:val="clear" w:color="auto" w:fill="ECF1F8"/>
          </w:tcPr>
          <w:p w14:paraId="28D53339" w14:textId="723DE82B" w:rsidR="00BF25CE" w:rsidRPr="00042188" w:rsidDel="00D545C6" w:rsidRDefault="00BF25CE" w:rsidP="002D13E5">
            <w:pPr>
              <w:jc w:val="both"/>
              <w:rPr>
                <w:del w:id="323" w:author="Eva Skýbová" w:date="2024-05-15T07:28:00Z"/>
              </w:rPr>
            </w:pPr>
            <w:del w:id="324" w:author="Eva Skýbová" w:date="2024-05-15T07:28:00Z">
              <w:r w:rsidDel="00D545C6">
                <w:delText>4</w:delText>
              </w:r>
            </w:del>
          </w:p>
        </w:tc>
        <w:tc>
          <w:tcPr>
            <w:tcW w:w="4111" w:type="dxa"/>
            <w:shd w:val="clear" w:color="auto" w:fill="ECF1F8"/>
          </w:tcPr>
          <w:p w14:paraId="161ACFAD" w14:textId="48F7F6C5" w:rsidR="00BF25CE" w:rsidDel="00D545C6" w:rsidRDefault="00BF25CE" w:rsidP="002D13E5">
            <w:pPr>
              <w:jc w:val="both"/>
              <w:rPr>
                <w:del w:id="325" w:author="Eva Skýbová" w:date="2024-05-15T07:28:00Z"/>
                <w:b/>
                <w:bCs/>
              </w:rPr>
            </w:pPr>
            <w:del w:id="326" w:author="Eva Skýbová" w:date="2024-05-15T07:28:00Z">
              <w:r w:rsidRPr="00DD0925" w:rsidDel="00D545C6">
                <w:rPr>
                  <w:b/>
                  <w:bCs/>
                </w:rPr>
                <w:delText>Ing. Pavel Tomášek, Ph.D.</w:delText>
              </w:r>
            </w:del>
          </w:p>
          <w:p w14:paraId="1D9DDBA5" w14:textId="6BC2CA24" w:rsidR="00BF25CE" w:rsidRPr="00DD0925" w:rsidDel="00D545C6" w:rsidRDefault="00BF25CE" w:rsidP="002D13E5">
            <w:pPr>
              <w:jc w:val="both"/>
              <w:rPr>
                <w:del w:id="327" w:author="Eva Skýbová" w:date="2024-05-15T07:28:00Z"/>
                <w:b/>
                <w:bCs/>
              </w:rPr>
            </w:pPr>
          </w:p>
        </w:tc>
        <w:tc>
          <w:tcPr>
            <w:tcW w:w="1134" w:type="dxa"/>
            <w:shd w:val="clear" w:color="auto" w:fill="ECF1F8"/>
          </w:tcPr>
          <w:p w14:paraId="4BFFFA78" w14:textId="4AEB5CF1" w:rsidR="00BF25CE" w:rsidRPr="00042188" w:rsidDel="00D545C6" w:rsidRDefault="00BF25CE" w:rsidP="002D13E5">
            <w:pPr>
              <w:jc w:val="both"/>
              <w:rPr>
                <w:del w:id="328" w:author="Eva Skýbová" w:date="2024-05-15T07:28:00Z"/>
              </w:rPr>
            </w:pPr>
            <w:del w:id="329" w:author="Eva Skýbová" w:date="2024-05-15T07:28:00Z">
              <w:r w:rsidDel="00D545C6">
                <w:delText>1/ZS</w:delText>
              </w:r>
            </w:del>
          </w:p>
        </w:tc>
        <w:tc>
          <w:tcPr>
            <w:tcW w:w="1134" w:type="dxa"/>
            <w:shd w:val="clear" w:color="auto" w:fill="ECF1F8"/>
          </w:tcPr>
          <w:p w14:paraId="3638A9E8" w14:textId="4259711A" w:rsidR="00BF25CE" w:rsidRPr="00042188" w:rsidDel="00D545C6" w:rsidRDefault="00BF25CE" w:rsidP="002D13E5">
            <w:pPr>
              <w:jc w:val="both"/>
              <w:rPr>
                <w:del w:id="330" w:author="Eva Skýbová" w:date="2024-05-15T07:28:00Z"/>
              </w:rPr>
            </w:pPr>
          </w:p>
        </w:tc>
      </w:tr>
      <w:tr w:rsidR="00BF25CE" w:rsidRPr="00042188" w:rsidDel="00D545C6" w14:paraId="072D9163" w14:textId="2A0C2AE3" w:rsidTr="002D13E5">
        <w:trPr>
          <w:del w:id="331" w:author="Eva Skýbová" w:date="2024-05-15T07:28:00Z"/>
        </w:trPr>
        <w:tc>
          <w:tcPr>
            <w:tcW w:w="4253" w:type="dxa"/>
            <w:gridSpan w:val="3"/>
            <w:shd w:val="clear" w:color="auto" w:fill="ECF1F8"/>
          </w:tcPr>
          <w:p w14:paraId="49A6C778" w14:textId="5C561C61" w:rsidR="001E30EA" w:rsidDel="00D545C6" w:rsidRDefault="001E30EA" w:rsidP="002D13E5">
            <w:pPr>
              <w:jc w:val="both"/>
              <w:rPr>
                <w:del w:id="332" w:author="Eva Skýbová" w:date="2024-05-15T07:28:00Z"/>
              </w:rPr>
            </w:pPr>
            <w:del w:id="333" w:author="Eva Skýbová" w:date="2024-05-15T07:28:00Z">
              <w:r w:rsidDel="00D545C6">
                <w:delText>Microeconomics</w:delText>
              </w:r>
            </w:del>
          </w:p>
          <w:p w14:paraId="496A8F76" w14:textId="6E8BA1A8" w:rsidR="00BF25CE" w:rsidRPr="00042188" w:rsidDel="00D545C6" w:rsidRDefault="00BF25CE" w:rsidP="002D13E5">
            <w:pPr>
              <w:jc w:val="both"/>
              <w:rPr>
                <w:del w:id="334" w:author="Eva Skýbová" w:date="2024-05-15T07:28:00Z"/>
              </w:rPr>
            </w:pPr>
          </w:p>
        </w:tc>
        <w:tc>
          <w:tcPr>
            <w:tcW w:w="1134" w:type="dxa"/>
            <w:shd w:val="clear" w:color="auto" w:fill="ECF1F8"/>
          </w:tcPr>
          <w:p w14:paraId="180E6C80" w14:textId="161E1919" w:rsidR="00BF25CE" w:rsidRPr="00042188" w:rsidDel="00D545C6" w:rsidRDefault="00126F20" w:rsidP="002D13E5">
            <w:pPr>
              <w:jc w:val="both"/>
              <w:rPr>
                <w:del w:id="335" w:author="Eva Skýbová" w:date="2024-05-15T07:28:00Z"/>
              </w:rPr>
            </w:pPr>
            <w:del w:id="336" w:author="Eva Skýbová" w:date="2024-05-15T07:28:00Z">
              <w:r w:rsidDel="00D545C6">
                <w:delText>14p</w:delText>
              </w:r>
              <w:r w:rsidR="00BF25CE" w:rsidDel="00D545C6">
                <w:delText>-28s</w:delText>
              </w:r>
            </w:del>
          </w:p>
        </w:tc>
        <w:tc>
          <w:tcPr>
            <w:tcW w:w="1134" w:type="dxa"/>
            <w:shd w:val="clear" w:color="auto" w:fill="ECF1F8"/>
          </w:tcPr>
          <w:p w14:paraId="7C651AAD" w14:textId="1D29F59E" w:rsidR="00BF25CE" w:rsidRPr="00042188" w:rsidDel="00D545C6" w:rsidRDefault="00BF25CE" w:rsidP="002D13E5">
            <w:pPr>
              <w:jc w:val="both"/>
              <w:rPr>
                <w:del w:id="337" w:author="Eva Skýbová" w:date="2024-05-15T07:28:00Z"/>
              </w:rPr>
            </w:pPr>
            <w:del w:id="338" w:author="Eva Skýbová" w:date="2024-05-15T07:28:00Z">
              <w:r w:rsidDel="00D545C6">
                <w:delText>z, zk</w:delText>
              </w:r>
            </w:del>
          </w:p>
        </w:tc>
        <w:tc>
          <w:tcPr>
            <w:tcW w:w="1134" w:type="dxa"/>
            <w:shd w:val="clear" w:color="auto" w:fill="ECF1F8"/>
          </w:tcPr>
          <w:p w14:paraId="4DBD572F" w14:textId="0926F829" w:rsidR="00BF25CE" w:rsidRPr="00042188" w:rsidDel="00D545C6" w:rsidRDefault="00BF25CE" w:rsidP="002D13E5">
            <w:pPr>
              <w:jc w:val="both"/>
              <w:rPr>
                <w:del w:id="339" w:author="Eva Skýbová" w:date="2024-05-15T07:28:00Z"/>
              </w:rPr>
            </w:pPr>
            <w:del w:id="340" w:author="Eva Skýbová" w:date="2024-05-15T07:28:00Z">
              <w:r w:rsidDel="00D545C6">
                <w:delText>5</w:delText>
              </w:r>
            </w:del>
          </w:p>
        </w:tc>
        <w:tc>
          <w:tcPr>
            <w:tcW w:w="4111" w:type="dxa"/>
            <w:shd w:val="clear" w:color="auto" w:fill="ECF1F8"/>
          </w:tcPr>
          <w:p w14:paraId="73C6751F" w14:textId="6A4152DF" w:rsidR="00BF25CE" w:rsidDel="00D545C6" w:rsidRDefault="00BF25CE" w:rsidP="002D13E5">
            <w:pPr>
              <w:jc w:val="both"/>
              <w:rPr>
                <w:del w:id="341" w:author="Eva Skýbová" w:date="2024-05-15T07:28:00Z"/>
                <w:b/>
                <w:bCs/>
              </w:rPr>
            </w:pPr>
            <w:del w:id="342" w:author="Eva Skýbová" w:date="2024-05-15T07:28:00Z">
              <w:r w:rsidRPr="00DD0925" w:rsidDel="00D545C6">
                <w:rPr>
                  <w:b/>
                  <w:bCs/>
                </w:rPr>
                <w:delText xml:space="preserve">Ing. </w:delText>
              </w:r>
              <w:r w:rsidR="001E30EA" w:rsidDel="00D545C6">
                <w:rPr>
                  <w:b/>
                  <w:bCs/>
                </w:rPr>
                <w:delText>Milan Damborský</w:delText>
              </w:r>
              <w:r w:rsidRPr="00DD0925" w:rsidDel="00D545C6">
                <w:rPr>
                  <w:b/>
                  <w:bCs/>
                </w:rPr>
                <w:delText>, Ph.D.</w:delText>
              </w:r>
            </w:del>
          </w:p>
          <w:p w14:paraId="1F88184E" w14:textId="671537E9" w:rsidR="00BF25CE" w:rsidRPr="00DD0925" w:rsidDel="00D545C6" w:rsidRDefault="00BF25CE" w:rsidP="002D13E5">
            <w:pPr>
              <w:jc w:val="both"/>
              <w:rPr>
                <w:del w:id="343" w:author="Eva Skýbová" w:date="2024-05-15T07:28:00Z"/>
                <w:b/>
                <w:bCs/>
              </w:rPr>
            </w:pPr>
          </w:p>
        </w:tc>
        <w:tc>
          <w:tcPr>
            <w:tcW w:w="1134" w:type="dxa"/>
            <w:shd w:val="clear" w:color="auto" w:fill="ECF1F8"/>
          </w:tcPr>
          <w:p w14:paraId="43192D7F" w14:textId="36B4D41F" w:rsidR="00BF25CE" w:rsidRPr="00042188" w:rsidDel="00D545C6" w:rsidRDefault="00BF25CE" w:rsidP="002D13E5">
            <w:pPr>
              <w:jc w:val="both"/>
              <w:rPr>
                <w:del w:id="344" w:author="Eva Skýbová" w:date="2024-05-15T07:28:00Z"/>
              </w:rPr>
            </w:pPr>
            <w:del w:id="345" w:author="Eva Skýbová" w:date="2024-05-15T07:28:00Z">
              <w:r w:rsidDel="00D545C6">
                <w:delText>1/ZS</w:delText>
              </w:r>
            </w:del>
          </w:p>
        </w:tc>
        <w:tc>
          <w:tcPr>
            <w:tcW w:w="1134" w:type="dxa"/>
            <w:shd w:val="clear" w:color="auto" w:fill="ECF1F8"/>
          </w:tcPr>
          <w:p w14:paraId="37F32DB7" w14:textId="523A84F9" w:rsidR="00BF25CE" w:rsidRPr="00065474" w:rsidDel="00D545C6" w:rsidRDefault="00BF25CE" w:rsidP="002D13E5">
            <w:pPr>
              <w:jc w:val="both"/>
              <w:rPr>
                <w:del w:id="346" w:author="Eva Skýbová" w:date="2024-05-15T07:28:00Z"/>
                <w:b/>
              </w:rPr>
            </w:pPr>
            <w:del w:id="347" w:author="Eva Skýbová" w:date="2024-05-15T07:28:00Z">
              <w:r w:rsidRPr="00065474" w:rsidDel="00D545C6">
                <w:rPr>
                  <w:b/>
                </w:rPr>
                <w:delText>ZT</w:delText>
              </w:r>
            </w:del>
          </w:p>
        </w:tc>
      </w:tr>
      <w:tr w:rsidR="00BF25CE" w:rsidRPr="00042188" w:rsidDel="00D545C6" w14:paraId="6FB7C04A" w14:textId="1D18D113" w:rsidTr="002D13E5">
        <w:trPr>
          <w:del w:id="348" w:author="Eva Skýbová" w:date="2024-05-15T07:28:00Z"/>
        </w:trPr>
        <w:tc>
          <w:tcPr>
            <w:tcW w:w="4253" w:type="dxa"/>
            <w:gridSpan w:val="3"/>
            <w:shd w:val="clear" w:color="auto" w:fill="ECF1F8"/>
          </w:tcPr>
          <w:p w14:paraId="635953A5" w14:textId="2FD6058E" w:rsidR="001967E9" w:rsidDel="00D545C6" w:rsidRDefault="001967E9" w:rsidP="002D13E5">
            <w:pPr>
              <w:jc w:val="both"/>
              <w:rPr>
                <w:del w:id="349" w:author="Eva Skýbová" w:date="2024-05-15T07:28:00Z"/>
              </w:rPr>
            </w:pPr>
            <w:del w:id="350" w:author="Eva Skýbová" w:date="2024-05-15T07:28:00Z">
              <w:r w:rsidDel="00D545C6">
                <w:delText>Management</w:delText>
              </w:r>
            </w:del>
          </w:p>
          <w:p w14:paraId="004B3E99" w14:textId="409FF02D" w:rsidR="00BF25CE" w:rsidRPr="00042188" w:rsidDel="00D545C6" w:rsidRDefault="00BF25CE" w:rsidP="002D13E5">
            <w:pPr>
              <w:jc w:val="both"/>
              <w:rPr>
                <w:del w:id="351" w:author="Eva Skýbová" w:date="2024-05-15T07:28:00Z"/>
              </w:rPr>
            </w:pPr>
          </w:p>
        </w:tc>
        <w:tc>
          <w:tcPr>
            <w:tcW w:w="1134" w:type="dxa"/>
            <w:shd w:val="clear" w:color="auto" w:fill="ECF1F8"/>
          </w:tcPr>
          <w:p w14:paraId="61AD228F" w14:textId="1797B9A6" w:rsidR="00BF25CE" w:rsidRPr="00042188" w:rsidDel="00D545C6" w:rsidRDefault="00BF25CE" w:rsidP="00126F20">
            <w:pPr>
              <w:jc w:val="both"/>
              <w:rPr>
                <w:del w:id="352" w:author="Eva Skýbová" w:date="2024-05-15T07:28:00Z"/>
              </w:rPr>
            </w:pPr>
            <w:del w:id="353" w:author="Eva Skýbová" w:date="2024-05-15T07:28:00Z">
              <w:r w:rsidDel="00D545C6">
                <w:delText>28p-</w:delText>
              </w:r>
              <w:r w:rsidR="00126F20" w:rsidDel="00D545C6">
                <w:delText>14s</w:delText>
              </w:r>
            </w:del>
          </w:p>
        </w:tc>
        <w:tc>
          <w:tcPr>
            <w:tcW w:w="1134" w:type="dxa"/>
            <w:shd w:val="clear" w:color="auto" w:fill="ECF1F8"/>
          </w:tcPr>
          <w:p w14:paraId="4A13C3E2" w14:textId="1E9198B9" w:rsidR="00BF25CE" w:rsidRPr="00042188" w:rsidDel="00D545C6" w:rsidRDefault="00BF25CE" w:rsidP="002D13E5">
            <w:pPr>
              <w:jc w:val="both"/>
              <w:rPr>
                <w:del w:id="354" w:author="Eva Skýbová" w:date="2024-05-15T07:28:00Z"/>
              </w:rPr>
            </w:pPr>
            <w:del w:id="355" w:author="Eva Skýbová" w:date="2024-05-15T07:28:00Z">
              <w:r w:rsidDel="00D545C6">
                <w:delText>z, zk</w:delText>
              </w:r>
            </w:del>
          </w:p>
        </w:tc>
        <w:tc>
          <w:tcPr>
            <w:tcW w:w="1134" w:type="dxa"/>
            <w:shd w:val="clear" w:color="auto" w:fill="ECF1F8"/>
          </w:tcPr>
          <w:p w14:paraId="734E8798" w14:textId="62886FA7" w:rsidR="00BF25CE" w:rsidRPr="00042188" w:rsidDel="00D545C6" w:rsidRDefault="00BF25CE" w:rsidP="002D13E5">
            <w:pPr>
              <w:jc w:val="both"/>
              <w:rPr>
                <w:del w:id="356" w:author="Eva Skýbová" w:date="2024-05-15T07:28:00Z"/>
              </w:rPr>
            </w:pPr>
            <w:del w:id="357" w:author="Eva Skýbová" w:date="2024-05-15T07:28:00Z">
              <w:r w:rsidDel="00D545C6">
                <w:delText>4</w:delText>
              </w:r>
            </w:del>
          </w:p>
        </w:tc>
        <w:tc>
          <w:tcPr>
            <w:tcW w:w="4111" w:type="dxa"/>
            <w:shd w:val="clear" w:color="auto" w:fill="ECF1F8"/>
          </w:tcPr>
          <w:p w14:paraId="3A3FD1BF" w14:textId="40199CA2" w:rsidR="00126F20" w:rsidDel="00D545C6" w:rsidRDefault="00BF25CE" w:rsidP="002D13E5">
            <w:pPr>
              <w:jc w:val="both"/>
              <w:rPr>
                <w:del w:id="358" w:author="Eva Skýbová" w:date="2024-05-15T07:28:00Z"/>
                <w:b/>
                <w:bCs/>
              </w:rPr>
            </w:pPr>
            <w:del w:id="359" w:author="Eva Skýbová" w:date="2024-05-15T07:28:00Z">
              <w:r w:rsidDel="00D545C6">
                <w:rPr>
                  <w:b/>
                  <w:bCs/>
                </w:rPr>
                <w:delText>Ing. Pavel Taraba</w:delText>
              </w:r>
              <w:r w:rsidR="00126F20" w:rsidDel="00D545C6">
                <w:rPr>
                  <w:b/>
                  <w:bCs/>
                </w:rPr>
                <w:delText>, Ph.D.</w:delText>
              </w:r>
              <w:r w:rsidR="00FA2B9C" w:rsidDel="00D545C6">
                <w:rPr>
                  <w:b/>
                  <w:bCs/>
                </w:rPr>
                <w:delText xml:space="preserve"> (</w:delText>
              </w:r>
              <w:r w:rsidR="004B4319" w:rsidDel="00D545C6">
                <w:rPr>
                  <w:b/>
                  <w:bCs/>
                </w:rPr>
                <w:delText>79</w:delText>
              </w:r>
              <w:r w:rsidR="00FA2B9C" w:rsidDel="00D545C6">
                <w:rPr>
                  <w:b/>
                  <w:bCs/>
                </w:rPr>
                <w:delText xml:space="preserve"> %)</w:delText>
              </w:r>
            </w:del>
          </w:p>
          <w:p w14:paraId="01E52BD1" w14:textId="1D635C2B" w:rsidR="00BF25CE" w:rsidRPr="00DD0925" w:rsidDel="00D545C6" w:rsidRDefault="00126F20" w:rsidP="004B4319">
            <w:pPr>
              <w:jc w:val="both"/>
              <w:rPr>
                <w:del w:id="360" w:author="Eva Skýbová" w:date="2024-05-15T07:28:00Z"/>
                <w:b/>
                <w:bCs/>
              </w:rPr>
            </w:pPr>
            <w:del w:id="361" w:author="Eva Skýbová" w:date="2024-05-15T07:28:00Z">
              <w:r w:rsidRPr="00B3400D" w:rsidDel="00D545C6">
                <w:rPr>
                  <w:bCs/>
                </w:rPr>
                <w:delText xml:space="preserve">Mgr. Marek Tomaštík, Ph.D. </w:delText>
              </w:r>
              <w:r w:rsidR="00FA2B9C" w:rsidDel="00D545C6">
                <w:rPr>
                  <w:bCs/>
                </w:rPr>
                <w:delText>(</w:delText>
              </w:r>
              <w:r w:rsidR="004B4319" w:rsidDel="00D545C6">
                <w:rPr>
                  <w:bCs/>
                </w:rPr>
                <w:delText>21</w:delText>
              </w:r>
              <w:r w:rsidR="00FA2B9C" w:rsidDel="00D545C6">
                <w:rPr>
                  <w:bCs/>
                </w:rPr>
                <w:delText xml:space="preserve"> %)</w:delText>
              </w:r>
            </w:del>
          </w:p>
        </w:tc>
        <w:tc>
          <w:tcPr>
            <w:tcW w:w="1134" w:type="dxa"/>
            <w:shd w:val="clear" w:color="auto" w:fill="ECF1F8"/>
          </w:tcPr>
          <w:p w14:paraId="4FCE9A6F" w14:textId="5E6EAFD7" w:rsidR="00BF25CE" w:rsidRPr="00042188" w:rsidDel="00D545C6" w:rsidRDefault="00BF25CE" w:rsidP="002D13E5">
            <w:pPr>
              <w:jc w:val="both"/>
              <w:rPr>
                <w:del w:id="362" w:author="Eva Skýbová" w:date="2024-05-15T07:28:00Z"/>
              </w:rPr>
            </w:pPr>
            <w:del w:id="363" w:author="Eva Skýbová" w:date="2024-05-15T07:28:00Z">
              <w:r w:rsidDel="00D545C6">
                <w:delText>1/ZS</w:delText>
              </w:r>
            </w:del>
          </w:p>
        </w:tc>
        <w:tc>
          <w:tcPr>
            <w:tcW w:w="1134" w:type="dxa"/>
            <w:shd w:val="clear" w:color="auto" w:fill="ECF1F8"/>
          </w:tcPr>
          <w:p w14:paraId="4407864B" w14:textId="575CC5B0" w:rsidR="00BF25CE" w:rsidRPr="00065474" w:rsidDel="00D545C6" w:rsidRDefault="00BF25CE" w:rsidP="002D13E5">
            <w:pPr>
              <w:jc w:val="both"/>
              <w:rPr>
                <w:del w:id="364" w:author="Eva Skýbová" w:date="2024-05-15T07:28:00Z"/>
                <w:b/>
              </w:rPr>
            </w:pPr>
            <w:del w:id="365" w:author="Eva Skýbová" w:date="2024-05-15T07:28:00Z">
              <w:r w:rsidRPr="00065474" w:rsidDel="00D545C6">
                <w:rPr>
                  <w:b/>
                </w:rPr>
                <w:delText>ZT</w:delText>
              </w:r>
            </w:del>
          </w:p>
        </w:tc>
      </w:tr>
      <w:tr w:rsidR="00BF25CE" w:rsidRPr="00042188" w:rsidDel="00D545C6" w14:paraId="0D1A3AFD" w14:textId="689213F8" w:rsidTr="002D13E5">
        <w:trPr>
          <w:del w:id="366" w:author="Eva Skýbová" w:date="2024-05-15T07:28:00Z"/>
        </w:trPr>
        <w:tc>
          <w:tcPr>
            <w:tcW w:w="4253" w:type="dxa"/>
            <w:gridSpan w:val="3"/>
            <w:shd w:val="clear" w:color="auto" w:fill="ECF1F8"/>
          </w:tcPr>
          <w:p w14:paraId="28C234D4" w14:textId="5C197B1A" w:rsidR="008E49DF" w:rsidRPr="00F143C7" w:rsidDel="00D545C6" w:rsidRDefault="008E49DF" w:rsidP="002D13E5">
            <w:pPr>
              <w:jc w:val="both"/>
              <w:rPr>
                <w:del w:id="367" w:author="Eva Skýbová" w:date="2024-05-15T07:28:00Z"/>
              </w:rPr>
            </w:pPr>
            <w:del w:id="368" w:author="Eva Skýbová" w:date="2024-05-15T07:28:00Z">
              <w:r w:rsidRPr="00F143C7" w:rsidDel="00D545C6">
                <w:delText>Security Policy and State Security System</w:delText>
              </w:r>
            </w:del>
          </w:p>
          <w:p w14:paraId="216F104C" w14:textId="58946CEF" w:rsidR="00BF25CE" w:rsidRPr="00042188" w:rsidDel="00D545C6" w:rsidRDefault="00BF25CE" w:rsidP="002D13E5">
            <w:pPr>
              <w:jc w:val="both"/>
              <w:rPr>
                <w:del w:id="369" w:author="Eva Skýbová" w:date="2024-05-15T07:28:00Z"/>
              </w:rPr>
            </w:pPr>
          </w:p>
        </w:tc>
        <w:tc>
          <w:tcPr>
            <w:tcW w:w="1134" w:type="dxa"/>
            <w:shd w:val="clear" w:color="auto" w:fill="ECF1F8"/>
          </w:tcPr>
          <w:p w14:paraId="3CD0F7DF" w14:textId="6C4E9728" w:rsidR="00BF25CE" w:rsidRPr="00042188" w:rsidDel="00D545C6" w:rsidRDefault="00BF25CE" w:rsidP="002D13E5">
            <w:pPr>
              <w:jc w:val="both"/>
              <w:rPr>
                <w:del w:id="370" w:author="Eva Skýbová" w:date="2024-05-15T07:28:00Z"/>
              </w:rPr>
            </w:pPr>
            <w:del w:id="371" w:author="Eva Skýbová" w:date="2024-05-15T07:28:00Z">
              <w:r w:rsidDel="00D545C6">
                <w:delText>14p-28s</w:delText>
              </w:r>
            </w:del>
          </w:p>
        </w:tc>
        <w:tc>
          <w:tcPr>
            <w:tcW w:w="1134" w:type="dxa"/>
            <w:shd w:val="clear" w:color="auto" w:fill="ECF1F8"/>
          </w:tcPr>
          <w:p w14:paraId="37C1EBB2" w14:textId="783292CD" w:rsidR="00BF25CE" w:rsidRPr="00042188" w:rsidDel="00D545C6" w:rsidRDefault="00BF25CE" w:rsidP="002D13E5">
            <w:pPr>
              <w:jc w:val="both"/>
              <w:rPr>
                <w:del w:id="372" w:author="Eva Skýbová" w:date="2024-05-15T07:28:00Z"/>
              </w:rPr>
            </w:pPr>
            <w:del w:id="373" w:author="Eva Skýbová" w:date="2024-05-15T07:28:00Z">
              <w:r w:rsidDel="00D545C6">
                <w:delText>z, zk</w:delText>
              </w:r>
            </w:del>
          </w:p>
        </w:tc>
        <w:tc>
          <w:tcPr>
            <w:tcW w:w="1134" w:type="dxa"/>
            <w:shd w:val="clear" w:color="auto" w:fill="ECF1F8"/>
          </w:tcPr>
          <w:p w14:paraId="257BE2A8" w14:textId="18F16E87" w:rsidR="00BF25CE" w:rsidRPr="00042188" w:rsidDel="00D545C6" w:rsidRDefault="00BF25CE" w:rsidP="002D13E5">
            <w:pPr>
              <w:jc w:val="both"/>
              <w:rPr>
                <w:del w:id="374" w:author="Eva Skýbová" w:date="2024-05-15T07:28:00Z"/>
              </w:rPr>
            </w:pPr>
            <w:del w:id="375" w:author="Eva Skýbová" w:date="2024-05-15T07:28:00Z">
              <w:r w:rsidDel="00D545C6">
                <w:delText>4</w:delText>
              </w:r>
            </w:del>
          </w:p>
        </w:tc>
        <w:tc>
          <w:tcPr>
            <w:tcW w:w="4111" w:type="dxa"/>
            <w:shd w:val="clear" w:color="auto" w:fill="ECF1F8"/>
          </w:tcPr>
          <w:p w14:paraId="1CB31C74" w14:textId="025ACA2F" w:rsidR="00BF25CE" w:rsidDel="00D545C6" w:rsidRDefault="00BF25CE" w:rsidP="002D13E5">
            <w:pPr>
              <w:jc w:val="both"/>
              <w:rPr>
                <w:del w:id="376" w:author="Eva Skýbová" w:date="2024-05-15T07:28:00Z"/>
                <w:b/>
                <w:bCs/>
              </w:rPr>
            </w:pPr>
            <w:del w:id="377" w:author="Eva Skýbová" w:date="2024-05-15T07:28:00Z">
              <w:r w:rsidDel="00D545C6">
                <w:rPr>
                  <w:b/>
                  <w:bCs/>
                </w:rPr>
                <w:delText>doc. RSDr. Václav Lošek, CSc. (</w:delText>
              </w:r>
              <w:r w:rsidR="004B4319" w:rsidDel="00D545C6">
                <w:rPr>
                  <w:b/>
                  <w:bCs/>
                </w:rPr>
                <w:delText>57</w:delText>
              </w:r>
              <w:r w:rsidDel="00D545C6">
                <w:rPr>
                  <w:b/>
                  <w:bCs/>
                </w:rPr>
                <w:delText xml:space="preserve"> %)</w:delText>
              </w:r>
            </w:del>
          </w:p>
          <w:p w14:paraId="1E574451" w14:textId="27457497" w:rsidR="00BF25CE" w:rsidRPr="00D425F8" w:rsidDel="00D545C6" w:rsidRDefault="00920C36" w:rsidP="004B4319">
            <w:pPr>
              <w:jc w:val="both"/>
              <w:rPr>
                <w:del w:id="378" w:author="Eva Skýbová" w:date="2024-05-15T07:28:00Z"/>
              </w:rPr>
            </w:pPr>
            <w:del w:id="379" w:author="Eva Skýbová" w:date="2024-05-15T07:28:00Z">
              <w:r w:rsidDel="00D545C6">
                <w:delText>Ing. Lukáš Pavlík, Ph.D.</w:delText>
              </w:r>
              <w:r w:rsidR="00BF25CE" w:rsidDel="00D545C6">
                <w:delText xml:space="preserve"> (</w:delText>
              </w:r>
              <w:r w:rsidR="004B4319" w:rsidDel="00D545C6">
                <w:delText>43</w:delText>
              </w:r>
              <w:r w:rsidR="00BF25CE" w:rsidDel="00D545C6">
                <w:delText xml:space="preserve"> %)</w:delText>
              </w:r>
            </w:del>
          </w:p>
        </w:tc>
        <w:tc>
          <w:tcPr>
            <w:tcW w:w="1134" w:type="dxa"/>
            <w:shd w:val="clear" w:color="auto" w:fill="ECF1F8"/>
          </w:tcPr>
          <w:p w14:paraId="14E4976B" w14:textId="5ED51811" w:rsidR="00BF25CE" w:rsidRPr="00042188" w:rsidDel="00D545C6" w:rsidRDefault="00BF25CE" w:rsidP="002D13E5">
            <w:pPr>
              <w:jc w:val="both"/>
              <w:rPr>
                <w:del w:id="380" w:author="Eva Skýbová" w:date="2024-05-15T07:28:00Z"/>
              </w:rPr>
            </w:pPr>
            <w:del w:id="381" w:author="Eva Skýbová" w:date="2024-05-15T07:28:00Z">
              <w:r w:rsidDel="00D545C6">
                <w:delText>1/ZS</w:delText>
              </w:r>
            </w:del>
          </w:p>
        </w:tc>
        <w:tc>
          <w:tcPr>
            <w:tcW w:w="1134" w:type="dxa"/>
            <w:shd w:val="clear" w:color="auto" w:fill="ECF1F8"/>
          </w:tcPr>
          <w:p w14:paraId="20919BFF" w14:textId="30091C5E" w:rsidR="00BF25CE" w:rsidRPr="00065474" w:rsidDel="00D545C6" w:rsidRDefault="00BF25CE" w:rsidP="002D13E5">
            <w:pPr>
              <w:jc w:val="both"/>
              <w:rPr>
                <w:del w:id="382" w:author="Eva Skýbová" w:date="2024-05-15T07:28:00Z"/>
                <w:b/>
              </w:rPr>
            </w:pPr>
            <w:del w:id="383" w:author="Eva Skýbová" w:date="2024-05-15T07:28:00Z">
              <w:r w:rsidRPr="00065474" w:rsidDel="00D545C6">
                <w:rPr>
                  <w:b/>
                </w:rPr>
                <w:delText>PZ</w:delText>
              </w:r>
            </w:del>
          </w:p>
        </w:tc>
      </w:tr>
      <w:tr w:rsidR="00BF25CE" w:rsidRPr="00042188" w:rsidDel="00D545C6" w14:paraId="6A476333" w14:textId="2740591A" w:rsidTr="002D13E5">
        <w:trPr>
          <w:del w:id="384" w:author="Eva Skýbová" w:date="2024-05-15T07:28:00Z"/>
        </w:trPr>
        <w:tc>
          <w:tcPr>
            <w:tcW w:w="4253" w:type="dxa"/>
            <w:gridSpan w:val="3"/>
            <w:shd w:val="clear" w:color="auto" w:fill="ECF1F8"/>
          </w:tcPr>
          <w:p w14:paraId="199FD8F3" w14:textId="4714F86B" w:rsidR="00EF63D0" w:rsidRPr="00F143C7" w:rsidDel="00D545C6" w:rsidRDefault="00EF63D0" w:rsidP="002D13E5">
            <w:pPr>
              <w:jc w:val="both"/>
              <w:rPr>
                <w:del w:id="385" w:author="Eva Skýbová" w:date="2024-05-15T07:28:00Z"/>
              </w:rPr>
            </w:pPr>
            <w:del w:id="386" w:author="Eva Skýbová" w:date="2024-05-15T07:28:00Z">
              <w:r w:rsidRPr="00F143C7" w:rsidDel="00D545C6">
                <w:delText>Public Administration</w:delText>
              </w:r>
            </w:del>
          </w:p>
          <w:p w14:paraId="6E1924E8" w14:textId="0A8B0D39" w:rsidR="00BF25CE" w:rsidRPr="00042188" w:rsidDel="00D545C6" w:rsidRDefault="00BF25CE" w:rsidP="002D13E5">
            <w:pPr>
              <w:jc w:val="both"/>
              <w:rPr>
                <w:del w:id="387" w:author="Eva Skýbová" w:date="2024-05-15T07:28:00Z"/>
              </w:rPr>
            </w:pPr>
          </w:p>
        </w:tc>
        <w:tc>
          <w:tcPr>
            <w:tcW w:w="1134" w:type="dxa"/>
            <w:shd w:val="clear" w:color="auto" w:fill="ECF1F8"/>
          </w:tcPr>
          <w:p w14:paraId="55A9D63C" w14:textId="4D9A036D" w:rsidR="00BF25CE" w:rsidRPr="00042188" w:rsidDel="00D545C6" w:rsidRDefault="00632892" w:rsidP="002D13E5">
            <w:pPr>
              <w:jc w:val="both"/>
              <w:rPr>
                <w:del w:id="388" w:author="Eva Skýbová" w:date="2024-05-15T07:28:00Z"/>
              </w:rPr>
            </w:pPr>
            <w:del w:id="389" w:author="Eva Skýbová" w:date="2024-05-15T07:28:00Z">
              <w:r w:rsidDel="00D545C6">
                <w:delText>28</w:delText>
              </w:r>
              <w:r w:rsidR="00126F20" w:rsidDel="00D545C6">
                <w:delText>p</w:delText>
              </w:r>
              <w:r w:rsidR="00BF25CE" w:rsidDel="00D545C6">
                <w:delText>-14s</w:delText>
              </w:r>
            </w:del>
          </w:p>
        </w:tc>
        <w:tc>
          <w:tcPr>
            <w:tcW w:w="1134" w:type="dxa"/>
            <w:shd w:val="clear" w:color="auto" w:fill="ECF1F8"/>
          </w:tcPr>
          <w:p w14:paraId="6F8CA2AC" w14:textId="28B289EA" w:rsidR="00BF25CE" w:rsidRPr="00042188" w:rsidDel="00D545C6" w:rsidRDefault="00BF25CE" w:rsidP="002D13E5">
            <w:pPr>
              <w:jc w:val="both"/>
              <w:rPr>
                <w:del w:id="390" w:author="Eva Skýbová" w:date="2024-05-15T07:28:00Z"/>
              </w:rPr>
            </w:pPr>
            <w:del w:id="391" w:author="Eva Skýbová" w:date="2024-05-15T07:28:00Z">
              <w:r w:rsidDel="00D545C6">
                <w:delText>z, zk</w:delText>
              </w:r>
            </w:del>
          </w:p>
        </w:tc>
        <w:tc>
          <w:tcPr>
            <w:tcW w:w="1134" w:type="dxa"/>
            <w:shd w:val="clear" w:color="auto" w:fill="ECF1F8"/>
          </w:tcPr>
          <w:p w14:paraId="01498963" w14:textId="0E7C595C" w:rsidR="00BF25CE" w:rsidRPr="00042188" w:rsidDel="00D545C6" w:rsidRDefault="00BF25CE" w:rsidP="002D13E5">
            <w:pPr>
              <w:jc w:val="both"/>
              <w:rPr>
                <w:del w:id="392" w:author="Eva Skýbová" w:date="2024-05-15T07:28:00Z"/>
              </w:rPr>
            </w:pPr>
            <w:del w:id="393" w:author="Eva Skýbová" w:date="2024-05-15T07:28:00Z">
              <w:r w:rsidDel="00D545C6">
                <w:delText>4</w:delText>
              </w:r>
            </w:del>
          </w:p>
        </w:tc>
        <w:tc>
          <w:tcPr>
            <w:tcW w:w="4111" w:type="dxa"/>
            <w:shd w:val="clear" w:color="auto" w:fill="ECF1F8"/>
          </w:tcPr>
          <w:p w14:paraId="7D2859D4" w14:textId="0CFDE755" w:rsidR="00BF25CE" w:rsidDel="00D545C6" w:rsidRDefault="00BF25CE" w:rsidP="002D13E5">
            <w:pPr>
              <w:jc w:val="both"/>
              <w:rPr>
                <w:del w:id="394" w:author="Eva Skýbová" w:date="2024-05-15T07:28:00Z"/>
                <w:b/>
                <w:bCs/>
              </w:rPr>
            </w:pPr>
            <w:del w:id="395" w:author="Eva Skýbová" w:date="2024-05-15T07:28:00Z">
              <w:r w:rsidRPr="00F401F3" w:rsidDel="00D545C6">
                <w:rPr>
                  <w:b/>
                  <w:bCs/>
                </w:rPr>
                <w:delText>Ing. Robert Pekaj</w:delText>
              </w:r>
              <w:r w:rsidR="002D13E5" w:rsidDel="00D545C6">
                <w:rPr>
                  <w:b/>
                  <w:bCs/>
                </w:rPr>
                <w:delText>, MPA</w:delText>
              </w:r>
            </w:del>
          </w:p>
          <w:p w14:paraId="100B0312" w14:textId="03A06998" w:rsidR="00BF25CE" w:rsidRPr="00F401F3" w:rsidDel="00D545C6" w:rsidRDefault="00BF25CE" w:rsidP="002D13E5">
            <w:pPr>
              <w:jc w:val="both"/>
              <w:rPr>
                <w:del w:id="396" w:author="Eva Skýbová" w:date="2024-05-15T07:28:00Z"/>
                <w:b/>
                <w:bCs/>
              </w:rPr>
            </w:pPr>
          </w:p>
        </w:tc>
        <w:tc>
          <w:tcPr>
            <w:tcW w:w="1134" w:type="dxa"/>
            <w:shd w:val="clear" w:color="auto" w:fill="ECF1F8"/>
          </w:tcPr>
          <w:p w14:paraId="11817B85" w14:textId="5A560D8C" w:rsidR="00BF25CE" w:rsidRPr="00042188" w:rsidDel="00D545C6" w:rsidRDefault="00BF25CE" w:rsidP="002D13E5">
            <w:pPr>
              <w:jc w:val="both"/>
              <w:rPr>
                <w:del w:id="397" w:author="Eva Skýbová" w:date="2024-05-15T07:28:00Z"/>
              </w:rPr>
            </w:pPr>
            <w:del w:id="398" w:author="Eva Skýbová" w:date="2024-05-15T07:28:00Z">
              <w:r w:rsidDel="00D545C6">
                <w:delText>1/ZS</w:delText>
              </w:r>
            </w:del>
          </w:p>
        </w:tc>
        <w:tc>
          <w:tcPr>
            <w:tcW w:w="1134" w:type="dxa"/>
            <w:shd w:val="clear" w:color="auto" w:fill="ECF1F8"/>
          </w:tcPr>
          <w:p w14:paraId="2F6C56B6" w14:textId="3252A2E7" w:rsidR="00BF25CE" w:rsidRPr="00065474" w:rsidDel="00D545C6" w:rsidRDefault="00BF25CE" w:rsidP="002D13E5">
            <w:pPr>
              <w:jc w:val="both"/>
              <w:rPr>
                <w:del w:id="399" w:author="Eva Skýbová" w:date="2024-05-15T07:28:00Z"/>
                <w:b/>
              </w:rPr>
            </w:pPr>
            <w:del w:id="400" w:author="Eva Skýbová" w:date="2024-05-15T07:28:00Z">
              <w:r w:rsidRPr="00065474" w:rsidDel="00D545C6">
                <w:rPr>
                  <w:b/>
                </w:rPr>
                <w:delText>PZ</w:delText>
              </w:r>
            </w:del>
          </w:p>
        </w:tc>
      </w:tr>
      <w:tr w:rsidR="00BF25CE" w:rsidRPr="00042188" w:rsidDel="00D545C6" w14:paraId="293CF61C" w14:textId="1D1D75C5" w:rsidTr="002D13E5">
        <w:trPr>
          <w:del w:id="401" w:author="Eva Skýbová" w:date="2024-05-15T07:28:00Z"/>
        </w:trPr>
        <w:tc>
          <w:tcPr>
            <w:tcW w:w="4253" w:type="dxa"/>
            <w:gridSpan w:val="3"/>
            <w:shd w:val="clear" w:color="auto" w:fill="ECF1F8"/>
          </w:tcPr>
          <w:p w14:paraId="53FB6628" w14:textId="186B1843" w:rsidR="00EF63D0" w:rsidDel="00D545C6" w:rsidRDefault="00EF63D0" w:rsidP="002D13E5">
            <w:pPr>
              <w:jc w:val="both"/>
              <w:rPr>
                <w:del w:id="402" w:author="Eva Skýbová" w:date="2024-05-15T07:28:00Z"/>
              </w:rPr>
            </w:pPr>
            <w:del w:id="403" w:author="Eva Skýbová" w:date="2024-05-15T07:28:00Z">
              <w:r w:rsidDel="00D545C6">
                <w:delText xml:space="preserve">Public Law and </w:delText>
              </w:r>
              <w:r w:rsidR="00F143C7" w:rsidDel="00D545C6">
                <w:delText xml:space="preserve">Related </w:delText>
              </w:r>
              <w:r w:rsidDel="00D545C6">
                <w:delText>Basic Regulations</w:delText>
              </w:r>
            </w:del>
          </w:p>
          <w:p w14:paraId="02472796" w14:textId="5F8E8E3E" w:rsidR="00BF25CE" w:rsidRPr="00042188" w:rsidDel="00D545C6" w:rsidRDefault="00BF25CE" w:rsidP="002D13E5">
            <w:pPr>
              <w:jc w:val="both"/>
              <w:rPr>
                <w:del w:id="404" w:author="Eva Skýbová" w:date="2024-05-15T07:28:00Z"/>
              </w:rPr>
            </w:pPr>
          </w:p>
        </w:tc>
        <w:tc>
          <w:tcPr>
            <w:tcW w:w="1134" w:type="dxa"/>
            <w:shd w:val="clear" w:color="auto" w:fill="ECF1F8"/>
          </w:tcPr>
          <w:p w14:paraId="7EC66793" w14:textId="73443353" w:rsidR="00BF25CE" w:rsidRPr="00042188" w:rsidDel="00D545C6" w:rsidRDefault="00BF25CE" w:rsidP="002D13E5">
            <w:pPr>
              <w:jc w:val="both"/>
              <w:rPr>
                <w:del w:id="405" w:author="Eva Skýbová" w:date="2024-05-15T07:28:00Z"/>
              </w:rPr>
            </w:pPr>
            <w:del w:id="406" w:author="Eva Skýbová" w:date="2024-05-15T07:28:00Z">
              <w:r w:rsidDel="00D545C6">
                <w:delText>28p-14s</w:delText>
              </w:r>
            </w:del>
          </w:p>
        </w:tc>
        <w:tc>
          <w:tcPr>
            <w:tcW w:w="1134" w:type="dxa"/>
            <w:shd w:val="clear" w:color="auto" w:fill="ECF1F8"/>
          </w:tcPr>
          <w:p w14:paraId="1C807A8D" w14:textId="207EB791" w:rsidR="00BF25CE" w:rsidRPr="00042188" w:rsidDel="00D545C6" w:rsidRDefault="00BF25CE" w:rsidP="002D13E5">
            <w:pPr>
              <w:jc w:val="both"/>
              <w:rPr>
                <w:del w:id="407" w:author="Eva Skýbová" w:date="2024-05-15T07:28:00Z"/>
              </w:rPr>
            </w:pPr>
            <w:del w:id="408" w:author="Eva Skýbová" w:date="2024-05-15T07:28:00Z">
              <w:r w:rsidDel="00D545C6">
                <w:delText>klz</w:delText>
              </w:r>
            </w:del>
          </w:p>
        </w:tc>
        <w:tc>
          <w:tcPr>
            <w:tcW w:w="1134" w:type="dxa"/>
            <w:shd w:val="clear" w:color="auto" w:fill="ECF1F8"/>
          </w:tcPr>
          <w:p w14:paraId="07EA3F47" w14:textId="300AC61A" w:rsidR="00BF25CE" w:rsidRPr="00042188" w:rsidDel="00D545C6" w:rsidRDefault="00BF25CE" w:rsidP="002D13E5">
            <w:pPr>
              <w:jc w:val="both"/>
              <w:rPr>
                <w:del w:id="409" w:author="Eva Skýbová" w:date="2024-05-15T07:28:00Z"/>
              </w:rPr>
            </w:pPr>
            <w:del w:id="410" w:author="Eva Skýbová" w:date="2024-05-15T07:28:00Z">
              <w:r w:rsidDel="00D545C6">
                <w:delText>3</w:delText>
              </w:r>
            </w:del>
          </w:p>
        </w:tc>
        <w:tc>
          <w:tcPr>
            <w:tcW w:w="4111" w:type="dxa"/>
            <w:shd w:val="clear" w:color="auto" w:fill="ECF1F8"/>
          </w:tcPr>
          <w:p w14:paraId="408A4848" w14:textId="5486C5A3" w:rsidR="00BF25CE" w:rsidDel="00D545C6" w:rsidRDefault="00BF25CE" w:rsidP="002D13E5">
            <w:pPr>
              <w:jc w:val="both"/>
              <w:rPr>
                <w:del w:id="411" w:author="Eva Skýbová" w:date="2024-05-15T07:28:00Z"/>
                <w:b/>
                <w:bCs/>
              </w:rPr>
            </w:pPr>
            <w:del w:id="412" w:author="Eva Skýbová" w:date="2024-05-15T07:28:00Z">
              <w:r w:rsidRPr="00171BF9" w:rsidDel="00D545C6">
                <w:rPr>
                  <w:b/>
                  <w:bCs/>
                </w:rPr>
                <w:delText>JUDr. Radomíra Veselá, Ph.D., LL</w:delText>
              </w:r>
              <w:r w:rsidDel="00D545C6">
                <w:rPr>
                  <w:b/>
                  <w:bCs/>
                </w:rPr>
                <w:delText>.</w:delText>
              </w:r>
              <w:r w:rsidRPr="00171BF9" w:rsidDel="00D545C6">
                <w:rPr>
                  <w:b/>
                  <w:bCs/>
                </w:rPr>
                <w:delText>M</w:delText>
              </w:r>
            </w:del>
          </w:p>
          <w:p w14:paraId="1403C28F" w14:textId="5158EDB5" w:rsidR="00BF25CE" w:rsidRPr="00DD0925" w:rsidDel="00D545C6" w:rsidRDefault="00BF25CE" w:rsidP="002D13E5">
            <w:pPr>
              <w:jc w:val="both"/>
              <w:rPr>
                <w:del w:id="413" w:author="Eva Skýbová" w:date="2024-05-15T07:28:00Z"/>
                <w:b/>
                <w:bCs/>
              </w:rPr>
            </w:pPr>
          </w:p>
        </w:tc>
        <w:tc>
          <w:tcPr>
            <w:tcW w:w="1134" w:type="dxa"/>
            <w:shd w:val="clear" w:color="auto" w:fill="ECF1F8"/>
          </w:tcPr>
          <w:p w14:paraId="6F4B979A" w14:textId="42081045" w:rsidR="00BF25CE" w:rsidRPr="00042188" w:rsidDel="00D545C6" w:rsidRDefault="00BF25CE" w:rsidP="002D13E5">
            <w:pPr>
              <w:jc w:val="both"/>
              <w:rPr>
                <w:del w:id="414" w:author="Eva Skýbová" w:date="2024-05-15T07:28:00Z"/>
              </w:rPr>
            </w:pPr>
            <w:del w:id="415" w:author="Eva Skýbová" w:date="2024-05-15T07:28:00Z">
              <w:r w:rsidDel="00D545C6">
                <w:delText>1/ZS</w:delText>
              </w:r>
            </w:del>
          </w:p>
        </w:tc>
        <w:tc>
          <w:tcPr>
            <w:tcW w:w="1134" w:type="dxa"/>
            <w:shd w:val="clear" w:color="auto" w:fill="ECF1F8"/>
          </w:tcPr>
          <w:p w14:paraId="4203DCDE" w14:textId="4A64EE79" w:rsidR="00BF25CE" w:rsidRPr="00065474" w:rsidDel="00D545C6" w:rsidRDefault="00BF25CE" w:rsidP="002D13E5">
            <w:pPr>
              <w:jc w:val="both"/>
              <w:rPr>
                <w:del w:id="416" w:author="Eva Skýbová" w:date="2024-05-15T07:28:00Z"/>
                <w:b/>
              </w:rPr>
            </w:pPr>
          </w:p>
        </w:tc>
      </w:tr>
      <w:tr w:rsidR="00BF25CE" w:rsidRPr="00042188" w:rsidDel="00D545C6" w14:paraId="264AAD70" w14:textId="237A42A6" w:rsidTr="002D13E5">
        <w:trPr>
          <w:del w:id="417" w:author="Eva Skýbová" w:date="2024-05-15T07:28:00Z"/>
        </w:trPr>
        <w:tc>
          <w:tcPr>
            <w:tcW w:w="4253" w:type="dxa"/>
            <w:gridSpan w:val="3"/>
            <w:shd w:val="clear" w:color="auto" w:fill="ECF1F8"/>
          </w:tcPr>
          <w:p w14:paraId="58EA0B9B" w14:textId="26BE6E41" w:rsidR="00695045" w:rsidDel="00D545C6" w:rsidRDefault="00695045" w:rsidP="002D13E5">
            <w:pPr>
              <w:jc w:val="both"/>
              <w:rPr>
                <w:del w:id="418" w:author="Eva Skýbová" w:date="2024-05-15T07:28:00Z"/>
              </w:rPr>
            </w:pPr>
            <w:del w:id="419" w:author="Eva Skýbová" w:date="2024-05-15T07:28:00Z">
              <w:r w:rsidDel="00D545C6">
                <w:delText>Introduction to Academic Writing</w:delText>
              </w:r>
            </w:del>
          </w:p>
          <w:p w14:paraId="60F28FC2" w14:textId="72986F54" w:rsidR="00BF25CE" w:rsidRPr="00042188" w:rsidDel="00D545C6" w:rsidRDefault="00BF25CE" w:rsidP="002D13E5">
            <w:pPr>
              <w:jc w:val="both"/>
              <w:rPr>
                <w:del w:id="420" w:author="Eva Skýbová" w:date="2024-05-15T07:28:00Z"/>
              </w:rPr>
            </w:pPr>
          </w:p>
        </w:tc>
        <w:tc>
          <w:tcPr>
            <w:tcW w:w="1134" w:type="dxa"/>
            <w:shd w:val="clear" w:color="auto" w:fill="ECF1F8"/>
          </w:tcPr>
          <w:p w14:paraId="5481E0E3" w14:textId="1303F8E9" w:rsidR="00BF25CE" w:rsidRPr="00042188" w:rsidDel="00D545C6" w:rsidRDefault="00BF25CE" w:rsidP="002D13E5">
            <w:pPr>
              <w:jc w:val="both"/>
              <w:rPr>
                <w:del w:id="421" w:author="Eva Skýbová" w:date="2024-05-15T07:28:00Z"/>
              </w:rPr>
            </w:pPr>
            <w:del w:id="422" w:author="Eva Skýbová" w:date="2024-05-15T07:28:00Z">
              <w:r w:rsidDel="00D545C6">
                <w:delText>14s</w:delText>
              </w:r>
            </w:del>
          </w:p>
        </w:tc>
        <w:tc>
          <w:tcPr>
            <w:tcW w:w="1134" w:type="dxa"/>
            <w:shd w:val="clear" w:color="auto" w:fill="ECF1F8"/>
          </w:tcPr>
          <w:p w14:paraId="159D5562" w14:textId="6FB74410" w:rsidR="00BF25CE" w:rsidRPr="00042188" w:rsidDel="00D545C6" w:rsidRDefault="00BF25CE" w:rsidP="002D13E5">
            <w:pPr>
              <w:jc w:val="both"/>
              <w:rPr>
                <w:del w:id="423" w:author="Eva Skýbová" w:date="2024-05-15T07:28:00Z"/>
              </w:rPr>
            </w:pPr>
            <w:del w:id="424" w:author="Eva Skýbová" w:date="2024-05-15T07:28:00Z">
              <w:r w:rsidDel="00D545C6">
                <w:delText>z</w:delText>
              </w:r>
            </w:del>
          </w:p>
        </w:tc>
        <w:tc>
          <w:tcPr>
            <w:tcW w:w="1134" w:type="dxa"/>
            <w:shd w:val="clear" w:color="auto" w:fill="ECF1F8"/>
          </w:tcPr>
          <w:p w14:paraId="4FE1602D" w14:textId="76555A7B" w:rsidR="00BF25CE" w:rsidRPr="00042188" w:rsidDel="00D545C6" w:rsidRDefault="00BF25CE" w:rsidP="002D13E5">
            <w:pPr>
              <w:jc w:val="both"/>
              <w:rPr>
                <w:del w:id="425" w:author="Eva Skýbová" w:date="2024-05-15T07:28:00Z"/>
              </w:rPr>
            </w:pPr>
            <w:del w:id="426" w:author="Eva Skýbová" w:date="2024-05-15T07:28:00Z">
              <w:r w:rsidDel="00D545C6">
                <w:delText>2</w:delText>
              </w:r>
            </w:del>
          </w:p>
        </w:tc>
        <w:tc>
          <w:tcPr>
            <w:tcW w:w="4111" w:type="dxa"/>
            <w:shd w:val="clear" w:color="auto" w:fill="ECF1F8"/>
          </w:tcPr>
          <w:p w14:paraId="14337471" w14:textId="2EC8BFCD" w:rsidR="00BF25CE" w:rsidDel="00D545C6" w:rsidRDefault="00BF25CE" w:rsidP="002D13E5">
            <w:pPr>
              <w:jc w:val="both"/>
              <w:rPr>
                <w:del w:id="427" w:author="Eva Skýbová" w:date="2024-05-15T07:28:00Z"/>
                <w:b/>
                <w:bCs/>
              </w:rPr>
            </w:pPr>
            <w:del w:id="428" w:author="Eva Skýbová" w:date="2024-05-15T07:28:00Z">
              <w:r w:rsidRPr="00F75544" w:rsidDel="00D545C6">
                <w:rPr>
                  <w:b/>
                  <w:bCs/>
                </w:rPr>
                <w:delText>doc. Ing. Zuzana Tučková, Ph.D.</w:delText>
              </w:r>
            </w:del>
          </w:p>
          <w:p w14:paraId="1506E194" w14:textId="6672EEF1" w:rsidR="00BF25CE" w:rsidRPr="00DD0925" w:rsidDel="00D545C6" w:rsidRDefault="00BF25CE" w:rsidP="002D13E5">
            <w:pPr>
              <w:jc w:val="both"/>
              <w:rPr>
                <w:del w:id="429" w:author="Eva Skýbová" w:date="2024-05-15T07:28:00Z"/>
                <w:b/>
                <w:bCs/>
              </w:rPr>
            </w:pPr>
          </w:p>
        </w:tc>
        <w:tc>
          <w:tcPr>
            <w:tcW w:w="1134" w:type="dxa"/>
            <w:shd w:val="clear" w:color="auto" w:fill="ECF1F8"/>
          </w:tcPr>
          <w:p w14:paraId="4408AC07" w14:textId="1E820FFB" w:rsidR="00BF25CE" w:rsidRPr="00042188" w:rsidDel="00D545C6" w:rsidRDefault="00BF25CE" w:rsidP="002D13E5">
            <w:pPr>
              <w:jc w:val="both"/>
              <w:rPr>
                <w:del w:id="430" w:author="Eva Skýbová" w:date="2024-05-15T07:28:00Z"/>
              </w:rPr>
            </w:pPr>
            <w:del w:id="431" w:author="Eva Skýbová" w:date="2024-05-15T07:28:00Z">
              <w:r w:rsidDel="00D545C6">
                <w:delText>1/ZS</w:delText>
              </w:r>
            </w:del>
          </w:p>
        </w:tc>
        <w:tc>
          <w:tcPr>
            <w:tcW w:w="1134" w:type="dxa"/>
            <w:shd w:val="clear" w:color="auto" w:fill="ECF1F8"/>
          </w:tcPr>
          <w:p w14:paraId="1BBC6A67" w14:textId="7EABE4ED" w:rsidR="00BF25CE" w:rsidRPr="00065474" w:rsidDel="00D545C6" w:rsidRDefault="00BF25CE" w:rsidP="002D13E5">
            <w:pPr>
              <w:jc w:val="both"/>
              <w:rPr>
                <w:del w:id="432" w:author="Eva Skýbová" w:date="2024-05-15T07:28:00Z"/>
                <w:b/>
              </w:rPr>
            </w:pPr>
          </w:p>
        </w:tc>
      </w:tr>
      <w:tr w:rsidR="00BF25CE" w:rsidRPr="00042188" w:rsidDel="00D545C6" w14:paraId="6E7E34BE" w14:textId="0D908604" w:rsidTr="002D13E5">
        <w:trPr>
          <w:del w:id="433" w:author="Eva Skýbová" w:date="2024-05-15T07:28:00Z"/>
        </w:trPr>
        <w:tc>
          <w:tcPr>
            <w:tcW w:w="4253" w:type="dxa"/>
            <w:gridSpan w:val="3"/>
            <w:shd w:val="clear" w:color="auto" w:fill="FFEEB9"/>
          </w:tcPr>
          <w:p w14:paraId="06DFABF4" w14:textId="245B992C" w:rsidR="00695045" w:rsidDel="00D545C6" w:rsidRDefault="00695045" w:rsidP="002D13E5">
            <w:pPr>
              <w:jc w:val="both"/>
              <w:rPr>
                <w:del w:id="434" w:author="Eva Skýbová" w:date="2024-05-15T07:28:00Z"/>
              </w:rPr>
            </w:pPr>
            <w:del w:id="435" w:author="Eva Skýbová" w:date="2024-05-15T07:28:00Z">
              <w:r w:rsidDel="00D545C6">
                <w:delText>Macroeconomics</w:delText>
              </w:r>
            </w:del>
          </w:p>
          <w:p w14:paraId="1D633D36" w14:textId="690FEFAB" w:rsidR="00BF25CE" w:rsidRPr="00042188" w:rsidDel="00D545C6" w:rsidRDefault="00BF25CE" w:rsidP="002D13E5">
            <w:pPr>
              <w:jc w:val="both"/>
              <w:rPr>
                <w:del w:id="436" w:author="Eva Skýbová" w:date="2024-05-15T07:28:00Z"/>
              </w:rPr>
            </w:pPr>
          </w:p>
        </w:tc>
        <w:tc>
          <w:tcPr>
            <w:tcW w:w="1134" w:type="dxa"/>
            <w:shd w:val="clear" w:color="auto" w:fill="FFEEB9"/>
          </w:tcPr>
          <w:p w14:paraId="03301331" w14:textId="719E6710" w:rsidR="00BF25CE" w:rsidRPr="00042188" w:rsidDel="00D545C6" w:rsidRDefault="00126F20" w:rsidP="002D13E5">
            <w:pPr>
              <w:jc w:val="both"/>
              <w:rPr>
                <w:del w:id="437" w:author="Eva Skýbová" w:date="2024-05-15T07:28:00Z"/>
              </w:rPr>
            </w:pPr>
            <w:del w:id="438" w:author="Eva Skýbová" w:date="2024-05-15T07:28:00Z">
              <w:r w:rsidDel="00D545C6">
                <w:delText>14p</w:delText>
              </w:r>
              <w:r w:rsidR="00BF25CE" w:rsidDel="00D545C6">
                <w:delText>-28s</w:delText>
              </w:r>
            </w:del>
          </w:p>
        </w:tc>
        <w:tc>
          <w:tcPr>
            <w:tcW w:w="1134" w:type="dxa"/>
            <w:shd w:val="clear" w:color="auto" w:fill="FFEEB9"/>
          </w:tcPr>
          <w:p w14:paraId="665CF8B8" w14:textId="39307868" w:rsidR="00BF25CE" w:rsidRPr="00042188" w:rsidDel="00D545C6" w:rsidRDefault="00BF25CE" w:rsidP="002D13E5">
            <w:pPr>
              <w:jc w:val="both"/>
              <w:rPr>
                <w:del w:id="439" w:author="Eva Skýbová" w:date="2024-05-15T07:28:00Z"/>
              </w:rPr>
            </w:pPr>
            <w:del w:id="440" w:author="Eva Skýbová" w:date="2024-05-15T07:28:00Z">
              <w:r w:rsidDel="00D545C6">
                <w:delText>z, zk</w:delText>
              </w:r>
            </w:del>
          </w:p>
        </w:tc>
        <w:tc>
          <w:tcPr>
            <w:tcW w:w="1134" w:type="dxa"/>
            <w:shd w:val="clear" w:color="auto" w:fill="FFEEB9"/>
          </w:tcPr>
          <w:p w14:paraId="17BE9459" w14:textId="617CF441" w:rsidR="00BF25CE" w:rsidRPr="00042188" w:rsidDel="00D545C6" w:rsidRDefault="00BF25CE" w:rsidP="002D13E5">
            <w:pPr>
              <w:jc w:val="both"/>
              <w:rPr>
                <w:del w:id="441" w:author="Eva Skýbová" w:date="2024-05-15T07:28:00Z"/>
              </w:rPr>
            </w:pPr>
            <w:del w:id="442" w:author="Eva Skýbová" w:date="2024-05-15T07:28:00Z">
              <w:r w:rsidDel="00D545C6">
                <w:delText>5</w:delText>
              </w:r>
            </w:del>
          </w:p>
        </w:tc>
        <w:tc>
          <w:tcPr>
            <w:tcW w:w="4111" w:type="dxa"/>
            <w:shd w:val="clear" w:color="auto" w:fill="FFEEB9"/>
          </w:tcPr>
          <w:p w14:paraId="054DDB39" w14:textId="07C8116D" w:rsidR="00BF25CE" w:rsidDel="00D545C6" w:rsidRDefault="00BF25CE" w:rsidP="002D13E5">
            <w:pPr>
              <w:jc w:val="both"/>
              <w:rPr>
                <w:del w:id="443" w:author="Eva Skýbová" w:date="2024-05-15T07:28:00Z"/>
                <w:b/>
                <w:bCs/>
              </w:rPr>
            </w:pPr>
            <w:del w:id="444" w:author="Eva Skýbová" w:date="2024-05-15T07:28:00Z">
              <w:r w:rsidRPr="00DD0925" w:rsidDel="00D545C6">
                <w:rPr>
                  <w:b/>
                  <w:bCs/>
                </w:rPr>
                <w:delText xml:space="preserve">Ing. </w:delText>
              </w:r>
              <w:r w:rsidDel="00D545C6">
                <w:rPr>
                  <w:b/>
                  <w:bCs/>
                </w:rPr>
                <w:delText>Monika Horáková</w:delText>
              </w:r>
              <w:r w:rsidRPr="00DD0925" w:rsidDel="00D545C6">
                <w:rPr>
                  <w:b/>
                  <w:bCs/>
                </w:rPr>
                <w:delText>, Ph.D.</w:delText>
              </w:r>
              <w:r w:rsidR="00920C36" w:rsidDel="00D545C6">
                <w:rPr>
                  <w:b/>
                  <w:bCs/>
                </w:rPr>
                <w:delText xml:space="preserve"> (</w:delText>
              </w:r>
              <w:r w:rsidR="004B4319" w:rsidDel="00D545C6">
                <w:rPr>
                  <w:b/>
                  <w:bCs/>
                </w:rPr>
                <w:delText>57</w:delText>
              </w:r>
              <w:r w:rsidR="00920C36" w:rsidDel="00D545C6">
                <w:rPr>
                  <w:b/>
                  <w:bCs/>
                </w:rPr>
                <w:delText xml:space="preserve"> %)</w:delText>
              </w:r>
            </w:del>
          </w:p>
          <w:p w14:paraId="16DFD8B9" w14:textId="5779E129" w:rsidR="00920C36" w:rsidRPr="00042188" w:rsidDel="00D545C6" w:rsidRDefault="00920C36" w:rsidP="004B4319">
            <w:pPr>
              <w:jc w:val="both"/>
              <w:rPr>
                <w:del w:id="445" w:author="Eva Skýbová" w:date="2024-05-15T07:28:00Z"/>
              </w:rPr>
            </w:pPr>
            <w:del w:id="446" w:author="Eva Skýbová" w:date="2024-05-15T07:28:00Z">
              <w:r w:rsidDel="00D545C6">
                <w:delText>Ing. Eva Hoke, Ph.D. (</w:delText>
              </w:r>
              <w:r w:rsidR="004B4319" w:rsidDel="00D545C6">
                <w:delText>43</w:delText>
              </w:r>
              <w:r w:rsidDel="00D545C6">
                <w:delText xml:space="preserve"> %)</w:delText>
              </w:r>
            </w:del>
          </w:p>
        </w:tc>
        <w:tc>
          <w:tcPr>
            <w:tcW w:w="1134" w:type="dxa"/>
            <w:shd w:val="clear" w:color="auto" w:fill="FFEEB9"/>
          </w:tcPr>
          <w:p w14:paraId="248A01D5" w14:textId="4B91ECF8" w:rsidR="00BF25CE" w:rsidRPr="00042188" w:rsidDel="00D545C6" w:rsidRDefault="00BF25CE" w:rsidP="002D13E5">
            <w:pPr>
              <w:jc w:val="both"/>
              <w:rPr>
                <w:del w:id="447" w:author="Eva Skýbová" w:date="2024-05-15T07:28:00Z"/>
              </w:rPr>
            </w:pPr>
            <w:del w:id="448" w:author="Eva Skýbová" w:date="2024-05-15T07:28:00Z">
              <w:r w:rsidDel="00D545C6">
                <w:delText>1/LS</w:delText>
              </w:r>
            </w:del>
          </w:p>
        </w:tc>
        <w:tc>
          <w:tcPr>
            <w:tcW w:w="1134" w:type="dxa"/>
            <w:shd w:val="clear" w:color="auto" w:fill="FFEEB9"/>
          </w:tcPr>
          <w:p w14:paraId="5D750CF0" w14:textId="383CBFA2" w:rsidR="00BF25CE" w:rsidRPr="00065474" w:rsidDel="00D545C6" w:rsidRDefault="00BF25CE" w:rsidP="002D13E5">
            <w:pPr>
              <w:jc w:val="both"/>
              <w:rPr>
                <w:del w:id="449" w:author="Eva Skýbová" w:date="2024-05-15T07:28:00Z"/>
                <w:b/>
              </w:rPr>
            </w:pPr>
            <w:del w:id="450" w:author="Eva Skýbová" w:date="2024-05-15T07:28:00Z">
              <w:r w:rsidRPr="00065474" w:rsidDel="00D545C6">
                <w:rPr>
                  <w:b/>
                </w:rPr>
                <w:delText>ZT</w:delText>
              </w:r>
            </w:del>
          </w:p>
        </w:tc>
      </w:tr>
      <w:tr w:rsidR="00BF25CE" w:rsidRPr="00042188" w:rsidDel="00D545C6" w14:paraId="637219BA" w14:textId="4400F787" w:rsidTr="002D13E5">
        <w:trPr>
          <w:del w:id="451" w:author="Eva Skýbová" w:date="2024-05-15T07:28:00Z"/>
        </w:trPr>
        <w:tc>
          <w:tcPr>
            <w:tcW w:w="4253" w:type="dxa"/>
            <w:gridSpan w:val="3"/>
            <w:shd w:val="clear" w:color="auto" w:fill="FFEEB9"/>
          </w:tcPr>
          <w:p w14:paraId="30F36930" w14:textId="3E1B7275" w:rsidR="00FD2DF0" w:rsidRPr="00F143C7" w:rsidDel="00D545C6" w:rsidRDefault="00F143C7" w:rsidP="002D13E5">
            <w:pPr>
              <w:jc w:val="both"/>
              <w:rPr>
                <w:del w:id="452" w:author="Eva Skýbová" w:date="2024-05-15T07:28:00Z"/>
              </w:rPr>
            </w:pPr>
            <w:del w:id="453" w:author="Eva Skýbová" w:date="2024-05-15T07:28:00Z">
              <w:r w:rsidRPr="00F143C7" w:rsidDel="00D545C6">
                <w:delText>Business Economics</w:delText>
              </w:r>
            </w:del>
          </w:p>
          <w:p w14:paraId="57B1AD2F" w14:textId="3E02CC58" w:rsidR="00BF25CE" w:rsidRPr="00042188" w:rsidDel="00D545C6" w:rsidRDefault="00BF25CE" w:rsidP="002D13E5">
            <w:pPr>
              <w:jc w:val="both"/>
              <w:rPr>
                <w:del w:id="454" w:author="Eva Skýbová" w:date="2024-05-15T07:28:00Z"/>
              </w:rPr>
            </w:pPr>
          </w:p>
        </w:tc>
        <w:tc>
          <w:tcPr>
            <w:tcW w:w="1134" w:type="dxa"/>
            <w:shd w:val="clear" w:color="auto" w:fill="FFEEB9"/>
          </w:tcPr>
          <w:p w14:paraId="564DB991" w14:textId="4867F952" w:rsidR="00BF25CE" w:rsidRPr="00042188" w:rsidDel="00D545C6" w:rsidRDefault="00BF25CE" w:rsidP="00126F20">
            <w:pPr>
              <w:jc w:val="both"/>
              <w:rPr>
                <w:del w:id="455" w:author="Eva Skýbová" w:date="2024-05-15T07:28:00Z"/>
              </w:rPr>
            </w:pPr>
            <w:del w:id="456" w:author="Eva Skýbová" w:date="2024-05-15T07:28:00Z">
              <w:r w:rsidDel="00D545C6">
                <w:delText>14p-</w:delText>
              </w:r>
              <w:r w:rsidR="00126F20" w:rsidDel="00D545C6">
                <w:delText>28s</w:delText>
              </w:r>
            </w:del>
          </w:p>
        </w:tc>
        <w:tc>
          <w:tcPr>
            <w:tcW w:w="1134" w:type="dxa"/>
            <w:shd w:val="clear" w:color="auto" w:fill="FFEEB9"/>
          </w:tcPr>
          <w:p w14:paraId="7ED4D32D" w14:textId="0FD3C27A" w:rsidR="00BF25CE" w:rsidRPr="00042188" w:rsidDel="00D545C6" w:rsidRDefault="00BF25CE" w:rsidP="002D13E5">
            <w:pPr>
              <w:jc w:val="both"/>
              <w:rPr>
                <w:del w:id="457" w:author="Eva Skýbová" w:date="2024-05-15T07:28:00Z"/>
              </w:rPr>
            </w:pPr>
            <w:del w:id="458" w:author="Eva Skýbová" w:date="2024-05-15T07:28:00Z">
              <w:r w:rsidDel="00D545C6">
                <w:delText>z, zk</w:delText>
              </w:r>
            </w:del>
          </w:p>
        </w:tc>
        <w:tc>
          <w:tcPr>
            <w:tcW w:w="1134" w:type="dxa"/>
            <w:shd w:val="clear" w:color="auto" w:fill="FFEEB9"/>
          </w:tcPr>
          <w:p w14:paraId="45B66DF1" w14:textId="113A18A1" w:rsidR="00BF25CE" w:rsidRPr="00042188" w:rsidDel="00D545C6" w:rsidRDefault="00BF25CE" w:rsidP="002D13E5">
            <w:pPr>
              <w:jc w:val="both"/>
              <w:rPr>
                <w:del w:id="459" w:author="Eva Skýbová" w:date="2024-05-15T07:28:00Z"/>
              </w:rPr>
            </w:pPr>
            <w:del w:id="460" w:author="Eva Skýbová" w:date="2024-05-15T07:28:00Z">
              <w:r w:rsidDel="00D545C6">
                <w:delText>4</w:delText>
              </w:r>
            </w:del>
          </w:p>
        </w:tc>
        <w:tc>
          <w:tcPr>
            <w:tcW w:w="4111" w:type="dxa"/>
            <w:shd w:val="clear" w:color="auto" w:fill="FFEEB9"/>
          </w:tcPr>
          <w:p w14:paraId="02A4957D" w14:textId="12D3AB79" w:rsidR="00BF25CE" w:rsidDel="00D545C6" w:rsidRDefault="00BF25CE" w:rsidP="002D13E5">
            <w:pPr>
              <w:jc w:val="both"/>
              <w:rPr>
                <w:del w:id="461" w:author="Eva Skýbová" w:date="2024-05-15T07:28:00Z"/>
                <w:b/>
                <w:bCs/>
              </w:rPr>
            </w:pPr>
            <w:del w:id="462" w:author="Eva Skýbová" w:date="2024-05-15T07:28:00Z">
              <w:r w:rsidRPr="00F75544" w:rsidDel="00D545C6">
                <w:rPr>
                  <w:b/>
                  <w:bCs/>
                </w:rPr>
                <w:delText>doc. Ing. Zuzana Tučková, Ph.D.</w:delText>
              </w:r>
              <w:r w:rsidR="00857848" w:rsidDel="00D545C6">
                <w:rPr>
                  <w:b/>
                  <w:bCs/>
                </w:rPr>
                <w:delText xml:space="preserve"> (</w:delText>
              </w:r>
              <w:r w:rsidR="004B4319" w:rsidDel="00D545C6">
                <w:rPr>
                  <w:b/>
                  <w:bCs/>
                </w:rPr>
                <w:delText xml:space="preserve">57 </w:delText>
              </w:r>
              <w:r w:rsidR="00857848" w:rsidDel="00D545C6">
                <w:rPr>
                  <w:b/>
                  <w:bCs/>
                </w:rPr>
                <w:delText>%)</w:delText>
              </w:r>
            </w:del>
          </w:p>
          <w:p w14:paraId="7F079534" w14:textId="1477F382" w:rsidR="00BF25CE" w:rsidRPr="00042188" w:rsidDel="00D545C6" w:rsidRDefault="00857848" w:rsidP="004B4319">
            <w:pPr>
              <w:jc w:val="both"/>
              <w:rPr>
                <w:del w:id="463" w:author="Eva Skýbová" w:date="2024-05-15T07:28:00Z"/>
              </w:rPr>
            </w:pPr>
            <w:del w:id="464" w:author="Eva Skýbová" w:date="2024-05-15T07:28:00Z">
              <w:r w:rsidDel="00D545C6">
                <w:delText>Ing. et Ing. Jiří Konečný, Ph.D. (4</w:delText>
              </w:r>
              <w:r w:rsidR="004B4319" w:rsidDel="00D545C6">
                <w:delText>3</w:delText>
              </w:r>
              <w:r w:rsidDel="00D545C6">
                <w:delText xml:space="preserve"> %)</w:delText>
              </w:r>
            </w:del>
          </w:p>
        </w:tc>
        <w:tc>
          <w:tcPr>
            <w:tcW w:w="1134" w:type="dxa"/>
            <w:shd w:val="clear" w:color="auto" w:fill="FFEEB9"/>
          </w:tcPr>
          <w:p w14:paraId="60F3DFF5" w14:textId="2B1BC23C" w:rsidR="00BF25CE" w:rsidRPr="00042188" w:rsidDel="00D545C6" w:rsidRDefault="00BF25CE" w:rsidP="002D13E5">
            <w:pPr>
              <w:jc w:val="both"/>
              <w:rPr>
                <w:del w:id="465" w:author="Eva Skýbová" w:date="2024-05-15T07:28:00Z"/>
              </w:rPr>
            </w:pPr>
            <w:del w:id="466" w:author="Eva Skýbová" w:date="2024-05-15T07:28:00Z">
              <w:r w:rsidDel="00D545C6">
                <w:delText>1/LS</w:delText>
              </w:r>
            </w:del>
          </w:p>
        </w:tc>
        <w:tc>
          <w:tcPr>
            <w:tcW w:w="1134" w:type="dxa"/>
            <w:shd w:val="clear" w:color="auto" w:fill="FFEEB9"/>
          </w:tcPr>
          <w:p w14:paraId="06E39259" w14:textId="62F74AE4" w:rsidR="00BF25CE" w:rsidRPr="00065474" w:rsidDel="00D545C6" w:rsidRDefault="00BF25CE" w:rsidP="002D13E5">
            <w:pPr>
              <w:jc w:val="both"/>
              <w:rPr>
                <w:del w:id="467" w:author="Eva Skýbová" w:date="2024-05-15T07:28:00Z"/>
                <w:b/>
              </w:rPr>
            </w:pPr>
            <w:del w:id="468" w:author="Eva Skýbová" w:date="2024-05-15T07:28:00Z">
              <w:r w:rsidRPr="00065474" w:rsidDel="00D545C6">
                <w:rPr>
                  <w:b/>
                </w:rPr>
                <w:delText>PZ</w:delText>
              </w:r>
            </w:del>
          </w:p>
        </w:tc>
      </w:tr>
      <w:tr w:rsidR="00BF25CE" w:rsidRPr="00042188" w:rsidDel="00D545C6" w14:paraId="0776624A" w14:textId="06139BC2" w:rsidTr="002D13E5">
        <w:trPr>
          <w:del w:id="469" w:author="Eva Skýbová" w:date="2024-05-15T07:28:00Z"/>
        </w:trPr>
        <w:tc>
          <w:tcPr>
            <w:tcW w:w="4253" w:type="dxa"/>
            <w:gridSpan w:val="3"/>
            <w:shd w:val="clear" w:color="auto" w:fill="FFEEB9"/>
          </w:tcPr>
          <w:p w14:paraId="35B446CF" w14:textId="414DF989" w:rsidR="003F0791" w:rsidDel="00D545C6" w:rsidRDefault="00020488" w:rsidP="002D13E5">
            <w:pPr>
              <w:jc w:val="both"/>
              <w:rPr>
                <w:del w:id="470" w:author="Eva Skýbová" w:date="2024-05-15T07:28:00Z"/>
              </w:rPr>
            </w:pPr>
            <w:del w:id="471" w:author="Eva Skýbová" w:date="2024-05-15T07:28:00Z">
              <w:r w:rsidDel="00D545C6">
                <w:delText>Risk Management I</w:delText>
              </w:r>
            </w:del>
          </w:p>
          <w:p w14:paraId="7D319AC3" w14:textId="676AD2B6" w:rsidR="00BF25CE" w:rsidRPr="00042188" w:rsidDel="00D545C6" w:rsidRDefault="00BF25CE" w:rsidP="002D13E5">
            <w:pPr>
              <w:jc w:val="both"/>
              <w:rPr>
                <w:del w:id="472" w:author="Eva Skýbová" w:date="2024-05-15T07:28:00Z"/>
              </w:rPr>
            </w:pPr>
          </w:p>
        </w:tc>
        <w:tc>
          <w:tcPr>
            <w:tcW w:w="1134" w:type="dxa"/>
            <w:shd w:val="clear" w:color="auto" w:fill="FFEEB9"/>
          </w:tcPr>
          <w:p w14:paraId="730B16A9" w14:textId="73BA88DE" w:rsidR="00BF25CE" w:rsidRPr="00042188" w:rsidDel="00D545C6" w:rsidRDefault="00BF25CE" w:rsidP="00126F20">
            <w:pPr>
              <w:jc w:val="both"/>
              <w:rPr>
                <w:del w:id="473" w:author="Eva Skýbová" w:date="2024-05-15T07:28:00Z"/>
              </w:rPr>
            </w:pPr>
            <w:del w:id="474" w:author="Eva Skýbová" w:date="2024-05-15T07:28:00Z">
              <w:r w:rsidDel="00D545C6">
                <w:delText>28p-</w:delText>
              </w:r>
              <w:r w:rsidR="00126F20" w:rsidDel="00D545C6">
                <w:delText>14</w:delText>
              </w:r>
              <w:r w:rsidR="00822DBD" w:rsidDel="00D545C6">
                <w:delText>c</w:delText>
              </w:r>
            </w:del>
          </w:p>
        </w:tc>
        <w:tc>
          <w:tcPr>
            <w:tcW w:w="1134" w:type="dxa"/>
            <w:shd w:val="clear" w:color="auto" w:fill="FFEEB9"/>
          </w:tcPr>
          <w:p w14:paraId="0B7139EC" w14:textId="6275B599" w:rsidR="00BF25CE" w:rsidRPr="00042188" w:rsidDel="00D545C6" w:rsidRDefault="00BF25CE" w:rsidP="002D13E5">
            <w:pPr>
              <w:jc w:val="both"/>
              <w:rPr>
                <w:del w:id="475" w:author="Eva Skýbová" w:date="2024-05-15T07:28:00Z"/>
              </w:rPr>
            </w:pPr>
            <w:del w:id="476" w:author="Eva Skýbová" w:date="2024-05-15T07:28:00Z">
              <w:r w:rsidDel="00D545C6">
                <w:delText>z, zk</w:delText>
              </w:r>
            </w:del>
          </w:p>
        </w:tc>
        <w:tc>
          <w:tcPr>
            <w:tcW w:w="1134" w:type="dxa"/>
            <w:shd w:val="clear" w:color="auto" w:fill="FFEEB9"/>
          </w:tcPr>
          <w:p w14:paraId="11C7D533" w14:textId="073982D5" w:rsidR="00BF25CE" w:rsidRPr="00042188" w:rsidDel="00D545C6" w:rsidRDefault="00BF25CE" w:rsidP="002D13E5">
            <w:pPr>
              <w:jc w:val="both"/>
              <w:rPr>
                <w:del w:id="477" w:author="Eva Skýbová" w:date="2024-05-15T07:28:00Z"/>
              </w:rPr>
            </w:pPr>
            <w:del w:id="478" w:author="Eva Skýbová" w:date="2024-05-15T07:28:00Z">
              <w:r w:rsidDel="00D545C6">
                <w:delText>5</w:delText>
              </w:r>
            </w:del>
          </w:p>
        </w:tc>
        <w:tc>
          <w:tcPr>
            <w:tcW w:w="4111" w:type="dxa"/>
            <w:shd w:val="clear" w:color="auto" w:fill="FFEEB9"/>
          </w:tcPr>
          <w:p w14:paraId="3A4ABD6D" w14:textId="46B2AD36" w:rsidR="00BF25CE" w:rsidDel="00D545C6" w:rsidRDefault="00BF25CE" w:rsidP="002D13E5">
            <w:pPr>
              <w:jc w:val="both"/>
              <w:rPr>
                <w:del w:id="479" w:author="Eva Skýbová" w:date="2024-05-15T07:28:00Z"/>
                <w:b/>
                <w:bCs/>
              </w:rPr>
            </w:pPr>
            <w:del w:id="480"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6051C567" w14:textId="4FABD997" w:rsidR="00BF25CE" w:rsidRPr="003C6C2D" w:rsidDel="00D545C6" w:rsidRDefault="00BF25CE" w:rsidP="002D13E5">
            <w:pPr>
              <w:jc w:val="both"/>
              <w:rPr>
                <w:del w:id="481" w:author="Eva Skýbová" w:date="2024-05-15T07:28:00Z"/>
              </w:rPr>
            </w:pPr>
          </w:p>
        </w:tc>
        <w:tc>
          <w:tcPr>
            <w:tcW w:w="1134" w:type="dxa"/>
            <w:shd w:val="clear" w:color="auto" w:fill="FFEEB9"/>
          </w:tcPr>
          <w:p w14:paraId="3C0EF335" w14:textId="120971A7" w:rsidR="00BF25CE" w:rsidRPr="00042188" w:rsidDel="00D545C6" w:rsidRDefault="00BF25CE" w:rsidP="002D13E5">
            <w:pPr>
              <w:jc w:val="both"/>
              <w:rPr>
                <w:del w:id="482" w:author="Eva Skýbová" w:date="2024-05-15T07:28:00Z"/>
              </w:rPr>
            </w:pPr>
            <w:del w:id="483" w:author="Eva Skýbová" w:date="2024-05-15T07:28:00Z">
              <w:r w:rsidDel="00D545C6">
                <w:delText>1/LS</w:delText>
              </w:r>
            </w:del>
          </w:p>
        </w:tc>
        <w:tc>
          <w:tcPr>
            <w:tcW w:w="1134" w:type="dxa"/>
            <w:shd w:val="clear" w:color="auto" w:fill="FFEEB9"/>
          </w:tcPr>
          <w:p w14:paraId="24951C96" w14:textId="0F59E0D9" w:rsidR="00BF25CE" w:rsidRPr="00065474" w:rsidDel="00D545C6" w:rsidRDefault="00BF25CE" w:rsidP="002D13E5">
            <w:pPr>
              <w:jc w:val="both"/>
              <w:rPr>
                <w:del w:id="484" w:author="Eva Skýbová" w:date="2024-05-15T07:28:00Z"/>
                <w:b/>
              </w:rPr>
            </w:pPr>
            <w:del w:id="485" w:author="Eva Skýbová" w:date="2024-05-15T07:28:00Z">
              <w:r w:rsidRPr="00065474" w:rsidDel="00D545C6">
                <w:rPr>
                  <w:b/>
                </w:rPr>
                <w:delText>ZT</w:delText>
              </w:r>
            </w:del>
          </w:p>
        </w:tc>
      </w:tr>
      <w:tr w:rsidR="00BF25CE" w:rsidRPr="00042188" w:rsidDel="00D545C6" w14:paraId="7618313C" w14:textId="0BB78CB8" w:rsidTr="002D13E5">
        <w:trPr>
          <w:del w:id="486" w:author="Eva Skýbová" w:date="2024-05-15T07:28:00Z"/>
        </w:trPr>
        <w:tc>
          <w:tcPr>
            <w:tcW w:w="4253" w:type="dxa"/>
            <w:gridSpan w:val="3"/>
            <w:shd w:val="clear" w:color="auto" w:fill="FFEEB9"/>
          </w:tcPr>
          <w:p w14:paraId="2F92FB1C" w14:textId="11417CE0" w:rsidR="00623C97" w:rsidDel="00D545C6" w:rsidRDefault="00020488" w:rsidP="002D13E5">
            <w:pPr>
              <w:jc w:val="both"/>
              <w:rPr>
                <w:del w:id="487" w:author="Eva Skýbová" w:date="2024-05-15T07:28:00Z"/>
              </w:rPr>
            </w:pPr>
            <w:del w:id="488" w:author="Eva Skýbová" w:date="2024-05-15T07:28:00Z">
              <w:r w:rsidDel="00D545C6">
                <w:delText>Integrated Rescue Systems I</w:delText>
              </w:r>
            </w:del>
          </w:p>
          <w:p w14:paraId="5ABD3274" w14:textId="18605679" w:rsidR="00BF25CE" w:rsidRPr="00042188" w:rsidDel="00D545C6" w:rsidRDefault="00BF25CE" w:rsidP="002D13E5">
            <w:pPr>
              <w:jc w:val="both"/>
              <w:rPr>
                <w:del w:id="489" w:author="Eva Skýbová" w:date="2024-05-15T07:28:00Z"/>
              </w:rPr>
            </w:pPr>
          </w:p>
        </w:tc>
        <w:tc>
          <w:tcPr>
            <w:tcW w:w="1134" w:type="dxa"/>
            <w:shd w:val="clear" w:color="auto" w:fill="FFEEB9"/>
          </w:tcPr>
          <w:p w14:paraId="274583F4" w14:textId="786BFFD6" w:rsidR="00BF25CE" w:rsidRPr="00042188" w:rsidDel="00D545C6" w:rsidRDefault="00BF25CE" w:rsidP="002D13E5">
            <w:pPr>
              <w:jc w:val="both"/>
              <w:rPr>
                <w:del w:id="490" w:author="Eva Skýbová" w:date="2024-05-15T07:28:00Z"/>
              </w:rPr>
            </w:pPr>
            <w:del w:id="491" w:author="Eva Skýbová" w:date="2024-05-15T07:28:00Z">
              <w:r w:rsidDel="00D545C6">
                <w:delText>28p-28s</w:delText>
              </w:r>
            </w:del>
          </w:p>
        </w:tc>
        <w:tc>
          <w:tcPr>
            <w:tcW w:w="1134" w:type="dxa"/>
            <w:shd w:val="clear" w:color="auto" w:fill="FFEEB9"/>
          </w:tcPr>
          <w:p w14:paraId="30E3EC20" w14:textId="30DD1F6D" w:rsidR="00BF25CE" w:rsidRPr="00042188" w:rsidDel="00D545C6" w:rsidRDefault="00BF25CE" w:rsidP="002D13E5">
            <w:pPr>
              <w:jc w:val="both"/>
              <w:rPr>
                <w:del w:id="492" w:author="Eva Skýbová" w:date="2024-05-15T07:28:00Z"/>
              </w:rPr>
            </w:pPr>
            <w:del w:id="493" w:author="Eva Skýbová" w:date="2024-05-15T07:28:00Z">
              <w:r w:rsidDel="00D545C6">
                <w:delText>z, zk</w:delText>
              </w:r>
            </w:del>
          </w:p>
        </w:tc>
        <w:tc>
          <w:tcPr>
            <w:tcW w:w="1134" w:type="dxa"/>
            <w:shd w:val="clear" w:color="auto" w:fill="FFEEB9"/>
          </w:tcPr>
          <w:p w14:paraId="32E66237" w14:textId="0588C303" w:rsidR="00BF25CE" w:rsidRPr="00042188" w:rsidDel="00D545C6" w:rsidRDefault="00632892" w:rsidP="002D13E5">
            <w:pPr>
              <w:jc w:val="both"/>
              <w:rPr>
                <w:del w:id="494" w:author="Eva Skýbová" w:date="2024-05-15T07:28:00Z"/>
              </w:rPr>
            </w:pPr>
            <w:del w:id="495" w:author="Eva Skýbová" w:date="2024-05-15T07:28:00Z">
              <w:r w:rsidDel="00D545C6">
                <w:delText>4</w:delText>
              </w:r>
            </w:del>
          </w:p>
        </w:tc>
        <w:tc>
          <w:tcPr>
            <w:tcW w:w="4111" w:type="dxa"/>
            <w:shd w:val="clear" w:color="auto" w:fill="FFEEB9"/>
          </w:tcPr>
          <w:p w14:paraId="4B52A29C" w14:textId="35D069AF" w:rsidR="00BF25CE" w:rsidDel="00D545C6" w:rsidRDefault="00BF25CE" w:rsidP="002D13E5">
            <w:pPr>
              <w:jc w:val="both"/>
              <w:rPr>
                <w:del w:id="496" w:author="Eva Skýbová" w:date="2024-05-15T07:28:00Z"/>
                <w:b/>
                <w:bCs/>
              </w:rPr>
            </w:pPr>
            <w:del w:id="497" w:author="Eva Skýbová" w:date="2024-05-15T07:28:00Z">
              <w:r w:rsidDel="00D545C6">
                <w:rPr>
                  <w:b/>
                  <w:bCs/>
                </w:rPr>
                <w:delText>doc. RSDr. Václav Lošek, CSc. (</w:delText>
              </w:r>
              <w:r w:rsidR="004B4319" w:rsidDel="00D545C6">
                <w:rPr>
                  <w:b/>
                  <w:bCs/>
                </w:rPr>
                <w:delText>57</w:delText>
              </w:r>
              <w:r w:rsidDel="00D545C6">
                <w:rPr>
                  <w:b/>
                  <w:bCs/>
                </w:rPr>
                <w:delText xml:space="preserve"> %)</w:delText>
              </w:r>
            </w:del>
          </w:p>
          <w:p w14:paraId="37A4E7A9" w14:textId="53AE09D1" w:rsidR="00BF25CE" w:rsidDel="00D545C6" w:rsidRDefault="00BF25CE" w:rsidP="002D13E5">
            <w:pPr>
              <w:jc w:val="both"/>
              <w:rPr>
                <w:del w:id="498" w:author="Eva Skýbová" w:date="2024-05-15T07:28:00Z"/>
              </w:rPr>
            </w:pPr>
            <w:del w:id="499" w:author="Eva Skýbová" w:date="2024-05-15T07:28:00Z">
              <w:r w:rsidDel="00D545C6">
                <w:delText>Ing. Martin Džermanský (</w:delText>
              </w:r>
              <w:r w:rsidR="004B4319" w:rsidDel="00D545C6">
                <w:delText>43</w:delText>
              </w:r>
              <w:r w:rsidDel="00D545C6">
                <w:delText xml:space="preserve"> %)</w:delText>
              </w:r>
            </w:del>
          </w:p>
          <w:p w14:paraId="3C351137" w14:textId="56BB7EC6" w:rsidR="000F375F" w:rsidRPr="00042188" w:rsidDel="00D545C6" w:rsidRDefault="000F375F" w:rsidP="002D13E5">
            <w:pPr>
              <w:jc w:val="both"/>
              <w:rPr>
                <w:del w:id="500" w:author="Eva Skýbová" w:date="2024-05-15T07:28:00Z"/>
              </w:rPr>
            </w:pPr>
          </w:p>
        </w:tc>
        <w:tc>
          <w:tcPr>
            <w:tcW w:w="1134" w:type="dxa"/>
            <w:shd w:val="clear" w:color="auto" w:fill="FFEEB9"/>
          </w:tcPr>
          <w:p w14:paraId="5AE23CF3" w14:textId="54EC2451" w:rsidR="00BF25CE" w:rsidRPr="00042188" w:rsidDel="00D545C6" w:rsidRDefault="00BF25CE" w:rsidP="002D13E5">
            <w:pPr>
              <w:jc w:val="both"/>
              <w:rPr>
                <w:del w:id="501" w:author="Eva Skýbová" w:date="2024-05-15T07:28:00Z"/>
              </w:rPr>
            </w:pPr>
            <w:del w:id="502" w:author="Eva Skýbová" w:date="2024-05-15T07:28:00Z">
              <w:r w:rsidDel="00D545C6">
                <w:delText>1/LS</w:delText>
              </w:r>
            </w:del>
          </w:p>
        </w:tc>
        <w:tc>
          <w:tcPr>
            <w:tcW w:w="1134" w:type="dxa"/>
            <w:shd w:val="clear" w:color="auto" w:fill="FFEEB9"/>
          </w:tcPr>
          <w:p w14:paraId="34492B8B" w14:textId="023A255A" w:rsidR="00BF25CE" w:rsidRPr="00065474" w:rsidDel="00D545C6" w:rsidRDefault="00BF25CE" w:rsidP="002D13E5">
            <w:pPr>
              <w:jc w:val="both"/>
              <w:rPr>
                <w:del w:id="503" w:author="Eva Skýbová" w:date="2024-05-15T07:28:00Z"/>
                <w:b/>
              </w:rPr>
            </w:pPr>
            <w:del w:id="504" w:author="Eva Skýbová" w:date="2024-05-15T07:28:00Z">
              <w:r w:rsidRPr="00065474" w:rsidDel="00D545C6">
                <w:rPr>
                  <w:b/>
                </w:rPr>
                <w:delText>PZ</w:delText>
              </w:r>
            </w:del>
          </w:p>
        </w:tc>
      </w:tr>
      <w:tr w:rsidR="00BF25CE" w:rsidRPr="00042188" w:rsidDel="00D545C6" w14:paraId="6F39299A" w14:textId="07ED627B" w:rsidTr="002D13E5">
        <w:trPr>
          <w:del w:id="505" w:author="Eva Skýbová" w:date="2024-05-15T07:28:00Z"/>
        </w:trPr>
        <w:tc>
          <w:tcPr>
            <w:tcW w:w="4253" w:type="dxa"/>
            <w:gridSpan w:val="3"/>
            <w:shd w:val="clear" w:color="auto" w:fill="FFEEB9"/>
          </w:tcPr>
          <w:p w14:paraId="49AAFB36" w14:textId="1DBCBF44" w:rsidR="00FD2DF0" w:rsidDel="00D545C6" w:rsidRDefault="00FD2DF0" w:rsidP="00FD2DF0">
            <w:pPr>
              <w:rPr>
                <w:del w:id="506" w:author="Eva Skýbová" w:date="2024-05-15T07:28:00Z"/>
              </w:rPr>
            </w:pPr>
            <w:del w:id="507" w:author="Eva Skýbová" w:date="2024-05-15T07:28:00Z">
              <w:r w:rsidDel="00D545C6">
                <w:delText>Fundamentals of Linear Algebra and Optimalization</w:delText>
              </w:r>
            </w:del>
          </w:p>
          <w:p w14:paraId="5806A679" w14:textId="6D02566D" w:rsidR="00BF25CE" w:rsidRPr="00042188" w:rsidDel="00D545C6" w:rsidRDefault="00BF25CE" w:rsidP="002D13E5">
            <w:pPr>
              <w:jc w:val="both"/>
              <w:rPr>
                <w:del w:id="508" w:author="Eva Skýbová" w:date="2024-05-15T07:28:00Z"/>
              </w:rPr>
            </w:pPr>
          </w:p>
        </w:tc>
        <w:tc>
          <w:tcPr>
            <w:tcW w:w="1134" w:type="dxa"/>
            <w:shd w:val="clear" w:color="auto" w:fill="FFEEB9"/>
          </w:tcPr>
          <w:p w14:paraId="122D521E" w14:textId="457692C7" w:rsidR="00BF25CE" w:rsidRPr="00042188" w:rsidDel="00D545C6" w:rsidRDefault="00BF25CE" w:rsidP="002D13E5">
            <w:pPr>
              <w:jc w:val="both"/>
              <w:rPr>
                <w:del w:id="509" w:author="Eva Skýbová" w:date="2024-05-15T07:28:00Z"/>
              </w:rPr>
            </w:pPr>
            <w:del w:id="510" w:author="Eva Skýbová" w:date="2024-05-15T07:28:00Z">
              <w:r w:rsidDel="00D545C6">
                <w:delText>28p-28c</w:delText>
              </w:r>
            </w:del>
          </w:p>
        </w:tc>
        <w:tc>
          <w:tcPr>
            <w:tcW w:w="1134" w:type="dxa"/>
            <w:shd w:val="clear" w:color="auto" w:fill="FFEEB9"/>
          </w:tcPr>
          <w:p w14:paraId="6FB3FA6C" w14:textId="529255CA" w:rsidR="00BF25CE" w:rsidRPr="00042188" w:rsidDel="00D545C6" w:rsidRDefault="00BF25CE" w:rsidP="002D13E5">
            <w:pPr>
              <w:jc w:val="both"/>
              <w:rPr>
                <w:del w:id="511" w:author="Eva Skýbová" w:date="2024-05-15T07:28:00Z"/>
              </w:rPr>
            </w:pPr>
            <w:del w:id="512" w:author="Eva Skýbová" w:date="2024-05-15T07:28:00Z">
              <w:r w:rsidDel="00D545C6">
                <w:delText>z, zk</w:delText>
              </w:r>
            </w:del>
          </w:p>
        </w:tc>
        <w:tc>
          <w:tcPr>
            <w:tcW w:w="1134" w:type="dxa"/>
            <w:shd w:val="clear" w:color="auto" w:fill="FFEEB9"/>
          </w:tcPr>
          <w:p w14:paraId="669B03E8" w14:textId="281966BA" w:rsidR="00BF25CE" w:rsidRPr="00042188" w:rsidDel="00D545C6" w:rsidRDefault="00BF25CE" w:rsidP="002D13E5">
            <w:pPr>
              <w:jc w:val="both"/>
              <w:rPr>
                <w:del w:id="513" w:author="Eva Skýbová" w:date="2024-05-15T07:28:00Z"/>
              </w:rPr>
            </w:pPr>
            <w:del w:id="514" w:author="Eva Skýbová" w:date="2024-05-15T07:28:00Z">
              <w:r w:rsidDel="00D545C6">
                <w:delText>5</w:delText>
              </w:r>
            </w:del>
          </w:p>
        </w:tc>
        <w:tc>
          <w:tcPr>
            <w:tcW w:w="4111" w:type="dxa"/>
            <w:shd w:val="clear" w:color="auto" w:fill="FFEEB9"/>
          </w:tcPr>
          <w:p w14:paraId="63F1D317" w14:textId="1F5A1EB7" w:rsidR="00BF25CE" w:rsidDel="00D545C6" w:rsidRDefault="00BF25CE" w:rsidP="002D13E5">
            <w:pPr>
              <w:jc w:val="both"/>
              <w:rPr>
                <w:del w:id="515" w:author="Eva Skýbová" w:date="2024-05-15T07:28:00Z"/>
                <w:b/>
                <w:bCs/>
              </w:rPr>
            </w:pPr>
            <w:del w:id="516" w:author="Eva Skýbová" w:date="2024-05-15T07:28:00Z">
              <w:r w:rsidDel="00D545C6">
                <w:rPr>
                  <w:b/>
                  <w:bCs/>
                </w:rPr>
                <w:delText>Mgr. Zbyněk Cerman</w:delText>
              </w:r>
              <w:r w:rsidRPr="00DD0925" w:rsidDel="00D545C6">
                <w:rPr>
                  <w:b/>
                  <w:bCs/>
                </w:rPr>
                <w:delText xml:space="preserve">, </w:delText>
              </w:r>
              <w:r w:rsidDel="00D545C6">
                <w:rPr>
                  <w:b/>
                  <w:bCs/>
                </w:rPr>
                <w:delText>Ph.D.</w:delText>
              </w:r>
            </w:del>
          </w:p>
          <w:p w14:paraId="4F3C0434" w14:textId="5F591D42" w:rsidR="00BF25CE" w:rsidRPr="00042188" w:rsidDel="00D545C6" w:rsidRDefault="00BF25CE" w:rsidP="002D13E5">
            <w:pPr>
              <w:jc w:val="both"/>
              <w:rPr>
                <w:del w:id="517" w:author="Eva Skýbová" w:date="2024-05-15T07:28:00Z"/>
              </w:rPr>
            </w:pPr>
          </w:p>
        </w:tc>
        <w:tc>
          <w:tcPr>
            <w:tcW w:w="1134" w:type="dxa"/>
            <w:shd w:val="clear" w:color="auto" w:fill="FFEEB9"/>
          </w:tcPr>
          <w:p w14:paraId="4C7A197A" w14:textId="1E75BF3C" w:rsidR="00BF25CE" w:rsidRPr="00042188" w:rsidDel="00D545C6" w:rsidRDefault="00BF25CE" w:rsidP="002D13E5">
            <w:pPr>
              <w:jc w:val="both"/>
              <w:rPr>
                <w:del w:id="518" w:author="Eva Skýbová" w:date="2024-05-15T07:28:00Z"/>
              </w:rPr>
            </w:pPr>
            <w:del w:id="519" w:author="Eva Skýbová" w:date="2024-05-15T07:28:00Z">
              <w:r w:rsidDel="00D545C6">
                <w:delText>1/LS</w:delText>
              </w:r>
            </w:del>
          </w:p>
        </w:tc>
        <w:tc>
          <w:tcPr>
            <w:tcW w:w="1134" w:type="dxa"/>
            <w:shd w:val="clear" w:color="auto" w:fill="FFEEB9"/>
          </w:tcPr>
          <w:p w14:paraId="03304E51" w14:textId="26363073" w:rsidR="00BF25CE" w:rsidRPr="00042188" w:rsidDel="00D545C6" w:rsidRDefault="00BF25CE" w:rsidP="002D13E5">
            <w:pPr>
              <w:jc w:val="both"/>
              <w:rPr>
                <w:del w:id="520" w:author="Eva Skýbová" w:date="2024-05-15T07:28:00Z"/>
              </w:rPr>
            </w:pPr>
          </w:p>
        </w:tc>
      </w:tr>
      <w:tr w:rsidR="00BF25CE" w:rsidRPr="00042188" w:rsidDel="00D545C6" w14:paraId="2C59D81B" w14:textId="31CD1815" w:rsidTr="002D13E5">
        <w:trPr>
          <w:del w:id="521" w:author="Eva Skýbová" w:date="2024-05-15T07:28:00Z"/>
        </w:trPr>
        <w:tc>
          <w:tcPr>
            <w:tcW w:w="4253" w:type="dxa"/>
            <w:gridSpan w:val="3"/>
            <w:shd w:val="clear" w:color="auto" w:fill="FFEEB9"/>
          </w:tcPr>
          <w:p w14:paraId="43F7D626" w14:textId="38E7ACBA" w:rsidR="00FA3DAA" w:rsidDel="00D545C6" w:rsidRDefault="00FA3DAA" w:rsidP="002D13E5">
            <w:pPr>
              <w:jc w:val="both"/>
              <w:rPr>
                <w:del w:id="522" w:author="Eva Skýbová" w:date="2024-05-15T07:28:00Z"/>
              </w:rPr>
            </w:pPr>
            <w:del w:id="523" w:author="Eva Skýbová" w:date="2024-05-15T07:28:00Z">
              <w:r w:rsidDel="00D545C6">
                <w:delText>Technical Chemistry</w:delText>
              </w:r>
            </w:del>
          </w:p>
          <w:p w14:paraId="6F1E3D22" w14:textId="2ADA1D36" w:rsidR="00BF25CE" w:rsidRPr="00042188" w:rsidDel="00D545C6" w:rsidRDefault="00BF25CE" w:rsidP="002D13E5">
            <w:pPr>
              <w:jc w:val="both"/>
              <w:rPr>
                <w:del w:id="524" w:author="Eva Skýbová" w:date="2024-05-15T07:28:00Z"/>
              </w:rPr>
            </w:pPr>
          </w:p>
        </w:tc>
        <w:tc>
          <w:tcPr>
            <w:tcW w:w="1134" w:type="dxa"/>
            <w:shd w:val="clear" w:color="auto" w:fill="FFEEB9"/>
          </w:tcPr>
          <w:p w14:paraId="761C236E" w14:textId="581666A1" w:rsidR="00BF25CE" w:rsidRPr="00042188" w:rsidDel="00D545C6" w:rsidRDefault="00BF25CE" w:rsidP="002D13E5">
            <w:pPr>
              <w:jc w:val="both"/>
              <w:rPr>
                <w:del w:id="525" w:author="Eva Skýbová" w:date="2024-05-15T07:28:00Z"/>
              </w:rPr>
            </w:pPr>
            <w:del w:id="526" w:author="Eva Skýbová" w:date="2024-05-15T07:28:00Z">
              <w:r w:rsidDel="00D545C6">
                <w:delText>28p-28s-42c</w:delText>
              </w:r>
            </w:del>
          </w:p>
        </w:tc>
        <w:tc>
          <w:tcPr>
            <w:tcW w:w="1134" w:type="dxa"/>
            <w:shd w:val="clear" w:color="auto" w:fill="FFEEB9"/>
          </w:tcPr>
          <w:p w14:paraId="30882A53" w14:textId="44A76C3C" w:rsidR="00BF25CE" w:rsidRPr="00042188" w:rsidDel="00D545C6" w:rsidRDefault="00BF25CE" w:rsidP="002D13E5">
            <w:pPr>
              <w:jc w:val="both"/>
              <w:rPr>
                <w:del w:id="527" w:author="Eva Skýbová" w:date="2024-05-15T07:28:00Z"/>
              </w:rPr>
            </w:pPr>
            <w:del w:id="528" w:author="Eva Skýbová" w:date="2024-05-15T07:28:00Z">
              <w:r w:rsidDel="00D545C6">
                <w:delText>z, zk</w:delText>
              </w:r>
            </w:del>
          </w:p>
        </w:tc>
        <w:tc>
          <w:tcPr>
            <w:tcW w:w="1134" w:type="dxa"/>
            <w:shd w:val="clear" w:color="auto" w:fill="FFEEB9"/>
          </w:tcPr>
          <w:p w14:paraId="72CC7343" w14:textId="46E61D9C" w:rsidR="00BF25CE" w:rsidRPr="00042188" w:rsidDel="00D545C6" w:rsidRDefault="00BF25CE" w:rsidP="002D13E5">
            <w:pPr>
              <w:jc w:val="both"/>
              <w:rPr>
                <w:del w:id="529" w:author="Eva Skýbová" w:date="2024-05-15T07:28:00Z"/>
              </w:rPr>
            </w:pPr>
            <w:del w:id="530" w:author="Eva Skýbová" w:date="2024-05-15T07:28:00Z">
              <w:r w:rsidDel="00D545C6">
                <w:delText>6</w:delText>
              </w:r>
            </w:del>
          </w:p>
        </w:tc>
        <w:tc>
          <w:tcPr>
            <w:tcW w:w="4111" w:type="dxa"/>
            <w:shd w:val="clear" w:color="auto" w:fill="FFEEB9"/>
          </w:tcPr>
          <w:p w14:paraId="286ECBA0" w14:textId="0D186D0D" w:rsidR="00BF25CE" w:rsidDel="00D545C6" w:rsidRDefault="00BF25CE" w:rsidP="002D13E5">
            <w:pPr>
              <w:jc w:val="both"/>
              <w:rPr>
                <w:del w:id="531" w:author="Eva Skýbová" w:date="2024-05-15T07:28:00Z"/>
                <w:b/>
                <w:bCs/>
              </w:rPr>
            </w:pPr>
            <w:del w:id="532" w:author="Eva Skýbová" w:date="2024-05-15T07:28:00Z">
              <w:r w:rsidDel="00D545C6">
                <w:rPr>
                  <w:b/>
                  <w:bCs/>
                </w:rPr>
                <w:delText>doc. Ing. Pavel Valášek, CSc., LL.M</w:delText>
              </w:r>
              <w:r w:rsidR="00857848" w:rsidDel="00D545C6">
                <w:rPr>
                  <w:b/>
                  <w:bCs/>
                </w:rPr>
                <w:delText xml:space="preserve"> (</w:delText>
              </w:r>
              <w:r w:rsidR="004B4319" w:rsidDel="00D545C6">
                <w:rPr>
                  <w:b/>
                  <w:bCs/>
                </w:rPr>
                <w:delText>79</w:delText>
              </w:r>
              <w:r w:rsidR="00857848" w:rsidDel="00D545C6">
                <w:rPr>
                  <w:b/>
                  <w:bCs/>
                </w:rPr>
                <w:delText xml:space="preserve"> %)</w:delText>
              </w:r>
            </w:del>
          </w:p>
          <w:p w14:paraId="0D850ED7" w14:textId="5434D1C4" w:rsidR="00857848" w:rsidRPr="00857848" w:rsidDel="00D545C6" w:rsidRDefault="00857848" w:rsidP="002D13E5">
            <w:pPr>
              <w:jc w:val="both"/>
              <w:rPr>
                <w:del w:id="533" w:author="Eva Skýbová" w:date="2024-05-15T07:28:00Z"/>
                <w:bCs/>
              </w:rPr>
            </w:pPr>
            <w:del w:id="534" w:author="Eva Skýbová" w:date="2024-05-15T07:28:00Z">
              <w:r w:rsidRPr="00857848" w:rsidDel="00D545C6">
                <w:rPr>
                  <w:bCs/>
                </w:rPr>
                <w:delText>Ing. Bc. Lukáš Snopek, Ph.D. (10</w:delText>
              </w:r>
              <w:r w:rsidR="004B4319" w:rsidDel="00D545C6">
                <w:rPr>
                  <w:bCs/>
                </w:rPr>
                <w:delText>,5</w:delText>
              </w:r>
              <w:r w:rsidRPr="00857848" w:rsidDel="00D545C6">
                <w:rPr>
                  <w:bCs/>
                </w:rPr>
                <w:delText xml:space="preserve"> %)</w:delText>
              </w:r>
            </w:del>
          </w:p>
          <w:p w14:paraId="3D867D63" w14:textId="0E3D620F" w:rsidR="00857848" w:rsidRPr="00042188" w:rsidDel="00D545C6" w:rsidRDefault="00857848" w:rsidP="00020488">
            <w:pPr>
              <w:jc w:val="both"/>
              <w:rPr>
                <w:del w:id="535" w:author="Eva Skýbová" w:date="2024-05-15T07:28:00Z"/>
              </w:rPr>
            </w:pPr>
            <w:del w:id="536" w:author="Eva Skýbová" w:date="2024-05-15T07:28:00Z">
              <w:r w:rsidRPr="00857848" w:rsidDel="00D545C6">
                <w:rPr>
                  <w:bCs/>
                </w:rPr>
                <w:delText>Ing. Ivan Princ (10</w:delText>
              </w:r>
              <w:r w:rsidR="004B4319" w:rsidDel="00D545C6">
                <w:rPr>
                  <w:bCs/>
                </w:rPr>
                <w:delText>,5</w:delText>
              </w:r>
              <w:r w:rsidRPr="00857848" w:rsidDel="00D545C6">
                <w:rPr>
                  <w:bCs/>
                </w:rPr>
                <w:delText xml:space="preserve"> %)</w:delText>
              </w:r>
            </w:del>
          </w:p>
        </w:tc>
        <w:tc>
          <w:tcPr>
            <w:tcW w:w="1134" w:type="dxa"/>
            <w:shd w:val="clear" w:color="auto" w:fill="FFEEB9"/>
          </w:tcPr>
          <w:p w14:paraId="6B8504A5" w14:textId="454CCF50" w:rsidR="00BF25CE" w:rsidRPr="00042188" w:rsidDel="00D545C6" w:rsidRDefault="00BF25CE" w:rsidP="002D13E5">
            <w:pPr>
              <w:jc w:val="both"/>
              <w:rPr>
                <w:del w:id="537" w:author="Eva Skýbová" w:date="2024-05-15T07:28:00Z"/>
              </w:rPr>
            </w:pPr>
            <w:del w:id="538" w:author="Eva Skýbová" w:date="2024-05-15T07:28:00Z">
              <w:r w:rsidDel="00D545C6">
                <w:delText>1/LS</w:delText>
              </w:r>
            </w:del>
          </w:p>
        </w:tc>
        <w:tc>
          <w:tcPr>
            <w:tcW w:w="1134" w:type="dxa"/>
            <w:shd w:val="clear" w:color="auto" w:fill="FFEEB9"/>
          </w:tcPr>
          <w:p w14:paraId="69102B4B" w14:textId="2EBA07E1" w:rsidR="00BF25CE" w:rsidRPr="00042188" w:rsidDel="00D545C6" w:rsidRDefault="00BF25CE" w:rsidP="002D13E5">
            <w:pPr>
              <w:jc w:val="both"/>
              <w:rPr>
                <w:del w:id="539" w:author="Eva Skýbová" w:date="2024-05-15T07:28:00Z"/>
              </w:rPr>
            </w:pPr>
          </w:p>
        </w:tc>
      </w:tr>
      <w:tr w:rsidR="00BF25CE" w:rsidRPr="00042188" w:rsidDel="00D545C6" w14:paraId="1165B4A7" w14:textId="229288A1" w:rsidTr="002D13E5">
        <w:trPr>
          <w:del w:id="540" w:author="Eva Skýbová" w:date="2024-05-15T07:28:00Z"/>
        </w:trPr>
        <w:tc>
          <w:tcPr>
            <w:tcW w:w="4253" w:type="dxa"/>
            <w:gridSpan w:val="3"/>
            <w:shd w:val="clear" w:color="auto" w:fill="FFEEB9"/>
          </w:tcPr>
          <w:p w14:paraId="0DC440F4" w14:textId="459B9E53" w:rsidR="00BF25CE" w:rsidDel="00D545C6" w:rsidRDefault="001E30EA" w:rsidP="002D13E5">
            <w:pPr>
              <w:jc w:val="both"/>
              <w:rPr>
                <w:del w:id="541" w:author="Eva Skýbová" w:date="2024-05-15T07:28:00Z"/>
              </w:rPr>
            </w:pPr>
            <w:del w:id="542" w:author="Eva Skýbová" w:date="2024-05-15T07:28:00Z">
              <w:r w:rsidDel="00D545C6">
                <w:delText>Professional English</w:delText>
              </w:r>
              <w:r w:rsidR="00BF25CE" w:rsidDel="00D545C6">
                <w:delText xml:space="preserve"> I</w:delText>
              </w:r>
            </w:del>
          </w:p>
          <w:p w14:paraId="3CFC8C82" w14:textId="7E15B562" w:rsidR="00BF25CE" w:rsidRPr="00042188" w:rsidDel="00D545C6" w:rsidRDefault="00BF25CE" w:rsidP="002D13E5">
            <w:pPr>
              <w:jc w:val="both"/>
              <w:rPr>
                <w:del w:id="543" w:author="Eva Skýbová" w:date="2024-05-15T07:28:00Z"/>
              </w:rPr>
            </w:pPr>
          </w:p>
        </w:tc>
        <w:tc>
          <w:tcPr>
            <w:tcW w:w="1134" w:type="dxa"/>
            <w:shd w:val="clear" w:color="auto" w:fill="FFEEB9"/>
          </w:tcPr>
          <w:p w14:paraId="3FA73616" w14:textId="201A0995" w:rsidR="00BF25CE" w:rsidRPr="00042188" w:rsidDel="00D545C6" w:rsidRDefault="00BF25CE" w:rsidP="002D13E5">
            <w:pPr>
              <w:jc w:val="both"/>
              <w:rPr>
                <w:del w:id="544" w:author="Eva Skýbová" w:date="2024-05-15T07:28:00Z"/>
              </w:rPr>
            </w:pPr>
            <w:del w:id="545" w:author="Eva Skýbová" w:date="2024-05-15T07:28:00Z">
              <w:r w:rsidDel="00D545C6">
                <w:delText>28s</w:delText>
              </w:r>
            </w:del>
          </w:p>
        </w:tc>
        <w:tc>
          <w:tcPr>
            <w:tcW w:w="1134" w:type="dxa"/>
            <w:shd w:val="clear" w:color="auto" w:fill="FFEEB9"/>
          </w:tcPr>
          <w:p w14:paraId="0CD2C230" w14:textId="5261956A" w:rsidR="00BF25CE" w:rsidRPr="00042188" w:rsidDel="00D545C6" w:rsidRDefault="00BF25CE" w:rsidP="002D13E5">
            <w:pPr>
              <w:jc w:val="both"/>
              <w:rPr>
                <w:del w:id="546" w:author="Eva Skýbová" w:date="2024-05-15T07:28:00Z"/>
              </w:rPr>
            </w:pPr>
            <w:del w:id="547" w:author="Eva Skýbová" w:date="2024-05-15T07:28:00Z">
              <w:r w:rsidDel="00D545C6">
                <w:delText>z</w:delText>
              </w:r>
            </w:del>
          </w:p>
        </w:tc>
        <w:tc>
          <w:tcPr>
            <w:tcW w:w="1134" w:type="dxa"/>
            <w:shd w:val="clear" w:color="auto" w:fill="FFEEB9"/>
          </w:tcPr>
          <w:p w14:paraId="0C7056E6" w14:textId="1CFD51E9" w:rsidR="00BF25CE" w:rsidRPr="00042188" w:rsidDel="00D545C6" w:rsidRDefault="00BF25CE" w:rsidP="002D13E5">
            <w:pPr>
              <w:jc w:val="both"/>
              <w:rPr>
                <w:del w:id="548" w:author="Eva Skýbová" w:date="2024-05-15T07:28:00Z"/>
              </w:rPr>
            </w:pPr>
            <w:del w:id="549" w:author="Eva Skýbová" w:date="2024-05-15T07:28:00Z">
              <w:r w:rsidDel="00D545C6">
                <w:delText>2</w:delText>
              </w:r>
            </w:del>
          </w:p>
        </w:tc>
        <w:tc>
          <w:tcPr>
            <w:tcW w:w="4111" w:type="dxa"/>
            <w:shd w:val="clear" w:color="auto" w:fill="FFEEB9"/>
          </w:tcPr>
          <w:p w14:paraId="4CC27684" w14:textId="47C4E4EB" w:rsidR="00BF25CE" w:rsidDel="00D545C6" w:rsidRDefault="00BF25CE" w:rsidP="002D13E5">
            <w:pPr>
              <w:jc w:val="both"/>
              <w:rPr>
                <w:del w:id="550" w:author="Eva Skýbová" w:date="2024-05-15T07:28:00Z"/>
                <w:b/>
                <w:bCs/>
              </w:rPr>
            </w:pPr>
            <w:del w:id="551" w:author="Eva Skýbová" w:date="2024-05-15T07:28:00Z">
              <w:r w:rsidRPr="006C3972" w:rsidDel="00D545C6">
                <w:rPr>
                  <w:b/>
                  <w:bCs/>
                </w:rPr>
                <w:delText>Mgr. et Mgr. Kateřina Pitrová, BBA, Ph.D.</w:delText>
              </w:r>
            </w:del>
          </w:p>
          <w:p w14:paraId="5B49924C" w14:textId="678EEFC6" w:rsidR="00BF25CE" w:rsidRPr="006C3972" w:rsidDel="00D545C6" w:rsidRDefault="00BF25CE" w:rsidP="002D13E5">
            <w:pPr>
              <w:jc w:val="both"/>
              <w:rPr>
                <w:del w:id="552" w:author="Eva Skýbová" w:date="2024-05-15T07:28:00Z"/>
                <w:b/>
                <w:bCs/>
              </w:rPr>
            </w:pPr>
          </w:p>
        </w:tc>
        <w:tc>
          <w:tcPr>
            <w:tcW w:w="1134" w:type="dxa"/>
            <w:shd w:val="clear" w:color="auto" w:fill="FFEEB9"/>
          </w:tcPr>
          <w:p w14:paraId="307E607A" w14:textId="7251B4DA" w:rsidR="00BF25CE" w:rsidRPr="00042188" w:rsidDel="00D545C6" w:rsidRDefault="00BF25CE" w:rsidP="002D13E5">
            <w:pPr>
              <w:jc w:val="both"/>
              <w:rPr>
                <w:del w:id="553" w:author="Eva Skýbová" w:date="2024-05-15T07:28:00Z"/>
              </w:rPr>
            </w:pPr>
            <w:del w:id="554" w:author="Eva Skýbová" w:date="2024-05-15T07:28:00Z">
              <w:r w:rsidDel="00D545C6">
                <w:delText>1/LS</w:delText>
              </w:r>
            </w:del>
          </w:p>
        </w:tc>
        <w:tc>
          <w:tcPr>
            <w:tcW w:w="1134" w:type="dxa"/>
            <w:shd w:val="clear" w:color="auto" w:fill="FFEEB9"/>
          </w:tcPr>
          <w:p w14:paraId="7B47ED40" w14:textId="43941265" w:rsidR="00BF25CE" w:rsidRPr="00042188" w:rsidDel="00D545C6" w:rsidRDefault="00BF25CE" w:rsidP="002D13E5">
            <w:pPr>
              <w:jc w:val="both"/>
              <w:rPr>
                <w:del w:id="555" w:author="Eva Skýbová" w:date="2024-05-15T07:28:00Z"/>
              </w:rPr>
            </w:pPr>
          </w:p>
        </w:tc>
      </w:tr>
      <w:tr w:rsidR="00BF25CE" w:rsidRPr="00042188" w:rsidDel="00D545C6" w14:paraId="6DCE0B3B" w14:textId="3DFE2770" w:rsidTr="002D13E5">
        <w:trPr>
          <w:cantSplit/>
          <w:del w:id="556" w:author="Eva Skýbová" w:date="2024-05-15T07:28:00Z"/>
        </w:trPr>
        <w:tc>
          <w:tcPr>
            <w:tcW w:w="4253" w:type="dxa"/>
            <w:gridSpan w:val="3"/>
            <w:shd w:val="clear" w:color="auto" w:fill="ECF1F8"/>
          </w:tcPr>
          <w:p w14:paraId="59865B5B" w14:textId="6A905D74" w:rsidR="003F0791" w:rsidDel="00D545C6" w:rsidRDefault="003F0791" w:rsidP="002D13E5">
            <w:pPr>
              <w:jc w:val="both"/>
              <w:rPr>
                <w:del w:id="557" w:author="Eva Skýbová" w:date="2024-05-15T07:28:00Z"/>
              </w:rPr>
            </w:pPr>
            <w:del w:id="558" w:author="Eva Skýbová" w:date="2024-05-15T07:28:00Z">
              <w:r w:rsidDel="00D545C6">
                <w:delText>Risk Management II</w:delText>
              </w:r>
            </w:del>
          </w:p>
          <w:p w14:paraId="1BE7C5B4" w14:textId="3F5E2A98" w:rsidR="00BF25CE" w:rsidRPr="00042188" w:rsidDel="00D545C6" w:rsidRDefault="00BF25CE" w:rsidP="002D13E5">
            <w:pPr>
              <w:jc w:val="both"/>
              <w:rPr>
                <w:del w:id="559" w:author="Eva Skýbová" w:date="2024-05-15T07:28:00Z"/>
              </w:rPr>
            </w:pPr>
          </w:p>
        </w:tc>
        <w:tc>
          <w:tcPr>
            <w:tcW w:w="1134" w:type="dxa"/>
            <w:shd w:val="clear" w:color="auto" w:fill="ECF1F8"/>
          </w:tcPr>
          <w:p w14:paraId="2598431D" w14:textId="545DAFDA" w:rsidR="00BF25CE" w:rsidRPr="00042188" w:rsidDel="00D545C6" w:rsidRDefault="00BF25CE" w:rsidP="00126F20">
            <w:pPr>
              <w:jc w:val="both"/>
              <w:rPr>
                <w:del w:id="560" w:author="Eva Skýbová" w:date="2024-05-15T07:28:00Z"/>
              </w:rPr>
            </w:pPr>
            <w:del w:id="561" w:author="Eva Skýbová" w:date="2024-05-15T07:28:00Z">
              <w:r w:rsidDel="00D545C6">
                <w:delText>28p-</w:delText>
              </w:r>
              <w:r w:rsidR="00126F20" w:rsidDel="00D545C6">
                <w:delText>14</w:delText>
              </w:r>
              <w:r w:rsidR="00822DBD" w:rsidDel="00D545C6">
                <w:delText>c</w:delText>
              </w:r>
            </w:del>
          </w:p>
        </w:tc>
        <w:tc>
          <w:tcPr>
            <w:tcW w:w="1134" w:type="dxa"/>
            <w:shd w:val="clear" w:color="auto" w:fill="ECF1F8"/>
          </w:tcPr>
          <w:p w14:paraId="5D537644" w14:textId="3525424C" w:rsidR="00BF25CE" w:rsidRPr="00042188" w:rsidDel="00D545C6" w:rsidRDefault="00BF25CE" w:rsidP="002D13E5">
            <w:pPr>
              <w:jc w:val="both"/>
              <w:rPr>
                <w:del w:id="562" w:author="Eva Skýbová" w:date="2024-05-15T07:28:00Z"/>
              </w:rPr>
            </w:pPr>
            <w:del w:id="563" w:author="Eva Skýbová" w:date="2024-05-15T07:28:00Z">
              <w:r w:rsidDel="00D545C6">
                <w:delText>z, zk</w:delText>
              </w:r>
            </w:del>
          </w:p>
        </w:tc>
        <w:tc>
          <w:tcPr>
            <w:tcW w:w="1134" w:type="dxa"/>
            <w:shd w:val="clear" w:color="auto" w:fill="ECF1F8"/>
          </w:tcPr>
          <w:p w14:paraId="65ECFA86" w14:textId="02CD4CCB" w:rsidR="00BF25CE" w:rsidRPr="00042188" w:rsidDel="00D545C6" w:rsidRDefault="00BF25CE" w:rsidP="002D13E5">
            <w:pPr>
              <w:jc w:val="both"/>
              <w:rPr>
                <w:del w:id="564" w:author="Eva Skýbová" w:date="2024-05-15T07:28:00Z"/>
              </w:rPr>
            </w:pPr>
            <w:del w:id="565" w:author="Eva Skýbová" w:date="2024-05-15T07:28:00Z">
              <w:r w:rsidDel="00D545C6">
                <w:delText>5</w:delText>
              </w:r>
            </w:del>
          </w:p>
        </w:tc>
        <w:tc>
          <w:tcPr>
            <w:tcW w:w="4111" w:type="dxa"/>
            <w:shd w:val="clear" w:color="auto" w:fill="ECF1F8"/>
          </w:tcPr>
          <w:p w14:paraId="4F53CF21" w14:textId="4367F2CA" w:rsidR="00BF25CE" w:rsidDel="00D545C6" w:rsidRDefault="00BF25CE" w:rsidP="002D13E5">
            <w:pPr>
              <w:jc w:val="both"/>
              <w:rPr>
                <w:del w:id="566" w:author="Eva Skýbová" w:date="2024-05-15T07:28:00Z"/>
                <w:b/>
                <w:bCs/>
              </w:rPr>
            </w:pPr>
            <w:del w:id="567"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5D3E06C5" w14:textId="05DA1643" w:rsidR="00BF25CE" w:rsidRPr="00042188" w:rsidDel="00D545C6" w:rsidRDefault="00BF25CE" w:rsidP="002D13E5">
            <w:pPr>
              <w:jc w:val="both"/>
              <w:rPr>
                <w:del w:id="568" w:author="Eva Skýbová" w:date="2024-05-15T07:28:00Z"/>
              </w:rPr>
            </w:pPr>
          </w:p>
        </w:tc>
        <w:tc>
          <w:tcPr>
            <w:tcW w:w="1134" w:type="dxa"/>
            <w:shd w:val="clear" w:color="auto" w:fill="ECF1F8"/>
          </w:tcPr>
          <w:p w14:paraId="2F968EFB" w14:textId="5937D89A" w:rsidR="00BF25CE" w:rsidRPr="00042188" w:rsidDel="00D545C6" w:rsidRDefault="00BF25CE" w:rsidP="002D13E5">
            <w:pPr>
              <w:jc w:val="both"/>
              <w:rPr>
                <w:del w:id="569" w:author="Eva Skýbová" w:date="2024-05-15T07:28:00Z"/>
              </w:rPr>
            </w:pPr>
            <w:del w:id="570" w:author="Eva Skýbová" w:date="2024-05-15T07:28:00Z">
              <w:r w:rsidDel="00D545C6">
                <w:delText>2/ZS</w:delText>
              </w:r>
            </w:del>
          </w:p>
        </w:tc>
        <w:tc>
          <w:tcPr>
            <w:tcW w:w="1134" w:type="dxa"/>
            <w:shd w:val="clear" w:color="auto" w:fill="ECF1F8"/>
          </w:tcPr>
          <w:p w14:paraId="3DF7FDBD" w14:textId="4E7D74FF" w:rsidR="00BF25CE" w:rsidRPr="00065474" w:rsidDel="00D545C6" w:rsidRDefault="00BF25CE" w:rsidP="002D13E5">
            <w:pPr>
              <w:jc w:val="both"/>
              <w:rPr>
                <w:del w:id="571" w:author="Eva Skýbová" w:date="2024-05-15T07:28:00Z"/>
                <w:b/>
              </w:rPr>
            </w:pPr>
            <w:del w:id="572" w:author="Eva Skýbová" w:date="2024-05-15T07:28:00Z">
              <w:r w:rsidRPr="00065474" w:rsidDel="00D545C6">
                <w:rPr>
                  <w:b/>
                </w:rPr>
                <w:delText>ZT</w:delText>
              </w:r>
            </w:del>
          </w:p>
        </w:tc>
      </w:tr>
      <w:tr w:rsidR="00BF25CE" w:rsidRPr="00042188" w:rsidDel="00D545C6" w14:paraId="235F5173" w14:textId="6CBE80AB" w:rsidTr="002D13E5">
        <w:trPr>
          <w:del w:id="573" w:author="Eva Skýbová" w:date="2024-05-15T07:28:00Z"/>
        </w:trPr>
        <w:tc>
          <w:tcPr>
            <w:tcW w:w="4253" w:type="dxa"/>
            <w:gridSpan w:val="3"/>
            <w:shd w:val="clear" w:color="auto" w:fill="ECF1F8"/>
          </w:tcPr>
          <w:p w14:paraId="1491D2E4" w14:textId="4453D9B0" w:rsidR="00BF25CE" w:rsidRPr="00F143C7" w:rsidDel="00D545C6" w:rsidRDefault="00F143C7" w:rsidP="002D13E5">
            <w:pPr>
              <w:jc w:val="both"/>
              <w:rPr>
                <w:del w:id="574" w:author="Eva Skýbová" w:date="2024-05-15T07:28:00Z"/>
              </w:rPr>
            </w:pPr>
            <w:del w:id="575" w:author="Eva Skýbová" w:date="2024-05-15T07:28:00Z">
              <w:r w:rsidRPr="00F143C7" w:rsidDel="00D545C6">
                <w:delText>Internal Order and Security</w:delText>
              </w:r>
            </w:del>
          </w:p>
          <w:p w14:paraId="3954436E" w14:textId="5FD30EB3" w:rsidR="00BF25CE" w:rsidRPr="00042188" w:rsidDel="00D545C6" w:rsidRDefault="00BF25CE" w:rsidP="002D13E5">
            <w:pPr>
              <w:jc w:val="both"/>
              <w:rPr>
                <w:del w:id="576" w:author="Eva Skýbová" w:date="2024-05-15T07:28:00Z"/>
              </w:rPr>
            </w:pPr>
          </w:p>
        </w:tc>
        <w:tc>
          <w:tcPr>
            <w:tcW w:w="1134" w:type="dxa"/>
            <w:shd w:val="clear" w:color="auto" w:fill="ECF1F8"/>
          </w:tcPr>
          <w:p w14:paraId="70AB9B30" w14:textId="245498CC" w:rsidR="00BF25CE" w:rsidRPr="00042188" w:rsidDel="00D545C6" w:rsidRDefault="00BF25CE" w:rsidP="002D13E5">
            <w:pPr>
              <w:jc w:val="both"/>
              <w:rPr>
                <w:del w:id="577" w:author="Eva Skýbová" w:date="2024-05-15T07:28:00Z"/>
              </w:rPr>
            </w:pPr>
            <w:del w:id="578" w:author="Eva Skýbová" w:date="2024-05-15T07:28:00Z">
              <w:r w:rsidDel="00D545C6">
                <w:delText>28p-</w:delText>
              </w:r>
              <w:r w:rsidR="00430CFB" w:rsidDel="00D545C6">
                <w:delText>14</w:delText>
              </w:r>
              <w:r w:rsidDel="00D545C6">
                <w:delText>s</w:delText>
              </w:r>
            </w:del>
          </w:p>
        </w:tc>
        <w:tc>
          <w:tcPr>
            <w:tcW w:w="1134" w:type="dxa"/>
            <w:shd w:val="clear" w:color="auto" w:fill="ECF1F8"/>
          </w:tcPr>
          <w:p w14:paraId="026D848A" w14:textId="49BF6986" w:rsidR="00BF25CE" w:rsidRPr="00042188" w:rsidDel="00D545C6" w:rsidRDefault="00BF25CE" w:rsidP="002D13E5">
            <w:pPr>
              <w:jc w:val="both"/>
              <w:rPr>
                <w:del w:id="579" w:author="Eva Skýbová" w:date="2024-05-15T07:28:00Z"/>
              </w:rPr>
            </w:pPr>
            <w:del w:id="580" w:author="Eva Skýbová" w:date="2024-05-15T07:28:00Z">
              <w:r w:rsidDel="00D545C6">
                <w:delText>z, zk</w:delText>
              </w:r>
            </w:del>
          </w:p>
        </w:tc>
        <w:tc>
          <w:tcPr>
            <w:tcW w:w="1134" w:type="dxa"/>
            <w:shd w:val="clear" w:color="auto" w:fill="ECF1F8"/>
          </w:tcPr>
          <w:p w14:paraId="3E825E9A" w14:textId="6A1111C7" w:rsidR="00BF25CE" w:rsidRPr="00042188" w:rsidDel="00D545C6" w:rsidRDefault="00BF25CE" w:rsidP="002D13E5">
            <w:pPr>
              <w:jc w:val="both"/>
              <w:rPr>
                <w:del w:id="581" w:author="Eva Skýbová" w:date="2024-05-15T07:28:00Z"/>
              </w:rPr>
            </w:pPr>
            <w:del w:id="582" w:author="Eva Skýbová" w:date="2024-05-15T07:28:00Z">
              <w:r w:rsidDel="00D545C6">
                <w:delText>4</w:delText>
              </w:r>
            </w:del>
          </w:p>
        </w:tc>
        <w:tc>
          <w:tcPr>
            <w:tcW w:w="4111" w:type="dxa"/>
            <w:shd w:val="clear" w:color="auto" w:fill="ECF1F8"/>
          </w:tcPr>
          <w:p w14:paraId="2A7403D4" w14:textId="72551990" w:rsidR="00BF25CE" w:rsidRPr="00A550D6" w:rsidDel="00D545C6" w:rsidRDefault="00BF25CE" w:rsidP="002D13E5">
            <w:pPr>
              <w:jc w:val="both"/>
              <w:rPr>
                <w:del w:id="583" w:author="Eva Skýbová" w:date="2024-05-15T07:28:00Z"/>
                <w:b/>
                <w:bCs/>
              </w:rPr>
            </w:pPr>
            <w:del w:id="584" w:author="Eva Skýbová" w:date="2024-05-15T07:28:00Z">
              <w:r w:rsidRPr="00A550D6" w:rsidDel="00D545C6">
                <w:rPr>
                  <w:b/>
                  <w:bCs/>
                </w:rPr>
                <w:delText>doc. Ing. Miroslav Tomek, Ph.D.</w:delText>
              </w:r>
              <w:r w:rsidDel="00D545C6">
                <w:rPr>
                  <w:b/>
                  <w:bCs/>
                </w:rPr>
                <w:delText xml:space="preserve"> (</w:delText>
              </w:r>
              <w:r w:rsidR="004B4319" w:rsidDel="00D545C6">
                <w:rPr>
                  <w:b/>
                  <w:bCs/>
                </w:rPr>
                <w:delText>57</w:delText>
              </w:r>
              <w:r w:rsidDel="00D545C6">
                <w:rPr>
                  <w:b/>
                  <w:bCs/>
                </w:rPr>
                <w:delText xml:space="preserve"> %)</w:delText>
              </w:r>
            </w:del>
          </w:p>
          <w:p w14:paraId="3FC3AA3E" w14:textId="42634CAE" w:rsidR="00BF25CE" w:rsidRPr="00042188" w:rsidDel="00D545C6" w:rsidRDefault="00BF25CE" w:rsidP="004B4319">
            <w:pPr>
              <w:jc w:val="both"/>
              <w:rPr>
                <w:del w:id="585" w:author="Eva Skýbová" w:date="2024-05-15T07:28:00Z"/>
              </w:rPr>
            </w:pPr>
            <w:del w:id="586" w:author="Eva Skýbová" w:date="2024-05-15T07:28:00Z">
              <w:r w:rsidDel="00D545C6">
                <w:delText>Ing. Martin Ficek, Ph.D. (</w:delText>
              </w:r>
              <w:r w:rsidR="004B4319" w:rsidDel="00D545C6">
                <w:delText xml:space="preserve">43 </w:delText>
              </w:r>
              <w:r w:rsidDel="00D545C6">
                <w:delText>%)</w:delText>
              </w:r>
            </w:del>
          </w:p>
        </w:tc>
        <w:tc>
          <w:tcPr>
            <w:tcW w:w="1134" w:type="dxa"/>
            <w:shd w:val="clear" w:color="auto" w:fill="ECF1F8"/>
          </w:tcPr>
          <w:p w14:paraId="5066D846" w14:textId="6353BF4E" w:rsidR="00BF25CE" w:rsidRPr="00042188" w:rsidDel="00D545C6" w:rsidRDefault="00BF25CE" w:rsidP="002D13E5">
            <w:pPr>
              <w:jc w:val="both"/>
              <w:rPr>
                <w:del w:id="587" w:author="Eva Skýbová" w:date="2024-05-15T07:28:00Z"/>
              </w:rPr>
            </w:pPr>
            <w:del w:id="588" w:author="Eva Skýbová" w:date="2024-05-15T07:28:00Z">
              <w:r w:rsidDel="00D545C6">
                <w:delText>2/ZS</w:delText>
              </w:r>
            </w:del>
          </w:p>
        </w:tc>
        <w:tc>
          <w:tcPr>
            <w:tcW w:w="1134" w:type="dxa"/>
            <w:shd w:val="clear" w:color="auto" w:fill="ECF1F8"/>
          </w:tcPr>
          <w:p w14:paraId="1483E7C6" w14:textId="1EDF048E" w:rsidR="00BF25CE" w:rsidRPr="00065474" w:rsidDel="00D545C6" w:rsidRDefault="00BF25CE" w:rsidP="002D13E5">
            <w:pPr>
              <w:jc w:val="both"/>
              <w:rPr>
                <w:del w:id="589" w:author="Eva Skýbová" w:date="2024-05-15T07:28:00Z"/>
                <w:b/>
              </w:rPr>
            </w:pPr>
          </w:p>
        </w:tc>
      </w:tr>
      <w:tr w:rsidR="00BF25CE" w:rsidRPr="00042188" w:rsidDel="00D545C6" w14:paraId="331DB661" w14:textId="34D6AD91" w:rsidTr="002D13E5">
        <w:trPr>
          <w:del w:id="590" w:author="Eva Skýbová" w:date="2024-05-15T07:28:00Z"/>
        </w:trPr>
        <w:tc>
          <w:tcPr>
            <w:tcW w:w="4253" w:type="dxa"/>
            <w:gridSpan w:val="3"/>
            <w:shd w:val="clear" w:color="auto" w:fill="ECF1F8"/>
          </w:tcPr>
          <w:p w14:paraId="2B941DC5" w14:textId="635B0C17" w:rsidR="00FD2DF0" w:rsidDel="00D545C6" w:rsidRDefault="00FD2DF0" w:rsidP="00FD2DF0">
            <w:pPr>
              <w:jc w:val="both"/>
              <w:rPr>
                <w:del w:id="591" w:author="Eva Skýbová" w:date="2024-05-15T07:28:00Z"/>
              </w:rPr>
            </w:pPr>
            <w:del w:id="592" w:author="Eva Skýbová" w:date="2024-05-15T07:28:00Z">
              <w:r w:rsidDel="00D545C6">
                <w:delText>Introduction to Logistics</w:delText>
              </w:r>
            </w:del>
          </w:p>
          <w:p w14:paraId="7F07A240" w14:textId="36EBC4D1" w:rsidR="00BF25CE" w:rsidRPr="00042188" w:rsidDel="00D545C6" w:rsidRDefault="00BF25CE" w:rsidP="002D13E5">
            <w:pPr>
              <w:jc w:val="both"/>
              <w:rPr>
                <w:del w:id="593" w:author="Eva Skýbová" w:date="2024-05-15T07:28:00Z"/>
              </w:rPr>
            </w:pPr>
          </w:p>
        </w:tc>
        <w:tc>
          <w:tcPr>
            <w:tcW w:w="1134" w:type="dxa"/>
            <w:shd w:val="clear" w:color="auto" w:fill="ECF1F8"/>
          </w:tcPr>
          <w:p w14:paraId="62E862B1" w14:textId="69444208" w:rsidR="00BF25CE" w:rsidRPr="00042188" w:rsidDel="00D545C6" w:rsidRDefault="00126F20" w:rsidP="002D13E5">
            <w:pPr>
              <w:jc w:val="both"/>
              <w:rPr>
                <w:del w:id="594" w:author="Eva Skýbová" w:date="2024-05-15T07:28:00Z"/>
              </w:rPr>
            </w:pPr>
            <w:del w:id="595" w:author="Eva Skýbová" w:date="2024-05-15T07:28:00Z">
              <w:r w:rsidDel="00D545C6">
                <w:delText>14p</w:delText>
              </w:r>
              <w:r w:rsidR="00BF25CE" w:rsidDel="00D545C6">
                <w:delText>-28s</w:delText>
              </w:r>
            </w:del>
          </w:p>
        </w:tc>
        <w:tc>
          <w:tcPr>
            <w:tcW w:w="1134" w:type="dxa"/>
            <w:shd w:val="clear" w:color="auto" w:fill="ECF1F8"/>
          </w:tcPr>
          <w:p w14:paraId="081EFA71" w14:textId="51A4F94B" w:rsidR="00BF25CE" w:rsidRPr="00042188" w:rsidDel="00D545C6" w:rsidRDefault="00BF25CE" w:rsidP="002D13E5">
            <w:pPr>
              <w:jc w:val="both"/>
              <w:rPr>
                <w:del w:id="596" w:author="Eva Skýbová" w:date="2024-05-15T07:28:00Z"/>
              </w:rPr>
            </w:pPr>
            <w:del w:id="597" w:author="Eva Skýbová" w:date="2024-05-15T07:28:00Z">
              <w:r w:rsidDel="00D545C6">
                <w:delText>z, zk</w:delText>
              </w:r>
            </w:del>
          </w:p>
        </w:tc>
        <w:tc>
          <w:tcPr>
            <w:tcW w:w="1134" w:type="dxa"/>
            <w:shd w:val="clear" w:color="auto" w:fill="ECF1F8"/>
          </w:tcPr>
          <w:p w14:paraId="277A883C" w14:textId="372ED048" w:rsidR="00BF25CE" w:rsidRPr="00042188" w:rsidDel="00D545C6" w:rsidRDefault="00BF25CE" w:rsidP="002D13E5">
            <w:pPr>
              <w:jc w:val="both"/>
              <w:rPr>
                <w:del w:id="598" w:author="Eva Skýbová" w:date="2024-05-15T07:28:00Z"/>
              </w:rPr>
            </w:pPr>
            <w:del w:id="599" w:author="Eva Skýbová" w:date="2024-05-15T07:28:00Z">
              <w:r w:rsidDel="00D545C6">
                <w:delText>4</w:delText>
              </w:r>
            </w:del>
          </w:p>
        </w:tc>
        <w:tc>
          <w:tcPr>
            <w:tcW w:w="4111" w:type="dxa"/>
            <w:shd w:val="clear" w:color="auto" w:fill="ECF1F8"/>
          </w:tcPr>
          <w:p w14:paraId="22C92EB4" w14:textId="061368EB" w:rsidR="00BF25CE" w:rsidDel="00D545C6" w:rsidRDefault="00635B51" w:rsidP="002D13E5">
            <w:pPr>
              <w:jc w:val="both"/>
              <w:rPr>
                <w:del w:id="600" w:author="Eva Skýbová" w:date="2024-05-15T07:28:00Z"/>
                <w:b/>
                <w:bCs/>
              </w:rPr>
            </w:pPr>
            <w:del w:id="601" w:author="Eva Skýbová" w:date="2024-05-15T07:28:00Z">
              <w:r w:rsidDel="00D545C6">
                <w:rPr>
                  <w:b/>
                  <w:bCs/>
                </w:rPr>
                <w:delText>Ing. Leo Tvrdoň, Ph.D</w:delText>
              </w:r>
            </w:del>
          </w:p>
          <w:p w14:paraId="1B117F1E" w14:textId="31ACBCBD" w:rsidR="00BF25CE" w:rsidRPr="007615E7" w:rsidDel="00D545C6" w:rsidRDefault="00BF25CE" w:rsidP="002D13E5">
            <w:pPr>
              <w:jc w:val="both"/>
              <w:rPr>
                <w:del w:id="602" w:author="Eva Skýbová" w:date="2024-05-15T07:28:00Z"/>
                <w:b/>
                <w:bCs/>
              </w:rPr>
            </w:pPr>
          </w:p>
        </w:tc>
        <w:tc>
          <w:tcPr>
            <w:tcW w:w="1134" w:type="dxa"/>
            <w:shd w:val="clear" w:color="auto" w:fill="ECF1F8"/>
          </w:tcPr>
          <w:p w14:paraId="09465F91" w14:textId="5FACC7D2" w:rsidR="00BF25CE" w:rsidRPr="00042188" w:rsidDel="00D545C6" w:rsidRDefault="00BF25CE" w:rsidP="002D13E5">
            <w:pPr>
              <w:jc w:val="both"/>
              <w:rPr>
                <w:del w:id="603" w:author="Eva Skýbová" w:date="2024-05-15T07:28:00Z"/>
              </w:rPr>
            </w:pPr>
            <w:del w:id="604" w:author="Eva Skýbová" w:date="2024-05-15T07:28:00Z">
              <w:r w:rsidDel="00D545C6">
                <w:delText>2/ZS</w:delText>
              </w:r>
            </w:del>
          </w:p>
        </w:tc>
        <w:tc>
          <w:tcPr>
            <w:tcW w:w="1134" w:type="dxa"/>
            <w:shd w:val="clear" w:color="auto" w:fill="ECF1F8"/>
          </w:tcPr>
          <w:p w14:paraId="6BCD03F5" w14:textId="027A9C9C" w:rsidR="00BF25CE" w:rsidRPr="00065474" w:rsidDel="00D545C6" w:rsidRDefault="00BF25CE" w:rsidP="002D13E5">
            <w:pPr>
              <w:jc w:val="both"/>
              <w:rPr>
                <w:del w:id="605" w:author="Eva Skýbová" w:date="2024-05-15T07:28:00Z"/>
                <w:b/>
              </w:rPr>
            </w:pPr>
          </w:p>
        </w:tc>
      </w:tr>
      <w:tr w:rsidR="00BF25CE" w:rsidRPr="00042188" w:rsidDel="00D545C6" w14:paraId="69C54177" w14:textId="0AB1E4B4" w:rsidTr="002D13E5">
        <w:trPr>
          <w:del w:id="606" w:author="Eva Skýbová" w:date="2024-05-15T07:28:00Z"/>
        </w:trPr>
        <w:tc>
          <w:tcPr>
            <w:tcW w:w="4253" w:type="dxa"/>
            <w:gridSpan w:val="3"/>
            <w:shd w:val="clear" w:color="auto" w:fill="ECF1F8"/>
          </w:tcPr>
          <w:p w14:paraId="26364A3C" w14:textId="2470FAD5" w:rsidR="00FD2DF0" w:rsidDel="00D545C6" w:rsidRDefault="00F143C7" w:rsidP="002D13E5">
            <w:pPr>
              <w:jc w:val="both"/>
              <w:rPr>
                <w:del w:id="607" w:author="Eva Skýbová" w:date="2024-05-15T07:28:00Z"/>
              </w:rPr>
            </w:pPr>
            <w:del w:id="608" w:author="Eva Skýbová" w:date="2024-05-15T07:28:00Z">
              <w:r w:rsidDel="00D545C6">
                <w:delText>Population Protection I</w:delText>
              </w:r>
            </w:del>
          </w:p>
          <w:p w14:paraId="608EEC20" w14:textId="1D53725B" w:rsidR="00BF25CE" w:rsidRPr="00042188" w:rsidDel="00D545C6" w:rsidRDefault="00BF25CE" w:rsidP="002D13E5">
            <w:pPr>
              <w:jc w:val="both"/>
              <w:rPr>
                <w:del w:id="609" w:author="Eva Skýbová" w:date="2024-05-15T07:28:00Z"/>
              </w:rPr>
            </w:pPr>
          </w:p>
        </w:tc>
        <w:tc>
          <w:tcPr>
            <w:tcW w:w="1134" w:type="dxa"/>
            <w:shd w:val="clear" w:color="auto" w:fill="ECF1F8"/>
          </w:tcPr>
          <w:p w14:paraId="6605740B" w14:textId="0E8F1DA4" w:rsidR="00BF25CE" w:rsidRPr="00042188" w:rsidDel="00D545C6" w:rsidRDefault="00BF25CE" w:rsidP="002D13E5">
            <w:pPr>
              <w:jc w:val="both"/>
              <w:rPr>
                <w:del w:id="610" w:author="Eva Skýbová" w:date="2024-05-15T07:28:00Z"/>
              </w:rPr>
            </w:pPr>
            <w:del w:id="611" w:author="Eva Skýbová" w:date="2024-05-15T07:28:00Z">
              <w:r w:rsidDel="00D545C6">
                <w:delText>28p-28s</w:delText>
              </w:r>
            </w:del>
          </w:p>
        </w:tc>
        <w:tc>
          <w:tcPr>
            <w:tcW w:w="1134" w:type="dxa"/>
            <w:shd w:val="clear" w:color="auto" w:fill="ECF1F8"/>
          </w:tcPr>
          <w:p w14:paraId="7A41C3D4" w14:textId="394C61DF" w:rsidR="00BF25CE" w:rsidRPr="00042188" w:rsidDel="00D545C6" w:rsidRDefault="00BF25CE" w:rsidP="002D13E5">
            <w:pPr>
              <w:jc w:val="both"/>
              <w:rPr>
                <w:del w:id="612" w:author="Eva Skýbová" w:date="2024-05-15T07:28:00Z"/>
              </w:rPr>
            </w:pPr>
            <w:del w:id="613" w:author="Eva Skýbová" w:date="2024-05-15T07:28:00Z">
              <w:r w:rsidDel="00D545C6">
                <w:delText>z, zk</w:delText>
              </w:r>
            </w:del>
          </w:p>
        </w:tc>
        <w:tc>
          <w:tcPr>
            <w:tcW w:w="1134" w:type="dxa"/>
            <w:shd w:val="clear" w:color="auto" w:fill="ECF1F8"/>
          </w:tcPr>
          <w:p w14:paraId="48028331" w14:textId="181100B9" w:rsidR="00BF25CE" w:rsidRPr="00042188" w:rsidDel="00D545C6" w:rsidRDefault="00BF25CE" w:rsidP="002D13E5">
            <w:pPr>
              <w:jc w:val="both"/>
              <w:rPr>
                <w:del w:id="614" w:author="Eva Skýbová" w:date="2024-05-15T07:28:00Z"/>
              </w:rPr>
            </w:pPr>
            <w:del w:id="615" w:author="Eva Skýbová" w:date="2024-05-15T07:28:00Z">
              <w:r w:rsidDel="00D545C6">
                <w:delText>5</w:delText>
              </w:r>
            </w:del>
          </w:p>
        </w:tc>
        <w:tc>
          <w:tcPr>
            <w:tcW w:w="4111" w:type="dxa"/>
            <w:shd w:val="clear" w:color="auto" w:fill="ECF1F8"/>
          </w:tcPr>
          <w:p w14:paraId="236FCD4A" w14:textId="392A2125" w:rsidR="00BF25CE" w:rsidDel="00D545C6" w:rsidRDefault="00BF25CE" w:rsidP="002D13E5">
            <w:pPr>
              <w:jc w:val="both"/>
              <w:rPr>
                <w:del w:id="616" w:author="Eva Skýbová" w:date="2024-05-15T07:28:00Z"/>
                <w:b/>
                <w:bCs/>
              </w:rPr>
            </w:pPr>
            <w:del w:id="617" w:author="Eva Skýbová" w:date="2024-05-15T07:28:00Z">
              <w:r w:rsidRPr="00A63DA4" w:rsidDel="00D545C6">
                <w:rPr>
                  <w:b/>
                  <w:bCs/>
                </w:rPr>
                <w:delText xml:space="preserve">Ing. Jan </w:delText>
              </w:r>
              <w:r w:rsidDel="00D545C6">
                <w:rPr>
                  <w:b/>
                  <w:bCs/>
                </w:rPr>
                <w:delText>Strohmandl</w:delText>
              </w:r>
              <w:r w:rsidRPr="00A63DA4" w:rsidDel="00D545C6">
                <w:rPr>
                  <w:b/>
                  <w:bCs/>
                </w:rPr>
                <w:delText>, Ph.D.</w:delText>
              </w:r>
              <w:r w:rsidDel="00D545C6">
                <w:rPr>
                  <w:b/>
                  <w:bCs/>
                </w:rPr>
                <w:delText xml:space="preserve"> (</w:delText>
              </w:r>
              <w:r w:rsidR="004B4319" w:rsidDel="00D545C6">
                <w:rPr>
                  <w:b/>
                  <w:bCs/>
                </w:rPr>
                <w:delText>57</w:delText>
              </w:r>
              <w:r w:rsidDel="00D545C6">
                <w:rPr>
                  <w:b/>
                  <w:bCs/>
                </w:rPr>
                <w:delText xml:space="preserve"> %)</w:delText>
              </w:r>
            </w:del>
          </w:p>
          <w:p w14:paraId="1323453C" w14:textId="71F09059" w:rsidR="00BF25CE" w:rsidRPr="007972B1" w:rsidDel="00D545C6" w:rsidRDefault="00BF25CE" w:rsidP="004B4319">
            <w:pPr>
              <w:jc w:val="both"/>
              <w:rPr>
                <w:del w:id="618" w:author="Eva Skýbová" w:date="2024-05-15T07:28:00Z"/>
              </w:rPr>
            </w:pPr>
            <w:del w:id="619" w:author="Eva Skýbová" w:date="2024-05-15T07:28:00Z">
              <w:r w:rsidRPr="007972B1" w:rsidDel="00D545C6">
                <w:delText>Ing. Jan Kyselák, Ph.D.</w:delText>
              </w:r>
              <w:r w:rsidR="004B4319" w:rsidDel="00D545C6">
                <w:delText xml:space="preserve"> (43</w:delText>
              </w:r>
              <w:r w:rsidDel="00D545C6">
                <w:delText xml:space="preserve"> %)</w:delText>
              </w:r>
            </w:del>
          </w:p>
        </w:tc>
        <w:tc>
          <w:tcPr>
            <w:tcW w:w="1134" w:type="dxa"/>
            <w:shd w:val="clear" w:color="auto" w:fill="ECF1F8"/>
          </w:tcPr>
          <w:p w14:paraId="4B23CEDC" w14:textId="5D907CF7" w:rsidR="00BF25CE" w:rsidRPr="00042188" w:rsidDel="00D545C6" w:rsidRDefault="00BF25CE" w:rsidP="002D13E5">
            <w:pPr>
              <w:jc w:val="both"/>
              <w:rPr>
                <w:del w:id="620" w:author="Eva Skýbová" w:date="2024-05-15T07:28:00Z"/>
              </w:rPr>
            </w:pPr>
            <w:del w:id="621" w:author="Eva Skýbová" w:date="2024-05-15T07:28:00Z">
              <w:r w:rsidDel="00D545C6">
                <w:delText>2/ZS</w:delText>
              </w:r>
            </w:del>
          </w:p>
        </w:tc>
        <w:tc>
          <w:tcPr>
            <w:tcW w:w="1134" w:type="dxa"/>
            <w:shd w:val="clear" w:color="auto" w:fill="ECF1F8"/>
          </w:tcPr>
          <w:p w14:paraId="37C3B360" w14:textId="0B16F496" w:rsidR="00BF25CE" w:rsidRPr="00065474" w:rsidDel="00D545C6" w:rsidRDefault="00BF25CE" w:rsidP="002D13E5">
            <w:pPr>
              <w:jc w:val="both"/>
              <w:rPr>
                <w:del w:id="622" w:author="Eva Skýbová" w:date="2024-05-15T07:28:00Z"/>
                <w:b/>
              </w:rPr>
            </w:pPr>
            <w:del w:id="623" w:author="Eva Skýbová" w:date="2024-05-15T07:28:00Z">
              <w:r w:rsidRPr="00065474" w:rsidDel="00D545C6">
                <w:rPr>
                  <w:b/>
                </w:rPr>
                <w:delText>ZT</w:delText>
              </w:r>
            </w:del>
          </w:p>
        </w:tc>
      </w:tr>
      <w:tr w:rsidR="00BF25CE" w:rsidRPr="00042188" w:rsidDel="00D545C6" w14:paraId="5BFDBEFD" w14:textId="283A5AB1" w:rsidTr="002D13E5">
        <w:trPr>
          <w:del w:id="624" w:author="Eva Skýbová" w:date="2024-05-15T07:28:00Z"/>
        </w:trPr>
        <w:tc>
          <w:tcPr>
            <w:tcW w:w="4253" w:type="dxa"/>
            <w:gridSpan w:val="3"/>
            <w:shd w:val="clear" w:color="auto" w:fill="ECF1F8"/>
          </w:tcPr>
          <w:p w14:paraId="3AB9FB43" w14:textId="3441E942" w:rsidR="00BF25CE" w:rsidDel="00D545C6" w:rsidRDefault="001E30EA" w:rsidP="002D13E5">
            <w:pPr>
              <w:jc w:val="both"/>
              <w:rPr>
                <w:del w:id="625" w:author="Eva Skýbová" w:date="2024-05-15T07:28:00Z"/>
              </w:rPr>
            </w:pPr>
            <w:del w:id="626" w:author="Eva Skýbová" w:date="2024-05-15T07:28:00Z">
              <w:r w:rsidDel="00D545C6">
                <w:delText>Professional English</w:delText>
              </w:r>
              <w:r w:rsidR="00BF25CE" w:rsidDel="00D545C6">
                <w:delText xml:space="preserve"> II</w:delText>
              </w:r>
            </w:del>
          </w:p>
          <w:p w14:paraId="0BE90060" w14:textId="5F9E6822" w:rsidR="00BF25CE" w:rsidRPr="00042188" w:rsidDel="00D545C6" w:rsidRDefault="00BF25CE" w:rsidP="002D13E5">
            <w:pPr>
              <w:jc w:val="both"/>
              <w:rPr>
                <w:del w:id="627" w:author="Eva Skýbová" w:date="2024-05-15T07:28:00Z"/>
              </w:rPr>
            </w:pPr>
          </w:p>
        </w:tc>
        <w:tc>
          <w:tcPr>
            <w:tcW w:w="1134" w:type="dxa"/>
            <w:shd w:val="clear" w:color="auto" w:fill="ECF1F8"/>
          </w:tcPr>
          <w:p w14:paraId="04C01DD9" w14:textId="3C9ACE36" w:rsidR="00BF25CE" w:rsidRPr="00042188" w:rsidDel="00D545C6" w:rsidRDefault="00BF25CE" w:rsidP="002D13E5">
            <w:pPr>
              <w:jc w:val="both"/>
              <w:rPr>
                <w:del w:id="628" w:author="Eva Skýbová" w:date="2024-05-15T07:28:00Z"/>
              </w:rPr>
            </w:pPr>
            <w:del w:id="629" w:author="Eva Skýbová" w:date="2024-05-15T07:28:00Z">
              <w:r w:rsidDel="00D545C6">
                <w:delText>28s</w:delText>
              </w:r>
            </w:del>
          </w:p>
        </w:tc>
        <w:tc>
          <w:tcPr>
            <w:tcW w:w="1134" w:type="dxa"/>
            <w:shd w:val="clear" w:color="auto" w:fill="ECF1F8"/>
          </w:tcPr>
          <w:p w14:paraId="5945BF6F" w14:textId="1BA0CD87" w:rsidR="00BF25CE" w:rsidRPr="00042188" w:rsidDel="00D545C6" w:rsidRDefault="00BF25CE" w:rsidP="002D13E5">
            <w:pPr>
              <w:jc w:val="both"/>
              <w:rPr>
                <w:del w:id="630" w:author="Eva Skýbová" w:date="2024-05-15T07:28:00Z"/>
              </w:rPr>
            </w:pPr>
            <w:del w:id="631" w:author="Eva Skýbová" w:date="2024-05-15T07:28:00Z">
              <w:r w:rsidDel="00D545C6">
                <w:delText>z</w:delText>
              </w:r>
            </w:del>
          </w:p>
        </w:tc>
        <w:tc>
          <w:tcPr>
            <w:tcW w:w="1134" w:type="dxa"/>
            <w:shd w:val="clear" w:color="auto" w:fill="ECF1F8"/>
          </w:tcPr>
          <w:p w14:paraId="63CDE89A" w14:textId="37EAC99F" w:rsidR="00BF25CE" w:rsidRPr="00042188" w:rsidDel="00D545C6" w:rsidRDefault="00BF25CE" w:rsidP="002D13E5">
            <w:pPr>
              <w:jc w:val="both"/>
              <w:rPr>
                <w:del w:id="632" w:author="Eva Skýbová" w:date="2024-05-15T07:28:00Z"/>
              </w:rPr>
            </w:pPr>
            <w:del w:id="633" w:author="Eva Skýbová" w:date="2024-05-15T07:28:00Z">
              <w:r w:rsidDel="00D545C6">
                <w:delText>2</w:delText>
              </w:r>
            </w:del>
          </w:p>
        </w:tc>
        <w:tc>
          <w:tcPr>
            <w:tcW w:w="4111" w:type="dxa"/>
            <w:shd w:val="clear" w:color="auto" w:fill="ECF1F8"/>
          </w:tcPr>
          <w:p w14:paraId="6D614FA2" w14:textId="4343DAC7" w:rsidR="00BF25CE" w:rsidDel="00D545C6" w:rsidRDefault="00BF25CE" w:rsidP="002D13E5">
            <w:pPr>
              <w:jc w:val="both"/>
              <w:rPr>
                <w:del w:id="634" w:author="Eva Skýbová" w:date="2024-05-15T07:28:00Z"/>
                <w:b/>
                <w:bCs/>
              </w:rPr>
            </w:pPr>
            <w:del w:id="635" w:author="Eva Skýbová" w:date="2024-05-15T07:28:00Z">
              <w:r w:rsidRPr="006C3972" w:rsidDel="00D545C6">
                <w:rPr>
                  <w:b/>
                  <w:bCs/>
                </w:rPr>
                <w:delText>Mgr. et Mgr. Kateřina Pitrová, BBA, Ph.D</w:delText>
              </w:r>
              <w:r w:rsidDel="00D545C6">
                <w:rPr>
                  <w:b/>
                  <w:bCs/>
                </w:rPr>
                <w:delText>.</w:delText>
              </w:r>
            </w:del>
          </w:p>
          <w:p w14:paraId="4938E513" w14:textId="1D2CE16E" w:rsidR="00BF25CE" w:rsidRPr="00042188" w:rsidDel="00D545C6" w:rsidRDefault="00BF25CE" w:rsidP="002D13E5">
            <w:pPr>
              <w:jc w:val="both"/>
              <w:rPr>
                <w:del w:id="636" w:author="Eva Skýbová" w:date="2024-05-15T07:28:00Z"/>
              </w:rPr>
            </w:pPr>
          </w:p>
        </w:tc>
        <w:tc>
          <w:tcPr>
            <w:tcW w:w="1134" w:type="dxa"/>
            <w:shd w:val="clear" w:color="auto" w:fill="ECF1F8"/>
          </w:tcPr>
          <w:p w14:paraId="26B8E10C" w14:textId="378642C2" w:rsidR="00BF25CE" w:rsidRPr="00042188" w:rsidDel="00D545C6" w:rsidRDefault="00BF25CE" w:rsidP="002D13E5">
            <w:pPr>
              <w:jc w:val="both"/>
              <w:rPr>
                <w:del w:id="637" w:author="Eva Skýbová" w:date="2024-05-15T07:28:00Z"/>
              </w:rPr>
            </w:pPr>
            <w:del w:id="638" w:author="Eva Skýbová" w:date="2024-05-15T07:28:00Z">
              <w:r w:rsidDel="00D545C6">
                <w:delText>2/ZS</w:delText>
              </w:r>
            </w:del>
          </w:p>
        </w:tc>
        <w:tc>
          <w:tcPr>
            <w:tcW w:w="1134" w:type="dxa"/>
            <w:shd w:val="clear" w:color="auto" w:fill="ECF1F8"/>
          </w:tcPr>
          <w:p w14:paraId="1D9E465A" w14:textId="34BBEB30" w:rsidR="00BF25CE" w:rsidRPr="00065474" w:rsidDel="00D545C6" w:rsidRDefault="00BF25CE" w:rsidP="002D13E5">
            <w:pPr>
              <w:jc w:val="both"/>
              <w:rPr>
                <w:del w:id="639" w:author="Eva Skýbová" w:date="2024-05-15T07:28:00Z"/>
                <w:b/>
              </w:rPr>
            </w:pPr>
          </w:p>
        </w:tc>
      </w:tr>
      <w:tr w:rsidR="00BF25CE" w:rsidRPr="00042188" w:rsidDel="00D545C6" w14:paraId="44C73793" w14:textId="2AE77393" w:rsidTr="002D13E5">
        <w:trPr>
          <w:del w:id="640" w:author="Eva Skýbová" w:date="2024-05-15T07:28:00Z"/>
        </w:trPr>
        <w:tc>
          <w:tcPr>
            <w:tcW w:w="4253" w:type="dxa"/>
            <w:gridSpan w:val="3"/>
            <w:shd w:val="clear" w:color="auto" w:fill="ECF1F8"/>
          </w:tcPr>
          <w:p w14:paraId="658E54DD" w14:textId="61B6125D" w:rsidR="00FD2DF0" w:rsidDel="00D545C6" w:rsidRDefault="00FD2DF0" w:rsidP="002D13E5">
            <w:pPr>
              <w:jc w:val="both"/>
              <w:rPr>
                <w:del w:id="641" w:author="Eva Skýbová" w:date="2024-05-15T07:28:00Z"/>
              </w:rPr>
            </w:pPr>
            <w:del w:id="642" w:author="Eva Skýbová" w:date="2024-05-15T07:28:00Z">
              <w:r w:rsidDel="00D545C6">
                <w:delText>Sports Activities I</w:delText>
              </w:r>
            </w:del>
          </w:p>
          <w:p w14:paraId="59096588" w14:textId="20EB605D" w:rsidR="00BF25CE" w:rsidRPr="00042188" w:rsidDel="00D545C6" w:rsidRDefault="00BF25CE" w:rsidP="002D13E5">
            <w:pPr>
              <w:jc w:val="both"/>
              <w:rPr>
                <w:del w:id="643" w:author="Eva Skýbová" w:date="2024-05-15T07:28:00Z"/>
              </w:rPr>
            </w:pPr>
          </w:p>
        </w:tc>
        <w:tc>
          <w:tcPr>
            <w:tcW w:w="1134" w:type="dxa"/>
            <w:shd w:val="clear" w:color="auto" w:fill="ECF1F8"/>
          </w:tcPr>
          <w:p w14:paraId="5888EB45" w14:textId="2A78A6EA" w:rsidR="00BF25CE" w:rsidRPr="00042188" w:rsidDel="00D545C6" w:rsidRDefault="00BF25CE" w:rsidP="002D13E5">
            <w:pPr>
              <w:jc w:val="both"/>
              <w:rPr>
                <w:del w:id="644" w:author="Eva Skýbová" w:date="2024-05-15T07:28:00Z"/>
              </w:rPr>
            </w:pPr>
            <w:del w:id="645" w:author="Eva Skýbová" w:date="2024-05-15T07:28:00Z">
              <w:r w:rsidDel="00D545C6">
                <w:delText>28c</w:delText>
              </w:r>
            </w:del>
          </w:p>
        </w:tc>
        <w:tc>
          <w:tcPr>
            <w:tcW w:w="1134" w:type="dxa"/>
            <w:shd w:val="clear" w:color="auto" w:fill="ECF1F8"/>
          </w:tcPr>
          <w:p w14:paraId="17B6A03E" w14:textId="59E8048D" w:rsidR="00BF25CE" w:rsidRPr="00042188" w:rsidDel="00D545C6" w:rsidRDefault="00BF25CE" w:rsidP="002D13E5">
            <w:pPr>
              <w:jc w:val="both"/>
              <w:rPr>
                <w:del w:id="646" w:author="Eva Skýbová" w:date="2024-05-15T07:28:00Z"/>
              </w:rPr>
            </w:pPr>
            <w:del w:id="647" w:author="Eva Skýbová" w:date="2024-05-15T07:28:00Z">
              <w:r w:rsidDel="00D545C6">
                <w:delText>z</w:delText>
              </w:r>
            </w:del>
          </w:p>
        </w:tc>
        <w:tc>
          <w:tcPr>
            <w:tcW w:w="1134" w:type="dxa"/>
            <w:shd w:val="clear" w:color="auto" w:fill="ECF1F8"/>
          </w:tcPr>
          <w:p w14:paraId="542E2CC2" w14:textId="63E49B26" w:rsidR="00BF25CE" w:rsidRPr="00042188" w:rsidDel="00D545C6" w:rsidRDefault="00BF25CE" w:rsidP="002D13E5">
            <w:pPr>
              <w:jc w:val="both"/>
              <w:rPr>
                <w:del w:id="648" w:author="Eva Skýbová" w:date="2024-05-15T07:28:00Z"/>
              </w:rPr>
            </w:pPr>
            <w:del w:id="649" w:author="Eva Skýbová" w:date="2024-05-15T07:28:00Z">
              <w:r w:rsidDel="00D545C6">
                <w:delText>2</w:delText>
              </w:r>
            </w:del>
          </w:p>
        </w:tc>
        <w:tc>
          <w:tcPr>
            <w:tcW w:w="4111" w:type="dxa"/>
            <w:shd w:val="clear" w:color="auto" w:fill="ECF1F8"/>
          </w:tcPr>
          <w:p w14:paraId="0A77FE33" w14:textId="5420F46B" w:rsidR="00BF25CE" w:rsidDel="00D545C6" w:rsidRDefault="00BF25CE" w:rsidP="002D13E5">
            <w:pPr>
              <w:jc w:val="both"/>
              <w:rPr>
                <w:del w:id="650" w:author="Eva Skýbová" w:date="2024-05-15T07:28:00Z"/>
              </w:rPr>
            </w:pPr>
            <w:del w:id="651" w:author="Eva Skýbová" w:date="2024-05-15T07:28:00Z">
              <w:r w:rsidDel="00D545C6">
                <w:delText>MUTV</w:delText>
              </w:r>
            </w:del>
          </w:p>
          <w:p w14:paraId="385F9756" w14:textId="0F4D9121" w:rsidR="00BF25CE" w:rsidRPr="00042188" w:rsidDel="00D545C6" w:rsidRDefault="00BF25CE" w:rsidP="002D13E5">
            <w:pPr>
              <w:jc w:val="both"/>
              <w:rPr>
                <w:del w:id="652" w:author="Eva Skýbová" w:date="2024-05-15T07:28:00Z"/>
              </w:rPr>
            </w:pPr>
          </w:p>
        </w:tc>
        <w:tc>
          <w:tcPr>
            <w:tcW w:w="1134" w:type="dxa"/>
            <w:shd w:val="clear" w:color="auto" w:fill="ECF1F8"/>
          </w:tcPr>
          <w:p w14:paraId="463D898C" w14:textId="062D2E94" w:rsidR="00BF25CE" w:rsidRPr="00042188" w:rsidDel="00D545C6" w:rsidRDefault="00BF25CE" w:rsidP="002D13E5">
            <w:pPr>
              <w:jc w:val="both"/>
              <w:rPr>
                <w:del w:id="653" w:author="Eva Skýbová" w:date="2024-05-15T07:28:00Z"/>
              </w:rPr>
            </w:pPr>
            <w:del w:id="654" w:author="Eva Skýbová" w:date="2024-05-15T07:28:00Z">
              <w:r w:rsidDel="00D545C6">
                <w:delText>2/ZS</w:delText>
              </w:r>
            </w:del>
          </w:p>
        </w:tc>
        <w:tc>
          <w:tcPr>
            <w:tcW w:w="1134" w:type="dxa"/>
            <w:shd w:val="clear" w:color="auto" w:fill="ECF1F8"/>
          </w:tcPr>
          <w:p w14:paraId="41D28864" w14:textId="0E609958" w:rsidR="00BF25CE" w:rsidRPr="00065474" w:rsidDel="00D545C6" w:rsidRDefault="00BF25CE" w:rsidP="002D13E5">
            <w:pPr>
              <w:jc w:val="both"/>
              <w:rPr>
                <w:del w:id="655" w:author="Eva Skýbová" w:date="2024-05-15T07:28:00Z"/>
                <w:b/>
              </w:rPr>
            </w:pPr>
          </w:p>
        </w:tc>
      </w:tr>
      <w:tr w:rsidR="002D13E5" w:rsidRPr="00042188" w:rsidDel="00D545C6" w14:paraId="0255E983" w14:textId="1B3D2983" w:rsidTr="002D13E5">
        <w:trPr>
          <w:del w:id="656" w:author="Eva Skýbová" w:date="2024-05-15T07:28:00Z"/>
        </w:trPr>
        <w:tc>
          <w:tcPr>
            <w:tcW w:w="4253" w:type="dxa"/>
            <w:gridSpan w:val="3"/>
            <w:shd w:val="clear" w:color="auto" w:fill="ECF1F8"/>
          </w:tcPr>
          <w:p w14:paraId="6BB7B951" w14:textId="0C49A77F" w:rsidR="00FA3DAA" w:rsidRPr="00F143C7" w:rsidDel="00D545C6" w:rsidRDefault="00FA3DAA" w:rsidP="002D13E5">
            <w:pPr>
              <w:jc w:val="both"/>
              <w:rPr>
                <w:del w:id="657" w:author="Eva Skýbová" w:date="2024-05-15T07:28:00Z"/>
              </w:rPr>
            </w:pPr>
            <w:del w:id="658" w:author="Eva Skýbová" w:date="2024-05-15T07:28:00Z">
              <w:r w:rsidRPr="00F143C7" w:rsidDel="00D545C6">
                <w:delText>Foundations of Programming</w:delText>
              </w:r>
            </w:del>
          </w:p>
          <w:p w14:paraId="1F0D9291" w14:textId="00AB657E" w:rsidR="002D13E5" w:rsidDel="00D545C6" w:rsidRDefault="002D13E5" w:rsidP="002D13E5">
            <w:pPr>
              <w:jc w:val="both"/>
              <w:rPr>
                <w:del w:id="659" w:author="Eva Skýbová" w:date="2024-05-15T07:28:00Z"/>
              </w:rPr>
            </w:pPr>
          </w:p>
        </w:tc>
        <w:tc>
          <w:tcPr>
            <w:tcW w:w="1134" w:type="dxa"/>
            <w:shd w:val="clear" w:color="auto" w:fill="ECF1F8"/>
          </w:tcPr>
          <w:p w14:paraId="66BC887C" w14:textId="4A6148A6" w:rsidR="002D13E5" w:rsidDel="00D545C6" w:rsidRDefault="002D13E5" w:rsidP="0023381B">
            <w:pPr>
              <w:jc w:val="both"/>
              <w:rPr>
                <w:del w:id="660" w:author="Eva Skýbová" w:date="2024-05-15T07:28:00Z"/>
              </w:rPr>
            </w:pPr>
            <w:del w:id="661" w:author="Eva Skýbová" w:date="2024-05-15T07:28:00Z">
              <w:r w:rsidDel="00D545C6">
                <w:delText>14p-14c</w:delText>
              </w:r>
            </w:del>
          </w:p>
        </w:tc>
        <w:tc>
          <w:tcPr>
            <w:tcW w:w="1134" w:type="dxa"/>
            <w:shd w:val="clear" w:color="auto" w:fill="ECF1F8"/>
          </w:tcPr>
          <w:p w14:paraId="69CCE5A5" w14:textId="112CD2CA" w:rsidR="002D13E5" w:rsidDel="00D545C6" w:rsidRDefault="002D13E5" w:rsidP="002D13E5">
            <w:pPr>
              <w:jc w:val="both"/>
              <w:rPr>
                <w:del w:id="662" w:author="Eva Skýbová" w:date="2024-05-15T07:28:00Z"/>
              </w:rPr>
            </w:pPr>
            <w:del w:id="663" w:author="Eva Skýbová" w:date="2024-05-15T07:28:00Z">
              <w:r w:rsidDel="00D545C6">
                <w:delText>klz</w:delText>
              </w:r>
            </w:del>
          </w:p>
        </w:tc>
        <w:tc>
          <w:tcPr>
            <w:tcW w:w="1134" w:type="dxa"/>
            <w:shd w:val="clear" w:color="auto" w:fill="ECF1F8"/>
          </w:tcPr>
          <w:p w14:paraId="7492DAA8" w14:textId="7F9F3D16" w:rsidR="002D13E5" w:rsidDel="00D545C6" w:rsidRDefault="002D13E5" w:rsidP="002D13E5">
            <w:pPr>
              <w:jc w:val="both"/>
              <w:rPr>
                <w:del w:id="664" w:author="Eva Skýbová" w:date="2024-05-15T07:28:00Z"/>
              </w:rPr>
            </w:pPr>
            <w:del w:id="665" w:author="Eva Skýbová" w:date="2024-05-15T07:28:00Z">
              <w:r w:rsidDel="00D545C6">
                <w:delText>3</w:delText>
              </w:r>
            </w:del>
          </w:p>
        </w:tc>
        <w:tc>
          <w:tcPr>
            <w:tcW w:w="4111" w:type="dxa"/>
            <w:shd w:val="clear" w:color="auto" w:fill="ECF1F8"/>
          </w:tcPr>
          <w:p w14:paraId="1644FC15" w14:textId="21329E1B" w:rsidR="002D13E5" w:rsidRPr="00042188" w:rsidDel="00D545C6" w:rsidRDefault="002D13E5" w:rsidP="002D13E5">
            <w:pPr>
              <w:jc w:val="both"/>
              <w:rPr>
                <w:del w:id="666" w:author="Eva Skýbová" w:date="2024-05-15T07:28:00Z"/>
              </w:rPr>
            </w:pPr>
            <w:del w:id="667" w:author="Eva Skýbová" w:date="2024-05-15T07:28:00Z">
              <w:r w:rsidDel="00D545C6">
                <w:rPr>
                  <w:b/>
                  <w:bCs/>
                </w:rPr>
                <w:delText>Ing. Pavel Tomášek, Ph.D.</w:delText>
              </w:r>
            </w:del>
          </w:p>
          <w:p w14:paraId="40DB5891" w14:textId="2DE82A28" w:rsidR="002D13E5" w:rsidDel="00D545C6" w:rsidRDefault="002D13E5" w:rsidP="002D13E5">
            <w:pPr>
              <w:jc w:val="both"/>
              <w:rPr>
                <w:del w:id="668" w:author="Eva Skýbová" w:date="2024-05-15T07:28:00Z"/>
                <w:b/>
                <w:bCs/>
              </w:rPr>
            </w:pPr>
          </w:p>
        </w:tc>
        <w:tc>
          <w:tcPr>
            <w:tcW w:w="1134" w:type="dxa"/>
            <w:shd w:val="clear" w:color="auto" w:fill="ECF1F8"/>
          </w:tcPr>
          <w:p w14:paraId="39E17E21" w14:textId="16625B35" w:rsidR="002D13E5" w:rsidDel="00D545C6" w:rsidRDefault="002D13E5" w:rsidP="0023381B">
            <w:pPr>
              <w:jc w:val="both"/>
              <w:rPr>
                <w:del w:id="669" w:author="Eva Skýbová" w:date="2024-05-15T07:28:00Z"/>
              </w:rPr>
            </w:pPr>
            <w:del w:id="670" w:author="Eva Skýbová" w:date="2024-05-15T07:28:00Z">
              <w:r w:rsidDel="00D545C6">
                <w:delText>2/</w:delText>
              </w:r>
              <w:r w:rsidR="007D2C72" w:rsidDel="00D545C6">
                <w:delText>Z</w:delText>
              </w:r>
              <w:r w:rsidDel="00D545C6">
                <w:delText>S</w:delText>
              </w:r>
            </w:del>
          </w:p>
        </w:tc>
        <w:tc>
          <w:tcPr>
            <w:tcW w:w="1134" w:type="dxa"/>
            <w:shd w:val="clear" w:color="auto" w:fill="ECF1F8"/>
          </w:tcPr>
          <w:p w14:paraId="1AB08E75" w14:textId="5651CD48" w:rsidR="002D13E5" w:rsidRPr="0023381B" w:rsidDel="00D545C6" w:rsidRDefault="002D13E5" w:rsidP="002D13E5">
            <w:pPr>
              <w:jc w:val="both"/>
              <w:rPr>
                <w:del w:id="671" w:author="Eva Skýbová" w:date="2024-05-15T07:28:00Z"/>
                <w:b/>
              </w:rPr>
            </w:pPr>
          </w:p>
        </w:tc>
      </w:tr>
      <w:tr w:rsidR="002D13E5" w:rsidRPr="00042188" w:rsidDel="00D545C6" w14:paraId="27A645D7" w14:textId="5E4495E0" w:rsidTr="002D13E5">
        <w:trPr>
          <w:del w:id="672" w:author="Eva Skýbová" w:date="2024-05-15T07:28:00Z"/>
        </w:trPr>
        <w:tc>
          <w:tcPr>
            <w:tcW w:w="4253" w:type="dxa"/>
            <w:gridSpan w:val="3"/>
            <w:shd w:val="clear" w:color="auto" w:fill="ECF1F8"/>
          </w:tcPr>
          <w:p w14:paraId="7F736ED2" w14:textId="146E3EB7" w:rsidR="00173CAD" w:rsidDel="00D545C6" w:rsidRDefault="00173CAD" w:rsidP="002D13E5">
            <w:pPr>
              <w:jc w:val="both"/>
              <w:rPr>
                <w:del w:id="673" w:author="Eva Skýbová" w:date="2024-05-15T07:28:00Z"/>
              </w:rPr>
            </w:pPr>
            <w:del w:id="674" w:author="Eva Skýbová" w:date="2024-05-15T07:28:00Z">
              <w:r w:rsidDel="00D545C6">
                <w:delText>Applied Informatics</w:delText>
              </w:r>
            </w:del>
          </w:p>
          <w:p w14:paraId="400AB542" w14:textId="6468A7D4" w:rsidR="002D13E5" w:rsidDel="00D545C6" w:rsidRDefault="002D13E5" w:rsidP="002D13E5">
            <w:pPr>
              <w:jc w:val="both"/>
              <w:rPr>
                <w:del w:id="675" w:author="Eva Skýbová" w:date="2024-05-15T07:28:00Z"/>
              </w:rPr>
            </w:pPr>
          </w:p>
        </w:tc>
        <w:tc>
          <w:tcPr>
            <w:tcW w:w="1134" w:type="dxa"/>
            <w:shd w:val="clear" w:color="auto" w:fill="ECF1F8"/>
          </w:tcPr>
          <w:p w14:paraId="75D87898" w14:textId="2542B675" w:rsidR="002D13E5" w:rsidDel="00D545C6" w:rsidRDefault="002D13E5" w:rsidP="00126F20">
            <w:pPr>
              <w:jc w:val="both"/>
              <w:rPr>
                <w:del w:id="676" w:author="Eva Skýbová" w:date="2024-05-15T07:28:00Z"/>
              </w:rPr>
            </w:pPr>
            <w:del w:id="677" w:author="Eva Skýbová" w:date="2024-05-15T07:28:00Z">
              <w:r w:rsidDel="00D545C6">
                <w:delText>28p-</w:delText>
              </w:r>
              <w:r w:rsidR="00126F20" w:rsidDel="00D545C6">
                <w:delText>14c</w:delText>
              </w:r>
            </w:del>
          </w:p>
        </w:tc>
        <w:tc>
          <w:tcPr>
            <w:tcW w:w="1134" w:type="dxa"/>
            <w:shd w:val="clear" w:color="auto" w:fill="ECF1F8"/>
          </w:tcPr>
          <w:p w14:paraId="0C975456" w14:textId="0B5E66F2" w:rsidR="002D13E5" w:rsidDel="00D545C6" w:rsidRDefault="002D13E5" w:rsidP="002D13E5">
            <w:pPr>
              <w:jc w:val="both"/>
              <w:rPr>
                <w:del w:id="678" w:author="Eva Skýbová" w:date="2024-05-15T07:28:00Z"/>
              </w:rPr>
            </w:pPr>
            <w:del w:id="679" w:author="Eva Skýbová" w:date="2024-05-15T07:28:00Z">
              <w:r w:rsidDel="00D545C6">
                <w:delText>z, zk</w:delText>
              </w:r>
            </w:del>
          </w:p>
        </w:tc>
        <w:tc>
          <w:tcPr>
            <w:tcW w:w="1134" w:type="dxa"/>
            <w:shd w:val="clear" w:color="auto" w:fill="ECF1F8"/>
          </w:tcPr>
          <w:p w14:paraId="248B1720" w14:textId="3FA00D7B" w:rsidR="002D13E5" w:rsidDel="00D545C6" w:rsidRDefault="002D13E5" w:rsidP="002D13E5">
            <w:pPr>
              <w:jc w:val="both"/>
              <w:rPr>
                <w:del w:id="680" w:author="Eva Skýbová" w:date="2024-05-15T07:28:00Z"/>
              </w:rPr>
            </w:pPr>
            <w:del w:id="681" w:author="Eva Skýbová" w:date="2024-05-15T07:28:00Z">
              <w:r w:rsidDel="00D545C6">
                <w:delText>4</w:delText>
              </w:r>
            </w:del>
          </w:p>
        </w:tc>
        <w:tc>
          <w:tcPr>
            <w:tcW w:w="4111" w:type="dxa"/>
            <w:shd w:val="clear" w:color="auto" w:fill="ECF1F8"/>
          </w:tcPr>
          <w:p w14:paraId="0702DCBA" w14:textId="1E214C88" w:rsidR="002D13E5" w:rsidDel="00D545C6" w:rsidRDefault="002D13E5" w:rsidP="002D13E5">
            <w:pPr>
              <w:jc w:val="both"/>
              <w:rPr>
                <w:del w:id="682" w:author="Eva Skýbová" w:date="2024-05-15T07:28:00Z"/>
                <w:b/>
                <w:bCs/>
              </w:rPr>
            </w:pPr>
            <w:del w:id="683" w:author="Eva Skýbová" w:date="2024-05-15T07:28:00Z">
              <w:r w:rsidDel="00D545C6">
                <w:rPr>
                  <w:b/>
                  <w:bCs/>
                </w:rPr>
                <w:delText xml:space="preserve">Ing. Jakub Rak, </w:delText>
              </w:r>
              <w:r w:rsidRPr="00DD0925" w:rsidDel="00D545C6">
                <w:rPr>
                  <w:b/>
                  <w:bCs/>
                </w:rPr>
                <w:delText>Ph.D.</w:delText>
              </w:r>
            </w:del>
          </w:p>
          <w:p w14:paraId="13DA8498" w14:textId="7E81AD22" w:rsidR="002D13E5" w:rsidDel="00D545C6" w:rsidRDefault="002D13E5" w:rsidP="002D13E5">
            <w:pPr>
              <w:jc w:val="both"/>
              <w:rPr>
                <w:del w:id="684" w:author="Eva Skýbová" w:date="2024-05-15T07:28:00Z"/>
              </w:rPr>
            </w:pPr>
          </w:p>
        </w:tc>
        <w:tc>
          <w:tcPr>
            <w:tcW w:w="1134" w:type="dxa"/>
            <w:shd w:val="clear" w:color="auto" w:fill="ECF1F8"/>
          </w:tcPr>
          <w:p w14:paraId="411D7776" w14:textId="4FDBE63D" w:rsidR="002D13E5" w:rsidDel="00D545C6" w:rsidRDefault="002D13E5" w:rsidP="002D13E5">
            <w:pPr>
              <w:jc w:val="both"/>
              <w:rPr>
                <w:del w:id="685" w:author="Eva Skýbová" w:date="2024-05-15T07:28:00Z"/>
              </w:rPr>
            </w:pPr>
            <w:del w:id="686" w:author="Eva Skýbová" w:date="2024-05-15T07:28:00Z">
              <w:r w:rsidDel="00D545C6">
                <w:delText>2/ZS</w:delText>
              </w:r>
            </w:del>
          </w:p>
        </w:tc>
        <w:tc>
          <w:tcPr>
            <w:tcW w:w="1134" w:type="dxa"/>
            <w:shd w:val="clear" w:color="auto" w:fill="ECF1F8"/>
          </w:tcPr>
          <w:p w14:paraId="227CC535" w14:textId="421C99C9" w:rsidR="002D13E5" w:rsidRPr="00065474" w:rsidDel="00D545C6" w:rsidRDefault="002D13E5" w:rsidP="002D13E5">
            <w:pPr>
              <w:jc w:val="both"/>
              <w:rPr>
                <w:del w:id="687" w:author="Eva Skýbová" w:date="2024-05-15T07:28:00Z"/>
                <w:b/>
              </w:rPr>
            </w:pPr>
          </w:p>
        </w:tc>
      </w:tr>
      <w:tr w:rsidR="002D13E5" w:rsidRPr="00042188" w:rsidDel="00D545C6" w14:paraId="64F795DB" w14:textId="59CA9895" w:rsidTr="002D13E5">
        <w:trPr>
          <w:del w:id="688" w:author="Eva Skýbová" w:date="2024-05-15T07:28:00Z"/>
        </w:trPr>
        <w:tc>
          <w:tcPr>
            <w:tcW w:w="4253" w:type="dxa"/>
            <w:gridSpan w:val="3"/>
            <w:shd w:val="clear" w:color="auto" w:fill="FFEEB9"/>
          </w:tcPr>
          <w:p w14:paraId="5EAA9B2C" w14:textId="083694C2" w:rsidR="00173CAD" w:rsidDel="00D545C6" w:rsidRDefault="00173CAD" w:rsidP="002D13E5">
            <w:pPr>
              <w:jc w:val="both"/>
              <w:rPr>
                <w:del w:id="689" w:author="Eva Skýbová" w:date="2024-05-15T07:28:00Z"/>
              </w:rPr>
            </w:pPr>
            <w:del w:id="690" w:author="Eva Skýbová" w:date="2024-05-15T07:28:00Z">
              <w:r w:rsidDel="00D545C6">
                <w:delText>Cyber Security</w:delText>
              </w:r>
            </w:del>
          </w:p>
          <w:p w14:paraId="07A7BA32" w14:textId="30F59CE9" w:rsidR="002D13E5" w:rsidRPr="00042188" w:rsidDel="00D545C6" w:rsidRDefault="002D13E5" w:rsidP="002D13E5">
            <w:pPr>
              <w:jc w:val="both"/>
              <w:rPr>
                <w:del w:id="691" w:author="Eva Skýbová" w:date="2024-05-15T07:28:00Z"/>
              </w:rPr>
            </w:pPr>
          </w:p>
        </w:tc>
        <w:tc>
          <w:tcPr>
            <w:tcW w:w="1134" w:type="dxa"/>
            <w:shd w:val="clear" w:color="auto" w:fill="FFEEB9"/>
          </w:tcPr>
          <w:p w14:paraId="489EBBD9" w14:textId="0546D0AB" w:rsidR="002D13E5" w:rsidRPr="00042188" w:rsidDel="00D545C6" w:rsidRDefault="002D13E5" w:rsidP="00126F20">
            <w:pPr>
              <w:jc w:val="both"/>
              <w:rPr>
                <w:del w:id="692" w:author="Eva Skýbová" w:date="2024-05-15T07:28:00Z"/>
              </w:rPr>
            </w:pPr>
            <w:del w:id="693" w:author="Eva Skýbová" w:date="2024-05-15T07:28:00Z">
              <w:r w:rsidDel="00D545C6">
                <w:delText>28p-</w:delText>
              </w:r>
              <w:r w:rsidR="00126F20" w:rsidDel="00D545C6">
                <w:delText>14c</w:delText>
              </w:r>
            </w:del>
          </w:p>
        </w:tc>
        <w:tc>
          <w:tcPr>
            <w:tcW w:w="1134" w:type="dxa"/>
            <w:shd w:val="clear" w:color="auto" w:fill="FFEEB9"/>
          </w:tcPr>
          <w:p w14:paraId="0C9949B4" w14:textId="46E3FB3A" w:rsidR="002D13E5" w:rsidRPr="00042188" w:rsidDel="00D545C6" w:rsidRDefault="002D13E5" w:rsidP="002D13E5">
            <w:pPr>
              <w:jc w:val="both"/>
              <w:rPr>
                <w:del w:id="694" w:author="Eva Skýbová" w:date="2024-05-15T07:28:00Z"/>
              </w:rPr>
            </w:pPr>
            <w:del w:id="695" w:author="Eva Skýbová" w:date="2024-05-15T07:28:00Z">
              <w:r w:rsidDel="00D545C6">
                <w:delText>z, zk</w:delText>
              </w:r>
            </w:del>
          </w:p>
        </w:tc>
        <w:tc>
          <w:tcPr>
            <w:tcW w:w="1134" w:type="dxa"/>
            <w:shd w:val="clear" w:color="auto" w:fill="FFEEB9"/>
          </w:tcPr>
          <w:p w14:paraId="6FAD3802" w14:textId="6024AFF7" w:rsidR="002D13E5" w:rsidRPr="00042188" w:rsidDel="00D545C6" w:rsidRDefault="002D13E5" w:rsidP="002D13E5">
            <w:pPr>
              <w:jc w:val="both"/>
              <w:rPr>
                <w:del w:id="696" w:author="Eva Skýbová" w:date="2024-05-15T07:28:00Z"/>
              </w:rPr>
            </w:pPr>
            <w:del w:id="697" w:author="Eva Skýbová" w:date="2024-05-15T07:28:00Z">
              <w:r w:rsidDel="00D545C6">
                <w:delText>4</w:delText>
              </w:r>
            </w:del>
          </w:p>
        </w:tc>
        <w:tc>
          <w:tcPr>
            <w:tcW w:w="4111" w:type="dxa"/>
            <w:shd w:val="clear" w:color="auto" w:fill="FFEEB9"/>
          </w:tcPr>
          <w:p w14:paraId="634A98B7" w14:textId="5E391CC1" w:rsidR="002D13E5" w:rsidRPr="00042188" w:rsidDel="00D545C6" w:rsidRDefault="002D13E5" w:rsidP="002D13E5">
            <w:pPr>
              <w:jc w:val="both"/>
              <w:rPr>
                <w:del w:id="698" w:author="Eva Skýbová" w:date="2024-05-15T07:28:00Z"/>
              </w:rPr>
            </w:pPr>
            <w:del w:id="699" w:author="Eva Skýbová" w:date="2024-05-15T07:28:00Z">
              <w:r w:rsidDel="00D545C6">
                <w:rPr>
                  <w:b/>
                  <w:bCs/>
                </w:rPr>
                <w:delText>Ing. Petr Svoboda, Ph.D. (</w:delText>
              </w:r>
              <w:r w:rsidR="004B4319" w:rsidDel="00D545C6">
                <w:rPr>
                  <w:b/>
                  <w:bCs/>
                </w:rPr>
                <w:delText>57</w:delText>
              </w:r>
              <w:r w:rsidDel="00D545C6">
                <w:rPr>
                  <w:b/>
                  <w:bCs/>
                </w:rPr>
                <w:delText xml:space="preserve"> %)</w:delText>
              </w:r>
            </w:del>
          </w:p>
          <w:p w14:paraId="3FD18537" w14:textId="528D69AE" w:rsidR="002D13E5" w:rsidRPr="00042188" w:rsidDel="00D545C6" w:rsidRDefault="002D13E5" w:rsidP="004B4319">
            <w:pPr>
              <w:jc w:val="both"/>
              <w:rPr>
                <w:del w:id="700" w:author="Eva Skýbová" w:date="2024-05-15T07:28:00Z"/>
              </w:rPr>
            </w:pPr>
            <w:del w:id="701" w:author="Eva Skýbová" w:date="2024-05-15T07:28:00Z">
              <w:r w:rsidDel="00D545C6">
                <w:delText>Ing. Pavel Valášek (</w:delText>
              </w:r>
              <w:r w:rsidR="004B4319" w:rsidDel="00D545C6">
                <w:delText>43</w:delText>
              </w:r>
              <w:r w:rsidDel="00D545C6">
                <w:delText xml:space="preserve"> %)</w:delText>
              </w:r>
            </w:del>
          </w:p>
        </w:tc>
        <w:tc>
          <w:tcPr>
            <w:tcW w:w="1134" w:type="dxa"/>
            <w:shd w:val="clear" w:color="auto" w:fill="FFEEB9"/>
          </w:tcPr>
          <w:p w14:paraId="63F05590" w14:textId="4DA291C2" w:rsidR="002D13E5" w:rsidRPr="00042188" w:rsidDel="00D545C6" w:rsidRDefault="002D13E5" w:rsidP="002D13E5">
            <w:pPr>
              <w:jc w:val="both"/>
              <w:rPr>
                <w:del w:id="702" w:author="Eva Skýbová" w:date="2024-05-15T07:28:00Z"/>
              </w:rPr>
            </w:pPr>
            <w:del w:id="703" w:author="Eva Skýbová" w:date="2024-05-15T07:28:00Z">
              <w:r w:rsidDel="00D545C6">
                <w:delText>2/LS</w:delText>
              </w:r>
            </w:del>
          </w:p>
        </w:tc>
        <w:tc>
          <w:tcPr>
            <w:tcW w:w="1134" w:type="dxa"/>
            <w:shd w:val="clear" w:color="auto" w:fill="FFEEB9"/>
          </w:tcPr>
          <w:p w14:paraId="160F5333" w14:textId="70BE90EC" w:rsidR="002D13E5" w:rsidRPr="00065474" w:rsidDel="00D545C6" w:rsidRDefault="002D13E5" w:rsidP="002D13E5">
            <w:pPr>
              <w:jc w:val="both"/>
              <w:rPr>
                <w:del w:id="704" w:author="Eva Skýbová" w:date="2024-05-15T07:28:00Z"/>
                <w:b/>
              </w:rPr>
            </w:pPr>
          </w:p>
        </w:tc>
      </w:tr>
      <w:tr w:rsidR="002D13E5" w:rsidRPr="00042188" w:rsidDel="00D545C6" w14:paraId="70091997" w14:textId="45C94BA1" w:rsidTr="002D13E5">
        <w:trPr>
          <w:del w:id="705" w:author="Eva Skýbová" w:date="2024-05-15T07:28:00Z"/>
        </w:trPr>
        <w:tc>
          <w:tcPr>
            <w:tcW w:w="4253" w:type="dxa"/>
            <w:gridSpan w:val="3"/>
            <w:shd w:val="clear" w:color="auto" w:fill="FFEEB9"/>
          </w:tcPr>
          <w:p w14:paraId="04D565E0" w14:textId="2A132B37" w:rsidR="00A643B1" w:rsidRPr="00F143C7" w:rsidDel="00D545C6" w:rsidRDefault="00F143C7" w:rsidP="002D13E5">
            <w:pPr>
              <w:jc w:val="both"/>
              <w:rPr>
                <w:del w:id="706" w:author="Eva Skýbová" w:date="2024-05-15T07:28:00Z"/>
              </w:rPr>
            </w:pPr>
            <w:del w:id="707" w:author="Eva Skýbová" w:date="2024-05-15T07:28:00Z">
              <w:r w:rsidRPr="00F143C7" w:rsidDel="00D545C6">
                <w:delText>Crisis</w:delText>
              </w:r>
              <w:r w:rsidR="00A643B1" w:rsidRPr="00F143C7" w:rsidDel="00D545C6">
                <w:delText xml:space="preserve"> Management and State Defence</w:delText>
              </w:r>
            </w:del>
          </w:p>
          <w:p w14:paraId="7D8E2A4F" w14:textId="3C6DAB48" w:rsidR="002D13E5" w:rsidRPr="00042188" w:rsidDel="00D545C6" w:rsidRDefault="002D13E5" w:rsidP="002D13E5">
            <w:pPr>
              <w:jc w:val="both"/>
              <w:rPr>
                <w:del w:id="708" w:author="Eva Skýbová" w:date="2024-05-15T07:28:00Z"/>
              </w:rPr>
            </w:pPr>
          </w:p>
        </w:tc>
        <w:tc>
          <w:tcPr>
            <w:tcW w:w="1134" w:type="dxa"/>
            <w:shd w:val="clear" w:color="auto" w:fill="FFEEB9"/>
          </w:tcPr>
          <w:p w14:paraId="51FA0C76" w14:textId="10F37F79" w:rsidR="002D13E5" w:rsidRPr="00042188" w:rsidDel="00D545C6" w:rsidRDefault="002D13E5" w:rsidP="00632892">
            <w:pPr>
              <w:jc w:val="both"/>
              <w:rPr>
                <w:del w:id="709" w:author="Eva Skýbová" w:date="2024-05-15T07:28:00Z"/>
              </w:rPr>
            </w:pPr>
            <w:del w:id="710" w:author="Eva Skýbová" w:date="2024-05-15T07:28:00Z">
              <w:r w:rsidDel="00D545C6">
                <w:delText>28p-</w:delText>
              </w:r>
              <w:r w:rsidR="00632892" w:rsidDel="00D545C6">
                <w:delText>14</w:delText>
              </w:r>
              <w:r w:rsidDel="00D545C6">
                <w:delText>s</w:delText>
              </w:r>
            </w:del>
          </w:p>
        </w:tc>
        <w:tc>
          <w:tcPr>
            <w:tcW w:w="1134" w:type="dxa"/>
            <w:shd w:val="clear" w:color="auto" w:fill="FFEEB9"/>
          </w:tcPr>
          <w:p w14:paraId="00BCFD23" w14:textId="5C3FBEBF" w:rsidR="002D13E5" w:rsidRPr="00042188" w:rsidDel="00D545C6" w:rsidRDefault="002D13E5" w:rsidP="002D13E5">
            <w:pPr>
              <w:jc w:val="both"/>
              <w:rPr>
                <w:del w:id="711" w:author="Eva Skýbová" w:date="2024-05-15T07:28:00Z"/>
              </w:rPr>
            </w:pPr>
            <w:del w:id="712" w:author="Eva Skýbová" w:date="2024-05-15T07:28:00Z">
              <w:r w:rsidDel="00D545C6">
                <w:delText>z, zk</w:delText>
              </w:r>
            </w:del>
          </w:p>
        </w:tc>
        <w:tc>
          <w:tcPr>
            <w:tcW w:w="1134" w:type="dxa"/>
            <w:shd w:val="clear" w:color="auto" w:fill="FFEEB9"/>
          </w:tcPr>
          <w:p w14:paraId="6D47DB43" w14:textId="63AD605D" w:rsidR="002D13E5" w:rsidRPr="00042188" w:rsidDel="00D545C6" w:rsidRDefault="00632892" w:rsidP="002D13E5">
            <w:pPr>
              <w:jc w:val="both"/>
              <w:rPr>
                <w:del w:id="713" w:author="Eva Skýbová" w:date="2024-05-15T07:28:00Z"/>
              </w:rPr>
            </w:pPr>
            <w:del w:id="714" w:author="Eva Skýbová" w:date="2024-05-15T07:28:00Z">
              <w:r w:rsidDel="00D545C6">
                <w:delText>4</w:delText>
              </w:r>
            </w:del>
          </w:p>
        </w:tc>
        <w:tc>
          <w:tcPr>
            <w:tcW w:w="4111" w:type="dxa"/>
            <w:shd w:val="clear" w:color="auto" w:fill="FFEEB9"/>
          </w:tcPr>
          <w:p w14:paraId="78B39857" w14:textId="67CA818C" w:rsidR="002D13E5" w:rsidRPr="006F07D6" w:rsidDel="00D545C6" w:rsidRDefault="002D13E5" w:rsidP="002D13E5">
            <w:pPr>
              <w:jc w:val="both"/>
              <w:rPr>
                <w:del w:id="715" w:author="Eva Skýbová" w:date="2024-05-15T07:28:00Z"/>
                <w:b/>
                <w:bCs/>
              </w:rPr>
            </w:pPr>
            <w:del w:id="716" w:author="Eva Skýbová" w:date="2024-05-15T07:28:00Z">
              <w:r w:rsidRPr="006F07D6" w:rsidDel="00D545C6">
                <w:rPr>
                  <w:b/>
                  <w:bCs/>
                </w:rPr>
                <w:delText>Ing. Kateřina Víchová, Ph.D.</w:delText>
              </w:r>
              <w:r w:rsidDel="00D545C6">
                <w:rPr>
                  <w:b/>
                  <w:bCs/>
                </w:rPr>
                <w:delText xml:space="preserve"> (</w:delText>
              </w:r>
              <w:r w:rsidR="004B4319" w:rsidDel="00D545C6">
                <w:rPr>
                  <w:b/>
                  <w:bCs/>
                </w:rPr>
                <w:delText>57</w:delText>
              </w:r>
              <w:r w:rsidDel="00D545C6">
                <w:rPr>
                  <w:b/>
                  <w:bCs/>
                </w:rPr>
                <w:delText xml:space="preserve"> %)</w:delText>
              </w:r>
            </w:del>
          </w:p>
          <w:p w14:paraId="1CE848DA" w14:textId="40900267" w:rsidR="002D13E5" w:rsidRPr="00042188" w:rsidDel="00D545C6" w:rsidRDefault="002D13E5" w:rsidP="004B4319">
            <w:pPr>
              <w:jc w:val="both"/>
              <w:rPr>
                <w:del w:id="717" w:author="Eva Skýbová" w:date="2024-05-15T07:28:00Z"/>
              </w:rPr>
            </w:pPr>
            <w:del w:id="718" w:author="Eva Skýbová" w:date="2024-05-15T07:28:00Z">
              <w:r w:rsidDel="00D545C6">
                <w:delText>Ing. Robert Pekaj, MPA (</w:delText>
              </w:r>
              <w:r w:rsidR="004B4319" w:rsidDel="00D545C6">
                <w:delText>43</w:delText>
              </w:r>
              <w:r w:rsidDel="00D545C6">
                <w:delText xml:space="preserve"> %)</w:delText>
              </w:r>
            </w:del>
          </w:p>
        </w:tc>
        <w:tc>
          <w:tcPr>
            <w:tcW w:w="1134" w:type="dxa"/>
            <w:shd w:val="clear" w:color="auto" w:fill="FFEEB9"/>
          </w:tcPr>
          <w:p w14:paraId="163FA7CB" w14:textId="2512AB6E" w:rsidR="002D13E5" w:rsidRPr="00042188" w:rsidDel="00D545C6" w:rsidRDefault="002D13E5" w:rsidP="002D13E5">
            <w:pPr>
              <w:jc w:val="both"/>
              <w:rPr>
                <w:del w:id="719" w:author="Eva Skýbová" w:date="2024-05-15T07:28:00Z"/>
              </w:rPr>
            </w:pPr>
            <w:del w:id="720" w:author="Eva Skýbová" w:date="2024-05-15T07:28:00Z">
              <w:r w:rsidDel="00D545C6">
                <w:delText>2/LS</w:delText>
              </w:r>
            </w:del>
          </w:p>
        </w:tc>
        <w:tc>
          <w:tcPr>
            <w:tcW w:w="1134" w:type="dxa"/>
            <w:shd w:val="clear" w:color="auto" w:fill="FFEEB9"/>
          </w:tcPr>
          <w:p w14:paraId="2314CCFF" w14:textId="584763B7" w:rsidR="002D13E5" w:rsidRPr="00065474" w:rsidDel="00D545C6" w:rsidRDefault="002D13E5" w:rsidP="002D13E5">
            <w:pPr>
              <w:jc w:val="both"/>
              <w:rPr>
                <w:del w:id="721" w:author="Eva Skýbová" w:date="2024-05-15T07:28:00Z"/>
                <w:b/>
              </w:rPr>
            </w:pPr>
            <w:del w:id="722" w:author="Eva Skýbová" w:date="2024-05-15T07:28:00Z">
              <w:r w:rsidRPr="00065474" w:rsidDel="00D545C6">
                <w:rPr>
                  <w:b/>
                </w:rPr>
                <w:delText>PZ</w:delText>
              </w:r>
            </w:del>
          </w:p>
        </w:tc>
      </w:tr>
      <w:tr w:rsidR="002D13E5" w:rsidRPr="00042188" w:rsidDel="00D545C6" w14:paraId="3E3C84ED" w14:textId="50B30A8B" w:rsidTr="002D13E5">
        <w:trPr>
          <w:del w:id="723" w:author="Eva Skýbová" w:date="2024-05-15T07:28:00Z"/>
        </w:trPr>
        <w:tc>
          <w:tcPr>
            <w:tcW w:w="4253" w:type="dxa"/>
            <w:gridSpan w:val="3"/>
            <w:shd w:val="clear" w:color="auto" w:fill="FFEEB9"/>
          </w:tcPr>
          <w:p w14:paraId="2B7B7F5A" w14:textId="56674BC2" w:rsidR="00173CAD" w:rsidDel="00D545C6" w:rsidRDefault="00173CAD" w:rsidP="002D13E5">
            <w:pPr>
              <w:jc w:val="both"/>
              <w:rPr>
                <w:del w:id="724" w:author="Eva Skýbová" w:date="2024-05-15T07:28:00Z"/>
              </w:rPr>
            </w:pPr>
            <w:del w:id="725" w:author="Eva Skýbová" w:date="2024-05-15T07:28:00Z">
              <w:r w:rsidDel="00D545C6">
                <w:delText>Fire Protection</w:delText>
              </w:r>
            </w:del>
          </w:p>
          <w:p w14:paraId="16944E5E" w14:textId="53D23D5F" w:rsidR="002D13E5" w:rsidDel="00D545C6" w:rsidRDefault="002D13E5" w:rsidP="002D13E5">
            <w:pPr>
              <w:jc w:val="both"/>
              <w:rPr>
                <w:del w:id="726" w:author="Eva Skýbová" w:date="2024-05-15T07:28:00Z"/>
              </w:rPr>
            </w:pPr>
          </w:p>
        </w:tc>
        <w:tc>
          <w:tcPr>
            <w:tcW w:w="1134" w:type="dxa"/>
            <w:shd w:val="clear" w:color="auto" w:fill="FFEEB9"/>
          </w:tcPr>
          <w:p w14:paraId="528F36A0" w14:textId="068C0C20" w:rsidR="002D13E5" w:rsidDel="00D545C6" w:rsidRDefault="00126F20" w:rsidP="002D13E5">
            <w:pPr>
              <w:jc w:val="both"/>
              <w:rPr>
                <w:del w:id="727" w:author="Eva Skýbová" w:date="2024-05-15T07:28:00Z"/>
              </w:rPr>
            </w:pPr>
            <w:del w:id="728" w:author="Eva Skýbová" w:date="2024-05-15T07:28:00Z">
              <w:r w:rsidDel="00D545C6">
                <w:delText>14p</w:delText>
              </w:r>
              <w:r w:rsidR="002D13E5" w:rsidDel="00D545C6">
                <w:delText>-28s</w:delText>
              </w:r>
            </w:del>
          </w:p>
        </w:tc>
        <w:tc>
          <w:tcPr>
            <w:tcW w:w="1134" w:type="dxa"/>
            <w:shd w:val="clear" w:color="auto" w:fill="FFEEB9"/>
          </w:tcPr>
          <w:p w14:paraId="5B2F8718" w14:textId="45B9DD0D" w:rsidR="002D13E5" w:rsidDel="00D545C6" w:rsidRDefault="002D13E5" w:rsidP="002D13E5">
            <w:pPr>
              <w:jc w:val="both"/>
              <w:rPr>
                <w:del w:id="729" w:author="Eva Skýbová" w:date="2024-05-15T07:28:00Z"/>
              </w:rPr>
            </w:pPr>
            <w:del w:id="730" w:author="Eva Skýbová" w:date="2024-05-15T07:28:00Z">
              <w:r w:rsidDel="00D545C6">
                <w:delText>z, zk</w:delText>
              </w:r>
            </w:del>
          </w:p>
        </w:tc>
        <w:tc>
          <w:tcPr>
            <w:tcW w:w="1134" w:type="dxa"/>
            <w:shd w:val="clear" w:color="auto" w:fill="FFEEB9"/>
          </w:tcPr>
          <w:p w14:paraId="495E7DEF" w14:textId="066202C2" w:rsidR="002D13E5" w:rsidDel="00D545C6" w:rsidRDefault="002D13E5" w:rsidP="002D13E5">
            <w:pPr>
              <w:jc w:val="both"/>
              <w:rPr>
                <w:del w:id="731" w:author="Eva Skýbová" w:date="2024-05-15T07:28:00Z"/>
              </w:rPr>
            </w:pPr>
            <w:del w:id="732" w:author="Eva Skýbová" w:date="2024-05-15T07:28:00Z">
              <w:r w:rsidDel="00D545C6">
                <w:delText>4</w:delText>
              </w:r>
            </w:del>
          </w:p>
        </w:tc>
        <w:tc>
          <w:tcPr>
            <w:tcW w:w="4111" w:type="dxa"/>
            <w:shd w:val="clear" w:color="auto" w:fill="FFEEB9"/>
          </w:tcPr>
          <w:p w14:paraId="491207F9" w14:textId="47676F62" w:rsidR="002D13E5" w:rsidDel="00D545C6" w:rsidRDefault="002D13E5" w:rsidP="002D13E5">
            <w:pPr>
              <w:jc w:val="both"/>
              <w:rPr>
                <w:del w:id="733" w:author="Eva Skýbová" w:date="2024-05-15T07:28:00Z"/>
                <w:b/>
                <w:bCs/>
              </w:rPr>
            </w:pPr>
            <w:del w:id="734" w:author="Eva Skýbová" w:date="2024-05-15T07:28:00Z">
              <w:r w:rsidRPr="00A63DA4" w:rsidDel="00D545C6">
                <w:rPr>
                  <w:b/>
                  <w:bCs/>
                </w:rPr>
                <w:delText xml:space="preserve">Ing. Jan </w:delText>
              </w:r>
              <w:r w:rsidDel="00D545C6">
                <w:rPr>
                  <w:b/>
                  <w:bCs/>
                </w:rPr>
                <w:delText>Strohmandl</w:delText>
              </w:r>
              <w:r w:rsidRPr="00A63DA4" w:rsidDel="00D545C6">
                <w:rPr>
                  <w:b/>
                  <w:bCs/>
                </w:rPr>
                <w:delText>, Ph.D.</w:delText>
              </w:r>
            </w:del>
          </w:p>
          <w:p w14:paraId="53C8C69B" w14:textId="6628E594" w:rsidR="002D13E5" w:rsidRPr="006F07D6" w:rsidDel="00D545C6" w:rsidRDefault="002D13E5" w:rsidP="002D13E5">
            <w:pPr>
              <w:jc w:val="both"/>
              <w:rPr>
                <w:del w:id="735" w:author="Eva Skýbová" w:date="2024-05-15T07:28:00Z"/>
                <w:b/>
                <w:bCs/>
              </w:rPr>
            </w:pPr>
          </w:p>
        </w:tc>
        <w:tc>
          <w:tcPr>
            <w:tcW w:w="1134" w:type="dxa"/>
            <w:shd w:val="clear" w:color="auto" w:fill="FFEEB9"/>
          </w:tcPr>
          <w:p w14:paraId="5877F868" w14:textId="49FC5CF2" w:rsidR="002D13E5" w:rsidDel="00D545C6" w:rsidRDefault="002D13E5" w:rsidP="002D13E5">
            <w:pPr>
              <w:jc w:val="both"/>
              <w:rPr>
                <w:del w:id="736" w:author="Eva Skýbová" w:date="2024-05-15T07:28:00Z"/>
              </w:rPr>
            </w:pPr>
            <w:del w:id="737" w:author="Eva Skýbová" w:date="2024-05-15T07:28:00Z">
              <w:r w:rsidDel="00D545C6">
                <w:delText>2/LS</w:delText>
              </w:r>
            </w:del>
          </w:p>
        </w:tc>
        <w:tc>
          <w:tcPr>
            <w:tcW w:w="1134" w:type="dxa"/>
            <w:shd w:val="clear" w:color="auto" w:fill="FFEEB9"/>
          </w:tcPr>
          <w:p w14:paraId="0D818E4B" w14:textId="71868541" w:rsidR="002D13E5" w:rsidDel="00D545C6" w:rsidRDefault="002D13E5" w:rsidP="002D13E5">
            <w:pPr>
              <w:jc w:val="both"/>
              <w:rPr>
                <w:del w:id="738" w:author="Eva Skýbová" w:date="2024-05-15T07:28:00Z"/>
              </w:rPr>
            </w:pPr>
          </w:p>
        </w:tc>
      </w:tr>
      <w:tr w:rsidR="002D13E5" w:rsidRPr="00042188" w:rsidDel="00D545C6" w14:paraId="675FCF91" w14:textId="1F3F95FA" w:rsidTr="002D13E5">
        <w:trPr>
          <w:del w:id="739" w:author="Eva Skýbová" w:date="2024-05-15T07:28:00Z"/>
        </w:trPr>
        <w:tc>
          <w:tcPr>
            <w:tcW w:w="4253" w:type="dxa"/>
            <w:gridSpan w:val="3"/>
            <w:shd w:val="clear" w:color="auto" w:fill="FFEEB9"/>
          </w:tcPr>
          <w:p w14:paraId="526359E8" w14:textId="7FA8611E" w:rsidR="003F0791" w:rsidDel="00D545C6" w:rsidRDefault="003F0791" w:rsidP="002D13E5">
            <w:pPr>
              <w:jc w:val="both"/>
              <w:rPr>
                <w:del w:id="740" w:author="Eva Skýbová" w:date="2024-05-15T07:28:00Z"/>
              </w:rPr>
            </w:pPr>
            <w:del w:id="741" w:author="Eva Skýbová" w:date="2024-05-15T07:28:00Z">
              <w:r w:rsidDel="00D545C6">
                <w:delText>Introduction to Psychology</w:delText>
              </w:r>
            </w:del>
          </w:p>
          <w:p w14:paraId="2D3DFBC1" w14:textId="79A2A7F1" w:rsidR="002D13E5" w:rsidRPr="00042188" w:rsidDel="00D545C6" w:rsidRDefault="002D13E5" w:rsidP="002D13E5">
            <w:pPr>
              <w:jc w:val="both"/>
              <w:rPr>
                <w:del w:id="742" w:author="Eva Skýbová" w:date="2024-05-15T07:28:00Z"/>
              </w:rPr>
            </w:pPr>
          </w:p>
        </w:tc>
        <w:tc>
          <w:tcPr>
            <w:tcW w:w="1134" w:type="dxa"/>
            <w:shd w:val="clear" w:color="auto" w:fill="FFEEB9"/>
          </w:tcPr>
          <w:p w14:paraId="3DEFE059" w14:textId="001CA54C" w:rsidR="002D13E5" w:rsidRPr="00042188" w:rsidDel="00D545C6" w:rsidRDefault="00351786" w:rsidP="002D13E5">
            <w:pPr>
              <w:jc w:val="both"/>
              <w:rPr>
                <w:del w:id="743" w:author="Eva Skýbová" w:date="2024-05-15T07:28:00Z"/>
              </w:rPr>
            </w:pPr>
            <w:del w:id="744" w:author="Eva Skýbová" w:date="2024-05-15T07:28:00Z">
              <w:r w:rsidDel="00D545C6">
                <w:delText>14</w:delText>
              </w:r>
              <w:r w:rsidR="002D13E5" w:rsidDel="00D545C6">
                <w:delText>p-14s</w:delText>
              </w:r>
            </w:del>
          </w:p>
        </w:tc>
        <w:tc>
          <w:tcPr>
            <w:tcW w:w="1134" w:type="dxa"/>
            <w:shd w:val="clear" w:color="auto" w:fill="FFEEB9"/>
          </w:tcPr>
          <w:p w14:paraId="367E89E1" w14:textId="5A362BF2" w:rsidR="002D13E5" w:rsidRPr="00042188" w:rsidDel="00D545C6" w:rsidRDefault="002D13E5" w:rsidP="002D13E5">
            <w:pPr>
              <w:jc w:val="both"/>
              <w:rPr>
                <w:del w:id="745" w:author="Eva Skýbová" w:date="2024-05-15T07:28:00Z"/>
              </w:rPr>
            </w:pPr>
            <w:del w:id="746" w:author="Eva Skýbová" w:date="2024-05-15T07:28:00Z">
              <w:r w:rsidDel="00D545C6">
                <w:delText>klz</w:delText>
              </w:r>
            </w:del>
          </w:p>
        </w:tc>
        <w:tc>
          <w:tcPr>
            <w:tcW w:w="1134" w:type="dxa"/>
            <w:shd w:val="clear" w:color="auto" w:fill="FFEEB9"/>
          </w:tcPr>
          <w:p w14:paraId="2F7C4485" w14:textId="2E81BF2F" w:rsidR="002D13E5" w:rsidRPr="00042188" w:rsidDel="00D545C6" w:rsidRDefault="002D13E5" w:rsidP="002D13E5">
            <w:pPr>
              <w:jc w:val="both"/>
              <w:rPr>
                <w:del w:id="747" w:author="Eva Skýbová" w:date="2024-05-15T07:28:00Z"/>
              </w:rPr>
            </w:pPr>
            <w:del w:id="748" w:author="Eva Skýbová" w:date="2024-05-15T07:28:00Z">
              <w:r w:rsidDel="00D545C6">
                <w:delText>3</w:delText>
              </w:r>
            </w:del>
          </w:p>
        </w:tc>
        <w:tc>
          <w:tcPr>
            <w:tcW w:w="4111" w:type="dxa"/>
            <w:shd w:val="clear" w:color="auto" w:fill="FFEEB9"/>
          </w:tcPr>
          <w:p w14:paraId="4D5D7C9B" w14:textId="6C450B85" w:rsidR="002D13E5" w:rsidRPr="00042188" w:rsidDel="00D545C6" w:rsidRDefault="00636DCD" w:rsidP="002D13E5">
            <w:pPr>
              <w:jc w:val="both"/>
              <w:rPr>
                <w:del w:id="749" w:author="Eva Skýbová" w:date="2024-05-15T07:28:00Z"/>
              </w:rPr>
            </w:pPr>
            <w:del w:id="750" w:author="Eva Skýbová" w:date="2024-05-15T07:28:00Z">
              <w:r w:rsidDel="00D545C6">
                <w:rPr>
                  <w:b/>
                  <w:bCs/>
                </w:rPr>
                <w:delText>Mgr</w:delText>
              </w:r>
              <w:r w:rsidR="002D13E5" w:rsidDel="00D545C6">
                <w:rPr>
                  <w:b/>
                  <w:bCs/>
                </w:rPr>
                <w:delText>. Petra Trechová</w:delText>
              </w:r>
            </w:del>
          </w:p>
          <w:p w14:paraId="16821B6E" w14:textId="2FD7DE03" w:rsidR="002D13E5" w:rsidRPr="00042188" w:rsidDel="00D545C6" w:rsidRDefault="002D13E5" w:rsidP="002D13E5">
            <w:pPr>
              <w:jc w:val="both"/>
              <w:rPr>
                <w:del w:id="751" w:author="Eva Skýbová" w:date="2024-05-15T07:28:00Z"/>
              </w:rPr>
            </w:pPr>
          </w:p>
        </w:tc>
        <w:tc>
          <w:tcPr>
            <w:tcW w:w="1134" w:type="dxa"/>
            <w:shd w:val="clear" w:color="auto" w:fill="FFEEB9"/>
          </w:tcPr>
          <w:p w14:paraId="18630BA0" w14:textId="75049BEE" w:rsidR="002D13E5" w:rsidRPr="00042188" w:rsidDel="00D545C6" w:rsidRDefault="002D13E5" w:rsidP="002D13E5">
            <w:pPr>
              <w:jc w:val="both"/>
              <w:rPr>
                <w:del w:id="752" w:author="Eva Skýbová" w:date="2024-05-15T07:28:00Z"/>
              </w:rPr>
            </w:pPr>
            <w:del w:id="753" w:author="Eva Skýbová" w:date="2024-05-15T07:28:00Z">
              <w:r w:rsidDel="00D545C6">
                <w:delText>2/LS</w:delText>
              </w:r>
            </w:del>
          </w:p>
        </w:tc>
        <w:tc>
          <w:tcPr>
            <w:tcW w:w="1134" w:type="dxa"/>
            <w:shd w:val="clear" w:color="auto" w:fill="FFEEB9"/>
          </w:tcPr>
          <w:p w14:paraId="2AC1C999" w14:textId="4CDEED3A" w:rsidR="002D13E5" w:rsidRPr="00042188" w:rsidDel="00D545C6" w:rsidRDefault="002D13E5" w:rsidP="002D13E5">
            <w:pPr>
              <w:jc w:val="both"/>
              <w:rPr>
                <w:del w:id="754" w:author="Eva Skýbová" w:date="2024-05-15T07:28:00Z"/>
              </w:rPr>
            </w:pPr>
          </w:p>
        </w:tc>
      </w:tr>
      <w:tr w:rsidR="002D13E5" w:rsidRPr="00042188" w:rsidDel="00D545C6" w14:paraId="76AC4F0F" w14:textId="5CAD1E19" w:rsidTr="002D13E5">
        <w:trPr>
          <w:del w:id="755" w:author="Eva Skýbová" w:date="2024-05-15T07:28:00Z"/>
        </w:trPr>
        <w:tc>
          <w:tcPr>
            <w:tcW w:w="4253" w:type="dxa"/>
            <w:gridSpan w:val="3"/>
            <w:shd w:val="clear" w:color="auto" w:fill="FFEEB9"/>
          </w:tcPr>
          <w:p w14:paraId="065ACD90" w14:textId="137D5428" w:rsidR="002D13E5" w:rsidRPr="00F143C7" w:rsidDel="00D545C6" w:rsidRDefault="00F143C7" w:rsidP="002D13E5">
            <w:pPr>
              <w:jc w:val="both"/>
              <w:rPr>
                <w:del w:id="756" w:author="Eva Skýbová" w:date="2024-05-15T07:28:00Z"/>
              </w:rPr>
            </w:pPr>
            <w:del w:id="757" w:author="Eva Skýbová" w:date="2024-05-15T07:28:00Z">
              <w:r w:rsidRPr="00F143C7" w:rsidDel="00D545C6">
                <w:delText>Decision Making under Risks and Uncertainties</w:delText>
              </w:r>
            </w:del>
          </w:p>
          <w:p w14:paraId="59E3464B" w14:textId="4A123170" w:rsidR="002D13E5" w:rsidDel="00D545C6" w:rsidRDefault="002D13E5" w:rsidP="002D13E5">
            <w:pPr>
              <w:jc w:val="both"/>
              <w:rPr>
                <w:del w:id="758" w:author="Eva Skýbová" w:date="2024-05-15T07:28:00Z"/>
              </w:rPr>
            </w:pPr>
          </w:p>
        </w:tc>
        <w:tc>
          <w:tcPr>
            <w:tcW w:w="1134" w:type="dxa"/>
            <w:shd w:val="clear" w:color="auto" w:fill="FFEEB9"/>
          </w:tcPr>
          <w:p w14:paraId="7F0C88D4" w14:textId="36FF644A" w:rsidR="002D13E5" w:rsidDel="00D545C6" w:rsidRDefault="002D13E5" w:rsidP="002D13E5">
            <w:pPr>
              <w:jc w:val="both"/>
              <w:rPr>
                <w:del w:id="759" w:author="Eva Skýbová" w:date="2024-05-15T07:28:00Z"/>
              </w:rPr>
            </w:pPr>
            <w:del w:id="760" w:author="Eva Skýbová" w:date="2024-05-15T07:28:00Z">
              <w:r w:rsidDel="00D545C6">
                <w:delText>14p-14s</w:delText>
              </w:r>
            </w:del>
          </w:p>
        </w:tc>
        <w:tc>
          <w:tcPr>
            <w:tcW w:w="1134" w:type="dxa"/>
            <w:shd w:val="clear" w:color="auto" w:fill="FFEEB9"/>
          </w:tcPr>
          <w:p w14:paraId="1EEA2833" w14:textId="7EB7331C" w:rsidR="002D13E5" w:rsidDel="00D545C6" w:rsidRDefault="002D13E5" w:rsidP="002D13E5">
            <w:pPr>
              <w:jc w:val="both"/>
              <w:rPr>
                <w:del w:id="761" w:author="Eva Skýbová" w:date="2024-05-15T07:28:00Z"/>
              </w:rPr>
            </w:pPr>
            <w:del w:id="762" w:author="Eva Skýbová" w:date="2024-05-15T07:28:00Z">
              <w:r w:rsidDel="00D545C6">
                <w:delText>klz</w:delText>
              </w:r>
            </w:del>
          </w:p>
        </w:tc>
        <w:tc>
          <w:tcPr>
            <w:tcW w:w="1134" w:type="dxa"/>
            <w:shd w:val="clear" w:color="auto" w:fill="FFEEB9"/>
          </w:tcPr>
          <w:p w14:paraId="1814F7AF" w14:textId="5530BD45" w:rsidR="002D13E5" w:rsidDel="00D545C6" w:rsidRDefault="002D13E5" w:rsidP="002D13E5">
            <w:pPr>
              <w:jc w:val="both"/>
              <w:rPr>
                <w:del w:id="763" w:author="Eva Skýbová" w:date="2024-05-15T07:28:00Z"/>
              </w:rPr>
            </w:pPr>
            <w:del w:id="764" w:author="Eva Skýbová" w:date="2024-05-15T07:28:00Z">
              <w:r w:rsidDel="00D545C6">
                <w:delText>3</w:delText>
              </w:r>
            </w:del>
          </w:p>
        </w:tc>
        <w:tc>
          <w:tcPr>
            <w:tcW w:w="4111" w:type="dxa"/>
            <w:shd w:val="clear" w:color="auto" w:fill="FFEEB9"/>
          </w:tcPr>
          <w:p w14:paraId="477FC52A" w14:textId="7FA95576" w:rsidR="002D13E5" w:rsidDel="00D545C6" w:rsidRDefault="002D13E5" w:rsidP="002D13E5">
            <w:pPr>
              <w:jc w:val="both"/>
              <w:rPr>
                <w:del w:id="765" w:author="Eva Skýbová" w:date="2024-05-15T07:28:00Z"/>
                <w:b/>
                <w:bCs/>
              </w:rPr>
            </w:pPr>
            <w:del w:id="766" w:author="Eva Skýbová" w:date="2024-05-15T07:28:00Z">
              <w:r w:rsidRPr="00DD0925" w:rsidDel="00D545C6">
                <w:rPr>
                  <w:b/>
                  <w:bCs/>
                </w:rPr>
                <w:delText xml:space="preserve">Ing. </w:delText>
              </w:r>
              <w:r w:rsidDel="00D545C6">
                <w:rPr>
                  <w:b/>
                  <w:bCs/>
                </w:rPr>
                <w:delText>et Ing. Jiří Konečný</w:delText>
              </w:r>
              <w:r w:rsidRPr="00DD0925" w:rsidDel="00D545C6">
                <w:rPr>
                  <w:b/>
                  <w:bCs/>
                </w:rPr>
                <w:delText>, Ph.D.</w:delText>
              </w:r>
            </w:del>
          </w:p>
          <w:p w14:paraId="776EAF2A" w14:textId="1E408163" w:rsidR="002D13E5" w:rsidRPr="006C3972" w:rsidDel="00D545C6" w:rsidRDefault="002D13E5" w:rsidP="002D13E5">
            <w:pPr>
              <w:jc w:val="both"/>
              <w:rPr>
                <w:del w:id="767" w:author="Eva Skýbová" w:date="2024-05-15T07:28:00Z"/>
                <w:b/>
                <w:bCs/>
              </w:rPr>
            </w:pPr>
          </w:p>
        </w:tc>
        <w:tc>
          <w:tcPr>
            <w:tcW w:w="1134" w:type="dxa"/>
            <w:shd w:val="clear" w:color="auto" w:fill="FFEEB9"/>
          </w:tcPr>
          <w:p w14:paraId="6C42E01B" w14:textId="2BB06DA3" w:rsidR="002D13E5" w:rsidDel="00D545C6" w:rsidRDefault="002D13E5" w:rsidP="0023381B">
            <w:pPr>
              <w:jc w:val="both"/>
              <w:rPr>
                <w:del w:id="768" w:author="Eva Skýbová" w:date="2024-05-15T07:28:00Z"/>
              </w:rPr>
            </w:pPr>
            <w:del w:id="769" w:author="Eva Skýbová" w:date="2024-05-15T07:28:00Z">
              <w:r w:rsidDel="00D545C6">
                <w:delText>2/LS</w:delText>
              </w:r>
            </w:del>
          </w:p>
        </w:tc>
        <w:tc>
          <w:tcPr>
            <w:tcW w:w="1134" w:type="dxa"/>
            <w:shd w:val="clear" w:color="auto" w:fill="FFEEB9"/>
          </w:tcPr>
          <w:p w14:paraId="5C9C63C4" w14:textId="2A6AC24F" w:rsidR="002D13E5" w:rsidRPr="00042188" w:rsidDel="00D545C6" w:rsidRDefault="002D13E5" w:rsidP="002D13E5">
            <w:pPr>
              <w:jc w:val="both"/>
              <w:rPr>
                <w:del w:id="770" w:author="Eva Skýbová" w:date="2024-05-15T07:28:00Z"/>
              </w:rPr>
            </w:pPr>
          </w:p>
        </w:tc>
      </w:tr>
      <w:tr w:rsidR="002D13E5" w:rsidRPr="00042188" w:rsidDel="00D545C6" w14:paraId="2AAEC1DA" w14:textId="2964D8A7" w:rsidTr="002D13E5">
        <w:trPr>
          <w:del w:id="771" w:author="Eva Skýbová" w:date="2024-05-15T07:28:00Z"/>
        </w:trPr>
        <w:tc>
          <w:tcPr>
            <w:tcW w:w="4253" w:type="dxa"/>
            <w:gridSpan w:val="3"/>
            <w:shd w:val="clear" w:color="auto" w:fill="FFEEB9"/>
          </w:tcPr>
          <w:p w14:paraId="61AAD779" w14:textId="5F802B60" w:rsidR="002D13E5" w:rsidDel="00D545C6" w:rsidRDefault="001E30EA" w:rsidP="002D13E5">
            <w:pPr>
              <w:jc w:val="both"/>
              <w:rPr>
                <w:del w:id="772" w:author="Eva Skýbová" w:date="2024-05-15T07:28:00Z"/>
              </w:rPr>
            </w:pPr>
            <w:del w:id="773" w:author="Eva Skýbová" w:date="2024-05-15T07:28:00Z">
              <w:r w:rsidDel="00D545C6">
                <w:delText>Professional English III</w:delText>
              </w:r>
            </w:del>
          </w:p>
          <w:p w14:paraId="72192913" w14:textId="530CDEB6" w:rsidR="002D13E5" w:rsidRPr="00042188" w:rsidDel="00D545C6" w:rsidRDefault="002D13E5" w:rsidP="002D13E5">
            <w:pPr>
              <w:jc w:val="both"/>
              <w:rPr>
                <w:del w:id="774" w:author="Eva Skýbová" w:date="2024-05-15T07:28:00Z"/>
              </w:rPr>
            </w:pPr>
          </w:p>
        </w:tc>
        <w:tc>
          <w:tcPr>
            <w:tcW w:w="1134" w:type="dxa"/>
            <w:shd w:val="clear" w:color="auto" w:fill="FFEEB9"/>
          </w:tcPr>
          <w:p w14:paraId="4A49C23A" w14:textId="44ACB62F" w:rsidR="002D13E5" w:rsidRPr="00042188" w:rsidDel="00D545C6" w:rsidRDefault="002D13E5" w:rsidP="002D13E5">
            <w:pPr>
              <w:jc w:val="both"/>
              <w:rPr>
                <w:del w:id="775" w:author="Eva Skýbová" w:date="2024-05-15T07:28:00Z"/>
              </w:rPr>
            </w:pPr>
            <w:del w:id="776" w:author="Eva Skýbová" w:date="2024-05-15T07:28:00Z">
              <w:r w:rsidDel="00D545C6">
                <w:delText>28s</w:delText>
              </w:r>
            </w:del>
          </w:p>
        </w:tc>
        <w:tc>
          <w:tcPr>
            <w:tcW w:w="1134" w:type="dxa"/>
            <w:shd w:val="clear" w:color="auto" w:fill="FFEEB9"/>
          </w:tcPr>
          <w:p w14:paraId="0AACFC85" w14:textId="1DBBF6DD" w:rsidR="002D13E5" w:rsidRPr="00042188" w:rsidDel="00D545C6" w:rsidRDefault="002D13E5" w:rsidP="002D13E5">
            <w:pPr>
              <w:jc w:val="both"/>
              <w:rPr>
                <w:del w:id="777" w:author="Eva Skýbová" w:date="2024-05-15T07:28:00Z"/>
              </w:rPr>
            </w:pPr>
            <w:del w:id="778" w:author="Eva Skýbová" w:date="2024-05-15T07:28:00Z">
              <w:r w:rsidDel="00D545C6">
                <w:delText>z, zk</w:delText>
              </w:r>
            </w:del>
          </w:p>
        </w:tc>
        <w:tc>
          <w:tcPr>
            <w:tcW w:w="1134" w:type="dxa"/>
            <w:shd w:val="clear" w:color="auto" w:fill="FFEEB9"/>
          </w:tcPr>
          <w:p w14:paraId="29603ECD" w14:textId="6FEA334B" w:rsidR="002D13E5" w:rsidRPr="00042188" w:rsidDel="00D545C6" w:rsidRDefault="002D13E5" w:rsidP="002D13E5">
            <w:pPr>
              <w:jc w:val="both"/>
              <w:rPr>
                <w:del w:id="779" w:author="Eva Skýbová" w:date="2024-05-15T07:28:00Z"/>
              </w:rPr>
            </w:pPr>
            <w:del w:id="780" w:author="Eva Skýbová" w:date="2024-05-15T07:28:00Z">
              <w:r w:rsidDel="00D545C6">
                <w:delText>3</w:delText>
              </w:r>
            </w:del>
          </w:p>
        </w:tc>
        <w:tc>
          <w:tcPr>
            <w:tcW w:w="4111" w:type="dxa"/>
            <w:shd w:val="clear" w:color="auto" w:fill="FFEEB9"/>
          </w:tcPr>
          <w:p w14:paraId="6C56190F" w14:textId="714F380C" w:rsidR="002D13E5" w:rsidDel="00D545C6" w:rsidRDefault="002D13E5" w:rsidP="002D13E5">
            <w:pPr>
              <w:jc w:val="both"/>
              <w:rPr>
                <w:del w:id="781" w:author="Eva Skýbová" w:date="2024-05-15T07:28:00Z"/>
                <w:b/>
                <w:bCs/>
              </w:rPr>
            </w:pPr>
            <w:del w:id="782" w:author="Eva Skýbová" w:date="2024-05-15T07:28:00Z">
              <w:r w:rsidRPr="006C3972" w:rsidDel="00D545C6">
                <w:rPr>
                  <w:b/>
                  <w:bCs/>
                </w:rPr>
                <w:delText>Mgr. et Mgr. Kateřina Pitrová, BBA, Ph.D.</w:delText>
              </w:r>
            </w:del>
          </w:p>
          <w:p w14:paraId="3E0C4571" w14:textId="07260625" w:rsidR="002D13E5" w:rsidRPr="00042188" w:rsidDel="00D545C6" w:rsidRDefault="002D13E5" w:rsidP="002D13E5">
            <w:pPr>
              <w:jc w:val="both"/>
              <w:rPr>
                <w:del w:id="783" w:author="Eva Skýbová" w:date="2024-05-15T07:28:00Z"/>
              </w:rPr>
            </w:pPr>
          </w:p>
        </w:tc>
        <w:tc>
          <w:tcPr>
            <w:tcW w:w="1134" w:type="dxa"/>
            <w:shd w:val="clear" w:color="auto" w:fill="FFEEB9"/>
          </w:tcPr>
          <w:p w14:paraId="77D0D697" w14:textId="4F8C8232" w:rsidR="002D13E5" w:rsidRPr="00042188" w:rsidDel="00D545C6" w:rsidRDefault="002D13E5" w:rsidP="002D13E5">
            <w:pPr>
              <w:jc w:val="both"/>
              <w:rPr>
                <w:del w:id="784" w:author="Eva Skýbová" w:date="2024-05-15T07:28:00Z"/>
              </w:rPr>
            </w:pPr>
            <w:del w:id="785" w:author="Eva Skýbová" w:date="2024-05-15T07:28:00Z">
              <w:r w:rsidDel="00D545C6">
                <w:delText>2/LS</w:delText>
              </w:r>
            </w:del>
          </w:p>
        </w:tc>
        <w:tc>
          <w:tcPr>
            <w:tcW w:w="1134" w:type="dxa"/>
            <w:shd w:val="clear" w:color="auto" w:fill="FFEEB9"/>
          </w:tcPr>
          <w:p w14:paraId="21C55731" w14:textId="5C6BA9FB" w:rsidR="002D13E5" w:rsidRPr="00042188" w:rsidDel="00D545C6" w:rsidRDefault="002D13E5" w:rsidP="002D13E5">
            <w:pPr>
              <w:jc w:val="both"/>
              <w:rPr>
                <w:del w:id="786" w:author="Eva Skýbová" w:date="2024-05-15T07:28:00Z"/>
              </w:rPr>
            </w:pPr>
          </w:p>
        </w:tc>
      </w:tr>
      <w:tr w:rsidR="002D13E5" w:rsidRPr="00042188" w:rsidDel="00D545C6" w14:paraId="7B12D537" w14:textId="43C601A2" w:rsidTr="002D13E5">
        <w:trPr>
          <w:del w:id="787" w:author="Eva Skýbová" w:date="2024-05-15T07:28:00Z"/>
        </w:trPr>
        <w:tc>
          <w:tcPr>
            <w:tcW w:w="4253" w:type="dxa"/>
            <w:gridSpan w:val="3"/>
            <w:shd w:val="clear" w:color="auto" w:fill="FFEEB9"/>
          </w:tcPr>
          <w:p w14:paraId="57533E17" w14:textId="1CD849AC" w:rsidR="00FD2DF0" w:rsidDel="00D545C6" w:rsidRDefault="00FD2DF0" w:rsidP="002D13E5">
            <w:pPr>
              <w:jc w:val="both"/>
              <w:rPr>
                <w:del w:id="788" w:author="Eva Skýbová" w:date="2024-05-15T07:28:00Z"/>
              </w:rPr>
            </w:pPr>
            <w:del w:id="789" w:author="Eva Skýbová" w:date="2024-05-15T07:28:00Z">
              <w:r w:rsidDel="00D545C6">
                <w:delText>Sports Activities II</w:delText>
              </w:r>
            </w:del>
          </w:p>
          <w:p w14:paraId="40E8BD62" w14:textId="308F1E82" w:rsidR="002D13E5" w:rsidRPr="00042188" w:rsidDel="00D545C6" w:rsidRDefault="002D13E5" w:rsidP="002D13E5">
            <w:pPr>
              <w:jc w:val="both"/>
              <w:rPr>
                <w:del w:id="790" w:author="Eva Skýbová" w:date="2024-05-15T07:28:00Z"/>
              </w:rPr>
            </w:pPr>
          </w:p>
        </w:tc>
        <w:tc>
          <w:tcPr>
            <w:tcW w:w="1134" w:type="dxa"/>
            <w:shd w:val="clear" w:color="auto" w:fill="FFEEB9"/>
          </w:tcPr>
          <w:p w14:paraId="3BB63D9B" w14:textId="69AC7DFD" w:rsidR="002D13E5" w:rsidRPr="00042188" w:rsidDel="00D545C6" w:rsidRDefault="002D13E5" w:rsidP="002D13E5">
            <w:pPr>
              <w:jc w:val="both"/>
              <w:rPr>
                <w:del w:id="791" w:author="Eva Skýbová" w:date="2024-05-15T07:28:00Z"/>
              </w:rPr>
            </w:pPr>
            <w:del w:id="792" w:author="Eva Skýbová" w:date="2024-05-15T07:28:00Z">
              <w:r w:rsidDel="00D545C6">
                <w:delText>28c</w:delText>
              </w:r>
            </w:del>
          </w:p>
        </w:tc>
        <w:tc>
          <w:tcPr>
            <w:tcW w:w="1134" w:type="dxa"/>
            <w:shd w:val="clear" w:color="auto" w:fill="FFEEB9"/>
          </w:tcPr>
          <w:p w14:paraId="59663774" w14:textId="1DEF5DA0" w:rsidR="002D13E5" w:rsidRPr="00042188" w:rsidDel="00D545C6" w:rsidRDefault="002D13E5" w:rsidP="002D13E5">
            <w:pPr>
              <w:jc w:val="both"/>
              <w:rPr>
                <w:del w:id="793" w:author="Eva Skýbová" w:date="2024-05-15T07:28:00Z"/>
              </w:rPr>
            </w:pPr>
            <w:del w:id="794" w:author="Eva Skýbová" w:date="2024-05-15T07:28:00Z">
              <w:r w:rsidDel="00D545C6">
                <w:delText>z</w:delText>
              </w:r>
            </w:del>
          </w:p>
        </w:tc>
        <w:tc>
          <w:tcPr>
            <w:tcW w:w="1134" w:type="dxa"/>
            <w:shd w:val="clear" w:color="auto" w:fill="FFEEB9"/>
          </w:tcPr>
          <w:p w14:paraId="416A364E" w14:textId="06786FB4" w:rsidR="002D13E5" w:rsidRPr="00042188" w:rsidDel="00D545C6" w:rsidRDefault="002D13E5" w:rsidP="002D13E5">
            <w:pPr>
              <w:jc w:val="both"/>
              <w:rPr>
                <w:del w:id="795" w:author="Eva Skýbová" w:date="2024-05-15T07:28:00Z"/>
              </w:rPr>
            </w:pPr>
            <w:del w:id="796" w:author="Eva Skýbová" w:date="2024-05-15T07:28:00Z">
              <w:r w:rsidDel="00D545C6">
                <w:delText>2</w:delText>
              </w:r>
            </w:del>
          </w:p>
        </w:tc>
        <w:tc>
          <w:tcPr>
            <w:tcW w:w="4111" w:type="dxa"/>
            <w:shd w:val="clear" w:color="auto" w:fill="FFEEB9"/>
          </w:tcPr>
          <w:p w14:paraId="22B22E05" w14:textId="556210F4" w:rsidR="002D13E5" w:rsidDel="00D545C6" w:rsidRDefault="002D13E5" w:rsidP="002D13E5">
            <w:pPr>
              <w:jc w:val="both"/>
              <w:rPr>
                <w:del w:id="797" w:author="Eva Skýbová" w:date="2024-05-15T07:28:00Z"/>
              </w:rPr>
            </w:pPr>
            <w:del w:id="798" w:author="Eva Skýbová" w:date="2024-05-15T07:28:00Z">
              <w:r w:rsidDel="00D545C6">
                <w:delText>MUTV</w:delText>
              </w:r>
            </w:del>
          </w:p>
          <w:p w14:paraId="289C4DEF" w14:textId="2E3132D4" w:rsidR="002D13E5" w:rsidRPr="00042188" w:rsidDel="00D545C6" w:rsidRDefault="002D13E5" w:rsidP="002D13E5">
            <w:pPr>
              <w:jc w:val="both"/>
              <w:rPr>
                <w:del w:id="799" w:author="Eva Skýbová" w:date="2024-05-15T07:28:00Z"/>
              </w:rPr>
            </w:pPr>
          </w:p>
        </w:tc>
        <w:tc>
          <w:tcPr>
            <w:tcW w:w="1134" w:type="dxa"/>
            <w:shd w:val="clear" w:color="auto" w:fill="FFEEB9"/>
          </w:tcPr>
          <w:p w14:paraId="0F6694AE" w14:textId="7D953469" w:rsidR="002D13E5" w:rsidRPr="00042188" w:rsidDel="00D545C6" w:rsidRDefault="002D13E5" w:rsidP="002D13E5">
            <w:pPr>
              <w:jc w:val="both"/>
              <w:rPr>
                <w:del w:id="800" w:author="Eva Skýbová" w:date="2024-05-15T07:28:00Z"/>
              </w:rPr>
            </w:pPr>
            <w:del w:id="801" w:author="Eva Skýbová" w:date="2024-05-15T07:28:00Z">
              <w:r w:rsidDel="00D545C6">
                <w:delText>2/LS</w:delText>
              </w:r>
            </w:del>
          </w:p>
        </w:tc>
        <w:tc>
          <w:tcPr>
            <w:tcW w:w="1134" w:type="dxa"/>
            <w:shd w:val="clear" w:color="auto" w:fill="FFEEB9"/>
          </w:tcPr>
          <w:p w14:paraId="6D629C4B" w14:textId="60089196" w:rsidR="002D13E5" w:rsidRPr="00042188" w:rsidDel="00D545C6" w:rsidRDefault="002D13E5" w:rsidP="002D13E5">
            <w:pPr>
              <w:jc w:val="both"/>
              <w:rPr>
                <w:del w:id="802" w:author="Eva Skýbová" w:date="2024-05-15T07:28:00Z"/>
              </w:rPr>
            </w:pPr>
          </w:p>
        </w:tc>
      </w:tr>
      <w:tr w:rsidR="002D13E5" w:rsidRPr="00042188" w:rsidDel="00D545C6" w14:paraId="005606C6" w14:textId="4C5F6765" w:rsidTr="002D13E5">
        <w:trPr>
          <w:del w:id="803" w:author="Eva Skýbová" w:date="2024-05-15T07:28:00Z"/>
        </w:trPr>
        <w:tc>
          <w:tcPr>
            <w:tcW w:w="4253" w:type="dxa"/>
            <w:gridSpan w:val="3"/>
            <w:shd w:val="clear" w:color="auto" w:fill="FFEEB9"/>
          </w:tcPr>
          <w:p w14:paraId="0F732085" w14:textId="1E396B09" w:rsidR="009D5815" w:rsidDel="00D545C6" w:rsidRDefault="009D5815" w:rsidP="002D13E5">
            <w:pPr>
              <w:jc w:val="both"/>
              <w:rPr>
                <w:del w:id="804" w:author="Eva Skýbová" w:date="2024-05-15T07:28:00Z"/>
              </w:rPr>
            </w:pPr>
            <w:del w:id="805" w:author="Eva Skýbová" w:date="2024-05-15T07:28:00Z">
              <w:r w:rsidDel="00D545C6">
                <w:delText>Excursion</w:delText>
              </w:r>
            </w:del>
          </w:p>
          <w:p w14:paraId="0B93F0A3" w14:textId="1BCC012D" w:rsidR="002D13E5" w:rsidRPr="00042188" w:rsidDel="00D545C6" w:rsidRDefault="002D13E5" w:rsidP="002D13E5">
            <w:pPr>
              <w:jc w:val="both"/>
              <w:rPr>
                <w:del w:id="806" w:author="Eva Skýbová" w:date="2024-05-15T07:28:00Z"/>
              </w:rPr>
            </w:pPr>
          </w:p>
        </w:tc>
        <w:tc>
          <w:tcPr>
            <w:tcW w:w="1134" w:type="dxa"/>
            <w:shd w:val="clear" w:color="auto" w:fill="FFEEB9"/>
          </w:tcPr>
          <w:p w14:paraId="458355DC" w14:textId="0727F592" w:rsidR="002D13E5" w:rsidRPr="00042188" w:rsidDel="00D545C6" w:rsidRDefault="002D13E5" w:rsidP="002D13E5">
            <w:pPr>
              <w:jc w:val="both"/>
              <w:rPr>
                <w:del w:id="807" w:author="Eva Skýbová" w:date="2024-05-15T07:28:00Z"/>
              </w:rPr>
            </w:pPr>
            <w:del w:id="808" w:author="Eva Skýbová" w:date="2024-05-15T07:28:00Z">
              <w:r w:rsidDel="00D545C6">
                <w:delText>20 hodin</w:delText>
              </w:r>
            </w:del>
          </w:p>
        </w:tc>
        <w:tc>
          <w:tcPr>
            <w:tcW w:w="1134" w:type="dxa"/>
            <w:shd w:val="clear" w:color="auto" w:fill="FFEEB9"/>
          </w:tcPr>
          <w:p w14:paraId="5A81BF0C" w14:textId="04BD1A0A" w:rsidR="002D13E5" w:rsidRPr="00042188" w:rsidDel="00D545C6" w:rsidRDefault="002D13E5" w:rsidP="002D13E5">
            <w:pPr>
              <w:jc w:val="both"/>
              <w:rPr>
                <w:del w:id="809" w:author="Eva Skýbová" w:date="2024-05-15T07:28:00Z"/>
              </w:rPr>
            </w:pPr>
            <w:del w:id="810" w:author="Eva Skýbová" w:date="2024-05-15T07:28:00Z">
              <w:r w:rsidDel="00D545C6">
                <w:delText>z</w:delText>
              </w:r>
            </w:del>
          </w:p>
        </w:tc>
        <w:tc>
          <w:tcPr>
            <w:tcW w:w="1134" w:type="dxa"/>
            <w:shd w:val="clear" w:color="auto" w:fill="FFEEB9"/>
          </w:tcPr>
          <w:p w14:paraId="3E8B1F4D" w14:textId="44FE3A47" w:rsidR="002D13E5" w:rsidRPr="00042188" w:rsidDel="00D545C6" w:rsidRDefault="002D13E5" w:rsidP="002D13E5">
            <w:pPr>
              <w:jc w:val="both"/>
              <w:rPr>
                <w:del w:id="811" w:author="Eva Skýbová" w:date="2024-05-15T07:28:00Z"/>
              </w:rPr>
            </w:pPr>
            <w:del w:id="812" w:author="Eva Skýbová" w:date="2024-05-15T07:28:00Z">
              <w:r w:rsidDel="00D545C6">
                <w:delText>2</w:delText>
              </w:r>
            </w:del>
          </w:p>
        </w:tc>
        <w:tc>
          <w:tcPr>
            <w:tcW w:w="4111" w:type="dxa"/>
            <w:shd w:val="clear" w:color="auto" w:fill="FFEEB9"/>
          </w:tcPr>
          <w:p w14:paraId="7A3CB50B" w14:textId="0EC92CA2" w:rsidR="002D13E5" w:rsidDel="00D545C6" w:rsidRDefault="00126F20" w:rsidP="002D13E5">
            <w:pPr>
              <w:jc w:val="both"/>
              <w:rPr>
                <w:del w:id="813" w:author="Eva Skýbová" w:date="2024-05-15T07:28:00Z"/>
                <w:b/>
                <w:bCs/>
              </w:rPr>
            </w:pPr>
            <w:del w:id="814" w:author="Eva Skýbová" w:date="2024-05-15T07:28:00Z">
              <w:r w:rsidDel="00D545C6">
                <w:rPr>
                  <w:b/>
                  <w:bCs/>
                </w:rPr>
                <w:delText>Mgr. Marek Tomaštík, Ph.D.</w:delText>
              </w:r>
            </w:del>
          </w:p>
          <w:p w14:paraId="05FA72AB" w14:textId="56C2090F" w:rsidR="002D13E5" w:rsidRPr="00042188" w:rsidDel="00D545C6" w:rsidRDefault="002D13E5" w:rsidP="002D13E5">
            <w:pPr>
              <w:jc w:val="both"/>
              <w:rPr>
                <w:del w:id="815" w:author="Eva Skýbová" w:date="2024-05-15T07:28:00Z"/>
              </w:rPr>
            </w:pPr>
          </w:p>
        </w:tc>
        <w:tc>
          <w:tcPr>
            <w:tcW w:w="1134" w:type="dxa"/>
            <w:shd w:val="clear" w:color="auto" w:fill="FFEEB9"/>
          </w:tcPr>
          <w:p w14:paraId="740DAD69" w14:textId="446A617E" w:rsidR="002D13E5" w:rsidRPr="00042188" w:rsidDel="00D545C6" w:rsidRDefault="002D13E5" w:rsidP="002D13E5">
            <w:pPr>
              <w:jc w:val="both"/>
              <w:rPr>
                <w:del w:id="816" w:author="Eva Skýbová" w:date="2024-05-15T07:28:00Z"/>
              </w:rPr>
            </w:pPr>
            <w:del w:id="817" w:author="Eva Skýbová" w:date="2024-05-15T07:28:00Z">
              <w:r w:rsidDel="00D545C6">
                <w:delText>2/LS</w:delText>
              </w:r>
            </w:del>
          </w:p>
        </w:tc>
        <w:tc>
          <w:tcPr>
            <w:tcW w:w="1134" w:type="dxa"/>
            <w:shd w:val="clear" w:color="auto" w:fill="FFEEB9"/>
          </w:tcPr>
          <w:p w14:paraId="4BC28430" w14:textId="402AFE02" w:rsidR="002D13E5" w:rsidRPr="00042188" w:rsidDel="00D545C6" w:rsidRDefault="002D13E5" w:rsidP="002D13E5">
            <w:pPr>
              <w:jc w:val="both"/>
              <w:rPr>
                <w:del w:id="818" w:author="Eva Skýbová" w:date="2024-05-15T07:28:00Z"/>
              </w:rPr>
            </w:pPr>
          </w:p>
        </w:tc>
      </w:tr>
      <w:tr w:rsidR="002D13E5" w:rsidRPr="00042188" w:rsidDel="00D545C6" w14:paraId="2A6E6421" w14:textId="44CD0472" w:rsidTr="002D13E5">
        <w:trPr>
          <w:trHeight w:val="283"/>
          <w:del w:id="819" w:author="Eva Skýbová" w:date="2024-05-15T07:28:00Z"/>
        </w:trPr>
        <w:tc>
          <w:tcPr>
            <w:tcW w:w="14034" w:type="dxa"/>
            <w:gridSpan w:val="9"/>
            <w:shd w:val="clear" w:color="auto" w:fill="F7CAAC"/>
          </w:tcPr>
          <w:p w14:paraId="397A7885" w14:textId="5C1C4D44" w:rsidR="002D13E5" w:rsidRPr="00042188" w:rsidDel="00D545C6" w:rsidRDefault="00A44467" w:rsidP="002D13E5">
            <w:pPr>
              <w:jc w:val="center"/>
              <w:rPr>
                <w:del w:id="820" w:author="Eva Skýbová" w:date="2024-05-15T07:28:00Z"/>
                <w:b/>
                <w:sz w:val="22"/>
              </w:rPr>
            </w:pPr>
            <w:del w:id="821" w:author="Eva Skýbová" w:date="2024-05-15T07:28:00Z">
              <w:r w:rsidDel="00D545C6">
                <w:rPr>
                  <w:b/>
                  <w:sz w:val="22"/>
                </w:rPr>
                <w:delText>Povinně volitelné předměty – skupina 1</w:delText>
              </w:r>
            </w:del>
          </w:p>
        </w:tc>
      </w:tr>
      <w:tr w:rsidR="002D13E5" w:rsidRPr="00042188" w:rsidDel="00D545C6" w14:paraId="51A7C098" w14:textId="650AE8A9" w:rsidTr="002D13E5">
        <w:trPr>
          <w:del w:id="822" w:author="Eva Skýbová" w:date="2024-05-15T07:28:00Z"/>
        </w:trPr>
        <w:tc>
          <w:tcPr>
            <w:tcW w:w="4253" w:type="dxa"/>
            <w:gridSpan w:val="3"/>
            <w:shd w:val="clear" w:color="auto" w:fill="FFEEB9"/>
          </w:tcPr>
          <w:p w14:paraId="16FC40C6" w14:textId="40DE62FF" w:rsidR="00FD2DF0" w:rsidDel="00D545C6" w:rsidRDefault="00F143C7" w:rsidP="00FD2DF0">
            <w:pPr>
              <w:jc w:val="both"/>
              <w:rPr>
                <w:del w:id="823" w:author="Eva Skýbová" w:date="2024-05-15T07:28:00Z"/>
              </w:rPr>
            </w:pPr>
            <w:del w:id="824" w:author="Eva Skýbová" w:date="2024-05-15T07:28:00Z">
              <w:r w:rsidDel="00D545C6">
                <w:delText>Population Protection</w:delText>
              </w:r>
              <w:r w:rsidR="00FD2DF0" w:rsidDel="00D545C6">
                <w:delText xml:space="preserve"> II</w:delText>
              </w:r>
            </w:del>
          </w:p>
          <w:p w14:paraId="7DE7807B" w14:textId="2E88A42F" w:rsidR="002D13E5" w:rsidRPr="00042188" w:rsidDel="00D545C6" w:rsidRDefault="002D13E5" w:rsidP="002D13E5">
            <w:pPr>
              <w:jc w:val="both"/>
              <w:rPr>
                <w:del w:id="825" w:author="Eva Skýbová" w:date="2024-05-15T07:28:00Z"/>
              </w:rPr>
            </w:pPr>
          </w:p>
        </w:tc>
        <w:tc>
          <w:tcPr>
            <w:tcW w:w="1134" w:type="dxa"/>
            <w:shd w:val="clear" w:color="auto" w:fill="FFEEB9"/>
          </w:tcPr>
          <w:p w14:paraId="3538F721" w14:textId="66716BCF" w:rsidR="002D13E5" w:rsidRPr="00042188" w:rsidDel="00D545C6" w:rsidRDefault="00822DBD" w:rsidP="00126F20">
            <w:pPr>
              <w:jc w:val="both"/>
              <w:rPr>
                <w:del w:id="826" w:author="Eva Skýbová" w:date="2024-05-15T07:28:00Z"/>
              </w:rPr>
            </w:pPr>
            <w:del w:id="827" w:author="Eva Skýbová" w:date="2024-05-15T07:28:00Z">
              <w:r w:rsidDel="00D545C6">
                <w:delText>14</w:delText>
              </w:r>
              <w:r w:rsidR="002D13E5" w:rsidDel="00D545C6">
                <w:delText>p-</w:delText>
              </w:r>
              <w:r w:rsidDel="00D545C6">
                <w:delText>28</w:delText>
              </w:r>
              <w:r w:rsidR="00126F20" w:rsidDel="00D545C6">
                <w:delText>s</w:delText>
              </w:r>
            </w:del>
          </w:p>
        </w:tc>
        <w:tc>
          <w:tcPr>
            <w:tcW w:w="1134" w:type="dxa"/>
            <w:shd w:val="clear" w:color="auto" w:fill="FFEEB9"/>
          </w:tcPr>
          <w:p w14:paraId="656D7DFC" w14:textId="7D9D11DF" w:rsidR="002D13E5" w:rsidRPr="00042188" w:rsidDel="00D545C6" w:rsidRDefault="002D13E5" w:rsidP="002D13E5">
            <w:pPr>
              <w:jc w:val="both"/>
              <w:rPr>
                <w:del w:id="828" w:author="Eva Skýbová" w:date="2024-05-15T07:28:00Z"/>
              </w:rPr>
            </w:pPr>
            <w:del w:id="829" w:author="Eva Skýbová" w:date="2024-05-15T07:28:00Z">
              <w:r w:rsidDel="00D545C6">
                <w:delText>z, zk</w:delText>
              </w:r>
            </w:del>
          </w:p>
        </w:tc>
        <w:tc>
          <w:tcPr>
            <w:tcW w:w="1134" w:type="dxa"/>
            <w:shd w:val="clear" w:color="auto" w:fill="FFEEB9"/>
          </w:tcPr>
          <w:p w14:paraId="348713F3" w14:textId="20B0EA64" w:rsidR="002D13E5" w:rsidRPr="00042188" w:rsidDel="00D545C6" w:rsidRDefault="002D13E5" w:rsidP="002D13E5">
            <w:pPr>
              <w:jc w:val="both"/>
              <w:rPr>
                <w:del w:id="830" w:author="Eva Skýbová" w:date="2024-05-15T07:28:00Z"/>
              </w:rPr>
            </w:pPr>
            <w:del w:id="831" w:author="Eva Skýbová" w:date="2024-05-15T07:28:00Z">
              <w:r w:rsidDel="00D545C6">
                <w:delText>4</w:delText>
              </w:r>
            </w:del>
          </w:p>
        </w:tc>
        <w:tc>
          <w:tcPr>
            <w:tcW w:w="4111" w:type="dxa"/>
            <w:shd w:val="clear" w:color="auto" w:fill="FFEEB9"/>
          </w:tcPr>
          <w:p w14:paraId="3D151E3B" w14:textId="28233B8E" w:rsidR="002D13E5" w:rsidDel="00D545C6" w:rsidRDefault="002D13E5" w:rsidP="002D13E5">
            <w:pPr>
              <w:jc w:val="both"/>
              <w:rPr>
                <w:del w:id="832" w:author="Eva Skýbová" w:date="2024-05-15T07:28:00Z"/>
                <w:b/>
                <w:bCs/>
              </w:rPr>
            </w:pPr>
            <w:del w:id="833" w:author="Eva Skýbová" w:date="2024-05-15T07:28:00Z">
              <w:r w:rsidRPr="00A63DA4" w:rsidDel="00D545C6">
                <w:rPr>
                  <w:b/>
                  <w:bCs/>
                </w:rPr>
                <w:delText xml:space="preserve">Ing. Jan </w:delText>
              </w:r>
              <w:r w:rsidDel="00D545C6">
                <w:rPr>
                  <w:b/>
                  <w:bCs/>
                </w:rPr>
                <w:delText>Strohmandl</w:delText>
              </w:r>
              <w:r w:rsidRPr="00A63DA4" w:rsidDel="00D545C6">
                <w:rPr>
                  <w:b/>
                  <w:bCs/>
                </w:rPr>
                <w:delText>, Ph.D.</w:delText>
              </w:r>
              <w:r w:rsidDel="00D545C6">
                <w:rPr>
                  <w:b/>
                  <w:bCs/>
                </w:rPr>
                <w:delText xml:space="preserve"> (</w:delText>
              </w:r>
              <w:r w:rsidR="00F45D9F" w:rsidDel="00D545C6">
                <w:rPr>
                  <w:b/>
                  <w:bCs/>
                </w:rPr>
                <w:delText>57</w:delText>
              </w:r>
              <w:r w:rsidDel="00D545C6">
                <w:rPr>
                  <w:b/>
                  <w:bCs/>
                </w:rPr>
                <w:delText xml:space="preserve"> %)</w:delText>
              </w:r>
            </w:del>
          </w:p>
          <w:p w14:paraId="6E3585D0" w14:textId="31DA7121" w:rsidR="002D13E5" w:rsidRPr="009944E8" w:rsidDel="00D545C6" w:rsidRDefault="002D13E5" w:rsidP="00F45D9F">
            <w:pPr>
              <w:jc w:val="both"/>
              <w:rPr>
                <w:del w:id="834" w:author="Eva Skýbová" w:date="2024-05-15T07:28:00Z"/>
              </w:rPr>
            </w:pPr>
            <w:del w:id="835" w:author="Eva Skýbová" w:date="2024-05-15T07:28:00Z">
              <w:r w:rsidRPr="009944E8" w:rsidDel="00D545C6">
                <w:delText>Ing. Jan Kyselák, Ph.D.</w:delText>
              </w:r>
              <w:r w:rsidDel="00D545C6">
                <w:delText xml:space="preserve"> (</w:delText>
              </w:r>
              <w:r w:rsidR="00F45D9F" w:rsidDel="00D545C6">
                <w:delText>43</w:delText>
              </w:r>
              <w:r w:rsidDel="00D545C6">
                <w:delText xml:space="preserve"> %)</w:delText>
              </w:r>
            </w:del>
          </w:p>
        </w:tc>
        <w:tc>
          <w:tcPr>
            <w:tcW w:w="1134" w:type="dxa"/>
            <w:shd w:val="clear" w:color="auto" w:fill="FFEEB9"/>
          </w:tcPr>
          <w:p w14:paraId="165B683D" w14:textId="49540120" w:rsidR="002D13E5" w:rsidRPr="00042188" w:rsidDel="00D545C6" w:rsidRDefault="002D13E5" w:rsidP="002D13E5">
            <w:pPr>
              <w:jc w:val="both"/>
              <w:rPr>
                <w:del w:id="836" w:author="Eva Skýbová" w:date="2024-05-15T07:28:00Z"/>
              </w:rPr>
            </w:pPr>
            <w:del w:id="837" w:author="Eva Skýbová" w:date="2024-05-15T07:28:00Z">
              <w:r w:rsidDel="00D545C6">
                <w:delText>2/LS</w:delText>
              </w:r>
            </w:del>
          </w:p>
        </w:tc>
        <w:tc>
          <w:tcPr>
            <w:tcW w:w="1134" w:type="dxa"/>
            <w:shd w:val="clear" w:color="auto" w:fill="FFEEB9"/>
          </w:tcPr>
          <w:p w14:paraId="4BBAA063" w14:textId="36BBFDF8" w:rsidR="002D13E5" w:rsidRPr="00042188" w:rsidDel="00D545C6" w:rsidRDefault="002D13E5" w:rsidP="002D13E5">
            <w:pPr>
              <w:jc w:val="both"/>
              <w:rPr>
                <w:del w:id="838" w:author="Eva Skýbová" w:date="2024-05-15T07:28:00Z"/>
              </w:rPr>
            </w:pPr>
          </w:p>
        </w:tc>
      </w:tr>
      <w:tr w:rsidR="002D13E5" w:rsidRPr="00042188" w:rsidDel="00D545C6" w14:paraId="0AF21005" w14:textId="57B9D3C3" w:rsidTr="002D13E5">
        <w:trPr>
          <w:cantSplit/>
          <w:del w:id="839" w:author="Eva Skýbová" w:date="2024-05-15T07:28:00Z"/>
        </w:trPr>
        <w:tc>
          <w:tcPr>
            <w:tcW w:w="4253" w:type="dxa"/>
            <w:gridSpan w:val="3"/>
            <w:shd w:val="clear" w:color="auto" w:fill="FFEEB9"/>
          </w:tcPr>
          <w:p w14:paraId="4B416AEC" w14:textId="6E8C85DD" w:rsidR="009D5815" w:rsidDel="00D545C6" w:rsidRDefault="009D5815" w:rsidP="002D13E5">
            <w:pPr>
              <w:jc w:val="both"/>
              <w:rPr>
                <w:del w:id="840" w:author="Eva Skýbová" w:date="2024-05-15T07:28:00Z"/>
              </w:rPr>
            </w:pPr>
            <w:del w:id="841" w:author="Eva Skýbová" w:date="2024-05-15T07:28:00Z">
              <w:r w:rsidDel="00D545C6">
                <w:delText>Crisis Planning and Management I</w:delText>
              </w:r>
            </w:del>
          </w:p>
          <w:p w14:paraId="75DDD3CF" w14:textId="1FF873C3" w:rsidR="002D13E5" w:rsidRPr="00042188" w:rsidDel="00D545C6" w:rsidRDefault="002D13E5" w:rsidP="002D13E5">
            <w:pPr>
              <w:jc w:val="both"/>
              <w:rPr>
                <w:del w:id="842" w:author="Eva Skýbová" w:date="2024-05-15T07:28:00Z"/>
              </w:rPr>
            </w:pPr>
          </w:p>
        </w:tc>
        <w:tc>
          <w:tcPr>
            <w:tcW w:w="1134" w:type="dxa"/>
            <w:shd w:val="clear" w:color="auto" w:fill="FFEEB9"/>
          </w:tcPr>
          <w:p w14:paraId="5A13A176" w14:textId="0925EC9A" w:rsidR="002D13E5" w:rsidRPr="00042188" w:rsidDel="00D545C6" w:rsidRDefault="0064631E" w:rsidP="002D13E5">
            <w:pPr>
              <w:jc w:val="both"/>
              <w:rPr>
                <w:del w:id="843" w:author="Eva Skýbová" w:date="2024-05-15T07:28:00Z"/>
              </w:rPr>
            </w:pPr>
            <w:del w:id="844" w:author="Eva Skýbová" w:date="2024-05-15T07:28:00Z">
              <w:r w:rsidDel="00D545C6">
                <w:delText>14</w:delText>
              </w:r>
              <w:r w:rsidR="002D13E5" w:rsidDel="00D545C6">
                <w:delText>p-28s</w:delText>
              </w:r>
            </w:del>
          </w:p>
        </w:tc>
        <w:tc>
          <w:tcPr>
            <w:tcW w:w="1134" w:type="dxa"/>
            <w:shd w:val="clear" w:color="auto" w:fill="FFEEB9"/>
          </w:tcPr>
          <w:p w14:paraId="3E26100C" w14:textId="0AF5DD66" w:rsidR="002D13E5" w:rsidRPr="00042188" w:rsidDel="00D545C6" w:rsidRDefault="002D13E5" w:rsidP="002D13E5">
            <w:pPr>
              <w:jc w:val="both"/>
              <w:rPr>
                <w:del w:id="845" w:author="Eva Skýbová" w:date="2024-05-15T07:28:00Z"/>
              </w:rPr>
            </w:pPr>
            <w:del w:id="846" w:author="Eva Skýbová" w:date="2024-05-15T07:28:00Z">
              <w:r w:rsidDel="00D545C6">
                <w:delText>z, zk</w:delText>
              </w:r>
            </w:del>
          </w:p>
        </w:tc>
        <w:tc>
          <w:tcPr>
            <w:tcW w:w="1134" w:type="dxa"/>
            <w:shd w:val="clear" w:color="auto" w:fill="FFEEB9"/>
          </w:tcPr>
          <w:p w14:paraId="55427094" w14:textId="1DB66647" w:rsidR="002D13E5" w:rsidRPr="00042188" w:rsidDel="00D545C6" w:rsidRDefault="002D13E5" w:rsidP="002D13E5">
            <w:pPr>
              <w:jc w:val="both"/>
              <w:rPr>
                <w:del w:id="847" w:author="Eva Skýbová" w:date="2024-05-15T07:28:00Z"/>
              </w:rPr>
            </w:pPr>
            <w:del w:id="848" w:author="Eva Skýbová" w:date="2024-05-15T07:28:00Z">
              <w:r w:rsidDel="00D545C6">
                <w:delText>4</w:delText>
              </w:r>
            </w:del>
          </w:p>
        </w:tc>
        <w:tc>
          <w:tcPr>
            <w:tcW w:w="4111" w:type="dxa"/>
            <w:shd w:val="clear" w:color="auto" w:fill="FFEEB9"/>
          </w:tcPr>
          <w:p w14:paraId="70E5BDE5" w14:textId="05AE83D0" w:rsidR="002D13E5" w:rsidDel="00D545C6" w:rsidRDefault="002D13E5" w:rsidP="002D13E5">
            <w:pPr>
              <w:jc w:val="both"/>
              <w:rPr>
                <w:del w:id="849" w:author="Eva Skýbová" w:date="2024-05-15T07:28:00Z"/>
                <w:b/>
                <w:bCs/>
              </w:rPr>
            </w:pPr>
            <w:del w:id="850" w:author="Eva Skýbová" w:date="2024-05-15T07:28:00Z">
              <w:r w:rsidRPr="00A63DA4" w:rsidDel="00D545C6">
                <w:rPr>
                  <w:b/>
                  <w:bCs/>
                </w:rPr>
                <w:delText>Ing. Jan Kyselák, Ph.D</w:delText>
              </w:r>
              <w:r w:rsidDel="00D545C6">
                <w:rPr>
                  <w:b/>
                  <w:bCs/>
                </w:rPr>
                <w:delText>.</w:delText>
              </w:r>
            </w:del>
          </w:p>
          <w:p w14:paraId="38B2FC1E" w14:textId="13037D89" w:rsidR="002D13E5" w:rsidRPr="00042188" w:rsidDel="00D545C6" w:rsidRDefault="002D13E5" w:rsidP="002D13E5">
            <w:pPr>
              <w:jc w:val="both"/>
              <w:rPr>
                <w:del w:id="851" w:author="Eva Skýbová" w:date="2024-05-15T07:28:00Z"/>
              </w:rPr>
            </w:pPr>
          </w:p>
        </w:tc>
        <w:tc>
          <w:tcPr>
            <w:tcW w:w="1134" w:type="dxa"/>
            <w:shd w:val="clear" w:color="auto" w:fill="FFEEB9"/>
          </w:tcPr>
          <w:p w14:paraId="457EE38A" w14:textId="28A8F9CB" w:rsidR="002D13E5" w:rsidRPr="00042188" w:rsidDel="00D545C6" w:rsidRDefault="002D13E5" w:rsidP="002D13E5">
            <w:pPr>
              <w:jc w:val="both"/>
              <w:rPr>
                <w:del w:id="852" w:author="Eva Skýbová" w:date="2024-05-15T07:28:00Z"/>
              </w:rPr>
            </w:pPr>
            <w:del w:id="853" w:author="Eva Skýbová" w:date="2024-05-15T07:28:00Z">
              <w:r w:rsidDel="00D545C6">
                <w:delText>2/LS</w:delText>
              </w:r>
            </w:del>
          </w:p>
        </w:tc>
        <w:tc>
          <w:tcPr>
            <w:tcW w:w="1134" w:type="dxa"/>
            <w:shd w:val="clear" w:color="auto" w:fill="FFEEB9"/>
          </w:tcPr>
          <w:p w14:paraId="2FEBFA67" w14:textId="7583AE12" w:rsidR="002D13E5" w:rsidRPr="00042188" w:rsidDel="00D545C6" w:rsidRDefault="002D13E5" w:rsidP="002D13E5">
            <w:pPr>
              <w:jc w:val="both"/>
              <w:rPr>
                <w:del w:id="854" w:author="Eva Skýbová" w:date="2024-05-15T07:28:00Z"/>
              </w:rPr>
            </w:pPr>
          </w:p>
        </w:tc>
      </w:tr>
      <w:tr w:rsidR="002D13E5" w:rsidRPr="00042188" w:rsidDel="00D545C6" w14:paraId="52E25579" w14:textId="614F9E78" w:rsidTr="002D13E5">
        <w:trPr>
          <w:trHeight w:val="624"/>
          <w:del w:id="855" w:author="Eva Skýbová" w:date="2024-05-15T07:28:00Z"/>
        </w:trPr>
        <w:tc>
          <w:tcPr>
            <w:tcW w:w="14034" w:type="dxa"/>
            <w:gridSpan w:val="9"/>
          </w:tcPr>
          <w:p w14:paraId="035D580D" w14:textId="36619E8A" w:rsidR="002D13E5" w:rsidDel="00D545C6" w:rsidRDefault="002D13E5" w:rsidP="002D13E5">
            <w:pPr>
              <w:jc w:val="both"/>
              <w:rPr>
                <w:del w:id="856" w:author="Eva Skýbová" w:date="2024-05-15T07:28:00Z"/>
                <w:b/>
              </w:rPr>
            </w:pPr>
            <w:del w:id="857" w:author="Eva Skýbová" w:date="2024-05-15T07:28:00Z">
              <w:r w:rsidRPr="00042188" w:rsidDel="00D545C6">
                <w:rPr>
                  <w:b/>
                </w:rPr>
                <w:delText>Podmínka pro splnění této skupiny předmětů:</w:delText>
              </w:r>
            </w:del>
          </w:p>
          <w:p w14:paraId="2F07A219" w14:textId="15E084B4" w:rsidR="002D13E5" w:rsidRPr="00DE59D3" w:rsidDel="00D545C6" w:rsidRDefault="002D13E5" w:rsidP="002D13E5">
            <w:pPr>
              <w:jc w:val="both"/>
              <w:rPr>
                <w:del w:id="858" w:author="Eva Skýbová" w:date="2024-05-15T07:28:00Z"/>
                <w:bCs/>
              </w:rPr>
            </w:pPr>
            <w:del w:id="859" w:author="Eva Skýbová" w:date="2024-05-15T07:28:00Z">
              <w:r w:rsidDel="00D545C6">
                <w:rPr>
                  <w:bCs/>
                </w:rPr>
                <w:delText>Student si volí nejméně jeden z povinně volitelných předmětů.</w:delText>
              </w:r>
            </w:del>
          </w:p>
        </w:tc>
      </w:tr>
      <w:tr w:rsidR="002D13E5" w:rsidRPr="00042188" w:rsidDel="00D545C6" w14:paraId="28747524" w14:textId="19F284AE" w:rsidTr="002D13E5">
        <w:trPr>
          <w:trHeight w:val="283"/>
          <w:del w:id="860" w:author="Eva Skýbová" w:date="2024-05-15T07:28:00Z"/>
        </w:trPr>
        <w:tc>
          <w:tcPr>
            <w:tcW w:w="14034" w:type="dxa"/>
            <w:gridSpan w:val="9"/>
            <w:shd w:val="clear" w:color="auto" w:fill="F7CAAC"/>
          </w:tcPr>
          <w:p w14:paraId="4FF5EC3B" w14:textId="467F3A75" w:rsidR="002D13E5" w:rsidRPr="00042188" w:rsidDel="00D545C6" w:rsidRDefault="002D13E5" w:rsidP="002D13E5">
            <w:pPr>
              <w:jc w:val="center"/>
              <w:rPr>
                <w:del w:id="861" w:author="Eva Skýbová" w:date="2024-05-15T07:28:00Z"/>
                <w:b/>
                <w:sz w:val="22"/>
              </w:rPr>
            </w:pPr>
            <w:del w:id="862" w:author="Eva Skýbová" w:date="2024-05-15T07:28:00Z">
              <w:r w:rsidRPr="00042188" w:rsidDel="00D545C6">
                <w:rPr>
                  <w:b/>
                  <w:sz w:val="22"/>
                </w:rPr>
                <w:delText>Povinné předměty</w:delText>
              </w:r>
            </w:del>
          </w:p>
        </w:tc>
      </w:tr>
      <w:tr w:rsidR="002D13E5" w:rsidRPr="00042188" w:rsidDel="00D545C6" w14:paraId="77BD1030" w14:textId="28DFCB49" w:rsidTr="002D13E5">
        <w:trPr>
          <w:del w:id="863" w:author="Eva Skýbová" w:date="2024-05-15T07:28:00Z"/>
        </w:trPr>
        <w:tc>
          <w:tcPr>
            <w:tcW w:w="4253" w:type="dxa"/>
            <w:gridSpan w:val="3"/>
            <w:shd w:val="clear" w:color="auto" w:fill="ECF1F8"/>
          </w:tcPr>
          <w:p w14:paraId="4379747B" w14:textId="07D8C974" w:rsidR="00A44001" w:rsidDel="00D545C6" w:rsidRDefault="00A44001" w:rsidP="002D13E5">
            <w:pPr>
              <w:jc w:val="both"/>
              <w:rPr>
                <w:del w:id="864" w:author="Eva Skýbová" w:date="2024-05-15T07:28:00Z"/>
              </w:rPr>
            </w:pPr>
            <w:del w:id="865" w:author="Eva Skýbová" w:date="2024-05-15T07:28:00Z">
              <w:r w:rsidDel="00D545C6">
                <w:delText>Economics of Crisis Situations</w:delText>
              </w:r>
            </w:del>
          </w:p>
          <w:p w14:paraId="2E06755B" w14:textId="22B50A22" w:rsidR="002D13E5" w:rsidRPr="00042188" w:rsidDel="00D545C6" w:rsidRDefault="002D13E5" w:rsidP="002D13E5">
            <w:pPr>
              <w:jc w:val="both"/>
              <w:rPr>
                <w:del w:id="866" w:author="Eva Skýbová" w:date="2024-05-15T07:28:00Z"/>
              </w:rPr>
            </w:pPr>
          </w:p>
        </w:tc>
        <w:tc>
          <w:tcPr>
            <w:tcW w:w="1134" w:type="dxa"/>
            <w:shd w:val="clear" w:color="auto" w:fill="ECF1F8"/>
          </w:tcPr>
          <w:p w14:paraId="48D0F342" w14:textId="03274415" w:rsidR="002D13E5" w:rsidRPr="00042188" w:rsidDel="00D545C6" w:rsidRDefault="002D13E5" w:rsidP="002D13E5">
            <w:pPr>
              <w:jc w:val="both"/>
              <w:rPr>
                <w:del w:id="867" w:author="Eva Skýbová" w:date="2024-05-15T07:28:00Z"/>
              </w:rPr>
            </w:pPr>
            <w:del w:id="868" w:author="Eva Skýbová" w:date="2024-05-15T07:28:00Z">
              <w:r w:rsidDel="00D545C6">
                <w:delText>28p-14s</w:delText>
              </w:r>
            </w:del>
          </w:p>
        </w:tc>
        <w:tc>
          <w:tcPr>
            <w:tcW w:w="1134" w:type="dxa"/>
            <w:shd w:val="clear" w:color="auto" w:fill="ECF1F8"/>
          </w:tcPr>
          <w:p w14:paraId="13110498" w14:textId="7C1421DC" w:rsidR="002D13E5" w:rsidRPr="00042188" w:rsidDel="00D545C6" w:rsidRDefault="002D13E5" w:rsidP="002D13E5">
            <w:pPr>
              <w:jc w:val="both"/>
              <w:rPr>
                <w:del w:id="869" w:author="Eva Skýbová" w:date="2024-05-15T07:28:00Z"/>
              </w:rPr>
            </w:pPr>
            <w:del w:id="870" w:author="Eva Skýbová" w:date="2024-05-15T07:28:00Z">
              <w:r w:rsidDel="00D545C6">
                <w:delText>z, zk</w:delText>
              </w:r>
            </w:del>
          </w:p>
        </w:tc>
        <w:tc>
          <w:tcPr>
            <w:tcW w:w="1134" w:type="dxa"/>
            <w:shd w:val="clear" w:color="auto" w:fill="ECF1F8"/>
          </w:tcPr>
          <w:p w14:paraId="0EE9F7FD" w14:textId="34FBFB95" w:rsidR="002D13E5" w:rsidRPr="00042188" w:rsidDel="00D545C6" w:rsidRDefault="002D13E5" w:rsidP="002D13E5">
            <w:pPr>
              <w:jc w:val="both"/>
              <w:rPr>
                <w:del w:id="871" w:author="Eva Skýbová" w:date="2024-05-15T07:28:00Z"/>
              </w:rPr>
            </w:pPr>
            <w:del w:id="872" w:author="Eva Skýbová" w:date="2024-05-15T07:28:00Z">
              <w:r w:rsidDel="00D545C6">
                <w:delText>4</w:delText>
              </w:r>
            </w:del>
          </w:p>
        </w:tc>
        <w:tc>
          <w:tcPr>
            <w:tcW w:w="4111" w:type="dxa"/>
            <w:shd w:val="clear" w:color="auto" w:fill="ECF1F8"/>
          </w:tcPr>
          <w:p w14:paraId="40DB644D" w14:textId="03C0F893" w:rsidR="002D13E5" w:rsidDel="00D545C6" w:rsidRDefault="002D13E5" w:rsidP="002D13E5">
            <w:pPr>
              <w:jc w:val="both"/>
              <w:rPr>
                <w:del w:id="873" w:author="Eva Skýbová" w:date="2024-05-15T07:28:00Z"/>
                <w:b/>
                <w:bCs/>
              </w:rPr>
            </w:pPr>
            <w:del w:id="874" w:author="Eva Skýbová" w:date="2024-05-15T07:28:00Z">
              <w:r w:rsidDel="00D545C6">
                <w:rPr>
                  <w:b/>
                  <w:bCs/>
                </w:rPr>
                <w:delText>Ing. Eva Hoke</w:delText>
              </w:r>
              <w:r w:rsidRPr="00DD0925" w:rsidDel="00D545C6">
                <w:rPr>
                  <w:b/>
                  <w:bCs/>
                </w:rPr>
                <w:delText>, Ph.D.</w:delText>
              </w:r>
            </w:del>
          </w:p>
          <w:p w14:paraId="3BA3AB13" w14:textId="1D0CE0AB" w:rsidR="002D13E5" w:rsidRPr="00DD0925" w:rsidDel="00D545C6" w:rsidRDefault="002D13E5" w:rsidP="002D13E5">
            <w:pPr>
              <w:jc w:val="both"/>
              <w:rPr>
                <w:del w:id="875" w:author="Eva Skýbová" w:date="2024-05-15T07:28:00Z"/>
                <w:b/>
                <w:bCs/>
              </w:rPr>
            </w:pPr>
          </w:p>
        </w:tc>
        <w:tc>
          <w:tcPr>
            <w:tcW w:w="1134" w:type="dxa"/>
            <w:shd w:val="clear" w:color="auto" w:fill="ECF1F8"/>
          </w:tcPr>
          <w:p w14:paraId="10E6CE39" w14:textId="1A11586B" w:rsidR="002D13E5" w:rsidRPr="00042188" w:rsidDel="00D545C6" w:rsidRDefault="002D13E5" w:rsidP="002D13E5">
            <w:pPr>
              <w:jc w:val="both"/>
              <w:rPr>
                <w:del w:id="876" w:author="Eva Skýbová" w:date="2024-05-15T07:28:00Z"/>
              </w:rPr>
            </w:pPr>
            <w:del w:id="877" w:author="Eva Skýbová" w:date="2024-05-15T07:28:00Z">
              <w:r w:rsidDel="00D545C6">
                <w:delText>3/ZS</w:delText>
              </w:r>
            </w:del>
          </w:p>
        </w:tc>
        <w:tc>
          <w:tcPr>
            <w:tcW w:w="1134" w:type="dxa"/>
            <w:shd w:val="clear" w:color="auto" w:fill="ECF1F8"/>
          </w:tcPr>
          <w:p w14:paraId="01821DC7" w14:textId="2679C74E" w:rsidR="002D13E5" w:rsidRPr="0064135A" w:rsidDel="00D545C6" w:rsidRDefault="002D13E5" w:rsidP="002D13E5">
            <w:pPr>
              <w:jc w:val="both"/>
              <w:rPr>
                <w:del w:id="878" w:author="Eva Skýbová" w:date="2024-05-15T07:28:00Z"/>
                <w:b/>
              </w:rPr>
            </w:pPr>
            <w:del w:id="879" w:author="Eva Skýbová" w:date="2024-05-15T07:28:00Z">
              <w:r w:rsidRPr="0064135A" w:rsidDel="00D545C6">
                <w:rPr>
                  <w:b/>
                </w:rPr>
                <w:delText>PZ</w:delText>
              </w:r>
            </w:del>
          </w:p>
        </w:tc>
      </w:tr>
      <w:tr w:rsidR="002D13E5" w:rsidRPr="00042188" w:rsidDel="00D545C6" w14:paraId="28AFE6EE" w14:textId="2093606C" w:rsidTr="002D13E5">
        <w:trPr>
          <w:del w:id="880" w:author="Eva Skýbová" w:date="2024-05-15T07:28:00Z"/>
        </w:trPr>
        <w:tc>
          <w:tcPr>
            <w:tcW w:w="4253" w:type="dxa"/>
            <w:gridSpan w:val="3"/>
            <w:shd w:val="clear" w:color="auto" w:fill="ECF1F8"/>
          </w:tcPr>
          <w:p w14:paraId="41E9DF21" w14:textId="3F398CA4" w:rsidR="009D5815" w:rsidDel="00D545C6" w:rsidRDefault="004B4F0A" w:rsidP="002D13E5">
            <w:pPr>
              <w:jc w:val="both"/>
              <w:rPr>
                <w:del w:id="881" w:author="Eva Skýbová" w:date="2024-05-15T07:28:00Z"/>
              </w:rPr>
            </w:pPr>
            <w:del w:id="882" w:author="Eva Skýbová" w:date="2024-05-15T07:28:00Z">
              <w:r w:rsidDel="00D545C6">
                <w:delText>Operational Accidents and their Prevention</w:delText>
              </w:r>
            </w:del>
          </w:p>
          <w:p w14:paraId="7A617E15" w14:textId="1DD532B7" w:rsidR="002D13E5" w:rsidDel="00D545C6" w:rsidRDefault="002D13E5" w:rsidP="002D13E5">
            <w:pPr>
              <w:jc w:val="both"/>
              <w:rPr>
                <w:del w:id="883" w:author="Eva Skýbová" w:date="2024-05-15T07:28:00Z"/>
              </w:rPr>
            </w:pPr>
          </w:p>
        </w:tc>
        <w:tc>
          <w:tcPr>
            <w:tcW w:w="1134" w:type="dxa"/>
            <w:shd w:val="clear" w:color="auto" w:fill="ECF1F8"/>
          </w:tcPr>
          <w:p w14:paraId="092EED42" w14:textId="170766BB" w:rsidR="002D13E5" w:rsidDel="00D545C6" w:rsidRDefault="002D13E5" w:rsidP="002D13E5">
            <w:pPr>
              <w:jc w:val="both"/>
              <w:rPr>
                <w:del w:id="884" w:author="Eva Skýbová" w:date="2024-05-15T07:28:00Z"/>
              </w:rPr>
            </w:pPr>
            <w:del w:id="885" w:author="Eva Skýbová" w:date="2024-05-15T07:28:00Z">
              <w:r w:rsidDel="00D545C6">
                <w:delText>14p-14s</w:delText>
              </w:r>
            </w:del>
          </w:p>
        </w:tc>
        <w:tc>
          <w:tcPr>
            <w:tcW w:w="1134" w:type="dxa"/>
            <w:shd w:val="clear" w:color="auto" w:fill="ECF1F8"/>
          </w:tcPr>
          <w:p w14:paraId="6850B9BE" w14:textId="11FCDC05" w:rsidR="002D13E5" w:rsidDel="00D545C6" w:rsidRDefault="002D13E5" w:rsidP="002D13E5">
            <w:pPr>
              <w:jc w:val="both"/>
              <w:rPr>
                <w:del w:id="886" w:author="Eva Skýbová" w:date="2024-05-15T07:28:00Z"/>
              </w:rPr>
            </w:pPr>
            <w:del w:id="887" w:author="Eva Skýbová" w:date="2024-05-15T07:28:00Z">
              <w:r w:rsidDel="00D545C6">
                <w:delText>klz</w:delText>
              </w:r>
            </w:del>
          </w:p>
        </w:tc>
        <w:tc>
          <w:tcPr>
            <w:tcW w:w="1134" w:type="dxa"/>
            <w:shd w:val="clear" w:color="auto" w:fill="ECF1F8"/>
          </w:tcPr>
          <w:p w14:paraId="7BF293C6" w14:textId="2C915541" w:rsidR="002D13E5" w:rsidDel="00D545C6" w:rsidRDefault="002D13E5" w:rsidP="002D13E5">
            <w:pPr>
              <w:jc w:val="both"/>
              <w:rPr>
                <w:del w:id="888" w:author="Eva Skýbová" w:date="2024-05-15T07:28:00Z"/>
              </w:rPr>
            </w:pPr>
            <w:del w:id="889" w:author="Eva Skýbová" w:date="2024-05-15T07:28:00Z">
              <w:r w:rsidDel="00D545C6">
                <w:delText>3</w:delText>
              </w:r>
            </w:del>
          </w:p>
        </w:tc>
        <w:tc>
          <w:tcPr>
            <w:tcW w:w="4111" w:type="dxa"/>
            <w:shd w:val="clear" w:color="auto" w:fill="ECF1F8"/>
          </w:tcPr>
          <w:p w14:paraId="241C0665" w14:textId="1F098CA3" w:rsidR="002D13E5" w:rsidDel="00D545C6" w:rsidRDefault="002D13E5" w:rsidP="002D13E5">
            <w:pPr>
              <w:jc w:val="both"/>
              <w:rPr>
                <w:del w:id="890" w:author="Eva Skýbová" w:date="2024-05-15T07:28:00Z"/>
                <w:b/>
                <w:bCs/>
              </w:rPr>
            </w:pPr>
            <w:del w:id="891" w:author="Eva Skýbová" w:date="2024-05-15T07:28:00Z">
              <w:r w:rsidRPr="00DD0925" w:rsidDel="00D545C6">
                <w:rPr>
                  <w:b/>
                  <w:bCs/>
                </w:rPr>
                <w:delText xml:space="preserve">Ing. </w:delText>
              </w:r>
              <w:r w:rsidDel="00D545C6">
                <w:rPr>
                  <w:b/>
                  <w:bCs/>
                </w:rPr>
                <w:delText>Slavomíra Vargová</w:delText>
              </w:r>
              <w:r w:rsidRPr="00DD0925" w:rsidDel="00D545C6">
                <w:rPr>
                  <w:b/>
                  <w:bCs/>
                </w:rPr>
                <w:delText>, Ph.D.</w:delText>
              </w:r>
            </w:del>
          </w:p>
          <w:p w14:paraId="622E2715" w14:textId="4C64FBB7" w:rsidR="002D13E5" w:rsidDel="00D545C6" w:rsidRDefault="002D13E5" w:rsidP="002D13E5">
            <w:pPr>
              <w:jc w:val="both"/>
              <w:rPr>
                <w:del w:id="892" w:author="Eva Skýbová" w:date="2024-05-15T07:28:00Z"/>
                <w:b/>
                <w:bCs/>
              </w:rPr>
            </w:pPr>
          </w:p>
        </w:tc>
        <w:tc>
          <w:tcPr>
            <w:tcW w:w="1134" w:type="dxa"/>
            <w:shd w:val="clear" w:color="auto" w:fill="ECF1F8"/>
          </w:tcPr>
          <w:p w14:paraId="1F9E3B08" w14:textId="591985A7" w:rsidR="002D13E5" w:rsidDel="00D545C6" w:rsidRDefault="002D13E5" w:rsidP="002D13E5">
            <w:pPr>
              <w:jc w:val="both"/>
              <w:rPr>
                <w:del w:id="893" w:author="Eva Skýbová" w:date="2024-05-15T07:28:00Z"/>
              </w:rPr>
            </w:pPr>
            <w:del w:id="894" w:author="Eva Skýbová" w:date="2024-05-15T07:28:00Z">
              <w:r w:rsidDel="00D545C6">
                <w:delText>3/ZS</w:delText>
              </w:r>
            </w:del>
          </w:p>
        </w:tc>
        <w:tc>
          <w:tcPr>
            <w:tcW w:w="1134" w:type="dxa"/>
            <w:shd w:val="clear" w:color="auto" w:fill="ECF1F8"/>
          </w:tcPr>
          <w:p w14:paraId="144B52B0" w14:textId="43294045" w:rsidR="002D13E5" w:rsidDel="00D545C6" w:rsidRDefault="002D13E5" w:rsidP="002D13E5">
            <w:pPr>
              <w:jc w:val="both"/>
              <w:rPr>
                <w:del w:id="895" w:author="Eva Skýbová" w:date="2024-05-15T07:28:00Z"/>
              </w:rPr>
            </w:pPr>
          </w:p>
        </w:tc>
      </w:tr>
      <w:tr w:rsidR="002D13E5" w:rsidRPr="00042188" w:rsidDel="00D545C6" w14:paraId="4A90EF60" w14:textId="26D72196" w:rsidTr="002D13E5">
        <w:trPr>
          <w:del w:id="896" w:author="Eva Skýbová" w:date="2024-05-15T07:28:00Z"/>
        </w:trPr>
        <w:tc>
          <w:tcPr>
            <w:tcW w:w="4253" w:type="dxa"/>
            <w:gridSpan w:val="3"/>
            <w:shd w:val="clear" w:color="auto" w:fill="ECF1F8"/>
          </w:tcPr>
          <w:p w14:paraId="787E0E8C" w14:textId="50E6E267" w:rsidR="004B4F0A" w:rsidDel="00D545C6" w:rsidRDefault="004B4F0A" w:rsidP="002D13E5">
            <w:pPr>
              <w:jc w:val="both"/>
              <w:rPr>
                <w:del w:id="897" w:author="Eva Skýbová" w:date="2024-05-15T07:28:00Z"/>
              </w:rPr>
            </w:pPr>
            <w:del w:id="898" w:author="Eva Skýbová" w:date="2024-05-15T07:28:00Z">
              <w:r w:rsidDel="00D545C6">
                <w:delText>Bachelor Thesis Seminar</w:delText>
              </w:r>
            </w:del>
          </w:p>
          <w:p w14:paraId="17652F38" w14:textId="44887B16" w:rsidR="002D13E5" w:rsidRPr="00042188" w:rsidDel="00D545C6" w:rsidRDefault="002D13E5" w:rsidP="002D13E5">
            <w:pPr>
              <w:jc w:val="both"/>
              <w:rPr>
                <w:del w:id="899" w:author="Eva Skýbová" w:date="2024-05-15T07:28:00Z"/>
              </w:rPr>
            </w:pPr>
          </w:p>
        </w:tc>
        <w:tc>
          <w:tcPr>
            <w:tcW w:w="1134" w:type="dxa"/>
            <w:shd w:val="clear" w:color="auto" w:fill="ECF1F8"/>
          </w:tcPr>
          <w:p w14:paraId="1FD1286D" w14:textId="29E7BEED" w:rsidR="002D13E5" w:rsidRPr="00042188" w:rsidDel="00D545C6" w:rsidRDefault="002D13E5" w:rsidP="002D13E5">
            <w:pPr>
              <w:jc w:val="both"/>
              <w:rPr>
                <w:del w:id="900" w:author="Eva Skýbová" w:date="2024-05-15T07:28:00Z"/>
              </w:rPr>
            </w:pPr>
            <w:del w:id="901" w:author="Eva Skýbová" w:date="2024-05-15T07:28:00Z">
              <w:r w:rsidDel="00D545C6">
                <w:delText>14s</w:delText>
              </w:r>
            </w:del>
          </w:p>
        </w:tc>
        <w:tc>
          <w:tcPr>
            <w:tcW w:w="1134" w:type="dxa"/>
            <w:shd w:val="clear" w:color="auto" w:fill="ECF1F8"/>
          </w:tcPr>
          <w:p w14:paraId="3608901A" w14:textId="68A86CEB" w:rsidR="002D13E5" w:rsidRPr="00042188" w:rsidDel="00D545C6" w:rsidRDefault="002D13E5" w:rsidP="002D13E5">
            <w:pPr>
              <w:jc w:val="both"/>
              <w:rPr>
                <w:del w:id="902" w:author="Eva Skýbová" w:date="2024-05-15T07:28:00Z"/>
              </w:rPr>
            </w:pPr>
            <w:del w:id="903" w:author="Eva Skýbová" w:date="2024-05-15T07:28:00Z">
              <w:r w:rsidDel="00D545C6">
                <w:delText>z</w:delText>
              </w:r>
            </w:del>
          </w:p>
        </w:tc>
        <w:tc>
          <w:tcPr>
            <w:tcW w:w="1134" w:type="dxa"/>
            <w:shd w:val="clear" w:color="auto" w:fill="ECF1F8"/>
          </w:tcPr>
          <w:p w14:paraId="018CF942" w14:textId="3ADB0ACF" w:rsidR="002D13E5" w:rsidRPr="00042188" w:rsidDel="00D545C6" w:rsidRDefault="002D13E5" w:rsidP="002D13E5">
            <w:pPr>
              <w:jc w:val="both"/>
              <w:rPr>
                <w:del w:id="904" w:author="Eva Skýbová" w:date="2024-05-15T07:28:00Z"/>
              </w:rPr>
            </w:pPr>
            <w:del w:id="905" w:author="Eva Skýbová" w:date="2024-05-15T07:28:00Z">
              <w:r w:rsidDel="00D545C6">
                <w:delText>2</w:delText>
              </w:r>
            </w:del>
          </w:p>
        </w:tc>
        <w:tc>
          <w:tcPr>
            <w:tcW w:w="4111" w:type="dxa"/>
            <w:shd w:val="clear" w:color="auto" w:fill="ECF1F8"/>
          </w:tcPr>
          <w:p w14:paraId="18431B37" w14:textId="5EE854A4" w:rsidR="002D13E5" w:rsidDel="00D545C6" w:rsidRDefault="002D13E5" w:rsidP="002D13E5">
            <w:pPr>
              <w:jc w:val="both"/>
              <w:rPr>
                <w:del w:id="906" w:author="Eva Skýbová" w:date="2024-05-15T07:28:00Z"/>
                <w:b/>
                <w:bCs/>
              </w:rPr>
            </w:pPr>
            <w:del w:id="907" w:author="Eva Skýbová" w:date="2024-05-15T07:28:00Z">
              <w:r w:rsidRPr="00F75544" w:rsidDel="00D545C6">
                <w:rPr>
                  <w:b/>
                  <w:bCs/>
                </w:rPr>
                <w:delText>doc. Ing. Zuzana Tučková, Ph.D</w:delText>
              </w:r>
              <w:r w:rsidDel="00D545C6">
                <w:rPr>
                  <w:b/>
                  <w:bCs/>
                </w:rPr>
                <w:delText>.</w:delText>
              </w:r>
            </w:del>
          </w:p>
          <w:p w14:paraId="6177D656" w14:textId="1203FB16" w:rsidR="002D13E5" w:rsidRPr="00DD0925" w:rsidDel="00D545C6" w:rsidRDefault="002D13E5" w:rsidP="002D13E5">
            <w:pPr>
              <w:jc w:val="both"/>
              <w:rPr>
                <w:del w:id="908" w:author="Eva Skýbová" w:date="2024-05-15T07:28:00Z"/>
                <w:b/>
                <w:bCs/>
              </w:rPr>
            </w:pPr>
          </w:p>
        </w:tc>
        <w:tc>
          <w:tcPr>
            <w:tcW w:w="1134" w:type="dxa"/>
            <w:shd w:val="clear" w:color="auto" w:fill="ECF1F8"/>
          </w:tcPr>
          <w:p w14:paraId="4D667FEA" w14:textId="2DA15BF4" w:rsidR="002D13E5" w:rsidRPr="00042188" w:rsidDel="00D545C6" w:rsidRDefault="002D13E5" w:rsidP="002D13E5">
            <w:pPr>
              <w:jc w:val="both"/>
              <w:rPr>
                <w:del w:id="909" w:author="Eva Skýbová" w:date="2024-05-15T07:28:00Z"/>
              </w:rPr>
            </w:pPr>
            <w:del w:id="910" w:author="Eva Skýbová" w:date="2024-05-15T07:28:00Z">
              <w:r w:rsidDel="00D545C6">
                <w:delText>3/ZS</w:delText>
              </w:r>
            </w:del>
          </w:p>
        </w:tc>
        <w:tc>
          <w:tcPr>
            <w:tcW w:w="1134" w:type="dxa"/>
            <w:shd w:val="clear" w:color="auto" w:fill="ECF1F8"/>
          </w:tcPr>
          <w:p w14:paraId="70460DEB" w14:textId="22515FDB" w:rsidR="002D13E5" w:rsidRPr="00042188" w:rsidDel="00D545C6" w:rsidRDefault="002D13E5" w:rsidP="002D13E5">
            <w:pPr>
              <w:jc w:val="both"/>
              <w:rPr>
                <w:del w:id="911" w:author="Eva Skýbová" w:date="2024-05-15T07:28:00Z"/>
              </w:rPr>
            </w:pPr>
          </w:p>
        </w:tc>
      </w:tr>
      <w:tr w:rsidR="002D13E5" w:rsidRPr="00042188" w:rsidDel="00D545C6" w14:paraId="11A62667" w14:textId="2F05CB9B" w:rsidTr="002D13E5">
        <w:trPr>
          <w:del w:id="912" w:author="Eva Skýbová" w:date="2024-05-15T07:28:00Z"/>
        </w:trPr>
        <w:tc>
          <w:tcPr>
            <w:tcW w:w="4253" w:type="dxa"/>
            <w:gridSpan w:val="3"/>
            <w:shd w:val="clear" w:color="auto" w:fill="ECF1F8"/>
          </w:tcPr>
          <w:p w14:paraId="434CE44D" w14:textId="263046D8" w:rsidR="004B4F0A" w:rsidDel="00D545C6" w:rsidRDefault="004B4F0A" w:rsidP="002D13E5">
            <w:pPr>
              <w:jc w:val="both"/>
              <w:rPr>
                <w:del w:id="913" w:author="Eva Skýbová" w:date="2024-05-15T07:28:00Z"/>
              </w:rPr>
            </w:pPr>
            <w:del w:id="914" w:author="Eva Skýbová" w:date="2024-05-15T07:28:00Z">
              <w:r w:rsidDel="00D545C6">
                <w:delText>Works Experience</w:delText>
              </w:r>
            </w:del>
          </w:p>
          <w:p w14:paraId="5B8738E9" w14:textId="251A8DA9" w:rsidR="002D13E5" w:rsidDel="00D545C6" w:rsidRDefault="002D13E5" w:rsidP="002D13E5">
            <w:pPr>
              <w:jc w:val="both"/>
              <w:rPr>
                <w:del w:id="915" w:author="Eva Skýbová" w:date="2024-05-15T07:28:00Z"/>
              </w:rPr>
            </w:pPr>
          </w:p>
        </w:tc>
        <w:tc>
          <w:tcPr>
            <w:tcW w:w="1134" w:type="dxa"/>
            <w:shd w:val="clear" w:color="auto" w:fill="ECF1F8"/>
          </w:tcPr>
          <w:p w14:paraId="6D9F2D1D" w14:textId="06B940EC" w:rsidR="002D13E5" w:rsidDel="00D545C6" w:rsidRDefault="002D13E5" w:rsidP="002D13E5">
            <w:pPr>
              <w:jc w:val="both"/>
              <w:rPr>
                <w:del w:id="916" w:author="Eva Skýbová" w:date="2024-05-15T07:28:00Z"/>
              </w:rPr>
            </w:pPr>
            <w:del w:id="917" w:author="Eva Skýbová" w:date="2024-05-15T07:28:00Z">
              <w:r w:rsidDel="00D545C6">
                <w:delText>80 hodin</w:delText>
              </w:r>
            </w:del>
          </w:p>
        </w:tc>
        <w:tc>
          <w:tcPr>
            <w:tcW w:w="1134" w:type="dxa"/>
            <w:shd w:val="clear" w:color="auto" w:fill="ECF1F8"/>
          </w:tcPr>
          <w:p w14:paraId="0E92B603" w14:textId="0BFC5DE0" w:rsidR="002D13E5" w:rsidDel="00D545C6" w:rsidRDefault="002D13E5" w:rsidP="002D13E5">
            <w:pPr>
              <w:jc w:val="both"/>
              <w:rPr>
                <w:del w:id="918" w:author="Eva Skýbová" w:date="2024-05-15T07:28:00Z"/>
              </w:rPr>
            </w:pPr>
            <w:del w:id="919" w:author="Eva Skýbová" w:date="2024-05-15T07:28:00Z">
              <w:r w:rsidDel="00D545C6">
                <w:delText>z</w:delText>
              </w:r>
            </w:del>
          </w:p>
        </w:tc>
        <w:tc>
          <w:tcPr>
            <w:tcW w:w="1134" w:type="dxa"/>
            <w:shd w:val="clear" w:color="auto" w:fill="ECF1F8"/>
          </w:tcPr>
          <w:p w14:paraId="2D5D49F6" w14:textId="6BAA206E" w:rsidR="002D13E5" w:rsidDel="00D545C6" w:rsidRDefault="002D13E5" w:rsidP="002D13E5">
            <w:pPr>
              <w:jc w:val="both"/>
              <w:rPr>
                <w:del w:id="920" w:author="Eva Skýbová" w:date="2024-05-15T07:28:00Z"/>
              </w:rPr>
            </w:pPr>
            <w:del w:id="921" w:author="Eva Skýbová" w:date="2024-05-15T07:28:00Z">
              <w:r w:rsidDel="00D545C6">
                <w:delText>4</w:delText>
              </w:r>
            </w:del>
          </w:p>
        </w:tc>
        <w:tc>
          <w:tcPr>
            <w:tcW w:w="4111" w:type="dxa"/>
            <w:shd w:val="clear" w:color="auto" w:fill="ECF1F8"/>
          </w:tcPr>
          <w:p w14:paraId="6EEB3709" w14:textId="525CAAD6" w:rsidR="002D13E5" w:rsidDel="00D545C6" w:rsidRDefault="002D13E5" w:rsidP="002D13E5">
            <w:pPr>
              <w:jc w:val="both"/>
              <w:rPr>
                <w:del w:id="922" w:author="Eva Skýbová" w:date="2024-05-15T07:28:00Z"/>
                <w:b/>
                <w:bCs/>
              </w:rPr>
            </w:pPr>
            <w:del w:id="923" w:author="Eva Skýbová" w:date="2024-05-15T07:28:00Z">
              <w:r w:rsidDel="00D545C6">
                <w:rPr>
                  <w:b/>
                  <w:bCs/>
                </w:rPr>
                <w:delText>Mgr. Marek Tomaštík</w:delText>
              </w:r>
              <w:r w:rsidRPr="00F75544" w:rsidDel="00D545C6">
                <w:rPr>
                  <w:b/>
                  <w:bCs/>
                </w:rPr>
                <w:delText>, Ph.D</w:delText>
              </w:r>
              <w:r w:rsidDel="00D545C6">
                <w:rPr>
                  <w:b/>
                  <w:bCs/>
                </w:rPr>
                <w:delText>.</w:delText>
              </w:r>
            </w:del>
          </w:p>
          <w:p w14:paraId="50AB37D9" w14:textId="4812BAEB" w:rsidR="002D13E5" w:rsidRPr="00DD0925" w:rsidDel="00D545C6" w:rsidRDefault="002D13E5" w:rsidP="002D13E5">
            <w:pPr>
              <w:jc w:val="both"/>
              <w:rPr>
                <w:del w:id="924" w:author="Eva Skýbová" w:date="2024-05-15T07:28:00Z"/>
                <w:b/>
                <w:bCs/>
              </w:rPr>
            </w:pPr>
          </w:p>
        </w:tc>
        <w:tc>
          <w:tcPr>
            <w:tcW w:w="1134" w:type="dxa"/>
            <w:shd w:val="clear" w:color="auto" w:fill="ECF1F8"/>
          </w:tcPr>
          <w:p w14:paraId="538A691B" w14:textId="1199A7C9" w:rsidR="002D13E5" w:rsidDel="00D545C6" w:rsidRDefault="002D13E5" w:rsidP="002D13E5">
            <w:pPr>
              <w:jc w:val="both"/>
              <w:rPr>
                <w:del w:id="925" w:author="Eva Skýbová" w:date="2024-05-15T07:28:00Z"/>
              </w:rPr>
            </w:pPr>
            <w:del w:id="926" w:author="Eva Skýbová" w:date="2024-05-15T07:28:00Z">
              <w:r w:rsidDel="00D545C6">
                <w:delText>3/ZS</w:delText>
              </w:r>
            </w:del>
          </w:p>
        </w:tc>
        <w:tc>
          <w:tcPr>
            <w:tcW w:w="1134" w:type="dxa"/>
            <w:shd w:val="clear" w:color="auto" w:fill="ECF1F8"/>
          </w:tcPr>
          <w:p w14:paraId="7FEF1283" w14:textId="4EC67866" w:rsidR="002D13E5" w:rsidDel="00D545C6" w:rsidRDefault="002D13E5" w:rsidP="002D13E5">
            <w:pPr>
              <w:jc w:val="both"/>
              <w:rPr>
                <w:del w:id="927" w:author="Eva Skýbová" w:date="2024-05-15T07:28:00Z"/>
              </w:rPr>
            </w:pPr>
          </w:p>
        </w:tc>
      </w:tr>
      <w:tr w:rsidR="002D13E5" w:rsidRPr="00042188" w:rsidDel="00D545C6" w14:paraId="742CB833" w14:textId="2AB882FE" w:rsidTr="002D13E5">
        <w:trPr>
          <w:del w:id="928" w:author="Eva Skýbová" w:date="2024-05-15T07:28:00Z"/>
        </w:trPr>
        <w:tc>
          <w:tcPr>
            <w:tcW w:w="4253" w:type="dxa"/>
            <w:gridSpan w:val="3"/>
            <w:shd w:val="clear" w:color="auto" w:fill="ECF1F8"/>
          </w:tcPr>
          <w:p w14:paraId="335BF092" w14:textId="0C60B807" w:rsidR="004B4F0A" w:rsidDel="00D545C6" w:rsidRDefault="004B4F0A" w:rsidP="002D13E5">
            <w:pPr>
              <w:jc w:val="both"/>
              <w:rPr>
                <w:del w:id="929" w:author="Eva Skýbová" w:date="2024-05-15T07:28:00Z"/>
              </w:rPr>
            </w:pPr>
            <w:del w:id="930" w:author="Eva Skýbová" w:date="2024-05-15T07:28:00Z">
              <w:r w:rsidDel="00D545C6">
                <w:delText>Spatial Planning and Regional Policy</w:delText>
              </w:r>
            </w:del>
          </w:p>
          <w:p w14:paraId="2648AE97" w14:textId="7580994A" w:rsidR="002D13E5" w:rsidDel="00D545C6" w:rsidRDefault="002D13E5" w:rsidP="002D13E5">
            <w:pPr>
              <w:jc w:val="both"/>
              <w:rPr>
                <w:del w:id="931" w:author="Eva Skýbová" w:date="2024-05-15T07:28:00Z"/>
              </w:rPr>
            </w:pPr>
          </w:p>
        </w:tc>
        <w:tc>
          <w:tcPr>
            <w:tcW w:w="1134" w:type="dxa"/>
            <w:shd w:val="clear" w:color="auto" w:fill="ECF1F8"/>
          </w:tcPr>
          <w:p w14:paraId="4D5E98B8" w14:textId="6185A74A" w:rsidR="002D13E5" w:rsidDel="00D545C6" w:rsidRDefault="002D13E5" w:rsidP="002D13E5">
            <w:pPr>
              <w:jc w:val="both"/>
              <w:rPr>
                <w:del w:id="932" w:author="Eva Skýbová" w:date="2024-05-15T07:28:00Z"/>
              </w:rPr>
            </w:pPr>
            <w:del w:id="933" w:author="Eva Skýbová" w:date="2024-05-15T07:28:00Z">
              <w:r w:rsidDel="00D545C6">
                <w:delText>14p-14c</w:delText>
              </w:r>
            </w:del>
          </w:p>
        </w:tc>
        <w:tc>
          <w:tcPr>
            <w:tcW w:w="1134" w:type="dxa"/>
            <w:shd w:val="clear" w:color="auto" w:fill="ECF1F8"/>
          </w:tcPr>
          <w:p w14:paraId="411597B8" w14:textId="5F6FA204" w:rsidR="002D13E5" w:rsidDel="00D545C6" w:rsidRDefault="002D13E5" w:rsidP="002D13E5">
            <w:pPr>
              <w:jc w:val="both"/>
              <w:rPr>
                <w:del w:id="934" w:author="Eva Skýbová" w:date="2024-05-15T07:28:00Z"/>
              </w:rPr>
            </w:pPr>
            <w:del w:id="935" w:author="Eva Skýbová" w:date="2024-05-15T07:28:00Z">
              <w:r w:rsidDel="00D545C6">
                <w:delText>klz</w:delText>
              </w:r>
            </w:del>
          </w:p>
        </w:tc>
        <w:tc>
          <w:tcPr>
            <w:tcW w:w="1134" w:type="dxa"/>
            <w:shd w:val="clear" w:color="auto" w:fill="ECF1F8"/>
          </w:tcPr>
          <w:p w14:paraId="746A559E" w14:textId="58A74F04" w:rsidR="002D13E5" w:rsidDel="00D545C6" w:rsidRDefault="002D13E5" w:rsidP="002D13E5">
            <w:pPr>
              <w:jc w:val="both"/>
              <w:rPr>
                <w:del w:id="936" w:author="Eva Skýbová" w:date="2024-05-15T07:28:00Z"/>
              </w:rPr>
            </w:pPr>
            <w:del w:id="937" w:author="Eva Skýbová" w:date="2024-05-15T07:28:00Z">
              <w:r w:rsidDel="00D545C6">
                <w:delText>3</w:delText>
              </w:r>
            </w:del>
          </w:p>
        </w:tc>
        <w:tc>
          <w:tcPr>
            <w:tcW w:w="4111" w:type="dxa"/>
            <w:shd w:val="clear" w:color="auto" w:fill="ECF1F8"/>
          </w:tcPr>
          <w:p w14:paraId="2E637E31" w14:textId="4056EF7E" w:rsidR="002D13E5" w:rsidRPr="00DD0925" w:rsidDel="00D545C6" w:rsidRDefault="002D13E5" w:rsidP="002D13E5">
            <w:pPr>
              <w:jc w:val="both"/>
              <w:rPr>
                <w:del w:id="938" w:author="Eva Skýbová" w:date="2024-05-15T07:28:00Z"/>
                <w:b/>
                <w:bCs/>
              </w:rPr>
            </w:pPr>
            <w:del w:id="939" w:author="Eva Skýbová" w:date="2024-05-15T07:28:00Z">
              <w:r w:rsidDel="00D545C6">
                <w:rPr>
                  <w:b/>
                  <w:bCs/>
                </w:rPr>
                <w:delText>RNDr. Jakub Trojan</w:delText>
              </w:r>
              <w:r w:rsidRPr="00DD0925" w:rsidDel="00D545C6">
                <w:rPr>
                  <w:b/>
                  <w:bCs/>
                </w:rPr>
                <w:delText>,</w:delText>
              </w:r>
              <w:r w:rsidDel="00D545C6">
                <w:rPr>
                  <w:b/>
                  <w:bCs/>
                </w:rPr>
                <w:delText xml:space="preserve"> MSc </w:delText>
              </w:r>
              <w:r w:rsidRPr="00DD0925" w:rsidDel="00D545C6">
                <w:rPr>
                  <w:b/>
                  <w:bCs/>
                </w:rPr>
                <w:delText>Ph.D.</w:delText>
              </w:r>
            </w:del>
          </w:p>
        </w:tc>
        <w:tc>
          <w:tcPr>
            <w:tcW w:w="1134" w:type="dxa"/>
            <w:shd w:val="clear" w:color="auto" w:fill="ECF1F8"/>
          </w:tcPr>
          <w:p w14:paraId="39ECF7F1" w14:textId="622E7A28" w:rsidR="002D13E5" w:rsidDel="00D545C6" w:rsidRDefault="002D13E5" w:rsidP="002D13E5">
            <w:pPr>
              <w:jc w:val="both"/>
              <w:rPr>
                <w:del w:id="940" w:author="Eva Skýbová" w:date="2024-05-15T07:28:00Z"/>
              </w:rPr>
            </w:pPr>
            <w:del w:id="941" w:author="Eva Skýbová" w:date="2024-05-15T07:28:00Z">
              <w:r w:rsidDel="00D545C6">
                <w:delText>3/ZS</w:delText>
              </w:r>
            </w:del>
          </w:p>
        </w:tc>
        <w:tc>
          <w:tcPr>
            <w:tcW w:w="1134" w:type="dxa"/>
            <w:shd w:val="clear" w:color="auto" w:fill="ECF1F8"/>
          </w:tcPr>
          <w:p w14:paraId="52F09FBB" w14:textId="2C113204" w:rsidR="002D13E5" w:rsidDel="00D545C6" w:rsidRDefault="002D13E5" w:rsidP="002D13E5">
            <w:pPr>
              <w:jc w:val="both"/>
              <w:rPr>
                <w:del w:id="942" w:author="Eva Skýbová" w:date="2024-05-15T07:28:00Z"/>
              </w:rPr>
            </w:pPr>
          </w:p>
        </w:tc>
      </w:tr>
      <w:tr w:rsidR="00351786" w:rsidRPr="00042188" w:rsidDel="00D545C6" w14:paraId="55C01796" w14:textId="37DE57FC" w:rsidTr="002D13E5">
        <w:trPr>
          <w:del w:id="943" w:author="Eva Skýbová" w:date="2024-05-15T07:28:00Z"/>
        </w:trPr>
        <w:tc>
          <w:tcPr>
            <w:tcW w:w="4253" w:type="dxa"/>
            <w:gridSpan w:val="3"/>
            <w:shd w:val="clear" w:color="auto" w:fill="ECF1F8"/>
          </w:tcPr>
          <w:p w14:paraId="5D191633" w14:textId="09D9EEE6" w:rsidR="001E30EA" w:rsidDel="00D545C6" w:rsidRDefault="001E30EA" w:rsidP="00351786">
            <w:pPr>
              <w:jc w:val="both"/>
              <w:rPr>
                <w:del w:id="944" w:author="Eva Skýbová" w:date="2024-05-15T07:28:00Z"/>
              </w:rPr>
            </w:pPr>
            <w:del w:id="945" w:author="Eva Skýbová" w:date="2024-05-15T07:28:00Z">
              <w:r w:rsidDel="00D545C6">
                <w:delText xml:space="preserve">Applied Statistics and </w:delText>
              </w:r>
              <w:r w:rsidR="00F143C7" w:rsidDel="00D545C6">
                <w:delText>D</w:delText>
              </w:r>
              <w:r w:rsidDel="00D545C6">
                <w:delText>ata Analysis</w:delText>
              </w:r>
            </w:del>
          </w:p>
          <w:p w14:paraId="4A07C5CC" w14:textId="08AE9B6A" w:rsidR="00351786" w:rsidDel="00D545C6" w:rsidRDefault="00351786" w:rsidP="00351786">
            <w:pPr>
              <w:jc w:val="both"/>
              <w:rPr>
                <w:del w:id="946" w:author="Eva Skýbová" w:date="2024-05-15T07:28:00Z"/>
              </w:rPr>
            </w:pPr>
          </w:p>
        </w:tc>
        <w:tc>
          <w:tcPr>
            <w:tcW w:w="1134" w:type="dxa"/>
            <w:shd w:val="clear" w:color="auto" w:fill="ECF1F8"/>
          </w:tcPr>
          <w:p w14:paraId="273BF30F" w14:textId="2D8CEB47" w:rsidR="00351786" w:rsidDel="00D545C6" w:rsidRDefault="00351786" w:rsidP="00351786">
            <w:pPr>
              <w:jc w:val="both"/>
              <w:rPr>
                <w:del w:id="947" w:author="Eva Skýbová" w:date="2024-05-15T07:28:00Z"/>
              </w:rPr>
            </w:pPr>
            <w:del w:id="948" w:author="Eva Skýbová" w:date="2024-05-15T07:28:00Z">
              <w:r w:rsidDel="00D545C6">
                <w:delText>28p-28c</w:delText>
              </w:r>
            </w:del>
          </w:p>
        </w:tc>
        <w:tc>
          <w:tcPr>
            <w:tcW w:w="1134" w:type="dxa"/>
            <w:shd w:val="clear" w:color="auto" w:fill="ECF1F8"/>
          </w:tcPr>
          <w:p w14:paraId="41E85905" w14:textId="122ADE5C" w:rsidR="00351786" w:rsidDel="00D545C6" w:rsidRDefault="00351786" w:rsidP="00351786">
            <w:pPr>
              <w:jc w:val="both"/>
              <w:rPr>
                <w:del w:id="949" w:author="Eva Skýbová" w:date="2024-05-15T07:28:00Z"/>
              </w:rPr>
            </w:pPr>
            <w:del w:id="950" w:author="Eva Skýbová" w:date="2024-05-15T07:28:00Z">
              <w:r w:rsidDel="00D545C6">
                <w:delText>z, zk</w:delText>
              </w:r>
            </w:del>
          </w:p>
        </w:tc>
        <w:tc>
          <w:tcPr>
            <w:tcW w:w="1134" w:type="dxa"/>
            <w:shd w:val="clear" w:color="auto" w:fill="ECF1F8"/>
          </w:tcPr>
          <w:p w14:paraId="09ABF51A" w14:textId="6D90E58D" w:rsidR="00351786" w:rsidDel="00D545C6" w:rsidRDefault="00126F20" w:rsidP="00351786">
            <w:pPr>
              <w:jc w:val="both"/>
              <w:rPr>
                <w:del w:id="951" w:author="Eva Skýbová" w:date="2024-05-15T07:28:00Z"/>
              </w:rPr>
            </w:pPr>
            <w:del w:id="952" w:author="Eva Skýbová" w:date="2024-05-15T07:28:00Z">
              <w:r w:rsidDel="00D545C6">
                <w:delText>5</w:delText>
              </w:r>
            </w:del>
          </w:p>
        </w:tc>
        <w:tc>
          <w:tcPr>
            <w:tcW w:w="4111" w:type="dxa"/>
            <w:shd w:val="clear" w:color="auto" w:fill="ECF1F8"/>
          </w:tcPr>
          <w:p w14:paraId="24AF0550" w14:textId="426011B3" w:rsidR="00351786" w:rsidDel="00D545C6" w:rsidRDefault="00351786" w:rsidP="00351786">
            <w:pPr>
              <w:jc w:val="both"/>
              <w:rPr>
                <w:del w:id="953" w:author="Eva Skýbová" w:date="2024-05-15T07:28:00Z"/>
                <w:b/>
                <w:bCs/>
              </w:rPr>
            </w:pPr>
            <w:del w:id="954" w:author="Eva Skýbová" w:date="2024-05-15T07:28:00Z">
              <w:r w:rsidDel="00D545C6">
                <w:rPr>
                  <w:b/>
                  <w:bCs/>
                </w:rPr>
                <w:delText>Ing. Petr Veselík, Ph.D.</w:delText>
              </w:r>
              <w:r w:rsidR="00857848" w:rsidDel="00D545C6">
                <w:rPr>
                  <w:b/>
                  <w:bCs/>
                </w:rPr>
                <w:delText xml:space="preserve"> (70 %)</w:delText>
              </w:r>
            </w:del>
          </w:p>
          <w:p w14:paraId="24E6A995" w14:textId="0E73B308" w:rsidR="00351786" w:rsidDel="00D545C6" w:rsidRDefault="00351786" w:rsidP="00351786">
            <w:pPr>
              <w:jc w:val="both"/>
              <w:rPr>
                <w:del w:id="955" w:author="Eva Skýbová" w:date="2024-05-15T07:28:00Z"/>
                <w:b/>
                <w:bCs/>
              </w:rPr>
            </w:pPr>
            <w:del w:id="956" w:author="Eva Skýbová" w:date="2024-05-15T07:28:00Z">
              <w:r w:rsidRPr="00065474" w:rsidDel="00D545C6">
                <w:rPr>
                  <w:bCs/>
                </w:rPr>
                <w:delText>Ing. David Šaur, Ph.D.</w:delText>
              </w:r>
              <w:r w:rsidR="00857848" w:rsidDel="00D545C6">
                <w:rPr>
                  <w:bCs/>
                </w:rPr>
                <w:delText xml:space="preserve"> (30 %)</w:delText>
              </w:r>
            </w:del>
          </w:p>
        </w:tc>
        <w:tc>
          <w:tcPr>
            <w:tcW w:w="1134" w:type="dxa"/>
            <w:shd w:val="clear" w:color="auto" w:fill="ECF1F8"/>
          </w:tcPr>
          <w:p w14:paraId="40048961" w14:textId="07A7E19F" w:rsidR="00351786" w:rsidDel="00D545C6" w:rsidRDefault="00351786" w:rsidP="00351786">
            <w:pPr>
              <w:jc w:val="both"/>
              <w:rPr>
                <w:del w:id="957" w:author="Eva Skýbová" w:date="2024-05-15T07:28:00Z"/>
              </w:rPr>
            </w:pPr>
            <w:del w:id="958" w:author="Eva Skýbová" w:date="2024-05-15T07:28:00Z">
              <w:r w:rsidDel="00D545C6">
                <w:delText>3/ZS</w:delText>
              </w:r>
            </w:del>
          </w:p>
        </w:tc>
        <w:tc>
          <w:tcPr>
            <w:tcW w:w="1134" w:type="dxa"/>
            <w:shd w:val="clear" w:color="auto" w:fill="ECF1F8"/>
          </w:tcPr>
          <w:p w14:paraId="09171653" w14:textId="4E874E94" w:rsidR="00351786" w:rsidDel="00D545C6" w:rsidRDefault="00351786" w:rsidP="00351786">
            <w:pPr>
              <w:jc w:val="both"/>
              <w:rPr>
                <w:del w:id="959" w:author="Eva Skýbová" w:date="2024-05-15T07:28:00Z"/>
              </w:rPr>
            </w:pPr>
          </w:p>
        </w:tc>
      </w:tr>
      <w:tr w:rsidR="00351786" w:rsidRPr="00042188" w:rsidDel="00D545C6" w14:paraId="1C348F7B" w14:textId="5B85D029" w:rsidTr="002D13E5">
        <w:trPr>
          <w:del w:id="960" w:author="Eva Skýbová" w:date="2024-05-15T07:28:00Z"/>
        </w:trPr>
        <w:tc>
          <w:tcPr>
            <w:tcW w:w="4253" w:type="dxa"/>
            <w:gridSpan w:val="3"/>
            <w:shd w:val="clear" w:color="auto" w:fill="ECF1F8"/>
          </w:tcPr>
          <w:p w14:paraId="72A3729D" w14:textId="4C48FEA4" w:rsidR="00351786" w:rsidRPr="00F143C7" w:rsidDel="00D545C6" w:rsidRDefault="00F143C7" w:rsidP="00351786">
            <w:pPr>
              <w:jc w:val="both"/>
              <w:rPr>
                <w:del w:id="961" w:author="Eva Skýbová" w:date="2024-05-15T07:28:00Z"/>
              </w:rPr>
            </w:pPr>
            <w:del w:id="962" w:author="Eva Skýbová" w:date="2024-05-15T07:28:00Z">
              <w:r w:rsidRPr="00F143C7" w:rsidDel="00D545C6">
                <w:delText xml:space="preserve">Geographic Information </w:delText>
              </w:r>
              <w:r w:rsidR="004D6AEA" w:rsidDel="00D545C6">
                <w:delText>S</w:delText>
              </w:r>
              <w:r w:rsidRPr="00F143C7" w:rsidDel="00D545C6">
                <w:delText>ystems and Territory Risk Assessment I</w:delText>
              </w:r>
            </w:del>
          </w:p>
          <w:p w14:paraId="0370D512" w14:textId="275DB764" w:rsidR="00351786" w:rsidDel="00D545C6" w:rsidRDefault="00351786" w:rsidP="00351786">
            <w:pPr>
              <w:jc w:val="both"/>
              <w:rPr>
                <w:del w:id="963" w:author="Eva Skýbová" w:date="2024-05-15T07:28:00Z"/>
              </w:rPr>
            </w:pPr>
          </w:p>
        </w:tc>
        <w:tc>
          <w:tcPr>
            <w:tcW w:w="1134" w:type="dxa"/>
            <w:shd w:val="clear" w:color="auto" w:fill="ECF1F8"/>
          </w:tcPr>
          <w:p w14:paraId="1AAAB389" w14:textId="34455717" w:rsidR="00351786" w:rsidDel="00D545C6" w:rsidRDefault="00126F20" w:rsidP="00351786">
            <w:pPr>
              <w:jc w:val="both"/>
              <w:rPr>
                <w:del w:id="964" w:author="Eva Skýbová" w:date="2024-05-15T07:28:00Z"/>
              </w:rPr>
            </w:pPr>
            <w:del w:id="965" w:author="Eva Skýbová" w:date="2024-05-15T07:28:00Z">
              <w:r w:rsidDel="00D545C6">
                <w:delText>14p</w:delText>
              </w:r>
              <w:r w:rsidR="00351786" w:rsidDel="00D545C6">
                <w:delText>-28c</w:delText>
              </w:r>
            </w:del>
          </w:p>
        </w:tc>
        <w:tc>
          <w:tcPr>
            <w:tcW w:w="1134" w:type="dxa"/>
            <w:shd w:val="clear" w:color="auto" w:fill="ECF1F8"/>
          </w:tcPr>
          <w:p w14:paraId="21B657C0" w14:textId="632AEF6F" w:rsidR="00351786" w:rsidDel="00D545C6" w:rsidRDefault="00351786" w:rsidP="00351786">
            <w:pPr>
              <w:jc w:val="both"/>
              <w:rPr>
                <w:del w:id="966" w:author="Eva Skýbová" w:date="2024-05-15T07:28:00Z"/>
              </w:rPr>
            </w:pPr>
            <w:del w:id="967" w:author="Eva Skýbová" w:date="2024-05-15T07:28:00Z">
              <w:r w:rsidDel="00D545C6">
                <w:delText>z, zk</w:delText>
              </w:r>
            </w:del>
          </w:p>
        </w:tc>
        <w:tc>
          <w:tcPr>
            <w:tcW w:w="1134" w:type="dxa"/>
            <w:shd w:val="clear" w:color="auto" w:fill="ECF1F8"/>
          </w:tcPr>
          <w:p w14:paraId="6B513771" w14:textId="01306C9D" w:rsidR="00351786" w:rsidDel="00D545C6" w:rsidRDefault="00351786" w:rsidP="00351786">
            <w:pPr>
              <w:jc w:val="both"/>
              <w:rPr>
                <w:del w:id="968" w:author="Eva Skýbová" w:date="2024-05-15T07:28:00Z"/>
              </w:rPr>
            </w:pPr>
            <w:del w:id="969" w:author="Eva Skýbová" w:date="2024-05-15T07:28:00Z">
              <w:r w:rsidDel="00D545C6">
                <w:delText>4</w:delText>
              </w:r>
            </w:del>
          </w:p>
        </w:tc>
        <w:tc>
          <w:tcPr>
            <w:tcW w:w="4111" w:type="dxa"/>
            <w:shd w:val="clear" w:color="auto" w:fill="ECF1F8"/>
          </w:tcPr>
          <w:p w14:paraId="25C8C9F6" w14:textId="21814238" w:rsidR="00351786" w:rsidRPr="00DD0925" w:rsidDel="00D545C6" w:rsidRDefault="00351786" w:rsidP="00351786">
            <w:pPr>
              <w:jc w:val="both"/>
              <w:rPr>
                <w:del w:id="970" w:author="Eva Skýbová" w:date="2024-05-15T07:28:00Z"/>
                <w:b/>
                <w:bCs/>
              </w:rPr>
            </w:pPr>
            <w:del w:id="971" w:author="Eva Skýbová" w:date="2024-05-15T07:28:00Z">
              <w:r w:rsidDel="00D545C6">
                <w:rPr>
                  <w:b/>
                  <w:bCs/>
                </w:rPr>
                <w:delText>RNDr. Jakub Trojan</w:delText>
              </w:r>
              <w:r w:rsidRPr="00DD0925" w:rsidDel="00D545C6">
                <w:rPr>
                  <w:b/>
                  <w:bCs/>
                </w:rPr>
                <w:delText>,</w:delText>
              </w:r>
              <w:r w:rsidDel="00D545C6">
                <w:rPr>
                  <w:b/>
                  <w:bCs/>
                </w:rPr>
                <w:delText xml:space="preserve"> MSc </w:delText>
              </w:r>
              <w:r w:rsidRPr="00DD0925" w:rsidDel="00D545C6">
                <w:rPr>
                  <w:b/>
                  <w:bCs/>
                </w:rPr>
                <w:delText>Ph.D.</w:delText>
              </w:r>
            </w:del>
          </w:p>
        </w:tc>
        <w:tc>
          <w:tcPr>
            <w:tcW w:w="1134" w:type="dxa"/>
            <w:shd w:val="clear" w:color="auto" w:fill="ECF1F8"/>
          </w:tcPr>
          <w:p w14:paraId="22F8A907" w14:textId="76D61663" w:rsidR="00351786" w:rsidDel="00D545C6" w:rsidRDefault="00351786" w:rsidP="00351786">
            <w:pPr>
              <w:jc w:val="both"/>
              <w:rPr>
                <w:del w:id="972" w:author="Eva Skýbová" w:date="2024-05-15T07:28:00Z"/>
              </w:rPr>
            </w:pPr>
            <w:del w:id="973" w:author="Eva Skýbová" w:date="2024-05-15T07:28:00Z">
              <w:r w:rsidDel="00D545C6">
                <w:delText>3/ZS</w:delText>
              </w:r>
            </w:del>
          </w:p>
        </w:tc>
        <w:tc>
          <w:tcPr>
            <w:tcW w:w="1134" w:type="dxa"/>
            <w:shd w:val="clear" w:color="auto" w:fill="ECF1F8"/>
          </w:tcPr>
          <w:p w14:paraId="38793009" w14:textId="0E25CF13" w:rsidR="00351786" w:rsidRPr="0064135A" w:rsidDel="00D545C6" w:rsidRDefault="00351786" w:rsidP="00351786">
            <w:pPr>
              <w:jc w:val="both"/>
              <w:rPr>
                <w:del w:id="974" w:author="Eva Skýbová" w:date="2024-05-15T07:28:00Z"/>
                <w:b/>
              </w:rPr>
            </w:pPr>
            <w:del w:id="975" w:author="Eva Skýbová" w:date="2024-05-15T07:28:00Z">
              <w:r w:rsidRPr="0064135A" w:rsidDel="00D545C6">
                <w:rPr>
                  <w:b/>
                </w:rPr>
                <w:delText>PZ</w:delText>
              </w:r>
            </w:del>
          </w:p>
        </w:tc>
      </w:tr>
      <w:tr w:rsidR="00351786" w:rsidRPr="00042188" w:rsidDel="00D545C6" w14:paraId="3967EA81" w14:textId="29E2068C" w:rsidTr="002D13E5">
        <w:trPr>
          <w:trHeight w:val="283"/>
          <w:del w:id="976" w:author="Eva Skýbová" w:date="2024-05-15T07:28:00Z"/>
        </w:trPr>
        <w:tc>
          <w:tcPr>
            <w:tcW w:w="14034" w:type="dxa"/>
            <w:gridSpan w:val="9"/>
            <w:shd w:val="clear" w:color="auto" w:fill="F7CAAC"/>
          </w:tcPr>
          <w:p w14:paraId="27711CBB" w14:textId="4906EDEA" w:rsidR="00351786" w:rsidRPr="00042188" w:rsidDel="00D545C6" w:rsidRDefault="00351786" w:rsidP="00351786">
            <w:pPr>
              <w:jc w:val="center"/>
              <w:rPr>
                <w:del w:id="977" w:author="Eva Skýbová" w:date="2024-05-15T07:28:00Z"/>
                <w:b/>
                <w:sz w:val="22"/>
              </w:rPr>
            </w:pPr>
            <w:del w:id="978" w:author="Eva Skýbová" w:date="2024-05-15T07:28:00Z">
              <w:r w:rsidRPr="00042188" w:rsidDel="00D545C6">
                <w:rPr>
                  <w:b/>
                  <w:sz w:val="22"/>
                </w:rPr>
                <w:delText xml:space="preserve">Povinně volitelné předměty – skupina </w:delText>
              </w:r>
              <w:r w:rsidDel="00D545C6">
                <w:rPr>
                  <w:b/>
                  <w:sz w:val="22"/>
                </w:rPr>
                <w:delText>2</w:delText>
              </w:r>
            </w:del>
          </w:p>
        </w:tc>
      </w:tr>
      <w:tr w:rsidR="00351786" w:rsidRPr="00042188" w:rsidDel="00D545C6" w14:paraId="2C392F86" w14:textId="49FD9A6A" w:rsidTr="002D13E5">
        <w:trPr>
          <w:del w:id="979" w:author="Eva Skýbová" w:date="2024-05-15T07:28:00Z"/>
        </w:trPr>
        <w:tc>
          <w:tcPr>
            <w:tcW w:w="4253" w:type="dxa"/>
            <w:gridSpan w:val="3"/>
            <w:shd w:val="clear" w:color="auto" w:fill="ECF1F8"/>
          </w:tcPr>
          <w:p w14:paraId="2A4D3EF5" w14:textId="5F21E8D9" w:rsidR="004B4F0A" w:rsidDel="00D545C6" w:rsidRDefault="004B4F0A" w:rsidP="00351786">
            <w:pPr>
              <w:jc w:val="both"/>
              <w:rPr>
                <w:del w:id="980" w:author="Eva Skýbová" w:date="2024-05-15T07:28:00Z"/>
              </w:rPr>
            </w:pPr>
            <w:del w:id="981" w:author="Eva Skýbová" w:date="2024-05-15T07:28:00Z">
              <w:r w:rsidDel="00D545C6">
                <w:delText>Open Data, Spatial Science and Digital Security</w:delText>
              </w:r>
            </w:del>
          </w:p>
          <w:p w14:paraId="1DD151E2" w14:textId="32EEAB51" w:rsidR="00351786" w:rsidRPr="00042188" w:rsidDel="00D545C6" w:rsidRDefault="00351786" w:rsidP="00351786">
            <w:pPr>
              <w:jc w:val="both"/>
              <w:rPr>
                <w:del w:id="982" w:author="Eva Skýbová" w:date="2024-05-15T07:28:00Z"/>
              </w:rPr>
            </w:pPr>
          </w:p>
        </w:tc>
        <w:tc>
          <w:tcPr>
            <w:tcW w:w="1134" w:type="dxa"/>
            <w:shd w:val="clear" w:color="auto" w:fill="ECF1F8"/>
          </w:tcPr>
          <w:p w14:paraId="023F0C71" w14:textId="6FA40B24" w:rsidR="00351786" w:rsidRPr="00042188" w:rsidDel="00D545C6" w:rsidRDefault="00351786" w:rsidP="00351786">
            <w:pPr>
              <w:jc w:val="both"/>
              <w:rPr>
                <w:del w:id="983" w:author="Eva Skýbová" w:date="2024-05-15T07:28:00Z"/>
              </w:rPr>
            </w:pPr>
            <w:del w:id="984" w:author="Eva Skýbová" w:date="2024-05-15T07:28:00Z">
              <w:r w:rsidDel="00D545C6">
                <w:delText>14p-28c</w:delText>
              </w:r>
            </w:del>
          </w:p>
        </w:tc>
        <w:tc>
          <w:tcPr>
            <w:tcW w:w="1134" w:type="dxa"/>
            <w:shd w:val="clear" w:color="auto" w:fill="ECF1F8"/>
          </w:tcPr>
          <w:p w14:paraId="47CD0D83" w14:textId="20ADBE26" w:rsidR="00351786" w:rsidRPr="00042188" w:rsidDel="00D545C6" w:rsidRDefault="00351786" w:rsidP="00351786">
            <w:pPr>
              <w:jc w:val="both"/>
              <w:rPr>
                <w:del w:id="985" w:author="Eva Skýbová" w:date="2024-05-15T07:28:00Z"/>
              </w:rPr>
            </w:pPr>
            <w:del w:id="986" w:author="Eva Skýbová" w:date="2024-05-15T07:28:00Z">
              <w:r w:rsidDel="00D545C6">
                <w:delText>z, zk</w:delText>
              </w:r>
            </w:del>
          </w:p>
        </w:tc>
        <w:tc>
          <w:tcPr>
            <w:tcW w:w="1134" w:type="dxa"/>
            <w:shd w:val="clear" w:color="auto" w:fill="ECF1F8"/>
          </w:tcPr>
          <w:p w14:paraId="208C38DB" w14:textId="5F7C8367" w:rsidR="00351786" w:rsidRPr="00042188" w:rsidDel="00D545C6" w:rsidRDefault="00351786" w:rsidP="00351786">
            <w:pPr>
              <w:jc w:val="both"/>
              <w:rPr>
                <w:del w:id="987" w:author="Eva Skýbová" w:date="2024-05-15T07:28:00Z"/>
              </w:rPr>
            </w:pPr>
            <w:del w:id="988" w:author="Eva Skýbová" w:date="2024-05-15T07:28:00Z">
              <w:r w:rsidDel="00D545C6">
                <w:delText>4</w:delText>
              </w:r>
            </w:del>
          </w:p>
        </w:tc>
        <w:tc>
          <w:tcPr>
            <w:tcW w:w="4111" w:type="dxa"/>
            <w:shd w:val="clear" w:color="auto" w:fill="ECF1F8"/>
          </w:tcPr>
          <w:p w14:paraId="47439F63" w14:textId="4D9A8941" w:rsidR="00351786" w:rsidDel="00D545C6" w:rsidRDefault="00351786" w:rsidP="00351786">
            <w:pPr>
              <w:jc w:val="both"/>
              <w:rPr>
                <w:del w:id="989" w:author="Eva Skýbová" w:date="2024-05-15T07:28:00Z"/>
                <w:b/>
                <w:bCs/>
              </w:rPr>
            </w:pPr>
            <w:del w:id="990" w:author="Eva Skýbová" w:date="2024-05-15T07:28:00Z">
              <w:r w:rsidDel="00D545C6">
                <w:rPr>
                  <w:b/>
                  <w:bCs/>
                </w:rPr>
                <w:delText>RNDr. Jakub Trojan</w:delText>
              </w:r>
              <w:r w:rsidRPr="00DD0925" w:rsidDel="00D545C6">
                <w:rPr>
                  <w:b/>
                  <w:bCs/>
                </w:rPr>
                <w:delText>,</w:delText>
              </w:r>
              <w:r w:rsidDel="00D545C6">
                <w:rPr>
                  <w:b/>
                  <w:bCs/>
                </w:rPr>
                <w:delText xml:space="preserve"> MSc </w:delText>
              </w:r>
              <w:r w:rsidRPr="00DD0925" w:rsidDel="00D545C6">
                <w:rPr>
                  <w:b/>
                  <w:bCs/>
                </w:rPr>
                <w:delText>Ph.D.</w:delText>
              </w:r>
              <w:r w:rsidR="00857848" w:rsidDel="00D545C6">
                <w:rPr>
                  <w:b/>
                  <w:bCs/>
                </w:rPr>
                <w:delText xml:space="preserve"> (</w:delText>
              </w:r>
              <w:r w:rsidR="00F45D9F" w:rsidDel="00D545C6">
                <w:rPr>
                  <w:b/>
                  <w:bCs/>
                </w:rPr>
                <w:delText>57</w:delText>
              </w:r>
              <w:r w:rsidR="00857848" w:rsidDel="00D545C6">
                <w:rPr>
                  <w:b/>
                  <w:bCs/>
                </w:rPr>
                <w:delText xml:space="preserve"> %)</w:delText>
              </w:r>
            </w:del>
          </w:p>
          <w:p w14:paraId="0138F9E3" w14:textId="3CB0DE88" w:rsidR="00857848" w:rsidRPr="00857848" w:rsidDel="00D545C6" w:rsidRDefault="00857848" w:rsidP="00351786">
            <w:pPr>
              <w:jc w:val="both"/>
              <w:rPr>
                <w:del w:id="991" w:author="Eva Skýbová" w:date="2024-05-15T07:28:00Z"/>
                <w:bCs/>
              </w:rPr>
            </w:pPr>
            <w:del w:id="992" w:author="Eva Skýbová" w:date="2024-05-15T07:28:00Z">
              <w:r w:rsidRPr="00857848" w:rsidDel="00D545C6">
                <w:rPr>
                  <w:bCs/>
                </w:rPr>
                <w:delText>Mgr. Ing. Jiří Lehejček, Ph.D. (</w:delText>
              </w:r>
              <w:r w:rsidR="00F45D9F" w:rsidDel="00D545C6">
                <w:rPr>
                  <w:bCs/>
                </w:rPr>
                <w:delText>21,5</w:delText>
              </w:r>
              <w:r w:rsidRPr="00857848" w:rsidDel="00D545C6">
                <w:rPr>
                  <w:bCs/>
                </w:rPr>
                <w:delText xml:space="preserve"> %)</w:delText>
              </w:r>
            </w:del>
          </w:p>
          <w:p w14:paraId="3E6DE102" w14:textId="6AB81827" w:rsidR="00857848" w:rsidRPr="009944E8" w:rsidDel="00D545C6" w:rsidRDefault="00857848" w:rsidP="00F45D9F">
            <w:pPr>
              <w:jc w:val="both"/>
              <w:rPr>
                <w:del w:id="993" w:author="Eva Skýbová" w:date="2024-05-15T07:28:00Z"/>
              </w:rPr>
            </w:pPr>
            <w:del w:id="994" w:author="Eva Skýbová" w:date="2024-05-15T07:28:00Z">
              <w:r w:rsidRPr="00857848" w:rsidDel="00D545C6">
                <w:rPr>
                  <w:bCs/>
                </w:rPr>
                <w:delText>Ing. Pavel Valášek (</w:delText>
              </w:r>
              <w:r w:rsidR="00F45D9F" w:rsidDel="00D545C6">
                <w:rPr>
                  <w:bCs/>
                </w:rPr>
                <w:delText>21,5</w:delText>
              </w:r>
              <w:r w:rsidRPr="00857848" w:rsidDel="00D545C6">
                <w:rPr>
                  <w:bCs/>
                </w:rPr>
                <w:delText xml:space="preserve"> %)</w:delText>
              </w:r>
            </w:del>
          </w:p>
        </w:tc>
        <w:tc>
          <w:tcPr>
            <w:tcW w:w="1134" w:type="dxa"/>
            <w:shd w:val="clear" w:color="auto" w:fill="ECF1F8"/>
          </w:tcPr>
          <w:p w14:paraId="185DCD17" w14:textId="543BB840" w:rsidR="00351786" w:rsidRPr="00042188" w:rsidDel="00D545C6" w:rsidRDefault="00351786" w:rsidP="00351786">
            <w:pPr>
              <w:jc w:val="both"/>
              <w:rPr>
                <w:del w:id="995" w:author="Eva Skýbová" w:date="2024-05-15T07:28:00Z"/>
              </w:rPr>
            </w:pPr>
            <w:del w:id="996" w:author="Eva Skýbová" w:date="2024-05-15T07:28:00Z">
              <w:r w:rsidDel="00D545C6">
                <w:delText>3/ZS</w:delText>
              </w:r>
            </w:del>
          </w:p>
        </w:tc>
        <w:tc>
          <w:tcPr>
            <w:tcW w:w="1134" w:type="dxa"/>
            <w:shd w:val="clear" w:color="auto" w:fill="ECF1F8"/>
          </w:tcPr>
          <w:p w14:paraId="6191AA25" w14:textId="1218518F" w:rsidR="00351786" w:rsidRPr="00042188" w:rsidDel="00D545C6" w:rsidRDefault="00351786" w:rsidP="00351786">
            <w:pPr>
              <w:jc w:val="both"/>
              <w:rPr>
                <w:del w:id="997" w:author="Eva Skýbová" w:date="2024-05-15T07:28:00Z"/>
              </w:rPr>
            </w:pPr>
          </w:p>
        </w:tc>
      </w:tr>
      <w:tr w:rsidR="00822DBD" w:rsidRPr="00042188" w:rsidDel="00D545C6" w14:paraId="57BB1069" w14:textId="04398B8A" w:rsidTr="002D13E5">
        <w:trPr>
          <w:del w:id="998" w:author="Eva Skýbová" w:date="2024-05-15T07:28:00Z"/>
        </w:trPr>
        <w:tc>
          <w:tcPr>
            <w:tcW w:w="4253" w:type="dxa"/>
            <w:gridSpan w:val="3"/>
            <w:shd w:val="clear" w:color="auto" w:fill="ECF1F8"/>
          </w:tcPr>
          <w:p w14:paraId="286295A8" w14:textId="2119A894" w:rsidR="00F143C7" w:rsidRPr="00F143C7" w:rsidDel="00D545C6" w:rsidRDefault="00F143C7" w:rsidP="00F143C7">
            <w:pPr>
              <w:jc w:val="both"/>
              <w:rPr>
                <w:del w:id="999" w:author="Eva Skýbová" w:date="2024-05-15T07:28:00Z"/>
              </w:rPr>
            </w:pPr>
            <w:del w:id="1000" w:author="Eva Skýbová" w:date="2024-05-15T07:28:00Z">
              <w:r w:rsidRPr="00F143C7" w:rsidDel="00D545C6">
                <w:delText>Mass Destruction Weapons Protection</w:delText>
              </w:r>
            </w:del>
          </w:p>
          <w:p w14:paraId="48C8A531" w14:textId="706507F6" w:rsidR="00822DBD" w:rsidDel="00D545C6" w:rsidRDefault="00822DBD" w:rsidP="00822DBD">
            <w:pPr>
              <w:jc w:val="both"/>
              <w:rPr>
                <w:del w:id="1001" w:author="Eva Skýbová" w:date="2024-05-15T07:28:00Z"/>
              </w:rPr>
            </w:pPr>
          </w:p>
        </w:tc>
        <w:tc>
          <w:tcPr>
            <w:tcW w:w="1134" w:type="dxa"/>
            <w:shd w:val="clear" w:color="auto" w:fill="ECF1F8"/>
          </w:tcPr>
          <w:p w14:paraId="54763525" w14:textId="6EEF4C2B" w:rsidR="00822DBD" w:rsidDel="00D545C6" w:rsidRDefault="00822DBD" w:rsidP="00351786">
            <w:pPr>
              <w:jc w:val="both"/>
              <w:rPr>
                <w:del w:id="1002" w:author="Eva Skýbová" w:date="2024-05-15T07:28:00Z"/>
              </w:rPr>
            </w:pPr>
            <w:del w:id="1003" w:author="Eva Skýbová" w:date="2024-05-15T07:28:00Z">
              <w:r w:rsidDel="00D545C6">
                <w:delText>28p-28s</w:delText>
              </w:r>
            </w:del>
          </w:p>
        </w:tc>
        <w:tc>
          <w:tcPr>
            <w:tcW w:w="1134" w:type="dxa"/>
            <w:shd w:val="clear" w:color="auto" w:fill="ECF1F8"/>
          </w:tcPr>
          <w:p w14:paraId="55E1BF4E" w14:textId="6D4A0BB9" w:rsidR="00822DBD" w:rsidDel="00D545C6" w:rsidRDefault="00822DBD" w:rsidP="00351786">
            <w:pPr>
              <w:jc w:val="both"/>
              <w:rPr>
                <w:del w:id="1004" w:author="Eva Skýbová" w:date="2024-05-15T07:28:00Z"/>
              </w:rPr>
            </w:pPr>
            <w:del w:id="1005" w:author="Eva Skýbová" w:date="2024-05-15T07:28:00Z">
              <w:r w:rsidDel="00D545C6">
                <w:delText>z, zk</w:delText>
              </w:r>
            </w:del>
          </w:p>
        </w:tc>
        <w:tc>
          <w:tcPr>
            <w:tcW w:w="1134" w:type="dxa"/>
            <w:shd w:val="clear" w:color="auto" w:fill="ECF1F8"/>
          </w:tcPr>
          <w:p w14:paraId="5074FEA2" w14:textId="4CB0AD05" w:rsidR="00822DBD" w:rsidDel="00D545C6" w:rsidRDefault="00822DBD" w:rsidP="00351786">
            <w:pPr>
              <w:jc w:val="both"/>
              <w:rPr>
                <w:del w:id="1006" w:author="Eva Skýbová" w:date="2024-05-15T07:28:00Z"/>
              </w:rPr>
            </w:pPr>
            <w:del w:id="1007" w:author="Eva Skýbová" w:date="2024-05-15T07:28:00Z">
              <w:r w:rsidDel="00D545C6">
                <w:delText>4</w:delText>
              </w:r>
            </w:del>
          </w:p>
        </w:tc>
        <w:tc>
          <w:tcPr>
            <w:tcW w:w="4111" w:type="dxa"/>
            <w:shd w:val="clear" w:color="auto" w:fill="ECF1F8"/>
          </w:tcPr>
          <w:p w14:paraId="33596AE3" w14:textId="30EA798D" w:rsidR="00822DBD" w:rsidDel="00D545C6" w:rsidRDefault="00822DBD" w:rsidP="00351786">
            <w:pPr>
              <w:jc w:val="both"/>
              <w:rPr>
                <w:del w:id="1008" w:author="Eva Skýbová" w:date="2024-05-15T07:28:00Z"/>
                <w:b/>
                <w:bCs/>
              </w:rPr>
            </w:pPr>
            <w:del w:id="1009" w:author="Eva Skýbová" w:date="2024-05-15T07:28:00Z">
              <w:r w:rsidDel="00D545C6">
                <w:rPr>
                  <w:b/>
                  <w:bCs/>
                </w:rPr>
                <w:delText>prof. Ing. Dušan Vičar, CSc.</w:delText>
              </w:r>
            </w:del>
          </w:p>
        </w:tc>
        <w:tc>
          <w:tcPr>
            <w:tcW w:w="1134" w:type="dxa"/>
            <w:shd w:val="clear" w:color="auto" w:fill="ECF1F8"/>
          </w:tcPr>
          <w:p w14:paraId="08665EBC" w14:textId="2E45DCCE" w:rsidR="00822DBD" w:rsidDel="00D545C6" w:rsidRDefault="00822DBD" w:rsidP="00351786">
            <w:pPr>
              <w:jc w:val="both"/>
              <w:rPr>
                <w:del w:id="1010" w:author="Eva Skýbová" w:date="2024-05-15T07:28:00Z"/>
              </w:rPr>
            </w:pPr>
            <w:del w:id="1011" w:author="Eva Skýbová" w:date="2024-05-15T07:28:00Z">
              <w:r w:rsidDel="00D545C6">
                <w:delText>3/ZS</w:delText>
              </w:r>
            </w:del>
          </w:p>
        </w:tc>
        <w:tc>
          <w:tcPr>
            <w:tcW w:w="1134" w:type="dxa"/>
            <w:shd w:val="clear" w:color="auto" w:fill="ECF1F8"/>
          </w:tcPr>
          <w:p w14:paraId="5A4D04B9" w14:textId="4934A8B9" w:rsidR="00822DBD" w:rsidRPr="00042188" w:rsidDel="00D545C6" w:rsidRDefault="00822DBD" w:rsidP="00351786">
            <w:pPr>
              <w:jc w:val="both"/>
              <w:rPr>
                <w:del w:id="1012" w:author="Eva Skýbová" w:date="2024-05-15T07:28:00Z"/>
              </w:rPr>
            </w:pPr>
          </w:p>
        </w:tc>
      </w:tr>
      <w:tr w:rsidR="00351786" w:rsidRPr="00042188" w:rsidDel="00D545C6" w14:paraId="4BE31F20" w14:textId="06FD1969" w:rsidTr="002D13E5">
        <w:trPr>
          <w:del w:id="1013" w:author="Eva Skýbová" w:date="2024-05-15T07:28:00Z"/>
        </w:trPr>
        <w:tc>
          <w:tcPr>
            <w:tcW w:w="4253" w:type="dxa"/>
            <w:gridSpan w:val="3"/>
            <w:shd w:val="clear" w:color="auto" w:fill="ECF1F8"/>
          </w:tcPr>
          <w:p w14:paraId="0DD87CA5" w14:textId="2EAAE7CE" w:rsidR="009D5815" w:rsidDel="00D545C6" w:rsidRDefault="009D5815" w:rsidP="00351786">
            <w:pPr>
              <w:jc w:val="both"/>
              <w:rPr>
                <w:del w:id="1014" w:author="Eva Skýbová" w:date="2024-05-15T07:28:00Z"/>
              </w:rPr>
            </w:pPr>
            <w:del w:id="1015" w:author="Eva Skýbová" w:date="2024-05-15T07:28:00Z">
              <w:r w:rsidDel="00D545C6">
                <w:delText>Crisis Planning and Management II</w:delText>
              </w:r>
            </w:del>
          </w:p>
          <w:p w14:paraId="59AE0C60" w14:textId="6D8B85ED" w:rsidR="00351786" w:rsidRPr="00042188" w:rsidDel="00D545C6" w:rsidRDefault="00351786" w:rsidP="00351786">
            <w:pPr>
              <w:jc w:val="both"/>
              <w:rPr>
                <w:del w:id="1016" w:author="Eva Skýbová" w:date="2024-05-15T07:28:00Z"/>
              </w:rPr>
            </w:pPr>
          </w:p>
        </w:tc>
        <w:tc>
          <w:tcPr>
            <w:tcW w:w="1134" w:type="dxa"/>
            <w:shd w:val="clear" w:color="auto" w:fill="ECF1F8"/>
          </w:tcPr>
          <w:p w14:paraId="051DB651" w14:textId="78081559" w:rsidR="00351786" w:rsidRPr="00042188" w:rsidDel="00D545C6" w:rsidRDefault="00351786" w:rsidP="00126F20">
            <w:pPr>
              <w:jc w:val="both"/>
              <w:rPr>
                <w:del w:id="1017" w:author="Eva Skýbová" w:date="2024-05-15T07:28:00Z"/>
              </w:rPr>
            </w:pPr>
            <w:del w:id="1018" w:author="Eva Skýbová" w:date="2024-05-15T07:28:00Z">
              <w:r w:rsidDel="00D545C6">
                <w:delText>28p-</w:delText>
              </w:r>
              <w:r w:rsidR="00126F20" w:rsidDel="00D545C6">
                <w:delText>14s</w:delText>
              </w:r>
            </w:del>
          </w:p>
        </w:tc>
        <w:tc>
          <w:tcPr>
            <w:tcW w:w="1134" w:type="dxa"/>
            <w:shd w:val="clear" w:color="auto" w:fill="ECF1F8"/>
          </w:tcPr>
          <w:p w14:paraId="5FE7E311" w14:textId="3D221696" w:rsidR="00351786" w:rsidRPr="00042188" w:rsidDel="00D545C6" w:rsidRDefault="00351786" w:rsidP="00351786">
            <w:pPr>
              <w:jc w:val="both"/>
              <w:rPr>
                <w:del w:id="1019" w:author="Eva Skýbová" w:date="2024-05-15T07:28:00Z"/>
              </w:rPr>
            </w:pPr>
            <w:del w:id="1020" w:author="Eva Skýbová" w:date="2024-05-15T07:28:00Z">
              <w:r w:rsidDel="00D545C6">
                <w:delText>z, zk</w:delText>
              </w:r>
            </w:del>
          </w:p>
        </w:tc>
        <w:tc>
          <w:tcPr>
            <w:tcW w:w="1134" w:type="dxa"/>
            <w:shd w:val="clear" w:color="auto" w:fill="ECF1F8"/>
          </w:tcPr>
          <w:p w14:paraId="5DFEF25E" w14:textId="48C47FEC" w:rsidR="00351786" w:rsidRPr="00042188" w:rsidDel="00D545C6" w:rsidRDefault="00351786" w:rsidP="00351786">
            <w:pPr>
              <w:jc w:val="both"/>
              <w:rPr>
                <w:del w:id="1021" w:author="Eva Skýbová" w:date="2024-05-15T07:28:00Z"/>
              </w:rPr>
            </w:pPr>
            <w:del w:id="1022" w:author="Eva Skýbová" w:date="2024-05-15T07:28:00Z">
              <w:r w:rsidDel="00D545C6">
                <w:delText>4</w:delText>
              </w:r>
            </w:del>
          </w:p>
        </w:tc>
        <w:tc>
          <w:tcPr>
            <w:tcW w:w="4111" w:type="dxa"/>
            <w:shd w:val="clear" w:color="auto" w:fill="ECF1F8"/>
          </w:tcPr>
          <w:p w14:paraId="18A4EF45" w14:textId="4720C50F" w:rsidR="00351786" w:rsidRPr="00042188" w:rsidDel="00D545C6" w:rsidRDefault="00351786" w:rsidP="00351786">
            <w:pPr>
              <w:jc w:val="both"/>
              <w:rPr>
                <w:del w:id="1023" w:author="Eva Skýbová" w:date="2024-05-15T07:28:00Z"/>
              </w:rPr>
            </w:pPr>
            <w:del w:id="1024" w:author="Eva Skýbová" w:date="2024-05-15T07:28:00Z">
              <w:r w:rsidRPr="00A63DA4" w:rsidDel="00D545C6">
                <w:rPr>
                  <w:b/>
                  <w:bCs/>
                </w:rPr>
                <w:delText>Ing. Jan Kyselák, Ph.D</w:delText>
              </w:r>
              <w:r w:rsidDel="00D545C6">
                <w:rPr>
                  <w:b/>
                  <w:bCs/>
                </w:rPr>
                <w:delText>.</w:delText>
              </w:r>
            </w:del>
          </w:p>
        </w:tc>
        <w:tc>
          <w:tcPr>
            <w:tcW w:w="1134" w:type="dxa"/>
            <w:shd w:val="clear" w:color="auto" w:fill="ECF1F8"/>
          </w:tcPr>
          <w:p w14:paraId="0A7BEBDB" w14:textId="33EB59BE" w:rsidR="00351786" w:rsidRPr="00042188" w:rsidDel="00D545C6" w:rsidRDefault="00351786" w:rsidP="00351786">
            <w:pPr>
              <w:jc w:val="both"/>
              <w:rPr>
                <w:del w:id="1025" w:author="Eva Skýbová" w:date="2024-05-15T07:28:00Z"/>
              </w:rPr>
            </w:pPr>
            <w:del w:id="1026" w:author="Eva Skýbová" w:date="2024-05-15T07:28:00Z">
              <w:r w:rsidDel="00D545C6">
                <w:delText>3/ZS</w:delText>
              </w:r>
            </w:del>
          </w:p>
        </w:tc>
        <w:tc>
          <w:tcPr>
            <w:tcW w:w="1134" w:type="dxa"/>
            <w:shd w:val="clear" w:color="auto" w:fill="ECF1F8"/>
          </w:tcPr>
          <w:p w14:paraId="4F13F677" w14:textId="66DEA8C2" w:rsidR="00351786" w:rsidRPr="00042188" w:rsidDel="00D545C6" w:rsidRDefault="00351786" w:rsidP="00351786">
            <w:pPr>
              <w:jc w:val="both"/>
              <w:rPr>
                <w:del w:id="1027" w:author="Eva Skýbová" w:date="2024-05-15T07:28:00Z"/>
              </w:rPr>
            </w:pPr>
          </w:p>
        </w:tc>
      </w:tr>
      <w:tr w:rsidR="00351786" w:rsidRPr="00DE59D3" w:rsidDel="00D545C6" w14:paraId="6C800DD1" w14:textId="40E493FD" w:rsidTr="002D13E5">
        <w:trPr>
          <w:trHeight w:val="624"/>
          <w:del w:id="1028" w:author="Eva Skýbová" w:date="2024-05-15T07:28:00Z"/>
        </w:trPr>
        <w:tc>
          <w:tcPr>
            <w:tcW w:w="14034" w:type="dxa"/>
            <w:gridSpan w:val="9"/>
          </w:tcPr>
          <w:p w14:paraId="632DFE0B" w14:textId="234F5D8E" w:rsidR="00351786" w:rsidDel="00D545C6" w:rsidRDefault="00351786" w:rsidP="00351786">
            <w:pPr>
              <w:jc w:val="both"/>
              <w:rPr>
                <w:del w:id="1029" w:author="Eva Skýbová" w:date="2024-05-15T07:28:00Z"/>
                <w:b/>
              </w:rPr>
            </w:pPr>
            <w:del w:id="1030" w:author="Eva Skýbová" w:date="2024-05-15T07:28:00Z">
              <w:r w:rsidRPr="00042188" w:rsidDel="00D545C6">
                <w:rPr>
                  <w:b/>
                </w:rPr>
                <w:delText>Podmínka pro splnění této skupiny předmětů:</w:delText>
              </w:r>
            </w:del>
          </w:p>
          <w:p w14:paraId="22D843DA" w14:textId="36C4CB7B" w:rsidR="00351786" w:rsidDel="00D545C6" w:rsidRDefault="00351786" w:rsidP="00351786">
            <w:pPr>
              <w:jc w:val="both"/>
              <w:rPr>
                <w:del w:id="1031" w:author="Eva Skýbová" w:date="2024-05-15T07:28:00Z"/>
                <w:bCs/>
              </w:rPr>
            </w:pPr>
            <w:del w:id="1032" w:author="Eva Skýbová" w:date="2024-05-15T07:28:00Z">
              <w:r w:rsidDel="00D545C6">
                <w:rPr>
                  <w:bCs/>
                </w:rPr>
                <w:delText>Student si volí nejméně jeden z povinně volitelných předmětů.</w:delText>
              </w:r>
            </w:del>
          </w:p>
          <w:p w14:paraId="39B44D58" w14:textId="36BEFEAF" w:rsidR="00351786" w:rsidDel="00D545C6" w:rsidRDefault="00351786" w:rsidP="00351786">
            <w:pPr>
              <w:jc w:val="both"/>
              <w:rPr>
                <w:del w:id="1033" w:author="Eva Skýbová" w:date="2024-05-15T07:28:00Z"/>
                <w:bCs/>
              </w:rPr>
            </w:pPr>
          </w:p>
          <w:p w14:paraId="7677C9A7" w14:textId="583D409C" w:rsidR="00351786" w:rsidRPr="00DE59D3" w:rsidDel="00D545C6" w:rsidRDefault="00351786" w:rsidP="00351786">
            <w:pPr>
              <w:jc w:val="both"/>
              <w:rPr>
                <w:del w:id="1034" w:author="Eva Skýbová" w:date="2024-05-15T07:28:00Z"/>
                <w:bCs/>
              </w:rPr>
            </w:pPr>
          </w:p>
        </w:tc>
      </w:tr>
      <w:tr w:rsidR="00351786" w:rsidRPr="00042188" w:rsidDel="00D545C6" w14:paraId="78AC2310" w14:textId="63ED178E" w:rsidTr="002D13E5">
        <w:trPr>
          <w:trHeight w:val="283"/>
          <w:del w:id="1035" w:author="Eva Skýbová" w:date="2024-05-15T07:28:00Z"/>
        </w:trPr>
        <w:tc>
          <w:tcPr>
            <w:tcW w:w="14034" w:type="dxa"/>
            <w:gridSpan w:val="9"/>
            <w:shd w:val="clear" w:color="auto" w:fill="F7CAAC"/>
          </w:tcPr>
          <w:p w14:paraId="079EF866" w14:textId="1C0E194B" w:rsidR="00351786" w:rsidRPr="00042188" w:rsidDel="00D545C6" w:rsidRDefault="00351786" w:rsidP="00351786">
            <w:pPr>
              <w:jc w:val="center"/>
              <w:rPr>
                <w:del w:id="1036" w:author="Eva Skýbová" w:date="2024-05-15T07:28:00Z"/>
                <w:b/>
                <w:sz w:val="22"/>
              </w:rPr>
            </w:pPr>
            <w:del w:id="1037" w:author="Eva Skýbová" w:date="2024-05-15T07:28:00Z">
              <w:r w:rsidRPr="00042188" w:rsidDel="00D545C6">
                <w:rPr>
                  <w:b/>
                  <w:sz w:val="22"/>
                </w:rPr>
                <w:delText>Povinné předměty</w:delText>
              </w:r>
            </w:del>
          </w:p>
        </w:tc>
      </w:tr>
      <w:tr w:rsidR="00351786" w:rsidDel="00D545C6" w14:paraId="32DB4BEA" w14:textId="65203699" w:rsidTr="002D13E5">
        <w:trPr>
          <w:del w:id="1038" w:author="Eva Skýbová" w:date="2024-05-15T07:28:00Z"/>
        </w:trPr>
        <w:tc>
          <w:tcPr>
            <w:tcW w:w="4253" w:type="dxa"/>
            <w:gridSpan w:val="3"/>
            <w:shd w:val="clear" w:color="auto" w:fill="FFEEB9"/>
          </w:tcPr>
          <w:p w14:paraId="352D10CD" w14:textId="6AB47078" w:rsidR="009D5815" w:rsidRPr="00F143C7" w:rsidDel="00D545C6" w:rsidRDefault="009D5815" w:rsidP="00351786">
            <w:pPr>
              <w:jc w:val="both"/>
              <w:rPr>
                <w:del w:id="1039" w:author="Eva Skýbová" w:date="2024-05-15T07:28:00Z"/>
              </w:rPr>
            </w:pPr>
            <w:del w:id="1040" w:author="Eva Skýbová" w:date="2024-05-15T07:28:00Z">
              <w:r w:rsidRPr="00F143C7" w:rsidDel="00D545C6">
                <w:delText xml:space="preserve">Crisis </w:delText>
              </w:r>
              <w:r w:rsidR="000E40A4" w:rsidDel="00D545C6">
                <w:delText xml:space="preserve">and Management </w:delText>
              </w:r>
              <w:r w:rsidRPr="00F143C7" w:rsidDel="00D545C6">
                <w:delText>Communication</w:delText>
              </w:r>
            </w:del>
          </w:p>
          <w:p w14:paraId="2AED5272" w14:textId="274BA38E" w:rsidR="00351786" w:rsidDel="00D545C6" w:rsidRDefault="00351786" w:rsidP="00351786">
            <w:pPr>
              <w:jc w:val="both"/>
              <w:rPr>
                <w:del w:id="1041" w:author="Eva Skýbová" w:date="2024-05-15T07:28:00Z"/>
              </w:rPr>
            </w:pPr>
          </w:p>
        </w:tc>
        <w:tc>
          <w:tcPr>
            <w:tcW w:w="1134" w:type="dxa"/>
            <w:shd w:val="clear" w:color="auto" w:fill="FFEEB9"/>
          </w:tcPr>
          <w:p w14:paraId="6D80A9AA" w14:textId="55068C12" w:rsidR="00351786" w:rsidDel="00D545C6" w:rsidRDefault="00126F20" w:rsidP="00351786">
            <w:pPr>
              <w:jc w:val="both"/>
              <w:rPr>
                <w:del w:id="1042" w:author="Eva Skýbová" w:date="2024-05-15T07:28:00Z"/>
              </w:rPr>
            </w:pPr>
            <w:del w:id="1043" w:author="Eva Skýbová" w:date="2024-05-15T07:28:00Z">
              <w:r w:rsidDel="00D545C6">
                <w:delText>20p</w:delText>
              </w:r>
              <w:r w:rsidR="00351786" w:rsidDel="00D545C6">
                <w:delText>-10s</w:delText>
              </w:r>
            </w:del>
          </w:p>
        </w:tc>
        <w:tc>
          <w:tcPr>
            <w:tcW w:w="1134" w:type="dxa"/>
            <w:shd w:val="clear" w:color="auto" w:fill="FFEEB9"/>
          </w:tcPr>
          <w:p w14:paraId="7BF9DF2E" w14:textId="4D9E19A8" w:rsidR="00351786" w:rsidDel="00D545C6" w:rsidRDefault="00126F20" w:rsidP="00351786">
            <w:pPr>
              <w:jc w:val="both"/>
              <w:rPr>
                <w:del w:id="1044" w:author="Eva Skýbová" w:date="2024-05-15T07:28:00Z"/>
              </w:rPr>
            </w:pPr>
            <w:del w:id="1045" w:author="Eva Skýbová" w:date="2024-05-15T07:28:00Z">
              <w:r w:rsidDel="00D545C6">
                <w:delText>z, zk</w:delText>
              </w:r>
            </w:del>
          </w:p>
        </w:tc>
        <w:tc>
          <w:tcPr>
            <w:tcW w:w="1134" w:type="dxa"/>
            <w:shd w:val="clear" w:color="auto" w:fill="FFEEB9"/>
          </w:tcPr>
          <w:p w14:paraId="3BF3F4CD" w14:textId="6BE0DE0C" w:rsidR="00351786" w:rsidDel="00D545C6" w:rsidRDefault="00126F20" w:rsidP="00351786">
            <w:pPr>
              <w:jc w:val="both"/>
              <w:rPr>
                <w:del w:id="1046" w:author="Eva Skýbová" w:date="2024-05-15T07:28:00Z"/>
              </w:rPr>
            </w:pPr>
            <w:del w:id="1047" w:author="Eva Skýbová" w:date="2024-05-15T07:28:00Z">
              <w:r w:rsidDel="00D545C6">
                <w:delText>4</w:delText>
              </w:r>
            </w:del>
          </w:p>
        </w:tc>
        <w:tc>
          <w:tcPr>
            <w:tcW w:w="4111" w:type="dxa"/>
            <w:shd w:val="clear" w:color="auto" w:fill="FFEEB9"/>
          </w:tcPr>
          <w:p w14:paraId="19033783" w14:textId="027BD3C9" w:rsidR="00351786" w:rsidDel="00D545C6" w:rsidRDefault="00351786" w:rsidP="00351786">
            <w:pPr>
              <w:jc w:val="both"/>
              <w:rPr>
                <w:del w:id="1048" w:author="Eva Skýbová" w:date="2024-05-15T07:28:00Z"/>
                <w:b/>
                <w:bCs/>
              </w:rPr>
            </w:pPr>
            <w:del w:id="1049" w:author="Eva Skýbová" w:date="2024-05-15T07:28:00Z">
              <w:r w:rsidDel="00D545C6">
                <w:rPr>
                  <w:b/>
                  <w:bCs/>
                </w:rPr>
                <w:delText xml:space="preserve">Mgr. </w:delText>
              </w:r>
              <w:r w:rsidR="00533B9B" w:rsidDel="00D545C6">
                <w:rPr>
                  <w:b/>
                  <w:bCs/>
                </w:rPr>
                <w:delText>Marek Tomaštík, Ph.D.</w:delText>
              </w:r>
              <w:r w:rsidR="00857848" w:rsidDel="00D545C6">
                <w:rPr>
                  <w:b/>
                  <w:bCs/>
                </w:rPr>
                <w:delText xml:space="preserve"> (60 %)</w:delText>
              </w:r>
            </w:del>
          </w:p>
          <w:p w14:paraId="2B756AAB" w14:textId="1DAF07C6" w:rsidR="00351786" w:rsidRPr="00857848" w:rsidDel="00D545C6" w:rsidRDefault="00857848" w:rsidP="00857848">
            <w:pPr>
              <w:jc w:val="both"/>
              <w:rPr>
                <w:del w:id="1050" w:author="Eva Skýbová" w:date="2024-05-15T07:28:00Z"/>
                <w:bCs/>
              </w:rPr>
            </w:pPr>
            <w:del w:id="1051" w:author="Eva Skýbová" w:date="2024-05-15T07:28:00Z">
              <w:r w:rsidRPr="00857848" w:rsidDel="00D545C6">
                <w:rPr>
                  <w:bCs/>
                </w:rPr>
                <w:delText>Mgr. Petra Trechová (40 %)</w:delText>
              </w:r>
            </w:del>
          </w:p>
        </w:tc>
        <w:tc>
          <w:tcPr>
            <w:tcW w:w="1134" w:type="dxa"/>
            <w:shd w:val="clear" w:color="auto" w:fill="FFEEB9"/>
          </w:tcPr>
          <w:p w14:paraId="5289DFF0" w14:textId="5EC9F6B1" w:rsidR="00351786" w:rsidDel="00D545C6" w:rsidRDefault="00351786" w:rsidP="00351786">
            <w:pPr>
              <w:jc w:val="both"/>
              <w:rPr>
                <w:del w:id="1052" w:author="Eva Skýbová" w:date="2024-05-15T07:28:00Z"/>
              </w:rPr>
            </w:pPr>
            <w:del w:id="1053" w:author="Eva Skýbová" w:date="2024-05-15T07:28:00Z">
              <w:r w:rsidDel="00D545C6">
                <w:delText>3/LS</w:delText>
              </w:r>
            </w:del>
          </w:p>
        </w:tc>
        <w:tc>
          <w:tcPr>
            <w:tcW w:w="1134" w:type="dxa"/>
            <w:shd w:val="clear" w:color="auto" w:fill="FFEEB9"/>
          </w:tcPr>
          <w:p w14:paraId="0E60CE69" w14:textId="0509D43F" w:rsidR="00351786" w:rsidDel="00D545C6" w:rsidRDefault="00351786" w:rsidP="00351786">
            <w:pPr>
              <w:jc w:val="both"/>
              <w:rPr>
                <w:del w:id="1054" w:author="Eva Skýbová" w:date="2024-05-15T07:28:00Z"/>
              </w:rPr>
            </w:pPr>
          </w:p>
        </w:tc>
      </w:tr>
      <w:tr w:rsidR="00351786" w:rsidDel="00D545C6" w14:paraId="4877F982" w14:textId="4F04284D" w:rsidTr="002D13E5">
        <w:trPr>
          <w:del w:id="1055" w:author="Eva Skýbová" w:date="2024-05-15T07:28:00Z"/>
        </w:trPr>
        <w:tc>
          <w:tcPr>
            <w:tcW w:w="4253" w:type="dxa"/>
            <w:gridSpan w:val="3"/>
            <w:shd w:val="clear" w:color="auto" w:fill="FFEEB9"/>
          </w:tcPr>
          <w:p w14:paraId="7E1C6446" w14:textId="1FDB70E3" w:rsidR="003F0791" w:rsidDel="00D545C6" w:rsidRDefault="003F0791" w:rsidP="00351786">
            <w:pPr>
              <w:jc w:val="both"/>
              <w:rPr>
                <w:del w:id="1056" w:author="Eva Skýbová" w:date="2024-05-15T07:28:00Z"/>
              </w:rPr>
            </w:pPr>
            <w:del w:id="1057" w:author="Eva Skýbová" w:date="2024-05-15T07:28:00Z">
              <w:r w:rsidDel="00D545C6">
                <w:delText>Bachelor Thesis</w:delText>
              </w:r>
            </w:del>
          </w:p>
          <w:p w14:paraId="62205887" w14:textId="40867E1F" w:rsidR="00351786" w:rsidDel="00D545C6" w:rsidRDefault="00351786" w:rsidP="00351786">
            <w:pPr>
              <w:jc w:val="both"/>
              <w:rPr>
                <w:del w:id="1058" w:author="Eva Skýbová" w:date="2024-05-15T07:28:00Z"/>
              </w:rPr>
            </w:pPr>
          </w:p>
        </w:tc>
        <w:tc>
          <w:tcPr>
            <w:tcW w:w="1134" w:type="dxa"/>
            <w:shd w:val="clear" w:color="auto" w:fill="FFEEB9"/>
          </w:tcPr>
          <w:p w14:paraId="0DF120BE" w14:textId="02A133F2" w:rsidR="00351786" w:rsidDel="00D545C6" w:rsidRDefault="00351786" w:rsidP="00351786">
            <w:pPr>
              <w:jc w:val="both"/>
              <w:rPr>
                <w:del w:id="1059" w:author="Eva Skýbová" w:date="2024-05-15T07:28:00Z"/>
              </w:rPr>
            </w:pPr>
            <w:del w:id="1060" w:author="Eva Skýbová" w:date="2024-05-15T07:28:00Z">
              <w:r w:rsidDel="00D545C6">
                <w:delText>0</w:delText>
              </w:r>
            </w:del>
          </w:p>
        </w:tc>
        <w:tc>
          <w:tcPr>
            <w:tcW w:w="1134" w:type="dxa"/>
            <w:shd w:val="clear" w:color="auto" w:fill="FFEEB9"/>
          </w:tcPr>
          <w:p w14:paraId="7681C980" w14:textId="7D5285BB" w:rsidR="00351786" w:rsidDel="00D545C6" w:rsidRDefault="00351786" w:rsidP="00351786">
            <w:pPr>
              <w:jc w:val="both"/>
              <w:rPr>
                <w:del w:id="1061" w:author="Eva Skýbová" w:date="2024-05-15T07:28:00Z"/>
              </w:rPr>
            </w:pPr>
            <w:del w:id="1062" w:author="Eva Skýbová" w:date="2024-05-15T07:28:00Z">
              <w:r w:rsidDel="00D545C6">
                <w:delText>z</w:delText>
              </w:r>
            </w:del>
          </w:p>
        </w:tc>
        <w:tc>
          <w:tcPr>
            <w:tcW w:w="1134" w:type="dxa"/>
            <w:shd w:val="clear" w:color="auto" w:fill="FFEEB9"/>
          </w:tcPr>
          <w:p w14:paraId="6C1C2158" w14:textId="61E14754" w:rsidR="00351786" w:rsidDel="00D545C6" w:rsidRDefault="00351786" w:rsidP="00351786">
            <w:pPr>
              <w:jc w:val="both"/>
              <w:rPr>
                <w:del w:id="1063" w:author="Eva Skýbová" w:date="2024-05-15T07:28:00Z"/>
              </w:rPr>
            </w:pPr>
            <w:del w:id="1064" w:author="Eva Skýbová" w:date="2024-05-15T07:28:00Z">
              <w:r w:rsidDel="00D545C6">
                <w:delText>10</w:delText>
              </w:r>
            </w:del>
          </w:p>
        </w:tc>
        <w:tc>
          <w:tcPr>
            <w:tcW w:w="4111" w:type="dxa"/>
            <w:shd w:val="clear" w:color="auto" w:fill="FFEEB9"/>
          </w:tcPr>
          <w:p w14:paraId="0E3811E7" w14:textId="727A82DD" w:rsidR="00351786" w:rsidDel="00D545C6" w:rsidRDefault="00351786" w:rsidP="00351786">
            <w:pPr>
              <w:jc w:val="both"/>
              <w:rPr>
                <w:del w:id="1065" w:author="Eva Skýbová" w:date="2024-05-15T07:28:00Z"/>
                <w:b/>
                <w:bCs/>
              </w:rPr>
            </w:pPr>
            <w:del w:id="1066"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181371CF" w14:textId="60FB4CCC" w:rsidR="00351786" w:rsidDel="00D545C6" w:rsidRDefault="00351786" w:rsidP="00351786">
            <w:pPr>
              <w:jc w:val="both"/>
              <w:rPr>
                <w:del w:id="1067" w:author="Eva Skýbová" w:date="2024-05-15T07:28:00Z"/>
                <w:b/>
                <w:bCs/>
              </w:rPr>
            </w:pPr>
          </w:p>
        </w:tc>
        <w:tc>
          <w:tcPr>
            <w:tcW w:w="1134" w:type="dxa"/>
            <w:shd w:val="clear" w:color="auto" w:fill="FFEEB9"/>
          </w:tcPr>
          <w:p w14:paraId="3D01D017" w14:textId="23BE1955" w:rsidR="00351786" w:rsidDel="00D545C6" w:rsidRDefault="00351786" w:rsidP="00351786">
            <w:pPr>
              <w:jc w:val="both"/>
              <w:rPr>
                <w:del w:id="1068" w:author="Eva Skýbová" w:date="2024-05-15T07:28:00Z"/>
              </w:rPr>
            </w:pPr>
            <w:del w:id="1069" w:author="Eva Skýbová" w:date="2024-05-15T07:28:00Z">
              <w:r w:rsidDel="00D545C6">
                <w:delText>3/LS</w:delText>
              </w:r>
            </w:del>
          </w:p>
        </w:tc>
        <w:tc>
          <w:tcPr>
            <w:tcW w:w="1134" w:type="dxa"/>
            <w:shd w:val="clear" w:color="auto" w:fill="FFEEB9"/>
          </w:tcPr>
          <w:p w14:paraId="0998DD8C" w14:textId="4EDEA8F2" w:rsidR="00351786" w:rsidDel="00D545C6" w:rsidRDefault="00351786" w:rsidP="00351786">
            <w:pPr>
              <w:jc w:val="both"/>
              <w:rPr>
                <w:del w:id="1070" w:author="Eva Skýbová" w:date="2024-05-15T07:28:00Z"/>
              </w:rPr>
            </w:pPr>
          </w:p>
        </w:tc>
      </w:tr>
      <w:tr w:rsidR="00351786" w:rsidDel="00D545C6" w14:paraId="1C203A25" w14:textId="58BB6940" w:rsidTr="002D13E5">
        <w:trPr>
          <w:del w:id="1071" w:author="Eva Skýbová" w:date="2024-05-15T07:28:00Z"/>
        </w:trPr>
        <w:tc>
          <w:tcPr>
            <w:tcW w:w="4253" w:type="dxa"/>
            <w:gridSpan w:val="3"/>
            <w:shd w:val="clear" w:color="auto" w:fill="FFEEB9"/>
          </w:tcPr>
          <w:p w14:paraId="0543FBD2" w14:textId="45F5F164" w:rsidR="00F143C7" w:rsidRPr="00F143C7" w:rsidDel="00D545C6" w:rsidRDefault="00F143C7" w:rsidP="00F143C7">
            <w:pPr>
              <w:jc w:val="both"/>
              <w:rPr>
                <w:del w:id="1072" w:author="Eva Skýbová" w:date="2024-05-15T07:28:00Z"/>
              </w:rPr>
            </w:pPr>
            <w:del w:id="1073" w:author="Eva Skýbová" w:date="2024-05-15T07:28:00Z">
              <w:r w:rsidRPr="00F143C7" w:rsidDel="00D545C6">
                <w:delText xml:space="preserve">Geographic Information </w:delText>
              </w:r>
              <w:r w:rsidR="004D6AEA" w:rsidDel="00D545C6">
                <w:delText>S</w:delText>
              </w:r>
              <w:r w:rsidRPr="00F143C7" w:rsidDel="00D545C6">
                <w:delText>ystems and Territory Risk Assessment I</w:delText>
              </w:r>
              <w:r w:rsidDel="00D545C6">
                <w:delText>I</w:delText>
              </w:r>
            </w:del>
          </w:p>
          <w:p w14:paraId="02C43C3B" w14:textId="073A5D8D" w:rsidR="00351786" w:rsidDel="00D545C6" w:rsidRDefault="00351786" w:rsidP="00351786">
            <w:pPr>
              <w:jc w:val="both"/>
              <w:rPr>
                <w:del w:id="1074" w:author="Eva Skýbová" w:date="2024-05-15T07:28:00Z"/>
              </w:rPr>
            </w:pPr>
          </w:p>
        </w:tc>
        <w:tc>
          <w:tcPr>
            <w:tcW w:w="1134" w:type="dxa"/>
            <w:shd w:val="clear" w:color="auto" w:fill="FFEEB9"/>
          </w:tcPr>
          <w:p w14:paraId="1F563E94" w14:textId="235722D6" w:rsidR="00351786" w:rsidDel="00D545C6" w:rsidRDefault="00126F20" w:rsidP="00351786">
            <w:pPr>
              <w:jc w:val="both"/>
              <w:rPr>
                <w:del w:id="1075" w:author="Eva Skýbová" w:date="2024-05-15T07:28:00Z"/>
              </w:rPr>
            </w:pPr>
            <w:del w:id="1076" w:author="Eva Skýbová" w:date="2024-05-15T07:28:00Z">
              <w:r w:rsidDel="00D545C6">
                <w:delText>10p</w:delText>
              </w:r>
              <w:r w:rsidR="00351786" w:rsidDel="00D545C6">
                <w:delText>-20c</w:delText>
              </w:r>
            </w:del>
          </w:p>
          <w:p w14:paraId="18A91A79" w14:textId="60E0443B" w:rsidR="0075632A" w:rsidDel="00D545C6" w:rsidRDefault="0075632A" w:rsidP="00351786">
            <w:pPr>
              <w:jc w:val="both"/>
              <w:rPr>
                <w:del w:id="1077" w:author="Eva Skýbová" w:date="2024-05-15T07:28:00Z"/>
              </w:rPr>
            </w:pPr>
          </w:p>
          <w:p w14:paraId="3D475629" w14:textId="16A67922" w:rsidR="0075632A" w:rsidDel="00D545C6" w:rsidRDefault="0075632A" w:rsidP="00351786">
            <w:pPr>
              <w:jc w:val="both"/>
              <w:rPr>
                <w:del w:id="1078" w:author="Eva Skýbová" w:date="2024-05-15T07:28:00Z"/>
              </w:rPr>
            </w:pPr>
          </w:p>
        </w:tc>
        <w:tc>
          <w:tcPr>
            <w:tcW w:w="1134" w:type="dxa"/>
            <w:shd w:val="clear" w:color="auto" w:fill="FFEEB9"/>
          </w:tcPr>
          <w:p w14:paraId="74C13B9C" w14:textId="0B81BDD5" w:rsidR="00351786" w:rsidDel="00D545C6" w:rsidRDefault="00351786" w:rsidP="00351786">
            <w:pPr>
              <w:jc w:val="both"/>
              <w:rPr>
                <w:del w:id="1079" w:author="Eva Skýbová" w:date="2024-05-15T07:28:00Z"/>
              </w:rPr>
            </w:pPr>
            <w:del w:id="1080" w:author="Eva Skýbová" w:date="2024-05-15T07:28:00Z">
              <w:r w:rsidDel="00D545C6">
                <w:delText>z, zk</w:delText>
              </w:r>
            </w:del>
          </w:p>
        </w:tc>
        <w:tc>
          <w:tcPr>
            <w:tcW w:w="1134" w:type="dxa"/>
            <w:shd w:val="clear" w:color="auto" w:fill="FFEEB9"/>
          </w:tcPr>
          <w:p w14:paraId="3418C2EA" w14:textId="0B5C5BDD" w:rsidR="00351786" w:rsidDel="00D545C6" w:rsidRDefault="00351786" w:rsidP="00351786">
            <w:pPr>
              <w:jc w:val="both"/>
              <w:rPr>
                <w:del w:id="1081" w:author="Eva Skýbová" w:date="2024-05-15T07:28:00Z"/>
              </w:rPr>
            </w:pPr>
            <w:del w:id="1082" w:author="Eva Skýbová" w:date="2024-05-15T07:28:00Z">
              <w:r w:rsidDel="00D545C6">
                <w:delText>4</w:delText>
              </w:r>
            </w:del>
          </w:p>
        </w:tc>
        <w:tc>
          <w:tcPr>
            <w:tcW w:w="4111" w:type="dxa"/>
            <w:shd w:val="clear" w:color="auto" w:fill="FFEEB9"/>
          </w:tcPr>
          <w:p w14:paraId="34FA4C92" w14:textId="1B1116C6" w:rsidR="00351786" w:rsidDel="00D545C6" w:rsidRDefault="00351786" w:rsidP="00351786">
            <w:pPr>
              <w:jc w:val="both"/>
              <w:rPr>
                <w:del w:id="1083" w:author="Eva Skýbová" w:date="2024-05-15T07:28:00Z"/>
                <w:b/>
                <w:bCs/>
              </w:rPr>
            </w:pPr>
            <w:del w:id="1084" w:author="Eva Skýbová" w:date="2024-05-15T07:28:00Z">
              <w:r w:rsidDel="00D545C6">
                <w:rPr>
                  <w:b/>
                  <w:bCs/>
                </w:rPr>
                <w:delText>RNDr. Jakub Trojan</w:delText>
              </w:r>
              <w:r w:rsidRPr="00DD0925" w:rsidDel="00D545C6">
                <w:rPr>
                  <w:b/>
                  <w:bCs/>
                </w:rPr>
                <w:delText>,</w:delText>
              </w:r>
              <w:r w:rsidDel="00D545C6">
                <w:rPr>
                  <w:b/>
                  <w:bCs/>
                </w:rPr>
                <w:delText xml:space="preserve"> MSc </w:delText>
              </w:r>
              <w:r w:rsidRPr="00DD0925" w:rsidDel="00D545C6">
                <w:rPr>
                  <w:b/>
                  <w:bCs/>
                </w:rPr>
                <w:delText>Ph.D.</w:delText>
              </w:r>
            </w:del>
          </w:p>
        </w:tc>
        <w:tc>
          <w:tcPr>
            <w:tcW w:w="1134" w:type="dxa"/>
            <w:shd w:val="clear" w:color="auto" w:fill="FFEEB9"/>
          </w:tcPr>
          <w:p w14:paraId="01585469" w14:textId="79A365DE" w:rsidR="00351786" w:rsidDel="00D545C6" w:rsidRDefault="00351786" w:rsidP="00351786">
            <w:pPr>
              <w:jc w:val="both"/>
              <w:rPr>
                <w:del w:id="1085" w:author="Eva Skýbová" w:date="2024-05-15T07:28:00Z"/>
              </w:rPr>
            </w:pPr>
            <w:del w:id="1086" w:author="Eva Skýbová" w:date="2024-05-15T07:28:00Z">
              <w:r w:rsidDel="00D545C6">
                <w:delText>3/LS</w:delText>
              </w:r>
            </w:del>
          </w:p>
        </w:tc>
        <w:tc>
          <w:tcPr>
            <w:tcW w:w="1134" w:type="dxa"/>
            <w:shd w:val="clear" w:color="auto" w:fill="FFEEB9"/>
          </w:tcPr>
          <w:p w14:paraId="34AAEBAE" w14:textId="0C8801D8" w:rsidR="00351786" w:rsidRPr="0064135A" w:rsidDel="00D545C6" w:rsidRDefault="00351786" w:rsidP="00351786">
            <w:pPr>
              <w:jc w:val="both"/>
              <w:rPr>
                <w:del w:id="1087" w:author="Eva Skýbová" w:date="2024-05-15T07:28:00Z"/>
                <w:b/>
              </w:rPr>
            </w:pPr>
            <w:del w:id="1088" w:author="Eva Skýbová" w:date="2024-05-15T07:28:00Z">
              <w:r w:rsidRPr="0064135A" w:rsidDel="00D545C6">
                <w:rPr>
                  <w:b/>
                </w:rPr>
                <w:delText>PZ</w:delText>
              </w:r>
            </w:del>
          </w:p>
        </w:tc>
      </w:tr>
      <w:tr w:rsidR="00351786" w:rsidDel="00D545C6" w14:paraId="6C48D628" w14:textId="6CD7D7D2" w:rsidTr="002D13E5">
        <w:trPr>
          <w:del w:id="1089" w:author="Eva Skýbová" w:date="2024-05-15T07:28:00Z"/>
        </w:trPr>
        <w:tc>
          <w:tcPr>
            <w:tcW w:w="4253" w:type="dxa"/>
            <w:gridSpan w:val="3"/>
            <w:shd w:val="clear" w:color="auto" w:fill="FFEEB9"/>
          </w:tcPr>
          <w:p w14:paraId="1A0449AF" w14:textId="28C1956B" w:rsidR="00CD5D8B" w:rsidDel="00D545C6" w:rsidRDefault="00CD5D8B" w:rsidP="00351786">
            <w:pPr>
              <w:jc w:val="both"/>
              <w:rPr>
                <w:del w:id="1090" w:author="Eva Skýbová" w:date="2024-05-15T07:28:00Z"/>
              </w:rPr>
            </w:pPr>
            <w:del w:id="1091" w:author="Eva Skýbová" w:date="2024-05-15T07:28:00Z">
              <w:r w:rsidDel="00D545C6">
                <w:delText>Current Trends in Security</w:delText>
              </w:r>
            </w:del>
          </w:p>
          <w:p w14:paraId="50053C5C" w14:textId="258DE331" w:rsidR="00351786" w:rsidDel="00D545C6" w:rsidRDefault="00351786" w:rsidP="00351786">
            <w:pPr>
              <w:jc w:val="both"/>
              <w:rPr>
                <w:del w:id="1092" w:author="Eva Skýbová" w:date="2024-05-15T07:28:00Z"/>
              </w:rPr>
            </w:pPr>
          </w:p>
        </w:tc>
        <w:tc>
          <w:tcPr>
            <w:tcW w:w="1134" w:type="dxa"/>
            <w:shd w:val="clear" w:color="auto" w:fill="FFEEB9"/>
          </w:tcPr>
          <w:p w14:paraId="73E97D9B" w14:textId="047B8628" w:rsidR="00351786" w:rsidDel="00D545C6" w:rsidRDefault="00351786" w:rsidP="00126F20">
            <w:pPr>
              <w:jc w:val="both"/>
              <w:rPr>
                <w:del w:id="1093" w:author="Eva Skýbová" w:date="2024-05-15T07:28:00Z"/>
              </w:rPr>
            </w:pPr>
            <w:del w:id="1094" w:author="Eva Skýbová" w:date="2024-05-15T07:28:00Z">
              <w:r w:rsidDel="00D545C6">
                <w:delText>20p-</w:delText>
              </w:r>
              <w:r w:rsidR="00126F20" w:rsidDel="00D545C6">
                <w:delText>10s</w:delText>
              </w:r>
            </w:del>
          </w:p>
        </w:tc>
        <w:tc>
          <w:tcPr>
            <w:tcW w:w="1134" w:type="dxa"/>
            <w:shd w:val="clear" w:color="auto" w:fill="FFEEB9"/>
          </w:tcPr>
          <w:p w14:paraId="5F84A648" w14:textId="11D67225" w:rsidR="00351786" w:rsidDel="00D545C6" w:rsidRDefault="00351786" w:rsidP="00351786">
            <w:pPr>
              <w:jc w:val="both"/>
              <w:rPr>
                <w:del w:id="1095" w:author="Eva Skýbová" w:date="2024-05-15T07:28:00Z"/>
              </w:rPr>
            </w:pPr>
            <w:del w:id="1096" w:author="Eva Skýbová" w:date="2024-05-15T07:28:00Z">
              <w:r w:rsidDel="00D545C6">
                <w:delText>z, zk</w:delText>
              </w:r>
            </w:del>
          </w:p>
        </w:tc>
        <w:tc>
          <w:tcPr>
            <w:tcW w:w="1134" w:type="dxa"/>
            <w:shd w:val="clear" w:color="auto" w:fill="FFEEB9"/>
          </w:tcPr>
          <w:p w14:paraId="7EEC0579" w14:textId="6AE59F19" w:rsidR="00351786" w:rsidDel="00D545C6" w:rsidRDefault="00351786" w:rsidP="00351786">
            <w:pPr>
              <w:jc w:val="both"/>
              <w:rPr>
                <w:del w:id="1097" w:author="Eva Skýbová" w:date="2024-05-15T07:28:00Z"/>
              </w:rPr>
            </w:pPr>
            <w:del w:id="1098" w:author="Eva Skýbová" w:date="2024-05-15T07:28:00Z">
              <w:r w:rsidDel="00D545C6">
                <w:delText>4</w:delText>
              </w:r>
            </w:del>
          </w:p>
        </w:tc>
        <w:tc>
          <w:tcPr>
            <w:tcW w:w="4111" w:type="dxa"/>
            <w:shd w:val="clear" w:color="auto" w:fill="FFEEB9"/>
          </w:tcPr>
          <w:p w14:paraId="3F9AF3AF" w14:textId="6DB81506" w:rsidR="00351786" w:rsidDel="00D545C6" w:rsidRDefault="00351786" w:rsidP="00351786">
            <w:pPr>
              <w:jc w:val="both"/>
              <w:rPr>
                <w:del w:id="1099" w:author="Eva Skýbová" w:date="2024-05-15T07:28:00Z"/>
                <w:b/>
                <w:bCs/>
              </w:rPr>
            </w:pPr>
            <w:del w:id="1100" w:author="Eva Skýbová" w:date="2024-05-15T07:28:00Z">
              <w:r w:rsidDel="00D545C6">
                <w:rPr>
                  <w:b/>
                  <w:bCs/>
                </w:rPr>
                <w:delText>doc. Ing. Martin Hromada, Ph.D.</w:delText>
              </w:r>
              <w:r w:rsidR="00857848" w:rsidDel="00D545C6">
                <w:rPr>
                  <w:b/>
                  <w:bCs/>
                </w:rPr>
                <w:delText xml:space="preserve"> (</w:delText>
              </w:r>
              <w:r w:rsidR="00714A34" w:rsidDel="00D545C6">
                <w:rPr>
                  <w:b/>
                  <w:bCs/>
                </w:rPr>
                <w:delText>60</w:delText>
              </w:r>
              <w:r w:rsidR="00857848" w:rsidDel="00D545C6">
                <w:rPr>
                  <w:b/>
                  <w:bCs/>
                </w:rPr>
                <w:delText xml:space="preserve"> %)</w:delText>
              </w:r>
            </w:del>
          </w:p>
          <w:p w14:paraId="36835CD0" w14:textId="625A6210" w:rsidR="00351786" w:rsidRPr="00857848" w:rsidDel="00D545C6" w:rsidRDefault="00857848" w:rsidP="00714A34">
            <w:pPr>
              <w:jc w:val="both"/>
              <w:rPr>
                <w:del w:id="1101" w:author="Eva Skýbová" w:date="2024-05-15T07:28:00Z"/>
                <w:bCs/>
              </w:rPr>
            </w:pPr>
            <w:del w:id="1102" w:author="Eva Skýbová" w:date="2024-05-15T07:28:00Z">
              <w:r w:rsidRPr="00857848" w:rsidDel="00D545C6">
                <w:rPr>
                  <w:bCs/>
                </w:rPr>
                <w:delText>Ing. Robert Pekaj, MPA (</w:delText>
              </w:r>
              <w:r w:rsidR="00714A34" w:rsidDel="00D545C6">
                <w:rPr>
                  <w:bCs/>
                </w:rPr>
                <w:delText>40</w:delText>
              </w:r>
              <w:r w:rsidRPr="00857848" w:rsidDel="00D545C6">
                <w:rPr>
                  <w:bCs/>
                </w:rPr>
                <w:delText xml:space="preserve"> %)</w:delText>
              </w:r>
            </w:del>
          </w:p>
        </w:tc>
        <w:tc>
          <w:tcPr>
            <w:tcW w:w="1134" w:type="dxa"/>
            <w:shd w:val="clear" w:color="auto" w:fill="FFEEB9"/>
          </w:tcPr>
          <w:p w14:paraId="688C620A" w14:textId="4070F7EC" w:rsidR="00351786" w:rsidDel="00D545C6" w:rsidRDefault="00351786" w:rsidP="00351786">
            <w:pPr>
              <w:jc w:val="both"/>
              <w:rPr>
                <w:del w:id="1103" w:author="Eva Skýbová" w:date="2024-05-15T07:28:00Z"/>
              </w:rPr>
            </w:pPr>
            <w:del w:id="1104" w:author="Eva Skýbová" w:date="2024-05-15T07:28:00Z">
              <w:r w:rsidDel="00D545C6">
                <w:delText>3/LS</w:delText>
              </w:r>
            </w:del>
          </w:p>
        </w:tc>
        <w:tc>
          <w:tcPr>
            <w:tcW w:w="1134" w:type="dxa"/>
            <w:shd w:val="clear" w:color="auto" w:fill="FFEEB9"/>
          </w:tcPr>
          <w:p w14:paraId="6C9A0899" w14:textId="48E3F918" w:rsidR="00351786" w:rsidDel="00D545C6" w:rsidRDefault="00351786" w:rsidP="00351786">
            <w:pPr>
              <w:jc w:val="both"/>
              <w:rPr>
                <w:del w:id="1105" w:author="Eva Skýbová" w:date="2024-05-15T07:28:00Z"/>
              </w:rPr>
            </w:pPr>
          </w:p>
        </w:tc>
      </w:tr>
      <w:tr w:rsidR="00351786" w:rsidRPr="00042188" w:rsidDel="00D545C6" w14:paraId="3630DE38" w14:textId="0C3237F5" w:rsidTr="002D13E5">
        <w:trPr>
          <w:trHeight w:val="283"/>
          <w:del w:id="1106" w:author="Eva Skýbová" w:date="2024-05-15T07:28:00Z"/>
        </w:trPr>
        <w:tc>
          <w:tcPr>
            <w:tcW w:w="14034" w:type="dxa"/>
            <w:gridSpan w:val="9"/>
            <w:shd w:val="clear" w:color="auto" w:fill="F7CAAC"/>
          </w:tcPr>
          <w:p w14:paraId="414CB10C" w14:textId="7D8FAECF" w:rsidR="00351786" w:rsidRPr="00042188" w:rsidDel="00D545C6" w:rsidRDefault="00351786" w:rsidP="00351786">
            <w:pPr>
              <w:jc w:val="center"/>
              <w:rPr>
                <w:del w:id="1107" w:author="Eva Skýbová" w:date="2024-05-15T07:28:00Z"/>
                <w:b/>
                <w:sz w:val="22"/>
              </w:rPr>
            </w:pPr>
            <w:del w:id="1108" w:author="Eva Skýbová" w:date="2024-05-15T07:28:00Z">
              <w:r w:rsidRPr="00042188" w:rsidDel="00D545C6">
                <w:rPr>
                  <w:b/>
                  <w:sz w:val="22"/>
                </w:rPr>
                <w:delText xml:space="preserve">Povinně volitelné předměty – skupina </w:delText>
              </w:r>
              <w:r w:rsidDel="00D545C6">
                <w:rPr>
                  <w:b/>
                  <w:sz w:val="22"/>
                </w:rPr>
                <w:delText>3</w:delText>
              </w:r>
            </w:del>
          </w:p>
        </w:tc>
      </w:tr>
      <w:tr w:rsidR="00351786" w:rsidRPr="00042188" w:rsidDel="00D545C6" w14:paraId="08AF1A0A" w14:textId="57449B55" w:rsidTr="002D13E5">
        <w:trPr>
          <w:del w:id="1109" w:author="Eva Skýbová" w:date="2024-05-15T07:28:00Z"/>
        </w:trPr>
        <w:tc>
          <w:tcPr>
            <w:tcW w:w="4253" w:type="dxa"/>
            <w:gridSpan w:val="3"/>
            <w:shd w:val="clear" w:color="auto" w:fill="FFEEB9"/>
          </w:tcPr>
          <w:p w14:paraId="23CE9FF7" w14:textId="035514A6" w:rsidR="00623C97" w:rsidDel="00D545C6" w:rsidRDefault="00020488" w:rsidP="00623C97">
            <w:pPr>
              <w:jc w:val="both"/>
              <w:rPr>
                <w:del w:id="1110" w:author="Eva Skýbová" w:date="2024-05-15T07:28:00Z"/>
              </w:rPr>
            </w:pPr>
            <w:del w:id="1111" w:author="Eva Skýbová" w:date="2024-05-15T07:28:00Z">
              <w:r w:rsidDel="00D545C6">
                <w:delText>Integrated Rescue Systems II</w:delText>
              </w:r>
            </w:del>
          </w:p>
          <w:p w14:paraId="5AD95588" w14:textId="7205DD2C" w:rsidR="00351786" w:rsidRPr="00042188" w:rsidDel="00D545C6" w:rsidRDefault="00351786" w:rsidP="00351786">
            <w:pPr>
              <w:jc w:val="both"/>
              <w:rPr>
                <w:del w:id="1112" w:author="Eva Skýbová" w:date="2024-05-15T07:28:00Z"/>
              </w:rPr>
            </w:pPr>
          </w:p>
        </w:tc>
        <w:tc>
          <w:tcPr>
            <w:tcW w:w="1134" w:type="dxa"/>
            <w:shd w:val="clear" w:color="auto" w:fill="FFEEB9"/>
          </w:tcPr>
          <w:p w14:paraId="5EB31AD2" w14:textId="7DBEE8E0" w:rsidR="00351786" w:rsidRPr="00042188" w:rsidDel="00D545C6" w:rsidRDefault="00632892" w:rsidP="00632892">
            <w:pPr>
              <w:jc w:val="both"/>
              <w:rPr>
                <w:del w:id="1113" w:author="Eva Skýbová" w:date="2024-05-15T07:28:00Z"/>
              </w:rPr>
            </w:pPr>
            <w:del w:id="1114" w:author="Eva Skýbová" w:date="2024-05-15T07:28:00Z">
              <w:r w:rsidDel="00D545C6">
                <w:delText>10</w:delText>
              </w:r>
              <w:r w:rsidR="00351786" w:rsidDel="00D545C6">
                <w:delText>p-</w:delText>
              </w:r>
              <w:r w:rsidDel="00D545C6">
                <w:delText>20</w:delText>
              </w:r>
              <w:r w:rsidR="00126F20" w:rsidDel="00D545C6">
                <w:delText>s</w:delText>
              </w:r>
            </w:del>
          </w:p>
        </w:tc>
        <w:tc>
          <w:tcPr>
            <w:tcW w:w="1134" w:type="dxa"/>
            <w:shd w:val="clear" w:color="auto" w:fill="FFEEB9"/>
          </w:tcPr>
          <w:p w14:paraId="1818D105" w14:textId="2572BA89" w:rsidR="00351786" w:rsidRPr="00042188" w:rsidDel="00D545C6" w:rsidRDefault="00351786" w:rsidP="00351786">
            <w:pPr>
              <w:jc w:val="both"/>
              <w:rPr>
                <w:del w:id="1115" w:author="Eva Skýbová" w:date="2024-05-15T07:28:00Z"/>
              </w:rPr>
            </w:pPr>
            <w:del w:id="1116" w:author="Eva Skýbová" w:date="2024-05-15T07:28:00Z">
              <w:r w:rsidDel="00D545C6">
                <w:delText>z, zk</w:delText>
              </w:r>
            </w:del>
          </w:p>
        </w:tc>
        <w:tc>
          <w:tcPr>
            <w:tcW w:w="1134" w:type="dxa"/>
            <w:shd w:val="clear" w:color="auto" w:fill="FFEEB9"/>
          </w:tcPr>
          <w:p w14:paraId="0B17616B" w14:textId="49A369C5" w:rsidR="00351786" w:rsidRPr="00042188" w:rsidDel="00D545C6" w:rsidRDefault="00351786" w:rsidP="00351786">
            <w:pPr>
              <w:jc w:val="both"/>
              <w:rPr>
                <w:del w:id="1117" w:author="Eva Skýbová" w:date="2024-05-15T07:28:00Z"/>
              </w:rPr>
            </w:pPr>
            <w:del w:id="1118" w:author="Eva Skýbová" w:date="2024-05-15T07:28:00Z">
              <w:r w:rsidDel="00D545C6">
                <w:delText>4</w:delText>
              </w:r>
            </w:del>
          </w:p>
        </w:tc>
        <w:tc>
          <w:tcPr>
            <w:tcW w:w="4111" w:type="dxa"/>
            <w:shd w:val="clear" w:color="auto" w:fill="FFEEB9"/>
          </w:tcPr>
          <w:p w14:paraId="1B010CFB" w14:textId="645E1D31" w:rsidR="00351786" w:rsidDel="00D545C6" w:rsidRDefault="00351786" w:rsidP="00351786">
            <w:pPr>
              <w:jc w:val="both"/>
              <w:rPr>
                <w:del w:id="1119" w:author="Eva Skýbová" w:date="2024-05-15T07:28:00Z"/>
                <w:b/>
                <w:bCs/>
              </w:rPr>
            </w:pPr>
            <w:del w:id="1120" w:author="Eva Skýbová" w:date="2024-05-15T07:28:00Z">
              <w:r w:rsidDel="00D545C6">
                <w:rPr>
                  <w:b/>
                  <w:bCs/>
                </w:rPr>
                <w:delText>doc. RSDr. Václav Lošek, CSc. (</w:delText>
              </w:r>
              <w:r w:rsidR="00F45D9F" w:rsidDel="00D545C6">
                <w:rPr>
                  <w:b/>
                  <w:bCs/>
                </w:rPr>
                <w:delText>60</w:delText>
              </w:r>
              <w:r w:rsidDel="00D545C6">
                <w:rPr>
                  <w:b/>
                  <w:bCs/>
                </w:rPr>
                <w:delText xml:space="preserve"> %)</w:delText>
              </w:r>
            </w:del>
          </w:p>
          <w:p w14:paraId="125BBB20" w14:textId="4AFF9936" w:rsidR="00351786" w:rsidRPr="009944E8" w:rsidDel="00D545C6" w:rsidRDefault="00351786" w:rsidP="00F45D9F">
            <w:pPr>
              <w:jc w:val="both"/>
              <w:rPr>
                <w:del w:id="1121" w:author="Eva Skýbová" w:date="2024-05-15T07:28:00Z"/>
              </w:rPr>
            </w:pPr>
            <w:del w:id="1122" w:author="Eva Skýbová" w:date="2024-05-15T07:28:00Z">
              <w:r w:rsidDel="00D545C6">
                <w:delText>Ing. Martin Džermanský (</w:delText>
              </w:r>
              <w:r w:rsidR="00F45D9F" w:rsidDel="00D545C6">
                <w:delText>40</w:delText>
              </w:r>
              <w:r w:rsidDel="00D545C6">
                <w:delText xml:space="preserve"> %)</w:delText>
              </w:r>
            </w:del>
          </w:p>
        </w:tc>
        <w:tc>
          <w:tcPr>
            <w:tcW w:w="1134" w:type="dxa"/>
            <w:shd w:val="clear" w:color="auto" w:fill="FFEEB9"/>
          </w:tcPr>
          <w:p w14:paraId="6426681B" w14:textId="48E5220A" w:rsidR="00351786" w:rsidRPr="00042188" w:rsidDel="00D545C6" w:rsidRDefault="00351786" w:rsidP="00351786">
            <w:pPr>
              <w:jc w:val="both"/>
              <w:rPr>
                <w:del w:id="1123" w:author="Eva Skýbová" w:date="2024-05-15T07:28:00Z"/>
              </w:rPr>
            </w:pPr>
            <w:del w:id="1124" w:author="Eva Skýbová" w:date="2024-05-15T07:28:00Z">
              <w:r w:rsidDel="00D545C6">
                <w:delText>3/LS</w:delText>
              </w:r>
            </w:del>
          </w:p>
        </w:tc>
        <w:tc>
          <w:tcPr>
            <w:tcW w:w="1134" w:type="dxa"/>
            <w:shd w:val="clear" w:color="auto" w:fill="FFEEB9"/>
          </w:tcPr>
          <w:p w14:paraId="3074B777" w14:textId="1957C59B" w:rsidR="00351786" w:rsidRPr="00042188" w:rsidDel="00D545C6" w:rsidRDefault="00351786" w:rsidP="00351786">
            <w:pPr>
              <w:jc w:val="both"/>
              <w:rPr>
                <w:del w:id="1125" w:author="Eva Skýbová" w:date="2024-05-15T07:28:00Z"/>
              </w:rPr>
            </w:pPr>
          </w:p>
        </w:tc>
      </w:tr>
      <w:tr w:rsidR="00351786" w:rsidRPr="00042188" w:rsidDel="00D545C6" w14:paraId="452E3AE8" w14:textId="0FFCA735" w:rsidTr="002D13E5">
        <w:trPr>
          <w:del w:id="1126" w:author="Eva Skýbová" w:date="2024-05-15T07:28:00Z"/>
        </w:trPr>
        <w:tc>
          <w:tcPr>
            <w:tcW w:w="4253" w:type="dxa"/>
            <w:gridSpan w:val="3"/>
            <w:shd w:val="clear" w:color="auto" w:fill="FFEEB9"/>
          </w:tcPr>
          <w:p w14:paraId="4086A1E3" w14:textId="7E07E56A" w:rsidR="00351786" w:rsidDel="00D545C6" w:rsidRDefault="00351786" w:rsidP="00351786">
            <w:pPr>
              <w:jc w:val="both"/>
              <w:rPr>
                <w:del w:id="1127" w:author="Eva Skýbová" w:date="2024-05-15T07:28:00Z"/>
              </w:rPr>
            </w:pPr>
            <w:del w:id="1128" w:author="Eva Skýbová" w:date="2024-05-15T07:28:00Z">
              <w:r w:rsidDel="00D545C6">
                <w:delText>Soft Targets Protection</w:delText>
              </w:r>
            </w:del>
          </w:p>
          <w:p w14:paraId="07FD5A69" w14:textId="0FF91609" w:rsidR="00351786" w:rsidDel="00D545C6" w:rsidRDefault="00351786" w:rsidP="00351786">
            <w:pPr>
              <w:jc w:val="both"/>
              <w:rPr>
                <w:del w:id="1129" w:author="Eva Skýbová" w:date="2024-05-15T07:28:00Z"/>
              </w:rPr>
            </w:pPr>
          </w:p>
        </w:tc>
        <w:tc>
          <w:tcPr>
            <w:tcW w:w="1134" w:type="dxa"/>
            <w:shd w:val="clear" w:color="auto" w:fill="FFEEB9"/>
          </w:tcPr>
          <w:p w14:paraId="1D821290" w14:textId="61CF1AEE" w:rsidR="00351786" w:rsidDel="00D545C6" w:rsidRDefault="00351786" w:rsidP="00351786">
            <w:pPr>
              <w:jc w:val="both"/>
              <w:rPr>
                <w:del w:id="1130" w:author="Eva Skýbová" w:date="2024-05-15T07:28:00Z"/>
              </w:rPr>
            </w:pPr>
            <w:del w:id="1131" w:author="Eva Skýbová" w:date="2024-05-15T07:28:00Z">
              <w:r w:rsidDel="00D545C6">
                <w:delText>10p-10s</w:delText>
              </w:r>
            </w:del>
          </w:p>
        </w:tc>
        <w:tc>
          <w:tcPr>
            <w:tcW w:w="1134" w:type="dxa"/>
            <w:shd w:val="clear" w:color="auto" w:fill="FFEEB9"/>
          </w:tcPr>
          <w:p w14:paraId="220EDC6E" w14:textId="6148F71F" w:rsidR="00351786" w:rsidDel="00D545C6" w:rsidRDefault="00351786" w:rsidP="00351786">
            <w:pPr>
              <w:jc w:val="both"/>
              <w:rPr>
                <w:del w:id="1132" w:author="Eva Skýbová" w:date="2024-05-15T07:28:00Z"/>
              </w:rPr>
            </w:pPr>
            <w:del w:id="1133" w:author="Eva Skýbová" w:date="2024-05-15T07:28:00Z">
              <w:r w:rsidDel="00D545C6">
                <w:delText>klz</w:delText>
              </w:r>
            </w:del>
          </w:p>
        </w:tc>
        <w:tc>
          <w:tcPr>
            <w:tcW w:w="1134" w:type="dxa"/>
            <w:shd w:val="clear" w:color="auto" w:fill="FFEEB9"/>
          </w:tcPr>
          <w:p w14:paraId="2F2B31B1" w14:textId="473D5839" w:rsidR="00351786" w:rsidDel="00D545C6" w:rsidRDefault="00351786" w:rsidP="00351786">
            <w:pPr>
              <w:jc w:val="both"/>
              <w:rPr>
                <w:del w:id="1134" w:author="Eva Skýbová" w:date="2024-05-15T07:28:00Z"/>
              </w:rPr>
            </w:pPr>
            <w:del w:id="1135" w:author="Eva Skýbová" w:date="2024-05-15T07:28:00Z">
              <w:r w:rsidDel="00D545C6">
                <w:delText>3</w:delText>
              </w:r>
            </w:del>
          </w:p>
        </w:tc>
        <w:tc>
          <w:tcPr>
            <w:tcW w:w="4111" w:type="dxa"/>
            <w:shd w:val="clear" w:color="auto" w:fill="FFEEB9"/>
          </w:tcPr>
          <w:p w14:paraId="271E22F4" w14:textId="176E5522" w:rsidR="00351786" w:rsidDel="00D545C6" w:rsidRDefault="00351786" w:rsidP="00351786">
            <w:pPr>
              <w:jc w:val="both"/>
              <w:rPr>
                <w:del w:id="1136" w:author="Eva Skýbová" w:date="2024-05-15T07:28:00Z"/>
                <w:b/>
                <w:bCs/>
              </w:rPr>
            </w:pPr>
            <w:del w:id="1137" w:author="Eva Skýbová" w:date="2024-05-15T07:28:00Z">
              <w:r w:rsidDel="00D545C6">
                <w:rPr>
                  <w:b/>
                  <w:bCs/>
                </w:rPr>
                <w:delText>Ing. Jakub Rak, Ph.D.</w:delText>
              </w:r>
            </w:del>
          </w:p>
          <w:p w14:paraId="4A2FA157" w14:textId="7EC4A555" w:rsidR="00351786" w:rsidDel="00D545C6" w:rsidRDefault="00351786" w:rsidP="00351786">
            <w:pPr>
              <w:jc w:val="both"/>
              <w:rPr>
                <w:del w:id="1138" w:author="Eva Skýbová" w:date="2024-05-15T07:28:00Z"/>
                <w:b/>
                <w:bCs/>
              </w:rPr>
            </w:pPr>
          </w:p>
        </w:tc>
        <w:tc>
          <w:tcPr>
            <w:tcW w:w="1134" w:type="dxa"/>
            <w:shd w:val="clear" w:color="auto" w:fill="FFEEB9"/>
          </w:tcPr>
          <w:p w14:paraId="204D5103" w14:textId="59079F9E" w:rsidR="00351786" w:rsidDel="00D545C6" w:rsidRDefault="00351786" w:rsidP="00351786">
            <w:pPr>
              <w:jc w:val="both"/>
              <w:rPr>
                <w:del w:id="1139" w:author="Eva Skýbová" w:date="2024-05-15T07:28:00Z"/>
              </w:rPr>
            </w:pPr>
            <w:del w:id="1140" w:author="Eva Skýbová" w:date="2024-05-15T07:28:00Z">
              <w:r w:rsidDel="00D545C6">
                <w:delText>3/LS</w:delText>
              </w:r>
            </w:del>
          </w:p>
        </w:tc>
        <w:tc>
          <w:tcPr>
            <w:tcW w:w="1134" w:type="dxa"/>
            <w:shd w:val="clear" w:color="auto" w:fill="FFEEB9"/>
          </w:tcPr>
          <w:p w14:paraId="5129A1BA" w14:textId="1483666A" w:rsidR="00351786" w:rsidRPr="00042188" w:rsidDel="00D545C6" w:rsidRDefault="00351786" w:rsidP="00351786">
            <w:pPr>
              <w:jc w:val="both"/>
              <w:rPr>
                <w:del w:id="1141" w:author="Eva Skýbová" w:date="2024-05-15T07:28:00Z"/>
              </w:rPr>
            </w:pPr>
          </w:p>
        </w:tc>
      </w:tr>
      <w:tr w:rsidR="00351786" w:rsidRPr="00042188" w:rsidDel="00D545C6" w14:paraId="2AEA737A" w14:textId="6FEE9C2B" w:rsidTr="002D13E5">
        <w:trPr>
          <w:del w:id="1142" w:author="Eva Skýbová" w:date="2024-05-15T07:28:00Z"/>
        </w:trPr>
        <w:tc>
          <w:tcPr>
            <w:tcW w:w="4253" w:type="dxa"/>
            <w:gridSpan w:val="3"/>
            <w:shd w:val="clear" w:color="auto" w:fill="FFEEB9"/>
          </w:tcPr>
          <w:p w14:paraId="1996A40F" w14:textId="0CBEC83F" w:rsidR="00351786" w:rsidDel="00D545C6" w:rsidRDefault="00351786" w:rsidP="00351786">
            <w:pPr>
              <w:jc w:val="both"/>
              <w:rPr>
                <w:del w:id="1143" w:author="Eva Skýbová" w:date="2024-05-15T07:28:00Z"/>
              </w:rPr>
            </w:pPr>
            <w:del w:id="1144" w:author="Eva Skýbová" w:date="2024-05-15T07:28:00Z">
              <w:r w:rsidRPr="00F143C7" w:rsidDel="00D545C6">
                <w:delText xml:space="preserve">Modelling in </w:delText>
              </w:r>
              <w:r w:rsidDel="00D545C6">
                <w:delText>Population Protection</w:delText>
              </w:r>
            </w:del>
          </w:p>
          <w:p w14:paraId="43209BC1" w14:textId="0E14C04D" w:rsidR="00351786" w:rsidRPr="00042188" w:rsidDel="00D545C6" w:rsidRDefault="00351786" w:rsidP="00351786">
            <w:pPr>
              <w:jc w:val="both"/>
              <w:rPr>
                <w:del w:id="1145" w:author="Eva Skýbová" w:date="2024-05-15T07:28:00Z"/>
              </w:rPr>
            </w:pPr>
          </w:p>
        </w:tc>
        <w:tc>
          <w:tcPr>
            <w:tcW w:w="1134" w:type="dxa"/>
            <w:shd w:val="clear" w:color="auto" w:fill="FFEEB9"/>
          </w:tcPr>
          <w:p w14:paraId="55041FD1" w14:textId="2F24127F" w:rsidR="00351786" w:rsidRPr="00042188" w:rsidDel="00D545C6" w:rsidRDefault="00351786" w:rsidP="00351786">
            <w:pPr>
              <w:jc w:val="both"/>
              <w:rPr>
                <w:del w:id="1146" w:author="Eva Skýbová" w:date="2024-05-15T07:28:00Z"/>
              </w:rPr>
            </w:pPr>
            <w:del w:id="1147" w:author="Eva Skýbová" w:date="2024-05-15T07:28:00Z">
              <w:r w:rsidDel="00D545C6">
                <w:delText>10p-10s</w:delText>
              </w:r>
            </w:del>
          </w:p>
        </w:tc>
        <w:tc>
          <w:tcPr>
            <w:tcW w:w="1134" w:type="dxa"/>
            <w:shd w:val="clear" w:color="auto" w:fill="FFEEB9"/>
          </w:tcPr>
          <w:p w14:paraId="1A457390" w14:textId="44811F37" w:rsidR="00351786" w:rsidRPr="00042188" w:rsidDel="00D545C6" w:rsidRDefault="00351786" w:rsidP="00351786">
            <w:pPr>
              <w:jc w:val="both"/>
              <w:rPr>
                <w:del w:id="1148" w:author="Eva Skýbová" w:date="2024-05-15T07:28:00Z"/>
              </w:rPr>
            </w:pPr>
            <w:del w:id="1149" w:author="Eva Skýbová" w:date="2024-05-15T07:28:00Z">
              <w:r w:rsidDel="00D545C6">
                <w:delText>klz</w:delText>
              </w:r>
            </w:del>
          </w:p>
        </w:tc>
        <w:tc>
          <w:tcPr>
            <w:tcW w:w="1134" w:type="dxa"/>
            <w:shd w:val="clear" w:color="auto" w:fill="FFEEB9"/>
          </w:tcPr>
          <w:p w14:paraId="756F1E98" w14:textId="522AB476" w:rsidR="00351786" w:rsidRPr="00042188" w:rsidDel="00D545C6" w:rsidRDefault="00351786" w:rsidP="00351786">
            <w:pPr>
              <w:jc w:val="both"/>
              <w:rPr>
                <w:del w:id="1150" w:author="Eva Skýbová" w:date="2024-05-15T07:28:00Z"/>
              </w:rPr>
            </w:pPr>
            <w:del w:id="1151" w:author="Eva Skýbová" w:date="2024-05-15T07:28:00Z">
              <w:r w:rsidDel="00D545C6">
                <w:delText>3</w:delText>
              </w:r>
            </w:del>
          </w:p>
        </w:tc>
        <w:tc>
          <w:tcPr>
            <w:tcW w:w="4111" w:type="dxa"/>
            <w:shd w:val="clear" w:color="auto" w:fill="FFEEB9"/>
          </w:tcPr>
          <w:p w14:paraId="42F5B1C4" w14:textId="4B59E36A" w:rsidR="00351786" w:rsidDel="00D545C6" w:rsidRDefault="00351786" w:rsidP="00351786">
            <w:pPr>
              <w:jc w:val="both"/>
              <w:rPr>
                <w:del w:id="1152" w:author="Eva Skýbová" w:date="2024-05-15T07:28:00Z"/>
                <w:b/>
                <w:bCs/>
              </w:rPr>
            </w:pPr>
            <w:del w:id="1153" w:author="Eva Skýbová" w:date="2024-05-15T07:28:00Z">
              <w:r w:rsidDel="00D545C6">
                <w:rPr>
                  <w:b/>
                  <w:bCs/>
                </w:rPr>
                <w:delText>Ing. Lukáš Pavlík, Ph.D.</w:delText>
              </w:r>
            </w:del>
          </w:p>
          <w:p w14:paraId="66B1927A" w14:textId="52763D76" w:rsidR="00351786" w:rsidRPr="00042188" w:rsidDel="00D545C6" w:rsidRDefault="00351786" w:rsidP="00351786">
            <w:pPr>
              <w:jc w:val="both"/>
              <w:rPr>
                <w:del w:id="1154" w:author="Eva Skýbová" w:date="2024-05-15T07:28:00Z"/>
              </w:rPr>
            </w:pPr>
          </w:p>
        </w:tc>
        <w:tc>
          <w:tcPr>
            <w:tcW w:w="1134" w:type="dxa"/>
            <w:shd w:val="clear" w:color="auto" w:fill="FFEEB9"/>
          </w:tcPr>
          <w:p w14:paraId="454D5033" w14:textId="0C1469FF" w:rsidR="00351786" w:rsidRPr="00042188" w:rsidDel="00D545C6" w:rsidRDefault="00351786" w:rsidP="00351786">
            <w:pPr>
              <w:jc w:val="both"/>
              <w:rPr>
                <w:del w:id="1155" w:author="Eva Skýbová" w:date="2024-05-15T07:28:00Z"/>
              </w:rPr>
            </w:pPr>
            <w:del w:id="1156" w:author="Eva Skýbová" w:date="2024-05-15T07:28:00Z">
              <w:r w:rsidDel="00D545C6">
                <w:delText>3/LS</w:delText>
              </w:r>
            </w:del>
          </w:p>
        </w:tc>
        <w:tc>
          <w:tcPr>
            <w:tcW w:w="1134" w:type="dxa"/>
            <w:shd w:val="clear" w:color="auto" w:fill="FFEEB9"/>
          </w:tcPr>
          <w:p w14:paraId="420A945C" w14:textId="06330FB7" w:rsidR="00351786" w:rsidRPr="00042188" w:rsidDel="00D545C6" w:rsidRDefault="00351786" w:rsidP="00351786">
            <w:pPr>
              <w:jc w:val="both"/>
              <w:rPr>
                <w:del w:id="1157" w:author="Eva Skýbová" w:date="2024-05-15T07:28:00Z"/>
              </w:rPr>
            </w:pPr>
          </w:p>
        </w:tc>
      </w:tr>
      <w:tr w:rsidR="00351786" w:rsidRPr="00042188" w:rsidDel="00D545C6" w14:paraId="71F6B9E1" w14:textId="1E681A1C" w:rsidTr="002D13E5">
        <w:trPr>
          <w:del w:id="1158" w:author="Eva Skýbová" w:date="2024-05-15T07:28:00Z"/>
        </w:trPr>
        <w:tc>
          <w:tcPr>
            <w:tcW w:w="4253" w:type="dxa"/>
            <w:gridSpan w:val="3"/>
            <w:shd w:val="clear" w:color="auto" w:fill="FFEEB9"/>
          </w:tcPr>
          <w:p w14:paraId="614A502A" w14:textId="2FEA22C5" w:rsidR="004D6AEA" w:rsidRPr="004D6AEA" w:rsidDel="00D545C6" w:rsidRDefault="004D6AEA" w:rsidP="004D6AEA">
            <w:pPr>
              <w:rPr>
                <w:del w:id="1159" w:author="Eva Skýbová" w:date="2024-05-15T07:28:00Z"/>
              </w:rPr>
            </w:pPr>
            <w:del w:id="1160" w:author="Eva Skýbová" w:date="2024-05-15T07:28:00Z">
              <w:r w:rsidRPr="004D6AEA" w:rsidDel="00D545C6">
                <w:delText>Protection against Conventional Weapons</w:delText>
              </w:r>
            </w:del>
          </w:p>
          <w:p w14:paraId="26EE83A9" w14:textId="4444B0DD" w:rsidR="00351786" w:rsidRPr="004D6AEA" w:rsidDel="00D545C6" w:rsidRDefault="00351786" w:rsidP="00351786">
            <w:pPr>
              <w:jc w:val="both"/>
              <w:rPr>
                <w:del w:id="1161" w:author="Eva Skýbová" w:date="2024-05-15T07:28:00Z"/>
              </w:rPr>
            </w:pPr>
          </w:p>
        </w:tc>
        <w:tc>
          <w:tcPr>
            <w:tcW w:w="1134" w:type="dxa"/>
            <w:shd w:val="clear" w:color="auto" w:fill="FFEEB9"/>
          </w:tcPr>
          <w:p w14:paraId="273DA8F6" w14:textId="1A41EB33" w:rsidR="00351786" w:rsidDel="00D545C6" w:rsidRDefault="00351786" w:rsidP="00351786">
            <w:pPr>
              <w:jc w:val="both"/>
              <w:rPr>
                <w:del w:id="1162" w:author="Eva Skýbová" w:date="2024-05-15T07:28:00Z"/>
              </w:rPr>
            </w:pPr>
            <w:del w:id="1163" w:author="Eva Skýbová" w:date="2024-05-15T07:28:00Z">
              <w:r w:rsidDel="00D545C6">
                <w:delText>10p-10s</w:delText>
              </w:r>
            </w:del>
          </w:p>
        </w:tc>
        <w:tc>
          <w:tcPr>
            <w:tcW w:w="1134" w:type="dxa"/>
            <w:shd w:val="clear" w:color="auto" w:fill="FFEEB9"/>
          </w:tcPr>
          <w:p w14:paraId="0387B28C" w14:textId="6DE8BFFE" w:rsidR="00351786" w:rsidDel="00D545C6" w:rsidRDefault="00351786" w:rsidP="00351786">
            <w:pPr>
              <w:jc w:val="both"/>
              <w:rPr>
                <w:del w:id="1164" w:author="Eva Skýbová" w:date="2024-05-15T07:28:00Z"/>
              </w:rPr>
            </w:pPr>
            <w:del w:id="1165" w:author="Eva Skýbová" w:date="2024-05-15T07:28:00Z">
              <w:r w:rsidDel="00D545C6">
                <w:delText>klz</w:delText>
              </w:r>
            </w:del>
          </w:p>
        </w:tc>
        <w:tc>
          <w:tcPr>
            <w:tcW w:w="1134" w:type="dxa"/>
            <w:shd w:val="clear" w:color="auto" w:fill="FFEEB9"/>
          </w:tcPr>
          <w:p w14:paraId="07D95BC9" w14:textId="151A6385" w:rsidR="00351786" w:rsidDel="00D545C6" w:rsidRDefault="00351786" w:rsidP="00351786">
            <w:pPr>
              <w:jc w:val="both"/>
              <w:rPr>
                <w:del w:id="1166" w:author="Eva Skýbová" w:date="2024-05-15T07:28:00Z"/>
              </w:rPr>
            </w:pPr>
            <w:del w:id="1167" w:author="Eva Skýbová" w:date="2024-05-15T07:28:00Z">
              <w:r w:rsidDel="00D545C6">
                <w:delText>3</w:delText>
              </w:r>
            </w:del>
          </w:p>
        </w:tc>
        <w:tc>
          <w:tcPr>
            <w:tcW w:w="4111" w:type="dxa"/>
            <w:shd w:val="clear" w:color="auto" w:fill="FFEEB9"/>
          </w:tcPr>
          <w:p w14:paraId="38A2E6F7" w14:textId="30689CB1" w:rsidR="00351786" w:rsidRPr="00066F0D" w:rsidDel="00D545C6" w:rsidRDefault="00351786" w:rsidP="00351786">
            <w:pPr>
              <w:jc w:val="both"/>
              <w:rPr>
                <w:del w:id="1168" w:author="Eva Skýbová" w:date="2024-05-15T07:28:00Z"/>
                <w:b/>
                <w:bCs/>
              </w:rPr>
            </w:pPr>
            <w:del w:id="1169" w:author="Eva Skýbová" w:date="2024-05-15T07:28:00Z">
              <w:r w:rsidRPr="00066F0D" w:rsidDel="00D545C6">
                <w:rPr>
                  <w:b/>
                  <w:bCs/>
                </w:rPr>
                <w:delText>Ing. Martin Ficek, Ph.D.</w:delText>
              </w:r>
            </w:del>
          </w:p>
        </w:tc>
        <w:tc>
          <w:tcPr>
            <w:tcW w:w="1134" w:type="dxa"/>
            <w:shd w:val="clear" w:color="auto" w:fill="FFEEB9"/>
          </w:tcPr>
          <w:p w14:paraId="5C836D5E" w14:textId="384FEEB2" w:rsidR="00351786" w:rsidDel="00D545C6" w:rsidRDefault="00351786" w:rsidP="00351786">
            <w:pPr>
              <w:jc w:val="both"/>
              <w:rPr>
                <w:del w:id="1170" w:author="Eva Skýbová" w:date="2024-05-15T07:28:00Z"/>
              </w:rPr>
            </w:pPr>
            <w:del w:id="1171" w:author="Eva Skýbová" w:date="2024-05-15T07:28:00Z">
              <w:r w:rsidDel="00D545C6">
                <w:delText>3/LS</w:delText>
              </w:r>
            </w:del>
          </w:p>
        </w:tc>
        <w:tc>
          <w:tcPr>
            <w:tcW w:w="1134" w:type="dxa"/>
            <w:shd w:val="clear" w:color="auto" w:fill="FFEEB9"/>
          </w:tcPr>
          <w:p w14:paraId="39078E9C" w14:textId="6D84E593" w:rsidR="00351786" w:rsidRPr="00042188" w:rsidDel="00D545C6" w:rsidRDefault="00351786" w:rsidP="00351786">
            <w:pPr>
              <w:jc w:val="both"/>
              <w:rPr>
                <w:del w:id="1172" w:author="Eva Skýbová" w:date="2024-05-15T07:28:00Z"/>
              </w:rPr>
            </w:pPr>
          </w:p>
        </w:tc>
      </w:tr>
      <w:tr w:rsidR="00FA2B9C" w:rsidRPr="00042188" w:rsidDel="00D545C6" w14:paraId="3414ABC2" w14:textId="7E652011" w:rsidTr="002D13E5">
        <w:trPr>
          <w:del w:id="1173" w:author="Eva Skýbová" w:date="2024-05-15T07:28:00Z"/>
        </w:trPr>
        <w:tc>
          <w:tcPr>
            <w:tcW w:w="4253" w:type="dxa"/>
            <w:gridSpan w:val="3"/>
            <w:shd w:val="clear" w:color="auto" w:fill="FFEEB9"/>
          </w:tcPr>
          <w:p w14:paraId="1A25AFAB" w14:textId="4C88BB6B" w:rsidR="00FA2B9C" w:rsidDel="00D545C6" w:rsidRDefault="00FA2B9C" w:rsidP="00020488">
            <w:pPr>
              <w:jc w:val="both"/>
              <w:rPr>
                <w:del w:id="1174" w:author="Eva Skýbová" w:date="2024-05-15T07:28:00Z"/>
              </w:rPr>
            </w:pPr>
            <w:del w:id="1175" w:author="Eva Skýbová" w:date="2024-05-15T07:28:00Z">
              <w:r w:rsidRPr="00F143C7" w:rsidDel="00D545C6">
                <w:delText xml:space="preserve">Student </w:delText>
              </w:r>
              <w:r w:rsidR="00F12BF3" w:rsidDel="00D545C6">
                <w:delText xml:space="preserve">Research and </w:delText>
              </w:r>
              <w:r w:rsidR="00020488" w:rsidDel="00D545C6">
                <w:delText>P</w:delText>
              </w:r>
              <w:r w:rsidR="004B4F0A" w:rsidRPr="00F143C7" w:rsidDel="00D545C6">
                <w:delText xml:space="preserve">rofessional </w:delText>
              </w:r>
              <w:r w:rsidR="00020488" w:rsidDel="00D545C6">
                <w:delText>A</w:delText>
              </w:r>
              <w:r w:rsidRPr="00F143C7" w:rsidDel="00D545C6">
                <w:delText>ctivity</w:delText>
              </w:r>
            </w:del>
          </w:p>
          <w:p w14:paraId="167602E2" w14:textId="348ACE31" w:rsidR="00F45D9F" w:rsidRPr="00F143C7" w:rsidDel="00D545C6" w:rsidRDefault="00F45D9F" w:rsidP="00020488">
            <w:pPr>
              <w:jc w:val="both"/>
              <w:rPr>
                <w:del w:id="1176" w:author="Eva Skýbová" w:date="2024-05-15T07:28:00Z"/>
              </w:rPr>
            </w:pPr>
          </w:p>
        </w:tc>
        <w:tc>
          <w:tcPr>
            <w:tcW w:w="1134" w:type="dxa"/>
            <w:shd w:val="clear" w:color="auto" w:fill="FFEEB9"/>
          </w:tcPr>
          <w:p w14:paraId="48594CB3" w14:textId="4C14EADE" w:rsidR="00FA2B9C" w:rsidDel="00D545C6" w:rsidRDefault="00FA2B9C" w:rsidP="00FA2B9C">
            <w:pPr>
              <w:jc w:val="both"/>
              <w:rPr>
                <w:del w:id="1177" w:author="Eva Skýbová" w:date="2024-05-15T07:28:00Z"/>
              </w:rPr>
            </w:pPr>
          </w:p>
        </w:tc>
        <w:tc>
          <w:tcPr>
            <w:tcW w:w="1134" w:type="dxa"/>
            <w:shd w:val="clear" w:color="auto" w:fill="FFEEB9"/>
          </w:tcPr>
          <w:p w14:paraId="24E05C80" w14:textId="598321E9" w:rsidR="00FA2B9C" w:rsidDel="00D545C6" w:rsidRDefault="00FA2B9C" w:rsidP="00FA2B9C">
            <w:pPr>
              <w:jc w:val="both"/>
              <w:rPr>
                <w:del w:id="1178" w:author="Eva Skýbová" w:date="2024-05-15T07:28:00Z"/>
              </w:rPr>
            </w:pPr>
            <w:del w:id="1179" w:author="Eva Skýbová" w:date="2024-05-15T07:28:00Z">
              <w:r w:rsidDel="00D545C6">
                <w:delText>z</w:delText>
              </w:r>
            </w:del>
          </w:p>
        </w:tc>
        <w:tc>
          <w:tcPr>
            <w:tcW w:w="1134" w:type="dxa"/>
            <w:shd w:val="clear" w:color="auto" w:fill="FFEEB9"/>
          </w:tcPr>
          <w:p w14:paraId="4E495C70" w14:textId="4A4233F1" w:rsidR="00FA2B9C" w:rsidDel="00D545C6" w:rsidRDefault="00AC0D69" w:rsidP="00FA2B9C">
            <w:pPr>
              <w:jc w:val="both"/>
              <w:rPr>
                <w:del w:id="1180" w:author="Eva Skýbová" w:date="2024-05-15T07:28:00Z"/>
              </w:rPr>
            </w:pPr>
            <w:del w:id="1181" w:author="Eva Skýbová" w:date="2024-05-15T07:28:00Z">
              <w:r w:rsidDel="00D545C6">
                <w:delText>3</w:delText>
              </w:r>
            </w:del>
          </w:p>
        </w:tc>
        <w:tc>
          <w:tcPr>
            <w:tcW w:w="4111" w:type="dxa"/>
            <w:shd w:val="clear" w:color="auto" w:fill="FFEEB9"/>
          </w:tcPr>
          <w:p w14:paraId="6F6C0888" w14:textId="7A841BC2" w:rsidR="00FA2B9C" w:rsidRPr="00066F0D" w:rsidDel="00D545C6" w:rsidRDefault="00FA2B9C" w:rsidP="00FA2B9C">
            <w:pPr>
              <w:jc w:val="both"/>
              <w:rPr>
                <w:del w:id="1182" w:author="Eva Skýbová" w:date="2024-05-15T07:28:00Z"/>
                <w:b/>
                <w:bCs/>
              </w:rPr>
            </w:pPr>
            <w:del w:id="1183" w:author="Eva Skýbová" w:date="2024-05-15T07:28:00Z">
              <w:r w:rsidDel="00D545C6">
                <w:rPr>
                  <w:b/>
                  <w:bCs/>
                </w:rPr>
                <w:delText>Ing. Pavel Taraba, Ph.D.</w:delText>
              </w:r>
            </w:del>
          </w:p>
        </w:tc>
        <w:tc>
          <w:tcPr>
            <w:tcW w:w="1134" w:type="dxa"/>
            <w:shd w:val="clear" w:color="auto" w:fill="FFEEB9"/>
          </w:tcPr>
          <w:p w14:paraId="1E902D10" w14:textId="3929CBF3" w:rsidR="00FA2B9C" w:rsidDel="00D545C6" w:rsidRDefault="00FA2B9C" w:rsidP="00FA2B9C">
            <w:pPr>
              <w:jc w:val="both"/>
              <w:rPr>
                <w:del w:id="1184" w:author="Eva Skýbová" w:date="2024-05-15T07:28:00Z"/>
              </w:rPr>
            </w:pPr>
            <w:del w:id="1185" w:author="Eva Skýbová" w:date="2024-05-15T07:28:00Z">
              <w:r w:rsidDel="00D545C6">
                <w:delText>3/LS</w:delText>
              </w:r>
            </w:del>
          </w:p>
        </w:tc>
        <w:tc>
          <w:tcPr>
            <w:tcW w:w="1134" w:type="dxa"/>
            <w:shd w:val="clear" w:color="auto" w:fill="FFEEB9"/>
          </w:tcPr>
          <w:p w14:paraId="1C1D88C5" w14:textId="13820777" w:rsidR="00FA2B9C" w:rsidRPr="00042188" w:rsidDel="00D545C6" w:rsidRDefault="00FA2B9C" w:rsidP="00FA2B9C">
            <w:pPr>
              <w:jc w:val="both"/>
              <w:rPr>
                <w:del w:id="1186" w:author="Eva Skýbová" w:date="2024-05-15T07:28:00Z"/>
              </w:rPr>
            </w:pPr>
          </w:p>
        </w:tc>
      </w:tr>
      <w:tr w:rsidR="00FA2B9C" w:rsidRPr="00DE59D3" w:rsidDel="00D545C6" w14:paraId="7ED808EB" w14:textId="7B312E25" w:rsidTr="002D13E5">
        <w:trPr>
          <w:trHeight w:val="624"/>
          <w:del w:id="1187" w:author="Eva Skýbová" w:date="2024-05-15T07:28:00Z"/>
        </w:trPr>
        <w:tc>
          <w:tcPr>
            <w:tcW w:w="14034" w:type="dxa"/>
            <w:gridSpan w:val="9"/>
          </w:tcPr>
          <w:p w14:paraId="2145EA52" w14:textId="1FED9777" w:rsidR="00FA2B9C" w:rsidDel="00D545C6" w:rsidRDefault="00FA2B9C" w:rsidP="00FA2B9C">
            <w:pPr>
              <w:jc w:val="both"/>
              <w:rPr>
                <w:del w:id="1188" w:author="Eva Skýbová" w:date="2024-05-15T07:28:00Z"/>
                <w:b/>
              </w:rPr>
            </w:pPr>
            <w:del w:id="1189" w:author="Eva Skýbová" w:date="2024-05-15T07:28:00Z">
              <w:r w:rsidRPr="00042188" w:rsidDel="00D545C6">
                <w:rPr>
                  <w:b/>
                </w:rPr>
                <w:delText>Podmínka pro splnění této skupiny předmětů:</w:delText>
              </w:r>
            </w:del>
          </w:p>
          <w:p w14:paraId="123B0FC1" w14:textId="22A3A657" w:rsidR="00FA2B9C" w:rsidRPr="00DE59D3" w:rsidDel="00D545C6" w:rsidRDefault="00FA2B9C" w:rsidP="00FA2B9C">
            <w:pPr>
              <w:jc w:val="both"/>
              <w:rPr>
                <w:del w:id="1190" w:author="Eva Skýbová" w:date="2024-05-15T07:28:00Z"/>
                <w:bCs/>
              </w:rPr>
            </w:pPr>
            <w:del w:id="1191" w:author="Eva Skýbová" w:date="2024-05-15T07:28:00Z">
              <w:r w:rsidDel="00D545C6">
                <w:rPr>
                  <w:bCs/>
                </w:rPr>
                <w:delText>Student si volí nejméně dva z povinně volitelných předmětů.</w:delText>
              </w:r>
            </w:del>
          </w:p>
        </w:tc>
      </w:tr>
      <w:tr w:rsidR="00FA2B9C" w:rsidDel="00D545C6" w14:paraId="5BEF0643" w14:textId="34A239A6" w:rsidTr="002D13E5">
        <w:trPr>
          <w:del w:id="1192" w:author="Eva Skýbová" w:date="2024-05-15T07:28:00Z"/>
        </w:trPr>
        <w:tc>
          <w:tcPr>
            <w:tcW w:w="3618" w:type="dxa"/>
            <w:gridSpan w:val="2"/>
            <w:shd w:val="clear" w:color="auto" w:fill="F7CAAC"/>
          </w:tcPr>
          <w:p w14:paraId="40DB2D36" w14:textId="28C439C7" w:rsidR="00FA2B9C" w:rsidDel="00D545C6" w:rsidRDefault="00FA2B9C" w:rsidP="00FA2B9C">
            <w:pPr>
              <w:jc w:val="both"/>
              <w:rPr>
                <w:del w:id="1193" w:author="Eva Skýbová" w:date="2024-05-15T07:28:00Z"/>
                <w:b/>
              </w:rPr>
            </w:pPr>
            <w:del w:id="1194" w:author="Eva Skýbová" w:date="2024-05-15T07:28:00Z">
              <w:r w:rsidDel="00D545C6">
                <w:rPr>
                  <w:b/>
                </w:rPr>
                <w:delText>Součásti SZZ a jejich obsah</w:delText>
              </w:r>
            </w:del>
          </w:p>
        </w:tc>
        <w:tc>
          <w:tcPr>
            <w:tcW w:w="10416" w:type="dxa"/>
            <w:gridSpan w:val="7"/>
            <w:tcBorders>
              <w:bottom w:val="nil"/>
            </w:tcBorders>
          </w:tcPr>
          <w:p w14:paraId="3362449D" w14:textId="0AE95659" w:rsidR="00FA2B9C" w:rsidDel="00D545C6" w:rsidRDefault="00FA2B9C" w:rsidP="00FA2B9C">
            <w:pPr>
              <w:jc w:val="both"/>
              <w:rPr>
                <w:del w:id="1195" w:author="Eva Skýbová" w:date="2024-05-15T07:28:00Z"/>
              </w:rPr>
            </w:pPr>
          </w:p>
        </w:tc>
      </w:tr>
      <w:tr w:rsidR="00FA2B9C" w:rsidDel="00D545C6" w14:paraId="3D2A86B7" w14:textId="2EDEF0AC" w:rsidTr="002D13E5">
        <w:trPr>
          <w:trHeight w:val="1370"/>
          <w:del w:id="1196" w:author="Eva Skýbová" w:date="2024-05-15T07:28:00Z"/>
        </w:trPr>
        <w:tc>
          <w:tcPr>
            <w:tcW w:w="14034" w:type="dxa"/>
            <w:gridSpan w:val="9"/>
            <w:tcBorders>
              <w:top w:val="nil"/>
            </w:tcBorders>
          </w:tcPr>
          <w:p w14:paraId="7BD02043" w14:textId="4E8A5A50" w:rsidR="00FA2B9C" w:rsidDel="00D545C6" w:rsidRDefault="00FA2B9C" w:rsidP="00FA2B9C">
            <w:pPr>
              <w:jc w:val="both"/>
              <w:rPr>
                <w:del w:id="1197" w:author="Eva Skýbová" w:date="2024-05-15T07:28:00Z"/>
              </w:rPr>
            </w:pPr>
          </w:p>
          <w:p w14:paraId="7A72A811" w14:textId="2E870E53" w:rsidR="00FA2B9C" w:rsidDel="00D545C6" w:rsidRDefault="00FA2B9C" w:rsidP="00FA2B9C">
            <w:pPr>
              <w:jc w:val="both"/>
              <w:rPr>
                <w:del w:id="1198" w:author="Eva Skýbová" w:date="2024-05-15T07:28:00Z"/>
              </w:rPr>
            </w:pPr>
            <w:del w:id="1199" w:author="Eva Skýbová" w:date="2024-05-15T07:28:00Z">
              <w:r w:rsidDel="00D545C6">
                <w:delText xml:space="preserve">Státní závěrečnou zkoušku a obhajobu </w:delText>
              </w:r>
              <w:r w:rsidR="00F45D9F" w:rsidDel="00D545C6">
                <w:delText>baklářské</w:delText>
              </w:r>
              <w:r w:rsidDel="00D545C6">
                <w:delText xml:space="preserve"> práce může vykonat student, který složil zápočty a zkoušky stanovené studijním plánem a který se k státní závěrečné zkoušce přihlásil. </w:delText>
              </w:r>
            </w:del>
          </w:p>
          <w:p w14:paraId="1BA68C97" w14:textId="0E3D5E45" w:rsidR="00FA2B9C" w:rsidDel="00D545C6" w:rsidRDefault="00FA2B9C" w:rsidP="00FA2B9C">
            <w:pPr>
              <w:jc w:val="both"/>
              <w:rPr>
                <w:del w:id="1200" w:author="Eva Skýbová" w:date="2024-05-15T07:28:00Z"/>
              </w:rPr>
            </w:pPr>
            <w:del w:id="1201" w:author="Eva Skýbová" w:date="2024-05-15T07:28:00Z">
              <w:r w:rsidDel="00D545C6">
                <w:delText xml:space="preserve">Navrhované předměty pro SZZ: </w:delText>
              </w:r>
            </w:del>
          </w:p>
          <w:p w14:paraId="5F6C2C6F" w14:textId="635647EB" w:rsidR="00FA2B9C" w:rsidDel="00D545C6" w:rsidRDefault="00FA2B9C" w:rsidP="00FA2B9C">
            <w:pPr>
              <w:jc w:val="both"/>
              <w:rPr>
                <w:del w:id="1202" w:author="Eva Skýbová" w:date="2024-05-15T07:28:00Z"/>
              </w:rPr>
            </w:pPr>
          </w:p>
          <w:p w14:paraId="53F18546" w14:textId="0011EDD3" w:rsidR="00FA2B9C" w:rsidRPr="00EC1C63" w:rsidDel="00D545C6" w:rsidRDefault="00FA2B9C" w:rsidP="00FA2B9C">
            <w:pPr>
              <w:jc w:val="both"/>
              <w:rPr>
                <w:del w:id="1203" w:author="Eva Skýbová" w:date="2024-05-15T07:28:00Z"/>
                <w:b/>
                <w:bCs/>
                <w:u w:val="single"/>
              </w:rPr>
            </w:pPr>
            <w:del w:id="1204" w:author="Eva Skýbová" w:date="2024-05-15T07:28:00Z">
              <w:r w:rsidRPr="00EC1C63" w:rsidDel="00D545C6">
                <w:rPr>
                  <w:b/>
                  <w:bCs/>
                  <w:u w:val="single"/>
                </w:rPr>
                <w:delText>1) Obhajoba bakalářské práce</w:delText>
              </w:r>
            </w:del>
          </w:p>
          <w:p w14:paraId="7392BE4B" w14:textId="285B8595" w:rsidR="00FA2B9C" w:rsidDel="00D545C6" w:rsidRDefault="00FA2B9C" w:rsidP="00FA2B9C">
            <w:pPr>
              <w:jc w:val="both"/>
              <w:rPr>
                <w:del w:id="1205" w:author="Eva Skýbová" w:date="2024-05-15T07:28:00Z"/>
              </w:rPr>
            </w:pPr>
            <w:del w:id="1206" w:author="Eva Skýbová" w:date="2024-05-15T07:28:00Z">
              <w:r w:rsidDel="00D545C6">
                <w:delTex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delText>
              </w:r>
            </w:del>
          </w:p>
          <w:p w14:paraId="5F9B4AB7" w14:textId="5A2065F1" w:rsidR="00FA2B9C" w:rsidDel="00D545C6" w:rsidRDefault="00FA2B9C" w:rsidP="00FA2B9C">
            <w:pPr>
              <w:jc w:val="both"/>
              <w:rPr>
                <w:del w:id="1207" w:author="Eva Skýbová" w:date="2024-05-15T07:28:00Z"/>
              </w:rPr>
            </w:pPr>
          </w:p>
          <w:p w14:paraId="638E37E7" w14:textId="27F3ACF6" w:rsidR="00FA2B9C" w:rsidRPr="00EC1C63" w:rsidDel="00D545C6" w:rsidRDefault="00FA2B9C" w:rsidP="00FA2B9C">
            <w:pPr>
              <w:jc w:val="both"/>
              <w:rPr>
                <w:del w:id="1208" w:author="Eva Skýbová" w:date="2024-05-15T07:28:00Z"/>
                <w:b/>
                <w:bCs/>
                <w:u w:val="single"/>
              </w:rPr>
            </w:pPr>
            <w:del w:id="1209" w:author="Eva Skýbová" w:date="2024-05-15T07:28:00Z">
              <w:r w:rsidRPr="00EC1C63" w:rsidDel="00D545C6">
                <w:rPr>
                  <w:b/>
                  <w:bCs/>
                  <w:u w:val="single"/>
                </w:rPr>
                <w:delText>2) Povinné společné předměty</w:delText>
              </w:r>
            </w:del>
          </w:p>
          <w:p w14:paraId="6203888F" w14:textId="3D18C1EC" w:rsidR="00FA2B9C" w:rsidRPr="00EC1C63" w:rsidDel="00D545C6" w:rsidRDefault="00FA2B9C" w:rsidP="00FA2B9C">
            <w:pPr>
              <w:jc w:val="both"/>
              <w:rPr>
                <w:del w:id="1210" w:author="Eva Skýbová" w:date="2024-05-15T07:28:00Z"/>
                <w:b/>
                <w:bCs/>
              </w:rPr>
            </w:pPr>
            <w:del w:id="1211" w:author="Eva Skýbová" w:date="2024-05-15T07:28:00Z">
              <w:r w:rsidRPr="00EC1C63" w:rsidDel="00D545C6">
                <w:rPr>
                  <w:b/>
                  <w:bCs/>
                </w:rPr>
                <w:delText xml:space="preserve">a) </w:delText>
              </w:r>
              <w:r w:rsidR="004D6AEA" w:rsidDel="00D545C6">
                <w:rPr>
                  <w:b/>
                  <w:bCs/>
                </w:rPr>
                <w:delText>Security Management</w:delText>
              </w:r>
            </w:del>
          </w:p>
          <w:p w14:paraId="3C9AC884" w14:textId="3B1B458A" w:rsidR="00FA2B9C" w:rsidDel="00D545C6" w:rsidRDefault="00FA2B9C" w:rsidP="00FA2B9C">
            <w:pPr>
              <w:jc w:val="both"/>
              <w:rPr>
                <w:del w:id="1212" w:author="Eva Skýbová" w:date="2024-05-15T07:28:00Z"/>
              </w:rPr>
            </w:pPr>
            <w:del w:id="1213" w:author="Eva Skýbová" w:date="2024-05-15T07:28:00Z">
              <w:r w:rsidDel="00D545C6">
                <w:delText>Shrnuje poznatky z předmětů „</w:delText>
              </w:r>
              <w:r w:rsidR="003F0791" w:rsidDel="00D545C6">
                <w:delText>Risk Management</w:delText>
              </w:r>
              <w:r w:rsidDel="00D545C6">
                <w:delText xml:space="preserve"> I“, „</w:delText>
              </w:r>
              <w:r w:rsidR="003F0791" w:rsidDel="00D545C6">
                <w:delText xml:space="preserve">Risk Management </w:delText>
              </w:r>
              <w:r w:rsidDel="00D545C6">
                <w:delText>II“, „</w:delText>
              </w:r>
              <w:r w:rsidR="00232FAF" w:rsidDel="00D545C6">
                <w:delText xml:space="preserve">Population </w:delText>
              </w:r>
              <w:r w:rsidR="00FD2DF0" w:rsidDel="00D545C6">
                <w:delText>Protection I</w:delText>
              </w:r>
              <w:r w:rsidDel="00D545C6">
                <w:delText>“, „</w:delText>
              </w:r>
              <w:r w:rsidR="00C4707A" w:rsidDel="00D545C6">
                <w:delText xml:space="preserve">Integrated Rescue Systems </w:delText>
              </w:r>
              <w:r w:rsidDel="00D545C6">
                <w:delText>I“ a „</w:delText>
              </w:r>
              <w:r w:rsidR="00232FAF" w:rsidDel="00D545C6">
                <w:delText>Crisis</w:delText>
              </w:r>
              <w:r w:rsidR="00A643B1" w:rsidDel="00D545C6">
                <w:delText xml:space="preserve"> Management and State Defence</w:delText>
              </w:r>
              <w:r w:rsidDel="00D545C6">
                <w:delText>“.</w:delText>
              </w:r>
            </w:del>
          </w:p>
          <w:p w14:paraId="190B3F61" w14:textId="20478BC9" w:rsidR="00FA2B9C" w:rsidDel="00D545C6" w:rsidRDefault="00FA2B9C" w:rsidP="00FA2B9C">
            <w:pPr>
              <w:jc w:val="both"/>
              <w:rPr>
                <w:del w:id="1214" w:author="Eva Skýbová" w:date="2024-05-15T07:28:00Z"/>
              </w:rPr>
            </w:pPr>
          </w:p>
          <w:p w14:paraId="5F8B3465" w14:textId="63D99CD9" w:rsidR="00FA2B9C" w:rsidRPr="00EC1C63" w:rsidDel="00D545C6" w:rsidRDefault="00FA2B9C" w:rsidP="00FA2B9C">
            <w:pPr>
              <w:jc w:val="both"/>
              <w:rPr>
                <w:del w:id="1215" w:author="Eva Skýbová" w:date="2024-05-15T07:28:00Z"/>
                <w:b/>
                <w:bCs/>
              </w:rPr>
            </w:pPr>
            <w:del w:id="1216" w:author="Eva Skýbová" w:date="2024-05-15T07:28:00Z">
              <w:r w:rsidRPr="00EC1C63" w:rsidDel="00D545C6">
                <w:rPr>
                  <w:b/>
                  <w:bCs/>
                </w:rPr>
                <w:delText xml:space="preserve">b) </w:delText>
              </w:r>
              <w:r w:rsidR="004D6AEA" w:rsidDel="00D545C6">
                <w:rPr>
                  <w:b/>
                  <w:bCs/>
                </w:rPr>
                <w:delText>Economics and Management</w:delText>
              </w:r>
            </w:del>
          </w:p>
          <w:p w14:paraId="7A65DD75" w14:textId="3393BE30" w:rsidR="00FA2B9C" w:rsidDel="00D545C6" w:rsidRDefault="00FA2B9C" w:rsidP="00FA2B9C">
            <w:pPr>
              <w:jc w:val="both"/>
              <w:rPr>
                <w:del w:id="1217" w:author="Eva Skýbová" w:date="2024-05-15T07:28:00Z"/>
              </w:rPr>
            </w:pPr>
            <w:del w:id="1218" w:author="Eva Skýbová" w:date="2024-05-15T07:28:00Z">
              <w:r w:rsidDel="00D545C6">
                <w:delText>Shrnuje poznatky z předmětů „</w:delText>
              </w:r>
              <w:r w:rsidR="00695045" w:rsidDel="00D545C6">
                <w:delText>Macroeconomics</w:delText>
              </w:r>
              <w:r w:rsidDel="00D545C6">
                <w:delText>“, „</w:delText>
              </w:r>
              <w:r w:rsidR="001E30EA" w:rsidDel="00D545C6">
                <w:delText>Microeconomics</w:delText>
              </w:r>
              <w:r w:rsidDel="00D545C6">
                <w:delText>“, „</w:delText>
              </w:r>
              <w:r w:rsidR="00F143C7" w:rsidRPr="00F143C7" w:rsidDel="00D545C6">
                <w:delText>Business Economics</w:delText>
              </w:r>
              <w:r w:rsidDel="00D545C6">
                <w:delText>“, „Management“ a „</w:delText>
              </w:r>
              <w:r w:rsidR="00A44001" w:rsidDel="00D545C6">
                <w:delText>Economics of Crisis Situations</w:delText>
              </w:r>
              <w:r w:rsidDel="00D545C6">
                <w:delText>“.</w:delText>
              </w:r>
            </w:del>
          </w:p>
          <w:p w14:paraId="30EDB862" w14:textId="45F3F7F3" w:rsidR="00FA2B9C" w:rsidDel="00D545C6" w:rsidRDefault="00FA2B9C" w:rsidP="00FA2B9C">
            <w:pPr>
              <w:jc w:val="both"/>
              <w:rPr>
                <w:del w:id="1219" w:author="Eva Skýbová" w:date="2024-05-15T07:28:00Z"/>
              </w:rPr>
            </w:pPr>
          </w:p>
          <w:p w14:paraId="2AC74A37" w14:textId="3B7C0E2D" w:rsidR="00FA2B9C" w:rsidRPr="00EC1C63" w:rsidDel="00D545C6" w:rsidRDefault="00FA2B9C" w:rsidP="00FA2B9C">
            <w:pPr>
              <w:jc w:val="both"/>
              <w:rPr>
                <w:del w:id="1220" w:author="Eva Skýbová" w:date="2024-05-15T07:28:00Z"/>
                <w:b/>
                <w:bCs/>
                <w:u w:val="single"/>
              </w:rPr>
            </w:pPr>
            <w:del w:id="1221" w:author="Eva Skýbová" w:date="2024-05-15T07:28:00Z">
              <w:r w:rsidRPr="00EC1C63" w:rsidDel="00D545C6">
                <w:rPr>
                  <w:b/>
                  <w:bCs/>
                  <w:u w:val="single"/>
                </w:rPr>
                <w:delText>3) Předmět specializace</w:delText>
              </w:r>
            </w:del>
          </w:p>
          <w:p w14:paraId="3A76E5D0" w14:textId="18342574" w:rsidR="00FA2B9C" w:rsidDel="00D545C6" w:rsidRDefault="003F0791" w:rsidP="00FA2B9C">
            <w:pPr>
              <w:jc w:val="both"/>
              <w:rPr>
                <w:del w:id="1222" w:author="Eva Skýbová" w:date="2024-05-15T07:28:00Z"/>
              </w:rPr>
            </w:pPr>
            <w:del w:id="1223" w:author="Eva Skýbová" w:date="2024-05-15T07:28:00Z">
              <w:r w:rsidDel="00D545C6">
                <w:rPr>
                  <w:b/>
                  <w:bCs/>
                </w:rPr>
                <w:delText>Risk Management in Public Administration</w:delText>
              </w:r>
              <w:r w:rsidR="00FA2B9C" w:rsidDel="00D545C6">
                <w:delText xml:space="preserve"> – shrnuje určující poznatky z těchto předmětů PZ:</w:delText>
              </w:r>
            </w:del>
          </w:p>
          <w:p w14:paraId="0DEC4BF4" w14:textId="6DC16224" w:rsidR="00FA2B9C" w:rsidRPr="00F9308A" w:rsidDel="00D545C6" w:rsidRDefault="00FA2B9C" w:rsidP="004D6AEA">
            <w:pPr>
              <w:jc w:val="both"/>
              <w:rPr>
                <w:del w:id="1224" w:author="Eva Skýbová" w:date="2024-05-15T07:28:00Z"/>
                <w:b/>
                <w:color w:val="FF0000"/>
              </w:rPr>
            </w:pPr>
            <w:del w:id="1225" w:author="Eva Skýbová" w:date="2024-05-15T07:28:00Z">
              <w:r w:rsidRPr="004D6AEA" w:rsidDel="00D545C6">
                <w:delText>„</w:delText>
              </w:r>
              <w:r w:rsidR="00975EDB" w:rsidRPr="004D6AEA" w:rsidDel="00D545C6">
                <w:delText>Public Administration</w:delText>
              </w:r>
              <w:r w:rsidRPr="004D6AEA" w:rsidDel="00D545C6">
                <w:delText>“, „</w:delText>
              </w:r>
              <w:r w:rsidR="00975EDB" w:rsidRPr="004D6AEA" w:rsidDel="00D545C6">
                <w:delText>Security P</w:delText>
              </w:r>
              <w:r w:rsidR="00F9308A" w:rsidRPr="004D6AEA" w:rsidDel="00D545C6">
                <w:delText>olicy and State Security Syst</w:delText>
              </w:r>
              <w:r w:rsidR="004D6AEA" w:rsidDel="00D545C6">
                <w:delText>e</w:delText>
              </w:r>
              <w:r w:rsidR="00F9308A" w:rsidRPr="004D6AEA" w:rsidDel="00D545C6">
                <w:delText xml:space="preserve">m“, </w:delText>
              </w:r>
              <w:r w:rsidRPr="004D6AEA" w:rsidDel="00D545C6">
                <w:delText>„</w:delText>
              </w:r>
              <w:r w:rsidR="004D6AEA" w:rsidRPr="004D6AEA" w:rsidDel="00D545C6">
                <w:delText xml:space="preserve">Geographic Information </w:delText>
              </w:r>
              <w:r w:rsidR="004D6AEA" w:rsidDel="00D545C6">
                <w:delText>S</w:delText>
              </w:r>
              <w:r w:rsidR="004D6AEA" w:rsidRPr="004D6AEA" w:rsidDel="00D545C6">
                <w:delText>ystems and Territory Risk Assessment I</w:delText>
              </w:r>
              <w:r w:rsidRPr="004D6AEA" w:rsidDel="00D545C6">
                <w:delText>“ a „</w:delText>
              </w:r>
              <w:r w:rsidR="004D6AEA" w:rsidRPr="00F143C7" w:rsidDel="00D545C6">
                <w:delText xml:space="preserve">Geographic Information </w:delText>
              </w:r>
              <w:r w:rsidR="004D6AEA" w:rsidDel="00D545C6">
                <w:delText>S</w:delText>
              </w:r>
              <w:r w:rsidR="004D6AEA" w:rsidRPr="00F143C7" w:rsidDel="00D545C6">
                <w:delText>ystems and Territory Risk Assessment I</w:delText>
              </w:r>
              <w:r w:rsidR="004D6AEA" w:rsidDel="00D545C6">
                <w:delText>I“</w:delText>
              </w:r>
              <w:r w:rsidRPr="0089580E" w:rsidDel="00D545C6">
                <w:rPr>
                  <w:b/>
                </w:rPr>
                <w:delText>.</w:delText>
              </w:r>
              <w:r w:rsidDel="00D545C6">
                <w:delText xml:space="preserve"> </w:delText>
              </w:r>
            </w:del>
          </w:p>
        </w:tc>
      </w:tr>
      <w:tr w:rsidR="00FA2B9C" w:rsidDel="00D545C6" w14:paraId="352D2F4D" w14:textId="3D2F6078" w:rsidTr="002D13E5">
        <w:trPr>
          <w:del w:id="1226" w:author="Eva Skýbová" w:date="2024-05-15T07:28:00Z"/>
        </w:trPr>
        <w:tc>
          <w:tcPr>
            <w:tcW w:w="3618" w:type="dxa"/>
            <w:gridSpan w:val="2"/>
            <w:shd w:val="clear" w:color="auto" w:fill="F7CAAC"/>
          </w:tcPr>
          <w:p w14:paraId="20F9B15D" w14:textId="39C3B80C" w:rsidR="00FA2B9C" w:rsidDel="00D545C6" w:rsidRDefault="00FA2B9C" w:rsidP="00FA2B9C">
            <w:pPr>
              <w:jc w:val="both"/>
              <w:rPr>
                <w:del w:id="1227" w:author="Eva Skýbová" w:date="2024-05-15T07:28:00Z"/>
                <w:b/>
              </w:rPr>
            </w:pPr>
            <w:del w:id="1228" w:author="Eva Skýbová" w:date="2024-05-15T07:28:00Z">
              <w:r w:rsidDel="00D545C6">
                <w:rPr>
                  <w:b/>
                </w:rPr>
                <w:delText>Další studijní povinnosti</w:delText>
              </w:r>
            </w:del>
          </w:p>
        </w:tc>
        <w:tc>
          <w:tcPr>
            <w:tcW w:w="10416" w:type="dxa"/>
            <w:gridSpan w:val="7"/>
            <w:tcBorders>
              <w:bottom w:val="nil"/>
            </w:tcBorders>
          </w:tcPr>
          <w:p w14:paraId="261600E6" w14:textId="24787BBA" w:rsidR="00FA2B9C" w:rsidDel="00D545C6" w:rsidRDefault="00FA2B9C" w:rsidP="00FA2B9C">
            <w:pPr>
              <w:jc w:val="both"/>
              <w:rPr>
                <w:del w:id="1229" w:author="Eva Skýbová" w:date="2024-05-15T07:28:00Z"/>
              </w:rPr>
            </w:pPr>
          </w:p>
        </w:tc>
      </w:tr>
      <w:tr w:rsidR="00FA2B9C" w:rsidDel="00D545C6" w14:paraId="3D432E51" w14:textId="2E9E1829" w:rsidTr="00216D58">
        <w:trPr>
          <w:trHeight w:val="737"/>
          <w:del w:id="1230" w:author="Eva Skýbová" w:date="2024-05-15T07:28:00Z"/>
        </w:trPr>
        <w:tc>
          <w:tcPr>
            <w:tcW w:w="14034" w:type="dxa"/>
            <w:gridSpan w:val="9"/>
            <w:tcBorders>
              <w:top w:val="nil"/>
            </w:tcBorders>
          </w:tcPr>
          <w:p w14:paraId="217C7C35" w14:textId="5D94A386" w:rsidR="00FA2B9C" w:rsidDel="00D545C6" w:rsidRDefault="00FA2B9C" w:rsidP="00FA2B9C">
            <w:pPr>
              <w:jc w:val="both"/>
              <w:rPr>
                <w:del w:id="1231" w:author="Eva Skýbová" w:date="2024-05-15T07:28:00Z"/>
              </w:rPr>
            </w:pPr>
          </w:p>
          <w:p w14:paraId="3FB5D1EC" w14:textId="2A5233E8" w:rsidR="00FA2B9C" w:rsidDel="00D545C6" w:rsidRDefault="00FA2B9C" w:rsidP="00FA2B9C">
            <w:pPr>
              <w:jc w:val="both"/>
              <w:rPr>
                <w:del w:id="1232" w:author="Eva Skýbová" w:date="2024-05-15T07:28:00Z"/>
              </w:rPr>
            </w:pPr>
          </w:p>
        </w:tc>
      </w:tr>
      <w:tr w:rsidR="00FA2B9C" w:rsidDel="00D545C6" w14:paraId="32F984D5" w14:textId="710EA22C" w:rsidTr="002D13E5">
        <w:trPr>
          <w:del w:id="1233" w:author="Eva Skýbová" w:date="2024-05-15T07:28:00Z"/>
        </w:trPr>
        <w:tc>
          <w:tcPr>
            <w:tcW w:w="3618" w:type="dxa"/>
            <w:gridSpan w:val="2"/>
            <w:shd w:val="clear" w:color="auto" w:fill="F7CAAC"/>
          </w:tcPr>
          <w:p w14:paraId="55549C43" w14:textId="78F30620" w:rsidR="00FA2B9C" w:rsidDel="00D545C6" w:rsidRDefault="00FA2B9C" w:rsidP="00FA2B9C">
            <w:pPr>
              <w:rPr>
                <w:del w:id="1234" w:author="Eva Skýbová" w:date="2024-05-15T07:28:00Z"/>
                <w:b/>
              </w:rPr>
            </w:pPr>
            <w:del w:id="1235" w:author="Eva Skýbová" w:date="2024-05-15T07:28:00Z">
              <w:r w:rsidDel="00D545C6">
                <w:rPr>
                  <w:b/>
                </w:rPr>
                <w:delText>Návrh témat kvalifikačních prací /témata obhájených prací a přístup k obhájeným kvalifikačním pracím</w:delText>
              </w:r>
            </w:del>
          </w:p>
        </w:tc>
        <w:tc>
          <w:tcPr>
            <w:tcW w:w="10416" w:type="dxa"/>
            <w:gridSpan w:val="7"/>
            <w:tcBorders>
              <w:bottom w:val="nil"/>
            </w:tcBorders>
          </w:tcPr>
          <w:p w14:paraId="29FB9114" w14:textId="1E3EFA22" w:rsidR="00FA2B9C" w:rsidDel="00D545C6" w:rsidRDefault="00FA2B9C" w:rsidP="00FA2B9C">
            <w:pPr>
              <w:jc w:val="both"/>
              <w:rPr>
                <w:del w:id="1236" w:author="Eva Skýbová" w:date="2024-05-15T07:28:00Z"/>
              </w:rPr>
            </w:pPr>
          </w:p>
        </w:tc>
      </w:tr>
      <w:tr w:rsidR="00FA2B9C" w:rsidDel="00D545C6" w14:paraId="5638BEEE" w14:textId="3EF48439" w:rsidTr="002D13E5">
        <w:trPr>
          <w:trHeight w:val="842"/>
          <w:del w:id="1237" w:author="Eva Skýbová" w:date="2024-05-15T07:28:00Z"/>
        </w:trPr>
        <w:tc>
          <w:tcPr>
            <w:tcW w:w="14034" w:type="dxa"/>
            <w:gridSpan w:val="9"/>
            <w:tcBorders>
              <w:top w:val="nil"/>
            </w:tcBorders>
          </w:tcPr>
          <w:p w14:paraId="2FB8FE59" w14:textId="5970582F" w:rsidR="00FA2B9C" w:rsidDel="00D545C6" w:rsidRDefault="00FA2B9C" w:rsidP="00FA2B9C">
            <w:pPr>
              <w:jc w:val="both"/>
              <w:rPr>
                <w:del w:id="1238" w:author="Eva Skýbová" w:date="2024-05-15T07:28:00Z"/>
              </w:rPr>
            </w:pPr>
          </w:p>
          <w:p w14:paraId="79E4E492" w14:textId="45F3F9FC" w:rsidR="00A643B1" w:rsidRPr="00A643B1" w:rsidDel="00D545C6" w:rsidRDefault="00A643B1" w:rsidP="00A643B1">
            <w:pPr>
              <w:pStyle w:val="Odstavecseseznamem"/>
              <w:numPr>
                <w:ilvl w:val="0"/>
                <w:numId w:val="4"/>
              </w:numPr>
              <w:rPr>
                <w:del w:id="1239" w:author="Eva Skýbová" w:date="2024-05-15T07:28:00Z"/>
                <w:lang w:val="en-GB"/>
              </w:rPr>
            </w:pPr>
            <w:del w:id="1240" w:author="Eva Skýbová" w:date="2024-05-15T07:28:00Z">
              <w:r w:rsidRPr="00A643B1" w:rsidDel="00D545C6">
                <w:rPr>
                  <w:lang w:val="en-GB"/>
                </w:rPr>
                <w:delText>Natural Disaster Risk Assessment for a Selected Area</w:delText>
              </w:r>
            </w:del>
          </w:p>
          <w:p w14:paraId="5D21BF35" w14:textId="3BCA1C80" w:rsidR="00A643B1" w:rsidRPr="00A643B1" w:rsidDel="00D545C6" w:rsidRDefault="00A643B1" w:rsidP="00A643B1">
            <w:pPr>
              <w:pStyle w:val="Odstavecseseznamem"/>
              <w:numPr>
                <w:ilvl w:val="0"/>
                <w:numId w:val="4"/>
              </w:numPr>
              <w:rPr>
                <w:del w:id="1241" w:author="Eva Skýbová" w:date="2024-05-15T07:28:00Z"/>
                <w:lang w:val="en-GB"/>
              </w:rPr>
            </w:pPr>
            <w:del w:id="1242" w:author="Eva Skýbová" w:date="2024-05-15T07:28:00Z">
              <w:r w:rsidRPr="00A643B1" w:rsidDel="00D545C6">
                <w:rPr>
                  <w:lang w:val="en-GB"/>
                </w:rPr>
                <w:delText>Mapping of Risks in the Territory of a Selected Municipality</w:delText>
              </w:r>
            </w:del>
          </w:p>
          <w:p w14:paraId="72B12BFE" w14:textId="53B4402D" w:rsidR="00A643B1" w:rsidRPr="00A643B1" w:rsidDel="00D545C6" w:rsidRDefault="00A643B1" w:rsidP="00A643B1">
            <w:pPr>
              <w:pStyle w:val="Odstavecseseznamem"/>
              <w:numPr>
                <w:ilvl w:val="0"/>
                <w:numId w:val="4"/>
              </w:numPr>
              <w:rPr>
                <w:del w:id="1243" w:author="Eva Skýbová" w:date="2024-05-15T07:28:00Z"/>
                <w:lang w:val="en-GB"/>
              </w:rPr>
            </w:pPr>
            <w:del w:id="1244" w:author="Eva Skýbová" w:date="2024-05-15T07:28:00Z">
              <w:r w:rsidRPr="00A643B1" w:rsidDel="00D545C6">
                <w:rPr>
                  <w:lang w:val="en-GB"/>
                </w:rPr>
                <w:delText>Risks Associated with the Spread of Disinformation on the Internet</w:delText>
              </w:r>
            </w:del>
          </w:p>
          <w:p w14:paraId="11F1A404" w14:textId="68543AE8" w:rsidR="00A643B1" w:rsidRPr="00A643B1" w:rsidDel="00D545C6" w:rsidRDefault="00A643B1" w:rsidP="00A643B1">
            <w:pPr>
              <w:pStyle w:val="Odstavecseseznamem"/>
              <w:numPr>
                <w:ilvl w:val="0"/>
                <w:numId w:val="4"/>
              </w:numPr>
              <w:rPr>
                <w:del w:id="1245" w:author="Eva Skýbová" w:date="2024-05-15T07:28:00Z"/>
                <w:lang w:val="en-GB"/>
              </w:rPr>
            </w:pPr>
            <w:del w:id="1246" w:author="Eva Skýbová" w:date="2024-05-15T07:28:00Z">
              <w:r w:rsidRPr="00A643B1" w:rsidDel="00D545C6">
                <w:rPr>
                  <w:lang w:val="en-GB"/>
                </w:rPr>
                <w:delText>Assessment of Social Vulnerability for a Selected Area</w:delText>
              </w:r>
            </w:del>
          </w:p>
          <w:p w14:paraId="549F8718" w14:textId="6D26F706" w:rsidR="00FA2B9C" w:rsidRPr="00A643B1" w:rsidDel="00D545C6" w:rsidRDefault="00A643B1" w:rsidP="00A643B1">
            <w:pPr>
              <w:pStyle w:val="Odstavecseseznamem"/>
              <w:numPr>
                <w:ilvl w:val="0"/>
                <w:numId w:val="4"/>
              </w:numPr>
              <w:jc w:val="both"/>
              <w:rPr>
                <w:del w:id="1247" w:author="Eva Skýbová" w:date="2024-05-15T07:28:00Z"/>
              </w:rPr>
            </w:pPr>
            <w:del w:id="1248" w:author="Eva Skýbová" w:date="2024-05-15T07:28:00Z">
              <w:r w:rsidRPr="00A643B1" w:rsidDel="00D545C6">
                <w:rPr>
                  <w:lang w:val="en-GB"/>
                </w:rPr>
                <w:delText>Economic and Social Impacts of Prolonged Drought</w:delText>
              </w:r>
            </w:del>
          </w:p>
          <w:p w14:paraId="2969ADAE" w14:textId="0ADF98C5" w:rsidR="00FA2B9C" w:rsidDel="00D545C6" w:rsidRDefault="00FA2B9C" w:rsidP="00FA2B9C">
            <w:pPr>
              <w:jc w:val="both"/>
              <w:rPr>
                <w:del w:id="1249" w:author="Eva Skýbová" w:date="2024-05-15T07:28:00Z"/>
              </w:rPr>
            </w:pPr>
          </w:p>
        </w:tc>
      </w:tr>
      <w:tr w:rsidR="00FA2B9C" w:rsidDel="00D545C6" w14:paraId="7F687E96" w14:textId="2F176424" w:rsidTr="002D13E5">
        <w:trPr>
          <w:del w:id="1250" w:author="Eva Skýbová" w:date="2024-05-15T07:28:00Z"/>
        </w:trPr>
        <w:tc>
          <w:tcPr>
            <w:tcW w:w="3618" w:type="dxa"/>
            <w:gridSpan w:val="2"/>
            <w:shd w:val="clear" w:color="auto" w:fill="F7CAAC"/>
          </w:tcPr>
          <w:p w14:paraId="5A019EAE" w14:textId="0FD55186" w:rsidR="00FA2B9C" w:rsidDel="00D545C6" w:rsidRDefault="00FA2B9C" w:rsidP="00FA2B9C">
            <w:pPr>
              <w:rPr>
                <w:del w:id="1251" w:author="Eva Skýbová" w:date="2024-05-15T07:28:00Z"/>
              </w:rPr>
            </w:pPr>
            <w:del w:id="1252" w:author="Eva Skýbová" w:date="2024-05-15T07:28:00Z">
              <w:r w:rsidDel="00D545C6">
                <w:rPr>
                  <w:b/>
                </w:rPr>
                <w:delText>Návrh témat rigorózních prací /témata obhájených prací a přístup k obhájeným rigorózním pracím</w:delText>
              </w:r>
            </w:del>
          </w:p>
        </w:tc>
        <w:tc>
          <w:tcPr>
            <w:tcW w:w="10416" w:type="dxa"/>
            <w:gridSpan w:val="7"/>
            <w:tcBorders>
              <w:bottom w:val="nil"/>
            </w:tcBorders>
            <w:shd w:val="clear" w:color="auto" w:fill="FFFFFF"/>
          </w:tcPr>
          <w:p w14:paraId="0B315A79" w14:textId="05A53CBA" w:rsidR="00FA2B9C" w:rsidDel="00D545C6" w:rsidRDefault="00FA2B9C" w:rsidP="00FA2B9C">
            <w:pPr>
              <w:jc w:val="center"/>
              <w:rPr>
                <w:del w:id="1253" w:author="Eva Skýbová" w:date="2024-05-15T07:28:00Z"/>
              </w:rPr>
            </w:pPr>
          </w:p>
        </w:tc>
      </w:tr>
      <w:tr w:rsidR="00FA2B9C" w:rsidDel="00D545C6" w14:paraId="6D4006ED" w14:textId="010229DD" w:rsidTr="00A46A89">
        <w:trPr>
          <w:trHeight w:val="737"/>
          <w:del w:id="1254" w:author="Eva Skýbová" w:date="2024-05-15T07:28:00Z"/>
        </w:trPr>
        <w:tc>
          <w:tcPr>
            <w:tcW w:w="14034" w:type="dxa"/>
            <w:gridSpan w:val="9"/>
            <w:tcBorders>
              <w:top w:val="nil"/>
            </w:tcBorders>
          </w:tcPr>
          <w:p w14:paraId="66CD4E41" w14:textId="2F69983D" w:rsidR="00FA2B9C" w:rsidDel="00D545C6" w:rsidRDefault="00FA2B9C" w:rsidP="00FA2B9C">
            <w:pPr>
              <w:jc w:val="both"/>
              <w:rPr>
                <w:del w:id="1255" w:author="Eva Skýbová" w:date="2024-05-15T07:28:00Z"/>
              </w:rPr>
            </w:pPr>
          </w:p>
        </w:tc>
      </w:tr>
      <w:tr w:rsidR="00FA2B9C" w:rsidDel="00D545C6" w14:paraId="71EBC38C" w14:textId="66CBE722" w:rsidTr="002D13E5">
        <w:trPr>
          <w:del w:id="1256" w:author="Eva Skýbová" w:date="2024-05-15T07:28:00Z"/>
        </w:trPr>
        <w:tc>
          <w:tcPr>
            <w:tcW w:w="3618" w:type="dxa"/>
            <w:gridSpan w:val="2"/>
            <w:shd w:val="clear" w:color="auto" w:fill="F7CAAC"/>
          </w:tcPr>
          <w:p w14:paraId="4C56A0D7" w14:textId="43DFF096" w:rsidR="00FA2B9C" w:rsidDel="00D545C6" w:rsidRDefault="00FA2B9C" w:rsidP="00FA2B9C">
            <w:pPr>
              <w:rPr>
                <w:del w:id="1257" w:author="Eva Skýbová" w:date="2024-05-15T07:28:00Z"/>
              </w:rPr>
            </w:pPr>
            <w:del w:id="1258" w:author="Eva Skýbová" w:date="2024-05-15T07:28:00Z">
              <w:r w:rsidDel="00D545C6">
                <w:rPr>
                  <w:b/>
                </w:rPr>
                <w:delText xml:space="preserve"> Součásti SRZ a jejich obsah</w:delText>
              </w:r>
            </w:del>
          </w:p>
        </w:tc>
        <w:tc>
          <w:tcPr>
            <w:tcW w:w="10416" w:type="dxa"/>
            <w:gridSpan w:val="7"/>
            <w:tcBorders>
              <w:bottom w:val="nil"/>
            </w:tcBorders>
            <w:shd w:val="clear" w:color="auto" w:fill="FFFFFF"/>
          </w:tcPr>
          <w:p w14:paraId="326543EE" w14:textId="011D9438" w:rsidR="00FA2B9C" w:rsidDel="00D545C6" w:rsidRDefault="00FA2B9C" w:rsidP="00FA2B9C">
            <w:pPr>
              <w:jc w:val="center"/>
              <w:rPr>
                <w:del w:id="1259" w:author="Eva Skýbová" w:date="2024-05-15T07:28:00Z"/>
              </w:rPr>
            </w:pPr>
          </w:p>
        </w:tc>
      </w:tr>
      <w:tr w:rsidR="00FA2B9C" w:rsidDel="00D545C6" w14:paraId="7B2D7610" w14:textId="3464AFB6" w:rsidTr="00A46A89">
        <w:trPr>
          <w:trHeight w:val="737"/>
          <w:del w:id="1260" w:author="Eva Skýbová" w:date="2024-05-15T07:28:00Z"/>
        </w:trPr>
        <w:tc>
          <w:tcPr>
            <w:tcW w:w="14034" w:type="dxa"/>
            <w:gridSpan w:val="9"/>
            <w:tcBorders>
              <w:top w:val="nil"/>
            </w:tcBorders>
          </w:tcPr>
          <w:p w14:paraId="7CB9B3A3" w14:textId="376EE56F" w:rsidR="00FA2B9C" w:rsidDel="00D545C6" w:rsidRDefault="00FA2B9C" w:rsidP="00FA2B9C">
            <w:pPr>
              <w:jc w:val="both"/>
              <w:rPr>
                <w:del w:id="1261" w:author="Eva Skýbová" w:date="2024-05-15T07:28:00Z"/>
              </w:rPr>
            </w:pPr>
          </w:p>
        </w:tc>
      </w:tr>
    </w:tbl>
    <w:p w14:paraId="0264BC1C" w14:textId="15B5B189" w:rsidR="00F30CCA" w:rsidDel="00D545C6" w:rsidRDefault="00F30CCA">
      <w:pPr>
        <w:rPr>
          <w:del w:id="1262" w:author="Eva Skýbová" w:date="2024-05-15T07:28:00Z"/>
        </w:rPr>
      </w:pPr>
    </w:p>
    <w:p w14:paraId="3801B5A5" w14:textId="76689521" w:rsidR="00815EB8" w:rsidDel="00D545C6" w:rsidRDefault="00815EB8">
      <w:pPr>
        <w:rPr>
          <w:del w:id="1263" w:author="Eva Skýbová" w:date="2024-05-15T07:28:00Z"/>
        </w:rPr>
      </w:pPr>
    </w:p>
    <w:p w14:paraId="1DB37865" w14:textId="252E1451" w:rsidR="00A46A89" w:rsidDel="00D545C6" w:rsidRDefault="00A46A89">
      <w:pPr>
        <w:rPr>
          <w:del w:id="1264" w:author="Eva Skýbová" w:date="2024-05-15T07:28:00Z"/>
        </w:rPr>
      </w:pPr>
      <w:del w:id="1265" w:author="Eva Skýbová" w:date="2024-05-15T07:28:00Z">
        <w:r w:rsidDel="00D545C6">
          <w:br w:type="page"/>
        </w:r>
      </w:del>
    </w:p>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8"/>
        <w:gridCol w:w="850"/>
        <w:gridCol w:w="635"/>
        <w:gridCol w:w="1134"/>
        <w:gridCol w:w="1134"/>
        <w:gridCol w:w="1134"/>
        <w:gridCol w:w="4111"/>
        <w:gridCol w:w="1134"/>
        <w:gridCol w:w="1134"/>
      </w:tblGrid>
      <w:tr w:rsidR="00084563" w:rsidRPr="00042188" w:rsidDel="00D545C6" w14:paraId="11D48F40" w14:textId="3A7A6A88" w:rsidTr="00604498">
        <w:trPr>
          <w:del w:id="1266" w:author="Eva Skýbová" w:date="2024-05-15T07:28:00Z"/>
        </w:trPr>
        <w:tc>
          <w:tcPr>
            <w:tcW w:w="14034" w:type="dxa"/>
            <w:gridSpan w:val="9"/>
            <w:tcBorders>
              <w:bottom w:val="double" w:sz="4" w:space="0" w:color="auto"/>
            </w:tcBorders>
            <w:shd w:val="clear" w:color="auto" w:fill="BDD6EE"/>
          </w:tcPr>
          <w:p w14:paraId="38CC548E" w14:textId="47E1BF73" w:rsidR="00084563" w:rsidRPr="00042188" w:rsidDel="00D545C6" w:rsidRDefault="00084563" w:rsidP="002D13E5">
            <w:pPr>
              <w:jc w:val="both"/>
              <w:rPr>
                <w:del w:id="1267" w:author="Eva Skýbová" w:date="2024-05-15T07:28:00Z"/>
                <w:b/>
                <w:sz w:val="28"/>
              </w:rPr>
            </w:pPr>
            <w:del w:id="1268" w:author="Eva Skýbová" w:date="2024-05-15T07:28:00Z">
              <w:r w:rsidRPr="00042188" w:rsidDel="00D545C6">
                <w:rPr>
                  <w:b/>
                  <w:sz w:val="28"/>
                </w:rPr>
                <w:delText>B-IIa – Studijní plány a návrh témat prací (bakalářské a magisterské studijní programy)</w:delText>
              </w:r>
            </w:del>
          </w:p>
        </w:tc>
      </w:tr>
      <w:tr w:rsidR="00084563" w:rsidRPr="00042188" w:rsidDel="00D545C6" w14:paraId="752BE2B5" w14:textId="6EB79690" w:rsidTr="00604498">
        <w:trPr>
          <w:trHeight w:val="397"/>
          <w:del w:id="1269" w:author="Eva Skýbová" w:date="2024-05-15T07:28:00Z"/>
        </w:trPr>
        <w:tc>
          <w:tcPr>
            <w:tcW w:w="2768" w:type="dxa"/>
            <w:shd w:val="clear" w:color="auto" w:fill="F7CAAC"/>
          </w:tcPr>
          <w:p w14:paraId="22883E8D" w14:textId="0555AF63" w:rsidR="00084563" w:rsidRPr="00042188" w:rsidDel="00D545C6" w:rsidRDefault="00084563" w:rsidP="002D13E5">
            <w:pPr>
              <w:rPr>
                <w:del w:id="1270" w:author="Eva Skýbová" w:date="2024-05-15T07:28:00Z"/>
                <w:b/>
                <w:sz w:val="22"/>
              </w:rPr>
            </w:pPr>
            <w:del w:id="1271" w:author="Eva Skýbová" w:date="2024-05-15T07:28:00Z">
              <w:r w:rsidRPr="00042188" w:rsidDel="00D545C6">
                <w:rPr>
                  <w:b/>
                  <w:sz w:val="22"/>
                </w:rPr>
                <w:delText>Označení studijního plánu</w:delText>
              </w:r>
            </w:del>
          </w:p>
        </w:tc>
        <w:tc>
          <w:tcPr>
            <w:tcW w:w="11266" w:type="dxa"/>
            <w:gridSpan w:val="8"/>
            <w:vAlign w:val="center"/>
          </w:tcPr>
          <w:p w14:paraId="5FD478D1" w14:textId="12A212CA" w:rsidR="00084563" w:rsidRPr="00042188" w:rsidDel="00D545C6" w:rsidRDefault="00F45D9F" w:rsidP="003F0791">
            <w:pPr>
              <w:jc w:val="center"/>
              <w:rPr>
                <w:del w:id="1272" w:author="Eva Skýbová" w:date="2024-05-15T07:28:00Z"/>
                <w:b/>
                <w:sz w:val="22"/>
              </w:rPr>
            </w:pPr>
            <w:del w:id="1273" w:author="Eva Skýbová" w:date="2024-05-15T07:28:00Z">
              <w:r w:rsidDel="00D545C6">
                <w:rPr>
                  <w:b/>
                  <w:sz w:val="22"/>
                </w:rPr>
                <w:delText>Risk Management</w:delText>
              </w:r>
              <w:r w:rsidR="00084563" w:rsidRPr="00042188" w:rsidDel="00D545C6">
                <w:rPr>
                  <w:b/>
                  <w:sz w:val="22"/>
                </w:rPr>
                <w:delText xml:space="preserve"> – specializace </w:delText>
              </w:r>
              <w:r w:rsidR="003F0791" w:rsidDel="00D545C6">
                <w:rPr>
                  <w:b/>
                  <w:sz w:val="22"/>
                </w:rPr>
                <w:delText>Operational Safety</w:delText>
              </w:r>
              <w:r w:rsidR="003A00FB" w:rsidDel="00D545C6">
                <w:rPr>
                  <w:b/>
                  <w:sz w:val="22"/>
                </w:rPr>
                <w:delText xml:space="preserve"> – prezenční forma studia</w:delText>
              </w:r>
            </w:del>
          </w:p>
        </w:tc>
      </w:tr>
      <w:tr w:rsidR="00084563" w:rsidRPr="00042188" w:rsidDel="00D545C6" w14:paraId="6F8DCAAE" w14:textId="780180ED" w:rsidTr="00604498">
        <w:trPr>
          <w:trHeight w:val="397"/>
          <w:del w:id="1274" w:author="Eva Skýbová" w:date="2024-05-15T07:28:00Z"/>
        </w:trPr>
        <w:tc>
          <w:tcPr>
            <w:tcW w:w="14034" w:type="dxa"/>
            <w:gridSpan w:val="9"/>
            <w:shd w:val="clear" w:color="auto" w:fill="F7CAAC"/>
            <w:vAlign w:val="center"/>
          </w:tcPr>
          <w:p w14:paraId="2FA53277" w14:textId="14180196" w:rsidR="00084563" w:rsidRPr="00042188" w:rsidDel="00D545C6" w:rsidRDefault="00084563" w:rsidP="000500FD">
            <w:pPr>
              <w:jc w:val="center"/>
              <w:rPr>
                <w:del w:id="1275" w:author="Eva Skýbová" w:date="2024-05-15T07:28:00Z"/>
                <w:b/>
                <w:sz w:val="22"/>
              </w:rPr>
            </w:pPr>
            <w:del w:id="1276" w:author="Eva Skýbová" w:date="2024-05-15T07:28:00Z">
              <w:r w:rsidRPr="00042188" w:rsidDel="00D545C6">
                <w:rPr>
                  <w:b/>
                  <w:sz w:val="22"/>
                </w:rPr>
                <w:delText>Povinné předměty</w:delText>
              </w:r>
            </w:del>
          </w:p>
        </w:tc>
      </w:tr>
      <w:tr w:rsidR="00084563" w:rsidRPr="00042188" w:rsidDel="00D545C6" w14:paraId="1B269FDF" w14:textId="62BBC557" w:rsidTr="00604498">
        <w:trPr>
          <w:del w:id="1277" w:author="Eva Skýbová" w:date="2024-05-15T07:28:00Z"/>
        </w:trPr>
        <w:tc>
          <w:tcPr>
            <w:tcW w:w="4253" w:type="dxa"/>
            <w:gridSpan w:val="3"/>
            <w:shd w:val="clear" w:color="auto" w:fill="F7CAAC"/>
          </w:tcPr>
          <w:p w14:paraId="2DA5720B" w14:textId="00D0543F" w:rsidR="00084563" w:rsidRPr="00042188" w:rsidDel="00D545C6" w:rsidRDefault="00084563" w:rsidP="002D13E5">
            <w:pPr>
              <w:jc w:val="both"/>
              <w:rPr>
                <w:del w:id="1278" w:author="Eva Skýbová" w:date="2024-05-15T07:28:00Z"/>
                <w:b/>
              </w:rPr>
            </w:pPr>
            <w:del w:id="1279" w:author="Eva Skýbová" w:date="2024-05-15T07:28:00Z">
              <w:r w:rsidRPr="00042188" w:rsidDel="00D545C6">
                <w:rPr>
                  <w:b/>
                  <w:sz w:val="22"/>
                </w:rPr>
                <w:delText>Název předmětu</w:delText>
              </w:r>
            </w:del>
          </w:p>
        </w:tc>
        <w:tc>
          <w:tcPr>
            <w:tcW w:w="1134" w:type="dxa"/>
            <w:shd w:val="clear" w:color="auto" w:fill="F7CAAC"/>
          </w:tcPr>
          <w:p w14:paraId="3F14DB26" w14:textId="5B52AF97" w:rsidR="00084563" w:rsidRPr="00042188" w:rsidDel="00D545C6" w:rsidRDefault="00084563" w:rsidP="002D13E5">
            <w:pPr>
              <w:jc w:val="both"/>
              <w:rPr>
                <w:del w:id="1280" w:author="Eva Skýbová" w:date="2024-05-15T07:28:00Z"/>
                <w:b/>
              </w:rPr>
            </w:pPr>
            <w:del w:id="1281" w:author="Eva Skýbová" w:date="2024-05-15T07:28:00Z">
              <w:r w:rsidRPr="00042188" w:rsidDel="00D545C6">
                <w:rPr>
                  <w:b/>
                  <w:sz w:val="22"/>
                </w:rPr>
                <w:delText>rozsah</w:delText>
              </w:r>
            </w:del>
          </w:p>
        </w:tc>
        <w:tc>
          <w:tcPr>
            <w:tcW w:w="1134" w:type="dxa"/>
            <w:shd w:val="clear" w:color="auto" w:fill="F7CAAC"/>
          </w:tcPr>
          <w:p w14:paraId="1E2821C4" w14:textId="0E272C7E" w:rsidR="00084563" w:rsidRPr="00042188" w:rsidDel="00D545C6" w:rsidRDefault="00084563" w:rsidP="002D13E5">
            <w:pPr>
              <w:jc w:val="both"/>
              <w:rPr>
                <w:del w:id="1282" w:author="Eva Skýbová" w:date="2024-05-15T07:28:00Z"/>
                <w:b/>
                <w:sz w:val="22"/>
              </w:rPr>
            </w:pPr>
            <w:del w:id="1283" w:author="Eva Skýbová" w:date="2024-05-15T07:28:00Z">
              <w:r w:rsidRPr="00042188" w:rsidDel="00D545C6">
                <w:rPr>
                  <w:b/>
                  <w:sz w:val="22"/>
                </w:rPr>
                <w:delText>způsob ověř.</w:delText>
              </w:r>
            </w:del>
          </w:p>
        </w:tc>
        <w:tc>
          <w:tcPr>
            <w:tcW w:w="1134" w:type="dxa"/>
            <w:shd w:val="clear" w:color="auto" w:fill="F7CAAC"/>
          </w:tcPr>
          <w:p w14:paraId="04A41155" w14:textId="0FE2A230" w:rsidR="00084563" w:rsidRPr="00042188" w:rsidDel="00D545C6" w:rsidRDefault="00084563" w:rsidP="002D13E5">
            <w:pPr>
              <w:jc w:val="both"/>
              <w:rPr>
                <w:del w:id="1284" w:author="Eva Skýbová" w:date="2024-05-15T07:28:00Z"/>
                <w:b/>
                <w:sz w:val="22"/>
              </w:rPr>
            </w:pPr>
            <w:del w:id="1285" w:author="Eva Skýbová" w:date="2024-05-15T07:28:00Z">
              <w:r w:rsidRPr="00042188" w:rsidDel="00D545C6">
                <w:rPr>
                  <w:b/>
                  <w:sz w:val="22"/>
                </w:rPr>
                <w:delText>počet kred.</w:delText>
              </w:r>
            </w:del>
          </w:p>
        </w:tc>
        <w:tc>
          <w:tcPr>
            <w:tcW w:w="4111" w:type="dxa"/>
            <w:shd w:val="clear" w:color="auto" w:fill="F7CAAC"/>
          </w:tcPr>
          <w:p w14:paraId="2539950A" w14:textId="0474B8B3" w:rsidR="00084563" w:rsidRPr="00042188" w:rsidDel="00D545C6" w:rsidRDefault="00084563" w:rsidP="002D13E5">
            <w:pPr>
              <w:jc w:val="both"/>
              <w:rPr>
                <w:del w:id="1286" w:author="Eva Skýbová" w:date="2024-05-15T07:28:00Z"/>
                <w:b/>
                <w:sz w:val="22"/>
              </w:rPr>
            </w:pPr>
            <w:del w:id="1287" w:author="Eva Skýbová" w:date="2024-05-15T07:28:00Z">
              <w:r w:rsidRPr="00042188" w:rsidDel="00D545C6">
                <w:rPr>
                  <w:b/>
                  <w:sz w:val="22"/>
                </w:rPr>
                <w:delText>vyučující</w:delText>
              </w:r>
            </w:del>
          </w:p>
        </w:tc>
        <w:tc>
          <w:tcPr>
            <w:tcW w:w="1134" w:type="dxa"/>
            <w:shd w:val="clear" w:color="auto" w:fill="F7CAAC"/>
          </w:tcPr>
          <w:p w14:paraId="2D176C16" w14:textId="0CDE536B" w:rsidR="00084563" w:rsidRPr="00042188" w:rsidDel="00D545C6" w:rsidRDefault="00084563" w:rsidP="002D13E5">
            <w:pPr>
              <w:jc w:val="both"/>
              <w:rPr>
                <w:del w:id="1288" w:author="Eva Skýbová" w:date="2024-05-15T07:28:00Z"/>
                <w:b/>
                <w:sz w:val="22"/>
              </w:rPr>
            </w:pPr>
            <w:del w:id="1289" w:author="Eva Skýbová" w:date="2024-05-15T07:28:00Z">
              <w:r w:rsidRPr="00042188" w:rsidDel="00D545C6">
                <w:rPr>
                  <w:b/>
                  <w:sz w:val="22"/>
                </w:rPr>
                <w:delText>dop. roč./sem.</w:delText>
              </w:r>
            </w:del>
          </w:p>
        </w:tc>
        <w:tc>
          <w:tcPr>
            <w:tcW w:w="1134" w:type="dxa"/>
            <w:shd w:val="clear" w:color="auto" w:fill="F7CAAC"/>
          </w:tcPr>
          <w:p w14:paraId="769A5E75" w14:textId="4832DFAD" w:rsidR="00084563" w:rsidRPr="00042188" w:rsidDel="00D545C6" w:rsidRDefault="00084563" w:rsidP="002D13E5">
            <w:pPr>
              <w:jc w:val="both"/>
              <w:rPr>
                <w:del w:id="1290" w:author="Eva Skýbová" w:date="2024-05-15T07:28:00Z"/>
                <w:b/>
                <w:sz w:val="22"/>
              </w:rPr>
            </w:pPr>
            <w:del w:id="1291" w:author="Eva Skýbová" w:date="2024-05-15T07:28:00Z">
              <w:r w:rsidRPr="00042188" w:rsidDel="00D545C6">
                <w:rPr>
                  <w:b/>
                  <w:sz w:val="22"/>
                </w:rPr>
                <w:delText>profil. základ</w:delText>
              </w:r>
            </w:del>
          </w:p>
        </w:tc>
      </w:tr>
      <w:tr w:rsidR="00466879" w:rsidRPr="00042188" w:rsidDel="00D545C6" w14:paraId="27E28976" w14:textId="17A52B7C" w:rsidTr="00604498">
        <w:trPr>
          <w:del w:id="1292" w:author="Eva Skýbová" w:date="2024-05-15T07:28:00Z"/>
        </w:trPr>
        <w:tc>
          <w:tcPr>
            <w:tcW w:w="4253" w:type="dxa"/>
            <w:gridSpan w:val="3"/>
            <w:shd w:val="clear" w:color="auto" w:fill="ECF1F8"/>
          </w:tcPr>
          <w:p w14:paraId="665F5985" w14:textId="6D88DA67" w:rsidR="00623C97" w:rsidDel="00D545C6" w:rsidRDefault="00623C97" w:rsidP="00623C97">
            <w:pPr>
              <w:jc w:val="both"/>
              <w:rPr>
                <w:del w:id="1293" w:author="Eva Skýbová" w:date="2024-05-15T07:28:00Z"/>
              </w:rPr>
            </w:pPr>
            <w:del w:id="1294" w:author="Eva Skýbová" w:date="2024-05-15T07:28:00Z">
              <w:r w:rsidDel="00D545C6">
                <w:delText>Mathematical Analysis</w:delText>
              </w:r>
            </w:del>
          </w:p>
          <w:p w14:paraId="4DC75382" w14:textId="362F8047" w:rsidR="00466879" w:rsidRPr="00042188" w:rsidDel="00D545C6" w:rsidRDefault="00466879" w:rsidP="00466879">
            <w:pPr>
              <w:jc w:val="both"/>
              <w:rPr>
                <w:del w:id="1295" w:author="Eva Skýbová" w:date="2024-05-15T07:28:00Z"/>
              </w:rPr>
            </w:pPr>
          </w:p>
        </w:tc>
        <w:tc>
          <w:tcPr>
            <w:tcW w:w="1134" w:type="dxa"/>
            <w:shd w:val="clear" w:color="auto" w:fill="ECF1F8"/>
          </w:tcPr>
          <w:p w14:paraId="72DB6EE0" w14:textId="0BCD841D" w:rsidR="00466879" w:rsidRPr="00042188" w:rsidDel="00D545C6" w:rsidRDefault="00466879" w:rsidP="00466879">
            <w:pPr>
              <w:jc w:val="both"/>
              <w:rPr>
                <w:del w:id="1296" w:author="Eva Skýbová" w:date="2024-05-15T07:28:00Z"/>
              </w:rPr>
            </w:pPr>
            <w:del w:id="1297" w:author="Eva Skýbová" w:date="2024-05-15T07:28:00Z">
              <w:r w:rsidDel="00D545C6">
                <w:delText>28p-28c</w:delText>
              </w:r>
            </w:del>
          </w:p>
        </w:tc>
        <w:tc>
          <w:tcPr>
            <w:tcW w:w="1134" w:type="dxa"/>
            <w:shd w:val="clear" w:color="auto" w:fill="ECF1F8"/>
          </w:tcPr>
          <w:p w14:paraId="6739809B" w14:textId="73A07BB5" w:rsidR="00466879" w:rsidRPr="00042188" w:rsidDel="00D545C6" w:rsidRDefault="00466879" w:rsidP="00466879">
            <w:pPr>
              <w:jc w:val="both"/>
              <w:rPr>
                <w:del w:id="1298" w:author="Eva Skýbová" w:date="2024-05-15T07:28:00Z"/>
              </w:rPr>
            </w:pPr>
            <w:del w:id="1299" w:author="Eva Skýbová" w:date="2024-05-15T07:28:00Z">
              <w:r w:rsidDel="00D545C6">
                <w:delText>z, zk</w:delText>
              </w:r>
            </w:del>
          </w:p>
        </w:tc>
        <w:tc>
          <w:tcPr>
            <w:tcW w:w="1134" w:type="dxa"/>
            <w:shd w:val="clear" w:color="auto" w:fill="ECF1F8"/>
          </w:tcPr>
          <w:p w14:paraId="2407B69E" w14:textId="732081ED" w:rsidR="00466879" w:rsidRPr="00042188" w:rsidDel="00D545C6" w:rsidRDefault="00466879" w:rsidP="00466879">
            <w:pPr>
              <w:jc w:val="both"/>
              <w:rPr>
                <w:del w:id="1300" w:author="Eva Skýbová" w:date="2024-05-15T07:28:00Z"/>
              </w:rPr>
            </w:pPr>
            <w:del w:id="1301" w:author="Eva Skýbová" w:date="2024-05-15T07:28:00Z">
              <w:r w:rsidDel="00D545C6">
                <w:delText>5</w:delText>
              </w:r>
            </w:del>
          </w:p>
        </w:tc>
        <w:tc>
          <w:tcPr>
            <w:tcW w:w="4111" w:type="dxa"/>
            <w:shd w:val="clear" w:color="auto" w:fill="ECF1F8"/>
          </w:tcPr>
          <w:p w14:paraId="01C826D2" w14:textId="4E91C112" w:rsidR="00466879" w:rsidDel="00D545C6" w:rsidRDefault="00466879" w:rsidP="00466879">
            <w:pPr>
              <w:jc w:val="both"/>
              <w:rPr>
                <w:del w:id="1302" w:author="Eva Skýbová" w:date="2024-05-15T07:28:00Z"/>
                <w:b/>
                <w:bCs/>
              </w:rPr>
            </w:pPr>
            <w:del w:id="1303" w:author="Eva Skýbová" w:date="2024-05-15T07:28:00Z">
              <w:r w:rsidRPr="00DD0925" w:rsidDel="00D545C6">
                <w:rPr>
                  <w:b/>
                  <w:bCs/>
                </w:rPr>
                <w:delText>Mgr. Vladimír Polášek, Ph.D.</w:delText>
              </w:r>
            </w:del>
          </w:p>
          <w:p w14:paraId="56F58BFC" w14:textId="48A89D50" w:rsidR="00466879" w:rsidRPr="00DD0925" w:rsidDel="00D545C6" w:rsidRDefault="00466879" w:rsidP="00466879">
            <w:pPr>
              <w:jc w:val="both"/>
              <w:rPr>
                <w:del w:id="1304" w:author="Eva Skýbová" w:date="2024-05-15T07:28:00Z"/>
                <w:b/>
                <w:bCs/>
              </w:rPr>
            </w:pPr>
          </w:p>
        </w:tc>
        <w:tc>
          <w:tcPr>
            <w:tcW w:w="1134" w:type="dxa"/>
            <w:shd w:val="clear" w:color="auto" w:fill="ECF1F8"/>
          </w:tcPr>
          <w:p w14:paraId="2508326B" w14:textId="51648EA3" w:rsidR="00466879" w:rsidRPr="00042188" w:rsidDel="00D545C6" w:rsidRDefault="00466879" w:rsidP="00466879">
            <w:pPr>
              <w:jc w:val="both"/>
              <w:rPr>
                <w:del w:id="1305" w:author="Eva Skýbová" w:date="2024-05-15T07:28:00Z"/>
              </w:rPr>
            </w:pPr>
            <w:del w:id="1306" w:author="Eva Skýbová" w:date="2024-05-15T07:28:00Z">
              <w:r w:rsidDel="00D545C6">
                <w:delText>1/ZS</w:delText>
              </w:r>
            </w:del>
          </w:p>
        </w:tc>
        <w:tc>
          <w:tcPr>
            <w:tcW w:w="1134" w:type="dxa"/>
            <w:shd w:val="clear" w:color="auto" w:fill="ECF1F8"/>
          </w:tcPr>
          <w:p w14:paraId="4682ED9D" w14:textId="19C0E1DA" w:rsidR="00466879" w:rsidRPr="00042188" w:rsidDel="00D545C6" w:rsidRDefault="00466879" w:rsidP="00466879">
            <w:pPr>
              <w:jc w:val="both"/>
              <w:rPr>
                <w:del w:id="1307" w:author="Eva Skýbová" w:date="2024-05-15T07:28:00Z"/>
              </w:rPr>
            </w:pPr>
          </w:p>
        </w:tc>
      </w:tr>
      <w:tr w:rsidR="00466879" w:rsidRPr="00042188" w:rsidDel="00D545C6" w14:paraId="4746F9F0" w14:textId="5BF0C28C" w:rsidTr="00604498">
        <w:trPr>
          <w:del w:id="1308" w:author="Eva Skýbová" w:date="2024-05-15T07:28:00Z"/>
        </w:trPr>
        <w:tc>
          <w:tcPr>
            <w:tcW w:w="4253" w:type="dxa"/>
            <w:gridSpan w:val="3"/>
            <w:shd w:val="clear" w:color="auto" w:fill="ECF1F8"/>
          </w:tcPr>
          <w:p w14:paraId="50C65941" w14:textId="3681EBDF" w:rsidR="00FA3DAA" w:rsidDel="00D545C6" w:rsidRDefault="00FA3DAA" w:rsidP="00466879">
            <w:pPr>
              <w:jc w:val="both"/>
              <w:rPr>
                <w:del w:id="1309" w:author="Eva Skýbová" w:date="2024-05-15T07:28:00Z"/>
              </w:rPr>
            </w:pPr>
            <w:del w:id="1310" w:author="Eva Skýbová" w:date="2024-05-15T07:28:00Z">
              <w:r w:rsidDel="00D545C6">
                <w:delText>Informatics</w:delText>
              </w:r>
            </w:del>
          </w:p>
          <w:p w14:paraId="41F6A702" w14:textId="314289DA" w:rsidR="00466879" w:rsidRPr="00042188" w:rsidDel="00D545C6" w:rsidRDefault="00466879" w:rsidP="00466879">
            <w:pPr>
              <w:jc w:val="both"/>
              <w:rPr>
                <w:del w:id="1311" w:author="Eva Skýbová" w:date="2024-05-15T07:28:00Z"/>
              </w:rPr>
            </w:pPr>
          </w:p>
        </w:tc>
        <w:tc>
          <w:tcPr>
            <w:tcW w:w="1134" w:type="dxa"/>
            <w:shd w:val="clear" w:color="auto" w:fill="ECF1F8"/>
          </w:tcPr>
          <w:p w14:paraId="2E71C727" w14:textId="2397B2F1" w:rsidR="00466879" w:rsidRPr="00042188" w:rsidDel="00D545C6" w:rsidRDefault="002D5CB6" w:rsidP="002D5CB6">
            <w:pPr>
              <w:jc w:val="both"/>
              <w:rPr>
                <w:del w:id="1312" w:author="Eva Skýbová" w:date="2024-05-15T07:28:00Z"/>
              </w:rPr>
            </w:pPr>
            <w:del w:id="1313" w:author="Eva Skýbová" w:date="2024-05-15T07:28:00Z">
              <w:r w:rsidDel="00D545C6">
                <w:delText>28</w:delText>
              </w:r>
              <w:r w:rsidR="00FA2B9C" w:rsidDel="00D545C6">
                <w:delText>p</w:delText>
              </w:r>
              <w:r w:rsidR="00466879" w:rsidDel="00D545C6">
                <w:delText>-</w:delText>
              </w:r>
              <w:r w:rsidDel="00D545C6">
                <w:delText>14</w:delText>
              </w:r>
              <w:r w:rsidR="00466879" w:rsidDel="00D545C6">
                <w:delText>c</w:delText>
              </w:r>
            </w:del>
          </w:p>
        </w:tc>
        <w:tc>
          <w:tcPr>
            <w:tcW w:w="1134" w:type="dxa"/>
            <w:shd w:val="clear" w:color="auto" w:fill="ECF1F8"/>
          </w:tcPr>
          <w:p w14:paraId="5DF1EB53" w14:textId="7A18046B" w:rsidR="00466879" w:rsidRPr="00042188" w:rsidDel="00D545C6" w:rsidRDefault="00466879" w:rsidP="00466879">
            <w:pPr>
              <w:jc w:val="both"/>
              <w:rPr>
                <w:del w:id="1314" w:author="Eva Skýbová" w:date="2024-05-15T07:28:00Z"/>
              </w:rPr>
            </w:pPr>
            <w:del w:id="1315" w:author="Eva Skýbová" w:date="2024-05-15T07:28:00Z">
              <w:r w:rsidDel="00D545C6">
                <w:delText>z, zk</w:delText>
              </w:r>
            </w:del>
          </w:p>
        </w:tc>
        <w:tc>
          <w:tcPr>
            <w:tcW w:w="1134" w:type="dxa"/>
            <w:shd w:val="clear" w:color="auto" w:fill="ECF1F8"/>
          </w:tcPr>
          <w:p w14:paraId="24DDA5EC" w14:textId="55EF6899" w:rsidR="00466879" w:rsidRPr="00042188" w:rsidDel="00D545C6" w:rsidRDefault="00466879" w:rsidP="00466879">
            <w:pPr>
              <w:jc w:val="both"/>
              <w:rPr>
                <w:del w:id="1316" w:author="Eva Skýbová" w:date="2024-05-15T07:28:00Z"/>
              </w:rPr>
            </w:pPr>
            <w:del w:id="1317" w:author="Eva Skýbová" w:date="2024-05-15T07:28:00Z">
              <w:r w:rsidDel="00D545C6">
                <w:delText>4</w:delText>
              </w:r>
            </w:del>
          </w:p>
        </w:tc>
        <w:tc>
          <w:tcPr>
            <w:tcW w:w="4111" w:type="dxa"/>
            <w:shd w:val="clear" w:color="auto" w:fill="ECF1F8"/>
          </w:tcPr>
          <w:p w14:paraId="2FC3BF9C" w14:textId="1AB12E04" w:rsidR="00466879" w:rsidDel="00D545C6" w:rsidRDefault="00466879" w:rsidP="00466879">
            <w:pPr>
              <w:jc w:val="both"/>
              <w:rPr>
                <w:del w:id="1318" w:author="Eva Skýbová" w:date="2024-05-15T07:28:00Z"/>
                <w:b/>
                <w:bCs/>
              </w:rPr>
            </w:pPr>
            <w:del w:id="1319" w:author="Eva Skýbová" w:date="2024-05-15T07:28:00Z">
              <w:r w:rsidRPr="00DD0925" w:rsidDel="00D545C6">
                <w:rPr>
                  <w:b/>
                  <w:bCs/>
                </w:rPr>
                <w:delText>Ing. Pavel Tomášek, Ph.D.</w:delText>
              </w:r>
            </w:del>
          </w:p>
          <w:p w14:paraId="66330F3F" w14:textId="1A3F16A3" w:rsidR="00466879" w:rsidRPr="00DD0925" w:rsidDel="00D545C6" w:rsidRDefault="00466879" w:rsidP="00466879">
            <w:pPr>
              <w:jc w:val="both"/>
              <w:rPr>
                <w:del w:id="1320" w:author="Eva Skýbová" w:date="2024-05-15T07:28:00Z"/>
                <w:b/>
                <w:bCs/>
              </w:rPr>
            </w:pPr>
          </w:p>
        </w:tc>
        <w:tc>
          <w:tcPr>
            <w:tcW w:w="1134" w:type="dxa"/>
            <w:shd w:val="clear" w:color="auto" w:fill="ECF1F8"/>
          </w:tcPr>
          <w:p w14:paraId="4FDCCCC9" w14:textId="166058FD" w:rsidR="00466879" w:rsidRPr="00042188" w:rsidDel="00D545C6" w:rsidRDefault="00466879" w:rsidP="00466879">
            <w:pPr>
              <w:jc w:val="both"/>
              <w:rPr>
                <w:del w:id="1321" w:author="Eva Skýbová" w:date="2024-05-15T07:28:00Z"/>
              </w:rPr>
            </w:pPr>
            <w:del w:id="1322" w:author="Eva Skýbová" w:date="2024-05-15T07:28:00Z">
              <w:r w:rsidDel="00D545C6">
                <w:delText>1/ZS</w:delText>
              </w:r>
            </w:del>
          </w:p>
        </w:tc>
        <w:tc>
          <w:tcPr>
            <w:tcW w:w="1134" w:type="dxa"/>
            <w:shd w:val="clear" w:color="auto" w:fill="ECF1F8"/>
          </w:tcPr>
          <w:p w14:paraId="64A9203F" w14:textId="09429F95" w:rsidR="00466879" w:rsidRPr="00042188" w:rsidDel="00D545C6" w:rsidRDefault="00466879" w:rsidP="00466879">
            <w:pPr>
              <w:jc w:val="both"/>
              <w:rPr>
                <w:del w:id="1323" w:author="Eva Skýbová" w:date="2024-05-15T07:28:00Z"/>
              </w:rPr>
            </w:pPr>
          </w:p>
        </w:tc>
      </w:tr>
      <w:tr w:rsidR="00466879" w:rsidRPr="00042188" w:rsidDel="00D545C6" w14:paraId="1F2834BF" w14:textId="61F08BF0" w:rsidTr="00604498">
        <w:trPr>
          <w:del w:id="1324" w:author="Eva Skýbová" w:date="2024-05-15T07:28:00Z"/>
        </w:trPr>
        <w:tc>
          <w:tcPr>
            <w:tcW w:w="4253" w:type="dxa"/>
            <w:gridSpan w:val="3"/>
            <w:shd w:val="clear" w:color="auto" w:fill="ECF1F8"/>
          </w:tcPr>
          <w:p w14:paraId="7EFF7993" w14:textId="3E646BE2" w:rsidR="001E30EA" w:rsidDel="00D545C6" w:rsidRDefault="001E30EA" w:rsidP="00466879">
            <w:pPr>
              <w:jc w:val="both"/>
              <w:rPr>
                <w:del w:id="1325" w:author="Eva Skýbová" w:date="2024-05-15T07:28:00Z"/>
              </w:rPr>
            </w:pPr>
            <w:del w:id="1326" w:author="Eva Skýbová" w:date="2024-05-15T07:28:00Z">
              <w:r w:rsidDel="00D545C6">
                <w:delText>Microeconomics</w:delText>
              </w:r>
            </w:del>
          </w:p>
          <w:p w14:paraId="5C6A22B7" w14:textId="2D8B985E" w:rsidR="00466879" w:rsidRPr="00042188" w:rsidDel="00D545C6" w:rsidRDefault="00466879" w:rsidP="00466879">
            <w:pPr>
              <w:jc w:val="both"/>
              <w:rPr>
                <w:del w:id="1327" w:author="Eva Skýbová" w:date="2024-05-15T07:28:00Z"/>
              </w:rPr>
            </w:pPr>
          </w:p>
        </w:tc>
        <w:tc>
          <w:tcPr>
            <w:tcW w:w="1134" w:type="dxa"/>
            <w:shd w:val="clear" w:color="auto" w:fill="ECF1F8"/>
          </w:tcPr>
          <w:p w14:paraId="6EC2BA64" w14:textId="3B206A29" w:rsidR="00466879" w:rsidRPr="00042188" w:rsidDel="00D545C6" w:rsidRDefault="00FA2B9C" w:rsidP="00466879">
            <w:pPr>
              <w:jc w:val="both"/>
              <w:rPr>
                <w:del w:id="1328" w:author="Eva Skýbová" w:date="2024-05-15T07:28:00Z"/>
              </w:rPr>
            </w:pPr>
            <w:del w:id="1329" w:author="Eva Skýbová" w:date="2024-05-15T07:28:00Z">
              <w:r w:rsidDel="00D545C6">
                <w:delText>14p</w:delText>
              </w:r>
              <w:r w:rsidR="00466879" w:rsidDel="00D545C6">
                <w:delText>-28s</w:delText>
              </w:r>
            </w:del>
          </w:p>
        </w:tc>
        <w:tc>
          <w:tcPr>
            <w:tcW w:w="1134" w:type="dxa"/>
            <w:shd w:val="clear" w:color="auto" w:fill="ECF1F8"/>
          </w:tcPr>
          <w:p w14:paraId="3F758E75" w14:textId="32D4A557" w:rsidR="00466879" w:rsidRPr="00042188" w:rsidDel="00D545C6" w:rsidRDefault="00466879" w:rsidP="00466879">
            <w:pPr>
              <w:jc w:val="both"/>
              <w:rPr>
                <w:del w:id="1330" w:author="Eva Skýbová" w:date="2024-05-15T07:28:00Z"/>
              </w:rPr>
            </w:pPr>
            <w:del w:id="1331" w:author="Eva Skýbová" w:date="2024-05-15T07:28:00Z">
              <w:r w:rsidDel="00D545C6">
                <w:delText>z, zk</w:delText>
              </w:r>
            </w:del>
          </w:p>
        </w:tc>
        <w:tc>
          <w:tcPr>
            <w:tcW w:w="1134" w:type="dxa"/>
            <w:shd w:val="clear" w:color="auto" w:fill="ECF1F8"/>
          </w:tcPr>
          <w:p w14:paraId="1BE6E95C" w14:textId="4DA1C3B7" w:rsidR="00466879" w:rsidRPr="00042188" w:rsidDel="00D545C6" w:rsidRDefault="00466879" w:rsidP="00466879">
            <w:pPr>
              <w:jc w:val="both"/>
              <w:rPr>
                <w:del w:id="1332" w:author="Eva Skýbová" w:date="2024-05-15T07:28:00Z"/>
              </w:rPr>
            </w:pPr>
            <w:del w:id="1333" w:author="Eva Skýbová" w:date="2024-05-15T07:28:00Z">
              <w:r w:rsidDel="00D545C6">
                <w:delText>5</w:delText>
              </w:r>
            </w:del>
          </w:p>
        </w:tc>
        <w:tc>
          <w:tcPr>
            <w:tcW w:w="4111" w:type="dxa"/>
            <w:shd w:val="clear" w:color="auto" w:fill="ECF1F8"/>
          </w:tcPr>
          <w:p w14:paraId="1FEE1512" w14:textId="15704037" w:rsidR="00466879" w:rsidDel="00D545C6" w:rsidRDefault="00466879" w:rsidP="00466879">
            <w:pPr>
              <w:jc w:val="both"/>
              <w:rPr>
                <w:del w:id="1334" w:author="Eva Skýbová" w:date="2024-05-15T07:28:00Z"/>
                <w:b/>
                <w:bCs/>
              </w:rPr>
            </w:pPr>
            <w:del w:id="1335" w:author="Eva Skýbová" w:date="2024-05-15T07:28:00Z">
              <w:r w:rsidRPr="00DD0925" w:rsidDel="00D545C6">
                <w:rPr>
                  <w:b/>
                  <w:bCs/>
                </w:rPr>
                <w:delText xml:space="preserve">Ing. </w:delText>
              </w:r>
              <w:r w:rsidR="001E30EA" w:rsidDel="00D545C6">
                <w:rPr>
                  <w:b/>
                  <w:bCs/>
                </w:rPr>
                <w:delText>Milan Damborský</w:delText>
              </w:r>
              <w:r w:rsidRPr="00DD0925" w:rsidDel="00D545C6">
                <w:rPr>
                  <w:b/>
                  <w:bCs/>
                </w:rPr>
                <w:delText>, Ph.D.</w:delText>
              </w:r>
            </w:del>
          </w:p>
          <w:p w14:paraId="04933382" w14:textId="0E5C3030" w:rsidR="00466879" w:rsidRPr="00DD0925" w:rsidDel="00D545C6" w:rsidRDefault="00466879" w:rsidP="00466879">
            <w:pPr>
              <w:jc w:val="both"/>
              <w:rPr>
                <w:del w:id="1336" w:author="Eva Skýbová" w:date="2024-05-15T07:28:00Z"/>
                <w:b/>
                <w:bCs/>
              </w:rPr>
            </w:pPr>
          </w:p>
        </w:tc>
        <w:tc>
          <w:tcPr>
            <w:tcW w:w="1134" w:type="dxa"/>
            <w:shd w:val="clear" w:color="auto" w:fill="ECF1F8"/>
          </w:tcPr>
          <w:p w14:paraId="1E2BC7D6" w14:textId="0958BA99" w:rsidR="00466879" w:rsidRPr="00042188" w:rsidDel="00D545C6" w:rsidRDefault="00466879" w:rsidP="00466879">
            <w:pPr>
              <w:jc w:val="both"/>
              <w:rPr>
                <w:del w:id="1337" w:author="Eva Skýbová" w:date="2024-05-15T07:28:00Z"/>
              </w:rPr>
            </w:pPr>
            <w:del w:id="1338" w:author="Eva Skýbová" w:date="2024-05-15T07:28:00Z">
              <w:r w:rsidDel="00D545C6">
                <w:delText>1/ZS</w:delText>
              </w:r>
            </w:del>
          </w:p>
        </w:tc>
        <w:tc>
          <w:tcPr>
            <w:tcW w:w="1134" w:type="dxa"/>
            <w:shd w:val="clear" w:color="auto" w:fill="ECF1F8"/>
          </w:tcPr>
          <w:p w14:paraId="109E2CC5" w14:textId="2BFB4771" w:rsidR="00466879" w:rsidRPr="0064135A" w:rsidDel="00D545C6" w:rsidRDefault="00466879" w:rsidP="00466879">
            <w:pPr>
              <w:jc w:val="both"/>
              <w:rPr>
                <w:del w:id="1339" w:author="Eva Skýbová" w:date="2024-05-15T07:28:00Z"/>
                <w:b/>
              </w:rPr>
            </w:pPr>
            <w:del w:id="1340" w:author="Eva Skýbová" w:date="2024-05-15T07:28:00Z">
              <w:r w:rsidRPr="0064135A" w:rsidDel="00D545C6">
                <w:rPr>
                  <w:b/>
                </w:rPr>
                <w:delText>ZT</w:delText>
              </w:r>
            </w:del>
          </w:p>
        </w:tc>
      </w:tr>
      <w:tr w:rsidR="00466879" w:rsidRPr="00042188" w:rsidDel="00D545C6" w14:paraId="25CEFB0A" w14:textId="24C676C5" w:rsidTr="00604498">
        <w:trPr>
          <w:del w:id="1341" w:author="Eva Skýbová" w:date="2024-05-15T07:28:00Z"/>
        </w:trPr>
        <w:tc>
          <w:tcPr>
            <w:tcW w:w="4253" w:type="dxa"/>
            <w:gridSpan w:val="3"/>
            <w:shd w:val="clear" w:color="auto" w:fill="ECF1F8"/>
          </w:tcPr>
          <w:p w14:paraId="101192A3" w14:textId="6435553B" w:rsidR="001967E9" w:rsidDel="00D545C6" w:rsidRDefault="001967E9" w:rsidP="00466879">
            <w:pPr>
              <w:jc w:val="both"/>
              <w:rPr>
                <w:del w:id="1342" w:author="Eva Skýbová" w:date="2024-05-15T07:28:00Z"/>
              </w:rPr>
            </w:pPr>
            <w:del w:id="1343" w:author="Eva Skýbová" w:date="2024-05-15T07:28:00Z">
              <w:r w:rsidDel="00D545C6">
                <w:delText>Management</w:delText>
              </w:r>
            </w:del>
          </w:p>
          <w:p w14:paraId="0CAAA9F4" w14:textId="6D13B543" w:rsidR="00466879" w:rsidRPr="00042188" w:rsidDel="00D545C6" w:rsidRDefault="00466879" w:rsidP="00466879">
            <w:pPr>
              <w:jc w:val="both"/>
              <w:rPr>
                <w:del w:id="1344" w:author="Eva Skýbová" w:date="2024-05-15T07:28:00Z"/>
              </w:rPr>
            </w:pPr>
          </w:p>
        </w:tc>
        <w:tc>
          <w:tcPr>
            <w:tcW w:w="1134" w:type="dxa"/>
            <w:shd w:val="clear" w:color="auto" w:fill="ECF1F8"/>
          </w:tcPr>
          <w:p w14:paraId="0A469C02" w14:textId="1DC0F588" w:rsidR="00466879" w:rsidRPr="00042188" w:rsidDel="00D545C6" w:rsidRDefault="00466879" w:rsidP="00FA2B9C">
            <w:pPr>
              <w:jc w:val="both"/>
              <w:rPr>
                <w:del w:id="1345" w:author="Eva Skýbová" w:date="2024-05-15T07:28:00Z"/>
              </w:rPr>
            </w:pPr>
            <w:del w:id="1346" w:author="Eva Skýbová" w:date="2024-05-15T07:28:00Z">
              <w:r w:rsidDel="00D545C6">
                <w:delText>28p-</w:delText>
              </w:r>
              <w:r w:rsidR="00FA2B9C" w:rsidDel="00D545C6">
                <w:delText>14s</w:delText>
              </w:r>
            </w:del>
          </w:p>
        </w:tc>
        <w:tc>
          <w:tcPr>
            <w:tcW w:w="1134" w:type="dxa"/>
            <w:shd w:val="clear" w:color="auto" w:fill="ECF1F8"/>
          </w:tcPr>
          <w:p w14:paraId="51DBAC34" w14:textId="7F522551" w:rsidR="00466879" w:rsidRPr="00042188" w:rsidDel="00D545C6" w:rsidRDefault="00466879" w:rsidP="00466879">
            <w:pPr>
              <w:jc w:val="both"/>
              <w:rPr>
                <w:del w:id="1347" w:author="Eva Skýbová" w:date="2024-05-15T07:28:00Z"/>
              </w:rPr>
            </w:pPr>
            <w:del w:id="1348" w:author="Eva Skýbová" w:date="2024-05-15T07:28:00Z">
              <w:r w:rsidDel="00D545C6">
                <w:delText>z, zk</w:delText>
              </w:r>
            </w:del>
          </w:p>
        </w:tc>
        <w:tc>
          <w:tcPr>
            <w:tcW w:w="1134" w:type="dxa"/>
            <w:shd w:val="clear" w:color="auto" w:fill="ECF1F8"/>
          </w:tcPr>
          <w:p w14:paraId="736A188F" w14:textId="65AD7D37" w:rsidR="00466879" w:rsidRPr="00042188" w:rsidDel="00D545C6" w:rsidRDefault="00466879" w:rsidP="00466879">
            <w:pPr>
              <w:jc w:val="both"/>
              <w:rPr>
                <w:del w:id="1349" w:author="Eva Skýbová" w:date="2024-05-15T07:28:00Z"/>
              </w:rPr>
            </w:pPr>
            <w:del w:id="1350" w:author="Eva Skýbová" w:date="2024-05-15T07:28:00Z">
              <w:r w:rsidDel="00D545C6">
                <w:delText>4</w:delText>
              </w:r>
            </w:del>
          </w:p>
        </w:tc>
        <w:tc>
          <w:tcPr>
            <w:tcW w:w="4111" w:type="dxa"/>
            <w:shd w:val="clear" w:color="auto" w:fill="ECF1F8"/>
          </w:tcPr>
          <w:p w14:paraId="484BC08A" w14:textId="532653EB" w:rsidR="00466879" w:rsidDel="00D545C6" w:rsidRDefault="00466879" w:rsidP="00466879">
            <w:pPr>
              <w:jc w:val="both"/>
              <w:rPr>
                <w:del w:id="1351" w:author="Eva Skýbová" w:date="2024-05-15T07:28:00Z"/>
                <w:b/>
                <w:bCs/>
              </w:rPr>
            </w:pPr>
            <w:del w:id="1352" w:author="Eva Skýbová" w:date="2024-05-15T07:28:00Z">
              <w:r w:rsidDel="00D545C6">
                <w:rPr>
                  <w:b/>
                  <w:bCs/>
                </w:rPr>
                <w:delText>Ing. Pavel Taraba</w:delText>
              </w:r>
              <w:r w:rsidR="00FA2B9C" w:rsidDel="00D545C6">
                <w:rPr>
                  <w:b/>
                  <w:bCs/>
                </w:rPr>
                <w:delText>, Ph.D. (</w:delText>
              </w:r>
              <w:r w:rsidR="00F45D9F" w:rsidDel="00D545C6">
                <w:rPr>
                  <w:b/>
                  <w:bCs/>
                </w:rPr>
                <w:delText>79</w:delText>
              </w:r>
              <w:r w:rsidR="00FA2B9C" w:rsidDel="00D545C6">
                <w:rPr>
                  <w:b/>
                  <w:bCs/>
                </w:rPr>
                <w:delText xml:space="preserve"> %)</w:delText>
              </w:r>
            </w:del>
          </w:p>
          <w:p w14:paraId="483D25B4" w14:textId="4A9CEEFF" w:rsidR="00466879" w:rsidRPr="00DD0925" w:rsidDel="00D545C6" w:rsidRDefault="00FA2B9C" w:rsidP="00F45D9F">
            <w:pPr>
              <w:jc w:val="both"/>
              <w:rPr>
                <w:del w:id="1353" w:author="Eva Skýbová" w:date="2024-05-15T07:28:00Z"/>
                <w:b/>
                <w:bCs/>
              </w:rPr>
            </w:pPr>
            <w:del w:id="1354" w:author="Eva Skýbová" w:date="2024-05-15T07:28:00Z">
              <w:r w:rsidRPr="00B3400D" w:rsidDel="00D545C6">
                <w:rPr>
                  <w:bCs/>
                </w:rPr>
                <w:delText>Mgr. Marek Tomaštík, Ph.D. (</w:delText>
              </w:r>
              <w:r w:rsidR="00F45D9F" w:rsidDel="00D545C6">
                <w:rPr>
                  <w:bCs/>
                </w:rPr>
                <w:delText>21</w:delText>
              </w:r>
              <w:r w:rsidRPr="00B3400D" w:rsidDel="00D545C6">
                <w:rPr>
                  <w:bCs/>
                </w:rPr>
                <w:delText xml:space="preserve"> %)</w:delText>
              </w:r>
            </w:del>
          </w:p>
        </w:tc>
        <w:tc>
          <w:tcPr>
            <w:tcW w:w="1134" w:type="dxa"/>
            <w:shd w:val="clear" w:color="auto" w:fill="ECF1F8"/>
          </w:tcPr>
          <w:p w14:paraId="6CDC38B0" w14:textId="12E08491" w:rsidR="00466879" w:rsidRPr="00042188" w:rsidDel="00D545C6" w:rsidRDefault="00466879" w:rsidP="00466879">
            <w:pPr>
              <w:jc w:val="both"/>
              <w:rPr>
                <w:del w:id="1355" w:author="Eva Skýbová" w:date="2024-05-15T07:28:00Z"/>
              </w:rPr>
            </w:pPr>
            <w:del w:id="1356" w:author="Eva Skýbová" w:date="2024-05-15T07:28:00Z">
              <w:r w:rsidDel="00D545C6">
                <w:delText>1/ZS</w:delText>
              </w:r>
            </w:del>
          </w:p>
        </w:tc>
        <w:tc>
          <w:tcPr>
            <w:tcW w:w="1134" w:type="dxa"/>
            <w:shd w:val="clear" w:color="auto" w:fill="ECF1F8"/>
          </w:tcPr>
          <w:p w14:paraId="5777B105" w14:textId="4A4A7064" w:rsidR="00466879" w:rsidRPr="0064135A" w:rsidDel="00D545C6" w:rsidRDefault="00466879" w:rsidP="00466879">
            <w:pPr>
              <w:jc w:val="both"/>
              <w:rPr>
                <w:del w:id="1357" w:author="Eva Skýbová" w:date="2024-05-15T07:28:00Z"/>
                <w:b/>
              </w:rPr>
            </w:pPr>
            <w:del w:id="1358" w:author="Eva Skýbová" w:date="2024-05-15T07:28:00Z">
              <w:r w:rsidRPr="0064135A" w:rsidDel="00D545C6">
                <w:rPr>
                  <w:b/>
                </w:rPr>
                <w:delText>ZT</w:delText>
              </w:r>
            </w:del>
          </w:p>
        </w:tc>
      </w:tr>
      <w:tr w:rsidR="00466879" w:rsidRPr="00042188" w:rsidDel="00D545C6" w14:paraId="75BFEF69" w14:textId="197D2130" w:rsidTr="00604498">
        <w:trPr>
          <w:del w:id="1359" w:author="Eva Skýbová" w:date="2024-05-15T07:28:00Z"/>
        </w:trPr>
        <w:tc>
          <w:tcPr>
            <w:tcW w:w="4253" w:type="dxa"/>
            <w:gridSpan w:val="3"/>
            <w:shd w:val="clear" w:color="auto" w:fill="ECF1F8"/>
          </w:tcPr>
          <w:p w14:paraId="1C757CD4" w14:textId="6CC73BD4" w:rsidR="00F9308A" w:rsidRPr="00CF5522" w:rsidDel="00D545C6" w:rsidRDefault="00F9308A" w:rsidP="00F9308A">
            <w:pPr>
              <w:jc w:val="both"/>
              <w:rPr>
                <w:del w:id="1360" w:author="Eva Skýbová" w:date="2024-05-15T07:28:00Z"/>
              </w:rPr>
            </w:pPr>
            <w:del w:id="1361" w:author="Eva Skýbová" w:date="2024-05-15T07:28:00Z">
              <w:r w:rsidRPr="00CF5522" w:rsidDel="00D545C6">
                <w:delText>Security Policy and State Security System</w:delText>
              </w:r>
            </w:del>
          </w:p>
          <w:p w14:paraId="4FBA310A" w14:textId="324F332C" w:rsidR="00466879" w:rsidRPr="00042188" w:rsidDel="00D545C6" w:rsidRDefault="00466879" w:rsidP="00466879">
            <w:pPr>
              <w:jc w:val="both"/>
              <w:rPr>
                <w:del w:id="1362" w:author="Eva Skýbová" w:date="2024-05-15T07:28:00Z"/>
              </w:rPr>
            </w:pPr>
          </w:p>
        </w:tc>
        <w:tc>
          <w:tcPr>
            <w:tcW w:w="1134" w:type="dxa"/>
            <w:shd w:val="clear" w:color="auto" w:fill="ECF1F8"/>
          </w:tcPr>
          <w:p w14:paraId="34F83409" w14:textId="5582FA3E" w:rsidR="00466879" w:rsidRPr="00042188" w:rsidDel="00D545C6" w:rsidRDefault="00466879" w:rsidP="00466879">
            <w:pPr>
              <w:jc w:val="both"/>
              <w:rPr>
                <w:del w:id="1363" w:author="Eva Skýbová" w:date="2024-05-15T07:28:00Z"/>
              </w:rPr>
            </w:pPr>
            <w:del w:id="1364" w:author="Eva Skýbová" w:date="2024-05-15T07:28:00Z">
              <w:r w:rsidDel="00D545C6">
                <w:delText>14p-28s</w:delText>
              </w:r>
            </w:del>
          </w:p>
        </w:tc>
        <w:tc>
          <w:tcPr>
            <w:tcW w:w="1134" w:type="dxa"/>
            <w:shd w:val="clear" w:color="auto" w:fill="ECF1F8"/>
          </w:tcPr>
          <w:p w14:paraId="30F10A39" w14:textId="1A810175" w:rsidR="00466879" w:rsidRPr="00042188" w:rsidDel="00D545C6" w:rsidRDefault="00466879" w:rsidP="00466879">
            <w:pPr>
              <w:jc w:val="both"/>
              <w:rPr>
                <w:del w:id="1365" w:author="Eva Skýbová" w:date="2024-05-15T07:28:00Z"/>
              </w:rPr>
            </w:pPr>
            <w:del w:id="1366" w:author="Eva Skýbová" w:date="2024-05-15T07:28:00Z">
              <w:r w:rsidDel="00D545C6">
                <w:delText>z, zk</w:delText>
              </w:r>
            </w:del>
          </w:p>
        </w:tc>
        <w:tc>
          <w:tcPr>
            <w:tcW w:w="1134" w:type="dxa"/>
            <w:shd w:val="clear" w:color="auto" w:fill="ECF1F8"/>
          </w:tcPr>
          <w:p w14:paraId="2A21F517" w14:textId="3E586275" w:rsidR="00466879" w:rsidRPr="00042188" w:rsidDel="00D545C6" w:rsidRDefault="00466879" w:rsidP="00466879">
            <w:pPr>
              <w:jc w:val="both"/>
              <w:rPr>
                <w:del w:id="1367" w:author="Eva Skýbová" w:date="2024-05-15T07:28:00Z"/>
              </w:rPr>
            </w:pPr>
            <w:del w:id="1368" w:author="Eva Skýbová" w:date="2024-05-15T07:28:00Z">
              <w:r w:rsidDel="00D545C6">
                <w:delText>4</w:delText>
              </w:r>
            </w:del>
          </w:p>
        </w:tc>
        <w:tc>
          <w:tcPr>
            <w:tcW w:w="4111" w:type="dxa"/>
            <w:shd w:val="clear" w:color="auto" w:fill="ECF1F8"/>
          </w:tcPr>
          <w:p w14:paraId="01360DF7" w14:textId="488BCB29" w:rsidR="00466879" w:rsidDel="00D545C6" w:rsidRDefault="00466879" w:rsidP="00466879">
            <w:pPr>
              <w:jc w:val="both"/>
              <w:rPr>
                <w:del w:id="1369" w:author="Eva Skýbová" w:date="2024-05-15T07:28:00Z"/>
                <w:b/>
                <w:bCs/>
              </w:rPr>
            </w:pPr>
            <w:del w:id="1370" w:author="Eva Skýbová" w:date="2024-05-15T07:28:00Z">
              <w:r w:rsidDel="00D545C6">
                <w:rPr>
                  <w:b/>
                  <w:bCs/>
                </w:rPr>
                <w:delText>doc. RSDr. Václav Lošek, CSc. (</w:delText>
              </w:r>
              <w:r w:rsidR="00F45D9F" w:rsidDel="00D545C6">
                <w:rPr>
                  <w:b/>
                  <w:bCs/>
                </w:rPr>
                <w:delText>57</w:delText>
              </w:r>
              <w:r w:rsidDel="00D545C6">
                <w:rPr>
                  <w:b/>
                  <w:bCs/>
                </w:rPr>
                <w:delText xml:space="preserve"> %)</w:delText>
              </w:r>
            </w:del>
          </w:p>
          <w:p w14:paraId="49BEAC45" w14:textId="777DFCDD" w:rsidR="00466879" w:rsidRPr="00D425F8" w:rsidDel="00D545C6" w:rsidRDefault="00466879" w:rsidP="00F45D9F">
            <w:pPr>
              <w:jc w:val="both"/>
              <w:rPr>
                <w:del w:id="1371" w:author="Eva Skýbová" w:date="2024-05-15T07:28:00Z"/>
              </w:rPr>
            </w:pPr>
            <w:del w:id="1372" w:author="Eva Skýbová" w:date="2024-05-15T07:28:00Z">
              <w:r w:rsidDel="00D545C6">
                <w:delText xml:space="preserve">Ing. </w:delText>
              </w:r>
              <w:r w:rsidR="00706A63" w:rsidDel="00D545C6">
                <w:delText>Lukáš Pavlík, Ph.D.</w:delText>
              </w:r>
              <w:r w:rsidDel="00D545C6">
                <w:delText xml:space="preserve"> (</w:delText>
              </w:r>
              <w:r w:rsidR="00F45D9F" w:rsidDel="00D545C6">
                <w:delText>43</w:delText>
              </w:r>
              <w:r w:rsidDel="00D545C6">
                <w:delText xml:space="preserve"> %)</w:delText>
              </w:r>
            </w:del>
          </w:p>
        </w:tc>
        <w:tc>
          <w:tcPr>
            <w:tcW w:w="1134" w:type="dxa"/>
            <w:shd w:val="clear" w:color="auto" w:fill="ECF1F8"/>
          </w:tcPr>
          <w:p w14:paraId="32E3BD17" w14:textId="296B7BCE" w:rsidR="00466879" w:rsidRPr="00042188" w:rsidDel="00D545C6" w:rsidRDefault="00466879" w:rsidP="00466879">
            <w:pPr>
              <w:jc w:val="both"/>
              <w:rPr>
                <w:del w:id="1373" w:author="Eva Skýbová" w:date="2024-05-15T07:28:00Z"/>
              </w:rPr>
            </w:pPr>
            <w:del w:id="1374" w:author="Eva Skýbová" w:date="2024-05-15T07:28:00Z">
              <w:r w:rsidDel="00D545C6">
                <w:delText>1/ZS</w:delText>
              </w:r>
            </w:del>
          </w:p>
        </w:tc>
        <w:tc>
          <w:tcPr>
            <w:tcW w:w="1134" w:type="dxa"/>
            <w:shd w:val="clear" w:color="auto" w:fill="ECF1F8"/>
          </w:tcPr>
          <w:p w14:paraId="65D9F604" w14:textId="1B7959F7" w:rsidR="00466879" w:rsidRPr="0064135A" w:rsidDel="00D545C6" w:rsidRDefault="00466879" w:rsidP="00466879">
            <w:pPr>
              <w:jc w:val="both"/>
              <w:rPr>
                <w:del w:id="1375" w:author="Eva Skýbová" w:date="2024-05-15T07:28:00Z"/>
                <w:b/>
              </w:rPr>
            </w:pPr>
          </w:p>
        </w:tc>
      </w:tr>
      <w:tr w:rsidR="00466879" w:rsidRPr="00042188" w:rsidDel="00D545C6" w14:paraId="09AC256A" w14:textId="0D6D8055" w:rsidTr="00604498">
        <w:trPr>
          <w:del w:id="1376" w:author="Eva Skýbová" w:date="2024-05-15T07:28:00Z"/>
        </w:trPr>
        <w:tc>
          <w:tcPr>
            <w:tcW w:w="4253" w:type="dxa"/>
            <w:gridSpan w:val="3"/>
            <w:shd w:val="clear" w:color="auto" w:fill="ECF1F8"/>
          </w:tcPr>
          <w:p w14:paraId="4DFD3AC6" w14:textId="706EFAB6" w:rsidR="00F9308A" w:rsidRPr="00CF5522" w:rsidDel="00D545C6" w:rsidRDefault="00F9308A" w:rsidP="00F9308A">
            <w:pPr>
              <w:jc w:val="both"/>
              <w:rPr>
                <w:del w:id="1377" w:author="Eva Skýbová" w:date="2024-05-15T07:28:00Z"/>
              </w:rPr>
            </w:pPr>
            <w:del w:id="1378" w:author="Eva Skýbová" w:date="2024-05-15T07:28:00Z">
              <w:r w:rsidRPr="00CF5522" w:rsidDel="00D545C6">
                <w:delText>Public Administration</w:delText>
              </w:r>
            </w:del>
          </w:p>
          <w:p w14:paraId="2F7B87CF" w14:textId="6C9514DF" w:rsidR="00466879" w:rsidRPr="00042188" w:rsidDel="00D545C6" w:rsidRDefault="00466879" w:rsidP="00466879">
            <w:pPr>
              <w:jc w:val="both"/>
              <w:rPr>
                <w:del w:id="1379" w:author="Eva Skýbová" w:date="2024-05-15T07:28:00Z"/>
              </w:rPr>
            </w:pPr>
          </w:p>
        </w:tc>
        <w:tc>
          <w:tcPr>
            <w:tcW w:w="1134" w:type="dxa"/>
            <w:shd w:val="clear" w:color="auto" w:fill="ECF1F8"/>
          </w:tcPr>
          <w:p w14:paraId="3115DB94" w14:textId="66C22EC3" w:rsidR="00466879" w:rsidRPr="00042188" w:rsidDel="00D545C6" w:rsidRDefault="00632892" w:rsidP="00466879">
            <w:pPr>
              <w:jc w:val="both"/>
              <w:rPr>
                <w:del w:id="1380" w:author="Eva Skýbová" w:date="2024-05-15T07:28:00Z"/>
              </w:rPr>
            </w:pPr>
            <w:del w:id="1381" w:author="Eva Skýbová" w:date="2024-05-15T07:28:00Z">
              <w:r w:rsidDel="00D545C6">
                <w:delText>28</w:delText>
              </w:r>
              <w:r w:rsidR="00FA2B9C" w:rsidDel="00D545C6">
                <w:delText>p</w:delText>
              </w:r>
              <w:r w:rsidR="00466879" w:rsidDel="00D545C6">
                <w:delText>-14s</w:delText>
              </w:r>
            </w:del>
          </w:p>
        </w:tc>
        <w:tc>
          <w:tcPr>
            <w:tcW w:w="1134" w:type="dxa"/>
            <w:shd w:val="clear" w:color="auto" w:fill="ECF1F8"/>
          </w:tcPr>
          <w:p w14:paraId="2E958C44" w14:textId="160B9B6D" w:rsidR="00466879" w:rsidRPr="00042188" w:rsidDel="00D545C6" w:rsidRDefault="00466879" w:rsidP="00466879">
            <w:pPr>
              <w:jc w:val="both"/>
              <w:rPr>
                <w:del w:id="1382" w:author="Eva Skýbová" w:date="2024-05-15T07:28:00Z"/>
              </w:rPr>
            </w:pPr>
            <w:del w:id="1383" w:author="Eva Skýbová" w:date="2024-05-15T07:28:00Z">
              <w:r w:rsidDel="00D545C6">
                <w:delText>z, zk</w:delText>
              </w:r>
            </w:del>
          </w:p>
        </w:tc>
        <w:tc>
          <w:tcPr>
            <w:tcW w:w="1134" w:type="dxa"/>
            <w:shd w:val="clear" w:color="auto" w:fill="ECF1F8"/>
          </w:tcPr>
          <w:p w14:paraId="3A32DBD4" w14:textId="4C49625F" w:rsidR="00466879" w:rsidRPr="00042188" w:rsidDel="00D545C6" w:rsidRDefault="00466879" w:rsidP="00466879">
            <w:pPr>
              <w:jc w:val="both"/>
              <w:rPr>
                <w:del w:id="1384" w:author="Eva Skýbová" w:date="2024-05-15T07:28:00Z"/>
              </w:rPr>
            </w:pPr>
            <w:del w:id="1385" w:author="Eva Skýbová" w:date="2024-05-15T07:28:00Z">
              <w:r w:rsidDel="00D545C6">
                <w:delText>4</w:delText>
              </w:r>
            </w:del>
          </w:p>
        </w:tc>
        <w:tc>
          <w:tcPr>
            <w:tcW w:w="4111" w:type="dxa"/>
            <w:shd w:val="clear" w:color="auto" w:fill="ECF1F8"/>
          </w:tcPr>
          <w:p w14:paraId="54A4E2D5" w14:textId="20935617" w:rsidR="00466879" w:rsidDel="00D545C6" w:rsidRDefault="00466879" w:rsidP="00466879">
            <w:pPr>
              <w:jc w:val="both"/>
              <w:rPr>
                <w:del w:id="1386" w:author="Eva Skýbová" w:date="2024-05-15T07:28:00Z"/>
                <w:b/>
                <w:bCs/>
              </w:rPr>
            </w:pPr>
            <w:del w:id="1387" w:author="Eva Skýbová" w:date="2024-05-15T07:28:00Z">
              <w:r w:rsidRPr="00F401F3" w:rsidDel="00D545C6">
                <w:rPr>
                  <w:b/>
                  <w:bCs/>
                </w:rPr>
                <w:delText>Ing. Robert Pekaj</w:delText>
              </w:r>
              <w:r w:rsidR="00F96B15" w:rsidDel="00D545C6">
                <w:rPr>
                  <w:b/>
                  <w:bCs/>
                </w:rPr>
                <w:delText>, MPA</w:delText>
              </w:r>
            </w:del>
          </w:p>
          <w:p w14:paraId="4C2826A9" w14:textId="4F5A864C" w:rsidR="00DE6E12" w:rsidRPr="00F401F3" w:rsidDel="00D545C6" w:rsidRDefault="00DE6E12" w:rsidP="00466879">
            <w:pPr>
              <w:jc w:val="both"/>
              <w:rPr>
                <w:del w:id="1388" w:author="Eva Skýbová" w:date="2024-05-15T07:28:00Z"/>
                <w:b/>
                <w:bCs/>
              </w:rPr>
            </w:pPr>
          </w:p>
        </w:tc>
        <w:tc>
          <w:tcPr>
            <w:tcW w:w="1134" w:type="dxa"/>
            <w:shd w:val="clear" w:color="auto" w:fill="ECF1F8"/>
          </w:tcPr>
          <w:p w14:paraId="3B6008A5" w14:textId="2AF275D2" w:rsidR="00466879" w:rsidRPr="00042188" w:rsidDel="00D545C6" w:rsidRDefault="00466879" w:rsidP="00466879">
            <w:pPr>
              <w:jc w:val="both"/>
              <w:rPr>
                <w:del w:id="1389" w:author="Eva Skýbová" w:date="2024-05-15T07:28:00Z"/>
              </w:rPr>
            </w:pPr>
            <w:del w:id="1390" w:author="Eva Skýbová" w:date="2024-05-15T07:28:00Z">
              <w:r w:rsidDel="00D545C6">
                <w:delText>1/ZS</w:delText>
              </w:r>
            </w:del>
          </w:p>
        </w:tc>
        <w:tc>
          <w:tcPr>
            <w:tcW w:w="1134" w:type="dxa"/>
            <w:shd w:val="clear" w:color="auto" w:fill="ECF1F8"/>
          </w:tcPr>
          <w:p w14:paraId="6E388751" w14:textId="329EB409" w:rsidR="00466879" w:rsidRPr="0064135A" w:rsidDel="00D545C6" w:rsidRDefault="00466879" w:rsidP="00466879">
            <w:pPr>
              <w:jc w:val="both"/>
              <w:rPr>
                <w:del w:id="1391" w:author="Eva Skýbová" w:date="2024-05-15T07:28:00Z"/>
                <w:b/>
              </w:rPr>
            </w:pPr>
          </w:p>
        </w:tc>
      </w:tr>
      <w:tr w:rsidR="00466879" w:rsidRPr="00042188" w:rsidDel="00D545C6" w14:paraId="09F78D18" w14:textId="422A355E" w:rsidTr="00604498">
        <w:trPr>
          <w:del w:id="1392" w:author="Eva Skýbová" w:date="2024-05-15T07:28:00Z"/>
        </w:trPr>
        <w:tc>
          <w:tcPr>
            <w:tcW w:w="4253" w:type="dxa"/>
            <w:gridSpan w:val="3"/>
            <w:shd w:val="clear" w:color="auto" w:fill="ECF1F8"/>
          </w:tcPr>
          <w:p w14:paraId="5C63CD94" w14:textId="28D3D182" w:rsidR="00EF63D0" w:rsidDel="00D545C6" w:rsidRDefault="00EF63D0" w:rsidP="00EF63D0">
            <w:pPr>
              <w:jc w:val="both"/>
              <w:rPr>
                <w:del w:id="1393" w:author="Eva Skýbová" w:date="2024-05-15T07:28:00Z"/>
              </w:rPr>
            </w:pPr>
            <w:del w:id="1394" w:author="Eva Skýbová" w:date="2024-05-15T07:28:00Z">
              <w:r w:rsidDel="00D545C6">
                <w:delText xml:space="preserve">Public Law and </w:delText>
              </w:r>
              <w:r w:rsidR="00CF5522" w:rsidDel="00D545C6">
                <w:delText xml:space="preserve">Related </w:delText>
              </w:r>
              <w:r w:rsidDel="00D545C6">
                <w:delText>Basic Regulations</w:delText>
              </w:r>
            </w:del>
          </w:p>
          <w:p w14:paraId="7FBC25BB" w14:textId="61193061" w:rsidR="00466879" w:rsidRPr="00042188" w:rsidDel="00D545C6" w:rsidRDefault="00466879" w:rsidP="00466879">
            <w:pPr>
              <w:jc w:val="both"/>
              <w:rPr>
                <w:del w:id="1395" w:author="Eva Skýbová" w:date="2024-05-15T07:28:00Z"/>
              </w:rPr>
            </w:pPr>
          </w:p>
        </w:tc>
        <w:tc>
          <w:tcPr>
            <w:tcW w:w="1134" w:type="dxa"/>
            <w:shd w:val="clear" w:color="auto" w:fill="ECF1F8"/>
          </w:tcPr>
          <w:p w14:paraId="700063CD" w14:textId="2F355B07" w:rsidR="00466879" w:rsidRPr="00042188" w:rsidDel="00D545C6" w:rsidRDefault="00466879" w:rsidP="00466879">
            <w:pPr>
              <w:jc w:val="both"/>
              <w:rPr>
                <w:del w:id="1396" w:author="Eva Skýbová" w:date="2024-05-15T07:28:00Z"/>
              </w:rPr>
            </w:pPr>
            <w:del w:id="1397" w:author="Eva Skýbová" w:date="2024-05-15T07:28:00Z">
              <w:r w:rsidDel="00D545C6">
                <w:delText>28p-14s</w:delText>
              </w:r>
            </w:del>
          </w:p>
        </w:tc>
        <w:tc>
          <w:tcPr>
            <w:tcW w:w="1134" w:type="dxa"/>
            <w:shd w:val="clear" w:color="auto" w:fill="ECF1F8"/>
          </w:tcPr>
          <w:p w14:paraId="5A01ACD4" w14:textId="55E18A7E" w:rsidR="00466879" w:rsidRPr="00042188" w:rsidDel="00D545C6" w:rsidRDefault="00466879" w:rsidP="00466879">
            <w:pPr>
              <w:jc w:val="both"/>
              <w:rPr>
                <w:del w:id="1398" w:author="Eva Skýbová" w:date="2024-05-15T07:28:00Z"/>
              </w:rPr>
            </w:pPr>
            <w:del w:id="1399" w:author="Eva Skýbová" w:date="2024-05-15T07:28:00Z">
              <w:r w:rsidDel="00D545C6">
                <w:delText>klz</w:delText>
              </w:r>
            </w:del>
          </w:p>
        </w:tc>
        <w:tc>
          <w:tcPr>
            <w:tcW w:w="1134" w:type="dxa"/>
            <w:shd w:val="clear" w:color="auto" w:fill="ECF1F8"/>
          </w:tcPr>
          <w:p w14:paraId="0D501683" w14:textId="14AC2775" w:rsidR="00466879" w:rsidRPr="00042188" w:rsidDel="00D545C6" w:rsidRDefault="00466879" w:rsidP="00466879">
            <w:pPr>
              <w:jc w:val="both"/>
              <w:rPr>
                <w:del w:id="1400" w:author="Eva Skýbová" w:date="2024-05-15T07:28:00Z"/>
              </w:rPr>
            </w:pPr>
            <w:del w:id="1401" w:author="Eva Skýbová" w:date="2024-05-15T07:28:00Z">
              <w:r w:rsidDel="00D545C6">
                <w:delText>3</w:delText>
              </w:r>
            </w:del>
          </w:p>
        </w:tc>
        <w:tc>
          <w:tcPr>
            <w:tcW w:w="4111" w:type="dxa"/>
            <w:shd w:val="clear" w:color="auto" w:fill="ECF1F8"/>
          </w:tcPr>
          <w:p w14:paraId="1821C3C8" w14:textId="6777795C" w:rsidR="00466879" w:rsidDel="00D545C6" w:rsidRDefault="00466879" w:rsidP="00466879">
            <w:pPr>
              <w:jc w:val="both"/>
              <w:rPr>
                <w:del w:id="1402" w:author="Eva Skýbová" w:date="2024-05-15T07:28:00Z"/>
                <w:b/>
                <w:bCs/>
              </w:rPr>
            </w:pPr>
            <w:del w:id="1403" w:author="Eva Skýbová" w:date="2024-05-15T07:28:00Z">
              <w:r w:rsidRPr="00171BF9" w:rsidDel="00D545C6">
                <w:rPr>
                  <w:b/>
                  <w:bCs/>
                </w:rPr>
                <w:delText>JUDr. Radomíra Veselá, Ph.D., LL</w:delText>
              </w:r>
              <w:r w:rsidDel="00D545C6">
                <w:rPr>
                  <w:b/>
                  <w:bCs/>
                </w:rPr>
                <w:delText>.</w:delText>
              </w:r>
              <w:r w:rsidRPr="00171BF9" w:rsidDel="00D545C6">
                <w:rPr>
                  <w:b/>
                  <w:bCs/>
                </w:rPr>
                <w:delText>M</w:delText>
              </w:r>
            </w:del>
          </w:p>
          <w:p w14:paraId="547C5CBB" w14:textId="6D779BEE" w:rsidR="00466879" w:rsidRPr="00DD0925" w:rsidDel="00D545C6" w:rsidRDefault="00466879" w:rsidP="00466879">
            <w:pPr>
              <w:jc w:val="both"/>
              <w:rPr>
                <w:del w:id="1404" w:author="Eva Skýbová" w:date="2024-05-15T07:28:00Z"/>
                <w:b/>
                <w:bCs/>
              </w:rPr>
            </w:pPr>
          </w:p>
        </w:tc>
        <w:tc>
          <w:tcPr>
            <w:tcW w:w="1134" w:type="dxa"/>
            <w:shd w:val="clear" w:color="auto" w:fill="ECF1F8"/>
          </w:tcPr>
          <w:p w14:paraId="41FE542A" w14:textId="189BD533" w:rsidR="00466879" w:rsidRPr="00042188" w:rsidDel="00D545C6" w:rsidRDefault="00466879" w:rsidP="00466879">
            <w:pPr>
              <w:jc w:val="both"/>
              <w:rPr>
                <w:del w:id="1405" w:author="Eva Skýbová" w:date="2024-05-15T07:28:00Z"/>
              </w:rPr>
            </w:pPr>
            <w:del w:id="1406" w:author="Eva Skýbová" w:date="2024-05-15T07:28:00Z">
              <w:r w:rsidDel="00D545C6">
                <w:delText>1/ZS</w:delText>
              </w:r>
            </w:del>
          </w:p>
        </w:tc>
        <w:tc>
          <w:tcPr>
            <w:tcW w:w="1134" w:type="dxa"/>
            <w:shd w:val="clear" w:color="auto" w:fill="ECF1F8"/>
          </w:tcPr>
          <w:p w14:paraId="54EFAE1E" w14:textId="2D4EC6B7" w:rsidR="00466879" w:rsidRPr="0064135A" w:rsidDel="00D545C6" w:rsidRDefault="00466879" w:rsidP="00466879">
            <w:pPr>
              <w:jc w:val="both"/>
              <w:rPr>
                <w:del w:id="1407" w:author="Eva Skýbová" w:date="2024-05-15T07:28:00Z"/>
                <w:b/>
              </w:rPr>
            </w:pPr>
          </w:p>
        </w:tc>
      </w:tr>
      <w:tr w:rsidR="00466879" w:rsidRPr="00042188" w:rsidDel="00D545C6" w14:paraId="33D24C87" w14:textId="1EE470FC" w:rsidTr="00604498">
        <w:trPr>
          <w:del w:id="1408" w:author="Eva Skýbová" w:date="2024-05-15T07:28:00Z"/>
        </w:trPr>
        <w:tc>
          <w:tcPr>
            <w:tcW w:w="4253" w:type="dxa"/>
            <w:gridSpan w:val="3"/>
            <w:shd w:val="clear" w:color="auto" w:fill="ECF1F8"/>
          </w:tcPr>
          <w:p w14:paraId="1CC250B8" w14:textId="684E3DA6" w:rsidR="00695045" w:rsidDel="00D545C6" w:rsidRDefault="00695045" w:rsidP="00695045">
            <w:pPr>
              <w:jc w:val="both"/>
              <w:rPr>
                <w:del w:id="1409" w:author="Eva Skýbová" w:date="2024-05-15T07:28:00Z"/>
              </w:rPr>
            </w:pPr>
            <w:del w:id="1410" w:author="Eva Skýbová" w:date="2024-05-15T07:28:00Z">
              <w:r w:rsidDel="00D545C6">
                <w:delText>Introduction to Academic Writing</w:delText>
              </w:r>
            </w:del>
          </w:p>
          <w:p w14:paraId="238B0EAD" w14:textId="1C9FF5BA" w:rsidR="00466879" w:rsidRPr="00042188" w:rsidDel="00D545C6" w:rsidRDefault="00466879" w:rsidP="00466879">
            <w:pPr>
              <w:jc w:val="both"/>
              <w:rPr>
                <w:del w:id="1411" w:author="Eva Skýbová" w:date="2024-05-15T07:28:00Z"/>
              </w:rPr>
            </w:pPr>
          </w:p>
        </w:tc>
        <w:tc>
          <w:tcPr>
            <w:tcW w:w="1134" w:type="dxa"/>
            <w:shd w:val="clear" w:color="auto" w:fill="ECF1F8"/>
          </w:tcPr>
          <w:p w14:paraId="28BEC8E8" w14:textId="5FE1CACF" w:rsidR="00466879" w:rsidRPr="00042188" w:rsidDel="00D545C6" w:rsidRDefault="00466879" w:rsidP="00466879">
            <w:pPr>
              <w:jc w:val="both"/>
              <w:rPr>
                <w:del w:id="1412" w:author="Eva Skýbová" w:date="2024-05-15T07:28:00Z"/>
              </w:rPr>
            </w:pPr>
            <w:del w:id="1413" w:author="Eva Skýbová" w:date="2024-05-15T07:28:00Z">
              <w:r w:rsidDel="00D545C6">
                <w:delText>14s</w:delText>
              </w:r>
            </w:del>
          </w:p>
        </w:tc>
        <w:tc>
          <w:tcPr>
            <w:tcW w:w="1134" w:type="dxa"/>
            <w:shd w:val="clear" w:color="auto" w:fill="ECF1F8"/>
          </w:tcPr>
          <w:p w14:paraId="3A2E3FC1" w14:textId="2E31466B" w:rsidR="00466879" w:rsidRPr="00042188" w:rsidDel="00D545C6" w:rsidRDefault="00466879" w:rsidP="00466879">
            <w:pPr>
              <w:jc w:val="both"/>
              <w:rPr>
                <w:del w:id="1414" w:author="Eva Skýbová" w:date="2024-05-15T07:28:00Z"/>
              </w:rPr>
            </w:pPr>
            <w:del w:id="1415" w:author="Eva Skýbová" w:date="2024-05-15T07:28:00Z">
              <w:r w:rsidDel="00D545C6">
                <w:delText>z</w:delText>
              </w:r>
            </w:del>
          </w:p>
        </w:tc>
        <w:tc>
          <w:tcPr>
            <w:tcW w:w="1134" w:type="dxa"/>
            <w:shd w:val="clear" w:color="auto" w:fill="ECF1F8"/>
          </w:tcPr>
          <w:p w14:paraId="1B508FEE" w14:textId="1A544D0A" w:rsidR="00466879" w:rsidRPr="00042188" w:rsidDel="00D545C6" w:rsidRDefault="00466879" w:rsidP="00466879">
            <w:pPr>
              <w:jc w:val="both"/>
              <w:rPr>
                <w:del w:id="1416" w:author="Eva Skýbová" w:date="2024-05-15T07:28:00Z"/>
              </w:rPr>
            </w:pPr>
            <w:del w:id="1417" w:author="Eva Skýbová" w:date="2024-05-15T07:28:00Z">
              <w:r w:rsidDel="00D545C6">
                <w:delText>2</w:delText>
              </w:r>
            </w:del>
          </w:p>
        </w:tc>
        <w:tc>
          <w:tcPr>
            <w:tcW w:w="4111" w:type="dxa"/>
            <w:shd w:val="clear" w:color="auto" w:fill="ECF1F8"/>
          </w:tcPr>
          <w:p w14:paraId="44B29784" w14:textId="6667C4C2" w:rsidR="00466879" w:rsidDel="00D545C6" w:rsidRDefault="00466879" w:rsidP="00466879">
            <w:pPr>
              <w:jc w:val="both"/>
              <w:rPr>
                <w:del w:id="1418" w:author="Eva Skýbová" w:date="2024-05-15T07:28:00Z"/>
                <w:b/>
                <w:bCs/>
              </w:rPr>
            </w:pPr>
            <w:del w:id="1419" w:author="Eva Skýbová" w:date="2024-05-15T07:28:00Z">
              <w:r w:rsidRPr="00F75544" w:rsidDel="00D545C6">
                <w:rPr>
                  <w:b/>
                  <w:bCs/>
                </w:rPr>
                <w:delText>doc. Ing. Zuzana Tučková, Ph.D.</w:delText>
              </w:r>
            </w:del>
          </w:p>
          <w:p w14:paraId="7CAE5581" w14:textId="35F42304" w:rsidR="00466879" w:rsidRPr="00DD0925" w:rsidDel="00D545C6" w:rsidRDefault="00466879" w:rsidP="00466879">
            <w:pPr>
              <w:jc w:val="both"/>
              <w:rPr>
                <w:del w:id="1420" w:author="Eva Skýbová" w:date="2024-05-15T07:28:00Z"/>
                <w:b/>
                <w:bCs/>
              </w:rPr>
            </w:pPr>
          </w:p>
        </w:tc>
        <w:tc>
          <w:tcPr>
            <w:tcW w:w="1134" w:type="dxa"/>
            <w:shd w:val="clear" w:color="auto" w:fill="ECF1F8"/>
          </w:tcPr>
          <w:p w14:paraId="471330F8" w14:textId="21B39D8A" w:rsidR="00466879" w:rsidRPr="00042188" w:rsidDel="00D545C6" w:rsidRDefault="00466879" w:rsidP="00466879">
            <w:pPr>
              <w:jc w:val="both"/>
              <w:rPr>
                <w:del w:id="1421" w:author="Eva Skýbová" w:date="2024-05-15T07:28:00Z"/>
              </w:rPr>
            </w:pPr>
            <w:del w:id="1422" w:author="Eva Skýbová" w:date="2024-05-15T07:28:00Z">
              <w:r w:rsidDel="00D545C6">
                <w:delText>1/ZS</w:delText>
              </w:r>
            </w:del>
          </w:p>
        </w:tc>
        <w:tc>
          <w:tcPr>
            <w:tcW w:w="1134" w:type="dxa"/>
            <w:shd w:val="clear" w:color="auto" w:fill="ECF1F8"/>
          </w:tcPr>
          <w:p w14:paraId="464A84B7" w14:textId="02AF6C90" w:rsidR="00466879" w:rsidRPr="0064135A" w:rsidDel="00D545C6" w:rsidRDefault="00466879" w:rsidP="00466879">
            <w:pPr>
              <w:jc w:val="both"/>
              <w:rPr>
                <w:del w:id="1423" w:author="Eva Skýbová" w:date="2024-05-15T07:28:00Z"/>
                <w:b/>
              </w:rPr>
            </w:pPr>
          </w:p>
        </w:tc>
      </w:tr>
      <w:tr w:rsidR="00466879" w:rsidRPr="00042188" w:rsidDel="00D545C6" w14:paraId="5C5AE671" w14:textId="0E98B51D" w:rsidTr="00604498">
        <w:trPr>
          <w:del w:id="1424" w:author="Eva Skýbová" w:date="2024-05-15T07:28:00Z"/>
        </w:trPr>
        <w:tc>
          <w:tcPr>
            <w:tcW w:w="4253" w:type="dxa"/>
            <w:gridSpan w:val="3"/>
            <w:shd w:val="clear" w:color="auto" w:fill="FFEEB9"/>
          </w:tcPr>
          <w:p w14:paraId="45C01E89" w14:textId="3CCF2E85" w:rsidR="00695045" w:rsidDel="00D545C6" w:rsidRDefault="00695045" w:rsidP="00695045">
            <w:pPr>
              <w:jc w:val="both"/>
              <w:rPr>
                <w:del w:id="1425" w:author="Eva Skýbová" w:date="2024-05-15T07:28:00Z"/>
              </w:rPr>
            </w:pPr>
            <w:del w:id="1426" w:author="Eva Skýbová" w:date="2024-05-15T07:28:00Z">
              <w:r w:rsidDel="00D545C6">
                <w:delText>Macroeconomics</w:delText>
              </w:r>
            </w:del>
          </w:p>
          <w:p w14:paraId="04F764B1" w14:textId="73386CEB" w:rsidR="00466879" w:rsidRPr="00042188" w:rsidDel="00D545C6" w:rsidRDefault="00466879" w:rsidP="00466879">
            <w:pPr>
              <w:jc w:val="both"/>
              <w:rPr>
                <w:del w:id="1427" w:author="Eva Skýbová" w:date="2024-05-15T07:28:00Z"/>
              </w:rPr>
            </w:pPr>
          </w:p>
        </w:tc>
        <w:tc>
          <w:tcPr>
            <w:tcW w:w="1134" w:type="dxa"/>
            <w:shd w:val="clear" w:color="auto" w:fill="FFEEB9"/>
          </w:tcPr>
          <w:p w14:paraId="21DE907A" w14:textId="1D3EE3BF" w:rsidR="00466879" w:rsidRPr="00042188" w:rsidDel="00D545C6" w:rsidRDefault="00FA2B9C" w:rsidP="00466879">
            <w:pPr>
              <w:jc w:val="both"/>
              <w:rPr>
                <w:del w:id="1428" w:author="Eva Skýbová" w:date="2024-05-15T07:28:00Z"/>
              </w:rPr>
            </w:pPr>
            <w:del w:id="1429" w:author="Eva Skýbová" w:date="2024-05-15T07:28:00Z">
              <w:r w:rsidDel="00D545C6">
                <w:delText>14p</w:delText>
              </w:r>
              <w:r w:rsidR="00466879" w:rsidDel="00D545C6">
                <w:delText>-28s</w:delText>
              </w:r>
            </w:del>
          </w:p>
        </w:tc>
        <w:tc>
          <w:tcPr>
            <w:tcW w:w="1134" w:type="dxa"/>
            <w:shd w:val="clear" w:color="auto" w:fill="FFEEB9"/>
          </w:tcPr>
          <w:p w14:paraId="7259584E" w14:textId="609E038E" w:rsidR="00466879" w:rsidRPr="00042188" w:rsidDel="00D545C6" w:rsidRDefault="00466879" w:rsidP="00466879">
            <w:pPr>
              <w:jc w:val="both"/>
              <w:rPr>
                <w:del w:id="1430" w:author="Eva Skýbová" w:date="2024-05-15T07:28:00Z"/>
              </w:rPr>
            </w:pPr>
            <w:del w:id="1431" w:author="Eva Skýbová" w:date="2024-05-15T07:28:00Z">
              <w:r w:rsidDel="00D545C6">
                <w:delText>z, zk</w:delText>
              </w:r>
            </w:del>
          </w:p>
        </w:tc>
        <w:tc>
          <w:tcPr>
            <w:tcW w:w="1134" w:type="dxa"/>
            <w:shd w:val="clear" w:color="auto" w:fill="FFEEB9"/>
          </w:tcPr>
          <w:p w14:paraId="689DAD2F" w14:textId="486B8260" w:rsidR="00466879" w:rsidRPr="00042188" w:rsidDel="00D545C6" w:rsidRDefault="00466879" w:rsidP="00466879">
            <w:pPr>
              <w:jc w:val="both"/>
              <w:rPr>
                <w:del w:id="1432" w:author="Eva Skýbová" w:date="2024-05-15T07:28:00Z"/>
              </w:rPr>
            </w:pPr>
            <w:del w:id="1433" w:author="Eva Skýbová" w:date="2024-05-15T07:28:00Z">
              <w:r w:rsidDel="00D545C6">
                <w:delText>5</w:delText>
              </w:r>
            </w:del>
          </w:p>
        </w:tc>
        <w:tc>
          <w:tcPr>
            <w:tcW w:w="4111" w:type="dxa"/>
            <w:shd w:val="clear" w:color="auto" w:fill="FFEEB9"/>
          </w:tcPr>
          <w:p w14:paraId="70884243" w14:textId="33D4ADD4" w:rsidR="00466879" w:rsidDel="00D545C6" w:rsidRDefault="00466879" w:rsidP="00466879">
            <w:pPr>
              <w:jc w:val="both"/>
              <w:rPr>
                <w:del w:id="1434" w:author="Eva Skýbová" w:date="2024-05-15T07:28:00Z"/>
                <w:b/>
                <w:bCs/>
              </w:rPr>
            </w:pPr>
            <w:del w:id="1435" w:author="Eva Skýbová" w:date="2024-05-15T07:28:00Z">
              <w:r w:rsidRPr="00DD0925" w:rsidDel="00D545C6">
                <w:rPr>
                  <w:b/>
                  <w:bCs/>
                </w:rPr>
                <w:delText xml:space="preserve">Ing. </w:delText>
              </w:r>
              <w:r w:rsidDel="00D545C6">
                <w:rPr>
                  <w:b/>
                  <w:bCs/>
                </w:rPr>
                <w:delText>Monika Horáková</w:delText>
              </w:r>
              <w:r w:rsidRPr="00DD0925" w:rsidDel="00D545C6">
                <w:rPr>
                  <w:b/>
                  <w:bCs/>
                </w:rPr>
                <w:delText>, Ph.D.</w:delText>
              </w:r>
              <w:r w:rsidR="00706A63" w:rsidDel="00D545C6">
                <w:rPr>
                  <w:b/>
                  <w:bCs/>
                </w:rPr>
                <w:delText xml:space="preserve"> (</w:delText>
              </w:r>
              <w:r w:rsidR="00F45D9F" w:rsidDel="00D545C6">
                <w:rPr>
                  <w:b/>
                  <w:bCs/>
                </w:rPr>
                <w:delText>57</w:delText>
              </w:r>
              <w:r w:rsidR="00706A63" w:rsidDel="00D545C6">
                <w:rPr>
                  <w:b/>
                  <w:bCs/>
                </w:rPr>
                <w:delText xml:space="preserve"> %)</w:delText>
              </w:r>
            </w:del>
          </w:p>
          <w:p w14:paraId="0409BFDE" w14:textId="1AAAE895" w:rsidR="00466879" w:rsidRPr="00042188" w:rsidDel="00D545C6" w:rsidRDefault="00706A63" w:rsidP="00F45D9F">
            <w:pPr>
              <w:jc w:val="both"/>
              <w:rPr>
                <w:del w:id="1436" w:author="Eva Skýbová" w:date="2024-05-15T07:28:00Z"/>
              </w:rPr>
            </w:pPr>
            <w:del w:id="1437" w:author="Eva Skýbová" w:date="2024-05-15T07:28:00Z">
              <w:r w:rsidDel="00D545C6">
                <w:delText>Ing. Eva Hoke, Ph.D. (</w:delText>
              </w:r>
              <w:r w:rsidR="00F45D9F" w:rsidDel="00D545C6">
                <w:delText>43</w:delText>
              </w:r>
              <w:r w:rsidDel="00D545C6">
                <w:delText xml:space="preserve"> %)</w:delText>
              </w:r>
            </w:del>
          </w:p>
        </w:tc>
        <w:tc>
          <w:tcPr>
            <w:tcW w:w="1134" w:type="dxa"/>
            <w:shd w:val="clear" w:color="auto" w:fill="FFEEB9"/>
          </w:tcPr>
          <w:p w14:paraId="05124852" w14:textId="6156C859" w:rsidR="00466879" w:rsidRPr="00042188" w:rsidDel="00D545C6" w:rsidRDefault="00466879" w:rsidP="00466879">
            <w:pPr>
              <w:jc w:val="both"/>
              <w:rPr>
                <w:del w:id="1438" w:author="Eva Skýbová" w:date="2024-05-15T07:28:00Z"/>
              </w:rPr>
            </w:pPr>
            <w:del w:id="1439" w:author="Eva Skýbová" w:date="2024-05-15T07:28:00Z">
              <w:r w:rsidDel="00D545C6">
                <w:delText>1/LS</w:delText>
              </w:r>
            </w:del>
          </w:p>
        </w:tc>
        <w:tc>
          <w:tcPr>
            <w:tcW w:w="1134" w:type="dxa"/>
            <w:shd w:val="clear" w:color="auto" w:fill="FFEEB9"/>
          </w:tcPr>
          <w:p w14:paraId="296D2CC2" w14:textId="5950DF70" w:rsidR="00466879" w:rsidRPr="0064135A" w:rsidDel="00D545C6" w:rsidRDefault="00466879" w:rsidP="00466879">
            <w:pPr>
              <w:jc w:val="both"/>
              <w:rPr>
                <w:del w:id="1440" w:author="Eva Skýbová" w:date="2024-05-15T07:28:00Z"/>
                <w:b/>
              </w:rPr>
            </w:pPr>
            <w:del w:id="1441" w:author="Eva Skýbová" w:date="2024-05-15T07:28:00Z">
              <w:r w:rsidRPr="0064135A" w:rsidDel="00D545C6">
                <w:rPr>
                  <w:b/>
                </w:rPr>
                <w:delText>ZT</w:delText>
              </w:r>
            </w:del>
          </w:p>
        </w:tc>
      </w:tr>
      <w:tr w:rsidR="00466879" w:rsidRPr="00042188" w:rsidDel="00D545C6" w14:paraId="0135E458" w14:textId="14421F90" w:rsidTr="00604498">
        <w:trPr>
          <w:del w:id="1442" w:author="Eva Skýbová" w:date="2024-05-15T07:28:00Z"/>
        </w:trPr>
        <w:tc>
          <w:tcPr>
            <w:tcW w:w="4253" w:type="dxa"/>
            <w:gridSpan w:val="3"/>
            <w:shd w:val="clear" w:color="auto" w:fill="FFEEB9"/>
          </w:tcPr>
          <w:p w14:paraId="7508683E" w14:textId="1368E2D1" w:rsidR="00FD2DF0" w:rsidRPr="00CF5522" w:rsidDel="00D545C6" w:rsidRDefault="00FD2DF0" w:rsidP="00FD2DF0">
            <w:pPr>
              <w:jc w:val="both"/>
              <w:rPr>
                <w:del w:id="1443" w:author="Eva Skýbová" w:date="2024-05-15T07:28:00Z"/>
              </w:rPr>
            </w:pPr>
            <w:del w:id="1444" w:author="Eva Skýbová" w:date="2024-05-15T07:28:00Z">
              <w:r w:rsidRPr="00CF5522" w:rsidDel="00D545C6">
                <w:delText>Business Economics</w:delText>
              </w:r>
            </w:del>
          </w:p>
          <w:p w14:paraId="1B476A35" w14:textId="39D23821" w:rsidR="00466879" w:rsidRPr="00042188" w:rsidDel="00D545C6" w:rsidRDefault="00466879" w:rsidP="00466879">
            <w:pPr>
              <w:jc w:val="both"/>
              <w:rPr>
                <w:del w:id="1445" w:author="Eva Skýbová" w:date="2024-05-15T07:28:00Z"/>
              </w:rPr>
            </w:pPr>
          </w:p>
        </w:tc>
        <w:tc>
          <w:tcPr>
            <w:tcW w:w="1134" w:type="dxa"/>
            <w:shd w:val="clear" w:color="auto" w:fill="FFEEB9"/>
          </w:tcPr>
          <w:p w14:paraId="1DC2381E" w14:textId="1614B387" w:rsidR="00466879" w:rsidRPr="00042188" w:rsidDel="00D545C6" w:rsidRDefault="00466879" w:rsidP="00FA2B9C">
            <w:pPr>
              <w:jc w:val="both"/>
              <w:rPr>
                <w:del w:id="1446" w:author="Eva Skýbová" w:date="2024-05-15T07:28:00Z"/>
              </w:rPr>
            </w:pPr>
            <w:del w:id="1447" w:author="Eva Skýbová" w:date="2024-05-15T07:28:00Z">
              <w:r w:rsidDel="00D545C6">
                <w:delText>14p-</w:delText>
              </w:r>
              <w:r w:rsidR="00FA2B9C" w:rsidDel="00D545C6">
                <w:delText>28s</w:delText>
              </w:r>
            </w:del>
          </w:p>
        </w:tc>
        <w:tc>
          <w:tcPr>
            <w:tcW w:w="1134" w:type="dxa"/>
            <w:shd w:val="clear" w:color="auto" w:fill="FFEEB9"/>
          </w:tcPr>
          <w:p w14:paraId="3EEF879A" w14:textId="06CCAA3B" w:rsidR="00466879" w:rsidRPr="00042188" w:rsidDel="00D545C6" w:rsidRDefault="00466879" w:rsidP="00466879">
            <w:pPr>
              <w:jc w:val="both"/>
              <w:rPr>
                <w:del w:id="1448" w:author="Eva Skýbová" w:date="2024-05-15T07:28:00Z"/>
              </w:rPr>
            </w:pPr>
            <w:del w:id="1449" w:author="Eva Skýbová" w:date="2024-05-15T07:28:00Z">
              <w:r w:rsidDel="00D545C6">
                <w:delText>z, zk</w:delText>
              </w:r>
            </w:del>
          </w:p>
        </w:tc>
        <w:tc>
          <w:tcPr>
            <w:tcW w:w="1134" w:type="dxa"/>
            <w:shd w:val="clear" w:color="auto" w:fill="FFEEB9"/>
          </w:tcPr>
          <w:p w14:paraId="0631FB56" w14:textId="6B2B12E2" w:rsidR="00466879" w:rsidRPr="00042188" w:rsidDel="00D545C6" w:rsidRDefault="00466879" w:rsidP="00466879">
            <w:pPr>
              <w:jc w:val="both"/>
              <w:rPr>
                <w:del w:id="1450" w:author="Eva Skýbová" w:date="2024-05-15T07:28:00Z"/>
              </w:rPr>
            </w:pPr>
            <w:del w:id="1451" w:author="Eva Skýbová" w:date="2024-05-15T07:28:00Z">
              <w:r w:rsidDel="00D545C6">
                <w:delText>4</w:delText>
              </w:r>
            </w:del>
          </w:p>
        </w:tc>
        <w:tc>
          <w:tcPr>
            <w:tcW w:w="4111" w:type="dxa"/>
            <w:shd w:val="clear" w:color="auto" w:fill="FFEEB9"/>
          </w:tcPr>
          <w:p w14:paraId="07FF5505" w14:textId="03121B96" w:rsidR="00466879" w:rsidDel="00D545C6" w:rsidRDefault="00466879" w:rsidP="00466879">
            <w:pPr>
              <w:jc w:val="both"/>
              <w:rPr>
                <w:del w:id="1452" w:author="Eva Skýbová" w:date="2024-05-15T07:28:00Z"/>
                <w:b/>
                <w:bCs/>
              </w:rPr>
            </w:pPr>
            <w:del w:id="1453" w:author="Eva Skýbová" w:date="2024-05-15T07:28:00Z">
              <w:r w:rsidRPr="00F75544" w:rsidDel="00D545C6">
                <w:rPr>
                  <w:b/>
                  <w:bCs/>
                </w:rPr>
                <w:delText>doc. Ing. Zuzana Tučková, Ph.D.</w:delText>
              </w:r>
              <w:r w:rsidR="00706A63" w:rsidDel="00D545C6">
                <w:rPr>
                  <w:b/>
                  <w:bCs/>
                </w:rPr>
                <w:delText xml:space="preserve"> (</w:delText>
              </w:r>
              <w:r w:rsidR="00F45D9F" w:rsidDel="00D545C6">
                <w:rPr>
                  <w:b/>
                  <w:bCs/>
                </w:rPr>
                <w:delText>57</w:delText>
              </w:r>
              <w:r w:rsidR="00706A63" w:rsidDel="00D545C6">
                <w:rPr>
                  <w:b/>
                  <w:bCs/>
                </w:rPr>
                <w:delText xml:space="preserve"> %)</w:delText>
              </w:r>
            </w:del>
          </w:p>
          <w:p w14:paraId="4683C44B" w14:textId="458ED13D" w:rsidR="00466879" w:rsidRPr="00042188" w:rsidDel="00D545C6" w:rsidRDefault="00706A63" w:rsidP="00F45D9F">
            <w:pPr>
              <w:jc w:val="both"/>
              <w:rPr>
                <w:del w:id="1454" w:author="Eva Skýbová" w:date="2024-05-15T07:28:00Z"/>
              </w:rPr>
            </w:pPr>
            <w:del w:id="1455" w:author="Eva Skýbová" w:date="2024-05-15T07:28:00Z">
              <w:r w:rsidDel="00D545C6">
                <w:delText>Ing. et. Ing. Jiří Konečný, Ph.D. (4</w:delText>
              </w:r>
              <w:r w:rsidR="00F45D9F" w:rsidDel="00D545C6">
                <w:delText>3</w:delText>
              </w:r>
              <w:r w:rsidDel="00D545C6">
                <w:delText xml:space="preserve"> %)</w:delText>
              </w:r>
            </w:del>
          </w:p>
        </w:tc>
        <w:tc>
          <w:tcPr>
            <w:tcW w:w="1134" w:type="dxa"/>
            <w:shd w:val="clear" w:color="auto" w:fill="FFEEB9"/>
          </w:tcPr>
          <w:p w14:paraId="480E57F9" w14:textId="3202129D" w:rsidR="00466879" w:rsidRPr="00042188" w:rsidDel="00D545C6" w:rsidRDefault="00466879" w:rsidP="00466879">
            <w:pPr>
              <w:jc w:val="both"/>
              <w:rPr>
                <w:del w:id="1456" w:author="Eva Skýbová" w:date="2024-05-15T07:28:00Z"/>
              </w:rPr>
            </w:pPr>
            <w:del w:id="1457" w:author="Eva Skýbová" w:date="2024-05-15T07:28:00Z">
              <w:r w:rsidDel="00D545C6">
                <w:delText>1/LS</w:delText>
              </w:r>
            </w:del>
          </w:p>
        </w:tc>
        <w:tc>
          <w:tcPr>
            <w:tcW w:w="1134" w:type="dxa"/>
            <w:shd w:val="clear" w:color="auto" w:fill="FFEEB9"/>
          </w:tcPr>
          <w:p w14:paraId="6951C66B" w14:textId="1490DB84" w:rsidR="00466879" w:rsidRPr="0064135A" w:rsidDel="00D545C6" w:rsidRDefault="00466879" w:rsidP="00466879">
            <w:pPr>
              <w:jc w:val="both"/>
              <w:rPr>
                <w:del w:id="1458" w:author="Eva Skýbová" w:date="2024-05-15T07:28:00Z"/>
                <w:b/>
              </w:rPr>
            </w:pPr>
            <w:del w:id="1459" w:author="Eva Skýbová" w:date="2024-05-15T07:28:00Z">
              <w:r w:rsidRPr="0064135A" w:rsidDel="00D545C6">
                <w:rPr>
                  <w:b/>
                </w:rPr>
                <w:delText>PZ</w:delText>
              </w:r>
            </w:del>
          </w:p>
        </w:tc>
      </w:tr>
      <w:tr w:rsidR="00466879" w:rsidRPr="00042188" w:rsidDel="00D545C6" w14:paraId="7B89103E" w14:textId="691BA137" w:rsidTr="00604498">
        <w:trPr>
          <w:del w:id="1460" w:author="Eva Skýbová" w:date="2024-05-15T07:28:00Z"/>
        </w:trPr>
        <w:tc>
          <w:tcPr>
            <w:tcW w:w="4253" w:type="dxa"/>
            <w:gridSpan w:val="3"/>
            <w:shd w:val="clear" w:color="auto" w:fill="FFEEB9"/>
          </w:tcPr>
          <w:p w14:paraId="6D1E88BB" w14:textId="47C18B2A" w:rsidR="003F0791" w:rsidDel="00D545C6" w:rsidRDefault="003F0791" w:rsidP="00466879">
            <w:pPr>
              <w:jc w:val="both"/>
              <w:rPr>
                <w:del w:id="1461" w:author="Eva Skýbová" w:date="2024-05-15T07:28:00Z"/>
              </w:rPr>
            </w:pPr>
            <w:del w:id="1462" w:author="Eva Skýbová" w:date="2024-05-15T07:28:00Z">
              <w:r w:rsidDel="00D545C6">
                <w:delText>Risk Management I</w:delText>
              </w:r>
            </w:del>
          </w:p>
          <w:p w14:paraId="26062921" w14:textId="67049868" w:rsidR="00466879" w:rsidRPr="00042188" w:rsidDel="00D545C6" w:rsidRDefault="00466879" w:rsidP="00466879">
            <w:pPr>
              <w:jc w:val="both"/>
              <w:rPr>
                <w:del w:id="1463" w:author="Eva Skýbová" w:date="2024-05-15T07:28:00Z"/>
              </w:rPr>
            </w:pPr>
          </w:p>
        </w:tc>
        <w:tc>
          <w:tcPr>
            <w:tcW w:w="1134" w:type="dxa"/>
            <w:shd w:val="clear" w:color="auto" w:fill="FFEEB9"/>
          </w:tcPr>
          <w:p w14:paraId="55649FC8" w14:textId="76C1188B" w:rsidR="00466879" w:rsidRPr="00042188" w:rsidDel="00D545C6" w:rsidRDefault="00466879" w:rsidP="00FA2B9C">
            <w:pPr>
              <w:jc w:val="both"/>
              <w:rPr>
                <w:del w:id="1464" w:author="Eva Skýbová" w:date="2024-05-15T07:28:00Z"/>
              </w:rPr>
            </w:pPr>
            <w:del w:id="1465" w:author="Eva Skýbová" w:date="2024-05-15T07:28:00Z">
              <w:r w:rsidDel="00D545C6">
                <w:delText>28p-</w:delText>
              </w:r>
              <w:r w:rsidR="00FA2B9C" w:rsidDel="00D545C6">
                <w:delText>14</w:delText>
              </w:r>
              <w:r w:rsidR="002257BE" w:rsidDel="00D545C6">
                <w:delText>c</w:delText>
              </w:r>
            </w:del>
          </w:p>
        </w:tc>
        <w:tc>
          <w:tcPr>
            <w:tcW w:w="1134" w:type="dxa"/>
            <w:shd w:val="clear" w:color="auto" w:fill="FFEEB9"/>
          </w:tcPr>
          <w:p w14:paraId="1052941D" w14:textId="2CF346BE" w:rsidR="00466879" w:rsidRPr="00042188" w:rsidDel="00D545C6" w:rsidRDefault="00466879" w:rsidP="00466879">
            <w:pPr>
              <w:jc w:val="both"/>
              <w:rPr>
                <w:del w:id="1466" w:author="Eva Skýbová" w:date="2024-05-15T07:28:00Z"/>
              </w:rPr>
            </w:pPr>
            <w:del w:id="1467" w:author="Eva Skýbová" w:date="2024-05-15T07:28:00Z">
              <w:r w:rsidDel="00D545C6">
                <w:delText>z, zk</w:delText>
              </w:r>
            </w:del>
          </w:p>
        </w:tc>
        <w:tc>
          <w:tcPr>
            <w:tcW w:w="1134" w:type="dxa"/>
            <w:shd w:val="clear" w:color="auto" w:fill="FFEEB9"/>
          </w:tcPr>
          <w:p w14:paraId="4B08CD3D" w14:textId="3A0CDB78" w:rsidR="00466879" w:rsidRPr="00042188" w:rsidDel="00D545C6" w:rsidRDefault="00466879" w:rsidP="00466879">
            <w:pPr>
              <w:jc w:val="both"/>
              <w:rPr>
                <w:del w:id="1468" w:author="Eva Skýbová" w:date="2024-05-15T07:28:00Z"/>
              </w:rPr>
            </w:pPr>
            <w:del w:id="1469" w:author="Eva Skýbová" w:date="2024-05-15T07:28:00Z">
              <w:r w:rsidDel="00D545C6">
                <w:delText>5</w:delText>
              </w:r>
            </w:del>
          </w:p>
        </w:tc>
        <w:tc>
          <w:tcPr>
            <w:tcW w:w="4111" w:type="dxa"/>
            <w:shd w:val="clear" w:color="auto" w:fill="FFEEB9"/>
          </w:tcPr>
          <w:p w14:paraId="18C7C497" w14:textId="7A3CCE48" w:rsidR="00466879" w:rsidDel="00D545C6" w:rsidRDefault="00466879" w:rsidP="00466879">
            <w:pPr>
              <w:jc w:val="both"/>
              <w:rPr>
                <w:del w:id="1470" w:author="Eva Skýbová" w:date="2024-05-15T07:28:00Z"/>
                <w:b/>
                <w:bCs/>
              </w:rPr>
            </w:pPr>
            <w:del w:id="1471"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1261C847" w14:textId="09C28B15" w:rsidR="00466879" w:rsidRPr="003C6C2D" w:rsidDel="00D545C6" w:rsidRDefault="00466879" w:rsidP="00466879">
            <w:pPr>
              <w:jc w:val="both"/>
              <w:rPr>
                <w:del w:id="1472" w:author="Eva Skýbová" w:date="2024-05-15T07:28:00Z"/>
              </w:rPr>
            </w:pPr>
          </w:p>
        </w:tc>
        <w:tc>
          <w:tcPr>
            <w:tcW w:w="1134" w:type="dxa"/>
            <w:shd w:val="clear" w:color="auto" w:fill="FFEEB9"/>
          </w:tcPr>
          <w:p w14:paraId="4C4D0C28" w14:textId="4A91C808" w:rsidR="00466879" w:rsidRPr="00042188" w:rsidDel="00D545C6" w:rsidRDefault="00466879" w:rsidP="00466879">
            <w:pPr>
              <w:jc w:val="both"/>
              <w:rPr>
                <w:del w:id="1473" w:author="Eva Skýbová" w:date="2024-05-15T07:28:00Z"/>
              </w:rPr>
            </w:pPr>
            <w:del w:id="1474" w:author="Eva Skýbová" w:date="2024-05-15T07:28:00Z">
              <w:r w:rsidDel="00D545C6">
                <w:delText>1/LS</w:delText>
              </w:r>
            </w:del>
          </w:p>
        </w:tc>
        <w:tc>
          <w:tcPr>
            <w:tcW w:w="1134" w:type="dxa"/>
            <w:shd w:val="clear" w:color="auto" w:fill="FFEEB9"/>
          </w:tcPr>
          <w:p w14:paraId="42D8357F" w14:textId="55B3ADB3" w:rsidR="00466879" w:rsidRPr="0064135A" w:rsidDel="00D545C6" w:rsidRDefault="00466879" w:rsidP="00466879">
            <w:pPr>
              <w:jc w:val="both"/>
              <w:rPr>
                <w:del w:id="1475" w:author="Eva Skýbová" w:date="2024-05-15T07:28:00Z"/>
                <w:b/>
              </w:rPr>
            </w:pPr>
            <w:del w:id="1476" w:author="Eva Skýbová" w:date="2024-05-15T07:28:00Z">
              <w:r w:rsidRPr="0064135A" w:rsidDel="00D545C6">
                <w:rPr>
                  <w:b/>
                </w:rPr>
                <w:delText>ZT</w:delText>
              </w:r>
            </w:del>
          </w:p>
        </w:tc>
      </w:tr>
      <w:tr w:rsidR="00466879" w:rsidRPr="00042188" w:rsidDel="00D545C6" w14:paraId="69AD561E" w14:textId="4477C076" w:rsidTr="00604498">
        <w:trPr>
          <w:del w:id="1477" w:author="Eva Skýbová" w:date="2024-05-15T07:28:00Z"/>
        </w:trPr>
        <w:tc>
          <w:tcPr>
            <w:tcW w:w="4253" w:type="dxa"/>
            <w:gridSpan w:val="3"/>
            <w:shd w:val="clear" w:color="auto" w:fill="FFEEB9"/>
          </w:tcPr>
          <w:p w14:paraId="765C9977" w14:textId="1F4C8846" w:rsidR="00623C97" w:rsidDel="00D545C6" w:rsidRDefault="00623C97" w:rsidP="00623C97">
            <w:pPr>
              <w:jc w:val="both"/>
              <w:rPr>
                <w:del w:id="1478" w:author="Eva Skýbová" w:date="2024-05-15T07:28:00Z"/>
              </w:rPr>
            </w:pPr>
            <w:del w:id="1479" w:author="Eva Skýbová" w:date="2024-05-15T07:28:00Z">
              <w:r w:rsidDel="00D545C6">
                <w:delText>Integrated Rescue Systems I</w:delText>
              </w:r>
            </w:del>
          </w:p>
          <w:p w14:paraId="5D162C7F" w14:textId="5614A2F2" w:rsidR="00466879" w:rsidRPr="00042188" w:rsidDel="00D545C6" w:rsidRDefault="00466879" w:rsidP="00466879">
            <w:pPr>
              <w:jc w:val="both"/>
              <w:rPr>
                <w:del w:id="1480" w:author="Eva Skýbová" w:date="2024-05-15T07:28:00Z"/>
              </w:rPr>
            </w:pPr>
          </w:p>
        </w:tc>
        <w:tc>
          <w:tcPr>
            <w:tcW w:w="1134" w:type="dxa"/>
            <w:shd w:val="clear" w:color="auto" w:fill="FFEEB9"/>
          </w:tcPr>
          <w:p w14:paraId="36B5E7CB" w14:textId="76D75060" w:rsidR="00466879" w:rsidRPr="00042188" w:rsidDel="00D545C6" w:rsidRDefault="00466879" w:rsidP="00466879">
            <w:pPr>
              <w:jc w:val="both"/>
              <w:rPr>
                <w:del w:id="1481" w:author="Eva Skýbová" w:date="2024-05-15T07:28:00Z"/>
              </w:rPr>
            </w:pPr>
            <w:del w:id="1482" w:author="Eva Skýbová" w:date="2024-05-15T07:28:00Z">
              <w:r w:rsidDel="00D545C6">
                <w:delText>28p-28s</w:delText>
              </w:r>
            </w:del>
          </w:p>
        </w:tc>
        <w:tc>
          <w:tcPr>
            <w:tcW w:w="1134" w:type="dxa"/>
            <w:shd w:val="clear" w:color="auto" w:fill="FFEEB9"/>
          </w:tcPr>
          <w:p w14:paraId="7B8A208C" w14:textId="79DE177E" w:rsidR="00466879" w:rsidRPr="00042188" w:rsidDel="00D545C6" w:rsidRDefault="00466879" w:rsidP="00466879">
            <w:pPr>
              <w:jc w:val="both"/>
              <w:rPr>
                <w:del w:id="1483" w:author="Eva Skýbová" w:date="2024-05-15T07:28:00Z"/>
              </w:rPr>
            </w:pPr>
            <w:del w:id="1484" w:author="Eva Skýbová" w:date="2024-05-15T07:28:00Z">
              <w:r w:rsidDel="00D545C6">
                <w:delText>z, zk</w:delText>
              </w:r>
            </w:del>
          </w:p>
        </w:tc>
        <w:tc>
          <w:tcPr>
            <w:tcW w:w="1134" w:type="dxa"/>
            <w:shd w:val="clear" w:color="auto" w:fill="FFEEB9"/>
          </w:tcPr>
          <w:p w14:paraId="7D0F97D6" w14:textId="7F09C5D7" w:rsidR="00466879" w:rsidRPr="00042188" w:rsidDel="00D545C6" w:rsidRDefault="00632892" w:rsidP="00466879">
            <w:pPr>
              <w:jc w:val="both"/>
              <w:rPr>
                <w:del w:id="1485" w:author="Eva Skýbová" w:date="2024-05-15T07:28:00Z"/>
              </w:rPr>
            </w:pPr>
            <w:del w:id="1486" w:author="Eva Skýbová" w:date="2024-05-15T07:28:00Z">
              <w:r w:rsidDel="00D545C6">
                <w:delText>4</w:delText>
              </w:r>
            </w:del>
          </w:p>
        </w:tc>
        <w:tc>
          <w:tcPr>
            <w:tcW w:w="4111" w:type="dxa"/>
            <w:shd w:val="clear" w:color="auto" w:fill="FFEEB9"/>
          </w:tcPr>
          <w:p w14:paraId="5689A542" w14:textId="681528DE" w:rsidR="00466879" w:rsidDel="00D545C6" w:rsidRDefault="00466879" w:rsidP="00466879">
            <w:pPr>
              <w:jc w:val="both"/>
              <w:rPr>
                <w:del w:id="1487" w:author="Eva Skýbová" w:date="2024-05-15T07:28:00Z"/>
                <w:b/>
                <w:bCs/>
              </w:rPr>
            </w:pPr>
            <w:del w:id="1488" w:author="Eva Skýbová" w:date="2024-05-15T07:28:00Z">
              <w:r w:rsidDel="00D545C6">
                <w:rPr>
                  <w:b/>
                  <w:bCs/>
                </w:rPr>
                <w:delText>doc. RSDr. Václav Lošek, CSc. (5</w:delText>
              </w:r>
              <w:r w:rsidR="00F45D9F" w:rsidDel="00D545C6">
                <w:rPr>
                  <w:b/>
                  <w:bCs/>
                </w:rPr>
                <w:delText>7</w:delText>
              </w:r>
              <w:r w:rsidDel="00D545C6">
                <w:rPr>
                  <w:b/>
                  <w:bCs/>
                </w:rPr>
                <w:delText xml:space="preserve"> %)</w:delText>
              </w:r>
            </w:del>
          </w:p>
          <w:p w14:paraId="07AC5337" w14:textId="546E8A33" w:rsidR="00466879" w:rsidRPr="00042188" w:rsidDel="00D545C6" w:rsidRDefault="00466879" w:rsidP="00F45D9F">
            <w:pPr>
              <w:jc w:val="both"/>
              <w:rPr>
                <w:del w:id="1489" w:author="Eva Skýbová" w:date="2024-05-15T07:28:00Z"/>
              </w:rPr>
            </w:pPr>
            <w:del w:id="1490" w:author="Eva Skýbová" w:date="2024-05-15T07:28:00Z">
              <w:r w:rsidDel="00D545C6">
                <w:delText>Ing. Martin Džermanský (</w:delText>
              </w:r>
              <w:r w:rsidR="00F45D9F" w:rsidDel="00D545C6">
                <w:delText>43</w:delText>
              </w:r>
              <w:r w:rsidDel="00D545C6">
                <w:delText xml:space="preserve"> %)</w:delText>
              </w:r>
            </w:del>
          </w:p>
        </w:tc>
        <w:tc>
          <w:tcPr>
            <w:tcW w:w="1134" w:type="dxa"/>
            <w:shd w:val="clear" w:color="auto" w:fill="FFEEB9"/>
          </w:tcPr>
          <w:p w14:paraId="79012A10" w14:textId="58351019" w:rsidR="00466879" w:rsidRPr="00042188" w:rsidDel="00D545C6" w:rsidRDefault="00466879" w:rsidP="00466879">
            <w:pPr>
              <w:jc w:val="both"/>
              <w:rPr>
                <w:del w:id="1491" w:author="Eva Skýbová" w:date="2024-05-15T07:28:00Z"/>
              </w:rPr>
            </w:pPr>
            <w:del w:id="1492" w:author="Eva Skýbová" w:date="2024-05-15T07:28:00Z">
              <w:r w:rsidDel="00D545C6">
                <w:delText>1/LS</w:delText>
              </w:r>
            </w:del>
          </w:p>
        </w:tc>
        <w:tc>
          <w:tcPr>
            <w:tcW w:w="1134" w:type="dxa"/>
            <w:shd w:val="clear" w:color="auto" w:fill="FFEEB9"/>
          </w:tcPr>
          <w:p w14:paraId="3CB793C9" w14:textId="06B763AE" w:rsidR="00466879" w:rsidRPr="0064135A" w:rsidDel="00D545C6" w:rsidRDefault="00466879" w:rsidP="00466879">
            <w:pPr>
              <w:jc w:val="both"/>
              <w:rPr>
                <w:del w:id="1493" w:author="Eva Skýbová" w:date="2024-05-15T07:28:00Z"/>
                <w:b/>
              </w:rPr>
            </w:pPr>
            <w:del w:id="1494" w:author="Eva Skýbová" w:date="2024-05-15T07:28:00Z">
              <w:r w:rsidRPr="0064135A" w:rsidDel="00D545C6">
                <w:rPr>
                  <w:b/>
                </w:rPr>
                <w:delText>PZ</w:delText>
              </w:r>
            </w:del>
          </w:p>
        </w:tc>
      </w:tr>
      <w:tr w:rsidR="00466879" w:rsidRPr="00042188" w:rsidDel="00D545C6" w14:paraId="43F6F7B5" w14:textId="2027F095" w:rsidTr="00604498">
        <w:trPr>
          <w:del w:id="1495" w:author="Eva Skýbová" w:date="2024-05-15T07:28:00Z"/>
        </w:trPr>
        <w:tc>
          <w:tcPr>
            <w:tcW w:w="4253" w:type="dxa"/>
            <w:gridSpan w:val="3"/>
            <w:shd w:val="clear" w:color="auto" w:fill="FFEEB9"/>
          </w:tcPr>
          <w:p w14:paraId="29B6A247" w14:textId="411F35D3" w:rsidR="00FD2DF0" w:rsidDel="00D545C6" w:rsidRDefault="00FD2DF0" w:rsidP="00FD2DF0">
            <w:pPr>
              <w:rPr>
                <w:del w:id="1496" w:author="Eva Skýbová" w:date="2024-05-15T07:28:00Z"/>
              </w:rPr>
            </w:pPr>
            <w:del w:id="1497" w:author="Eva Skýbová" w:date="2024-05-15T07:28:00Z">
              <w:r w:rsidDel="00D545C6">
                <w:delText>Fundamentals of Linear Algebra and Optimalization</w:delText>
              </w:r>
            </w:del>
          </w:p>
          <w:p w14:paraId="201C76D3" w14:textId="6560BA04" w:rsidR="00466879" w:rsidRPr="00042188" w:rsidDel="00D545C6" w:rsidRDefault="00466879" w:rsidP="00466879">
            <w:pPr>
              <w:jc w:val="both"/>
              <w:rPr>
                <w:del w:id="1498" w:author="Eva Skýbová" w:date="2024-05-15T07:28:00Z"/>
              </w:rPr>
            </w:pPr>
          </w:p>
        </w:tc>
        <w:tc>
          <w:tcPr>
            <w:tcW w:w="1134" w:type="dxa"/>
            <w:shd w:val="clear" w:color="auto" w:fill="FFEEB9"/>
          </w:tcPr>
          <w:p w14:paraId="7F074089" w14:textId="36A71C0A" w:rsidR="00466879" w:rsidRPr="00042188" w:rsidDel="00D545C6" w:rsidRDefault="00466879" w:rsidP="00466879">
            <w:pPr>
              <w:jc w:val="both"/>
              <w:rPr>
                <w:del w:id="1499" w:author="Eva Skýbová" w:date="2024-05-15T07:28:00Z"/>
              </w:rPr>
            </w:pPr>
            <w:del w:id="1500" w:author="Eva Skýbová" w:date="2024-05-15T07:28:00Z">
              <w:r w:rsidDel="00D545C6">
                <w:delText>28p-28c</w:delText>
              </w:r>
            </w:del>
          </w:p>
        </w:tc>
        <w:tc>
          <w:tcPr>
            <w:tcW w:w="1134" w:type="dxa"/>
            <w:shd w:val="clear" w:color="auto" w:fill="FFEEB9"/>
          </w:tcPr>
          <w:p w14:paraId="5443B756" w14:textId="3C135426" w:rsidR="00466879" w:rsidRPr="00042188" w:rsidDel="00D545C6" w:rsidRDefault="00466879" w:rsidP="00466879">
            <w:pPr>
              <w:jc w:val="both"/>
              <w:rPr>
                <w:del w:id="1501" w:author="Eva Skýbová" w:date="2024-05-15T07:28:00Z"/>
              </w:rPr>
            </w:pPr>
            <w:del w:id="1502" w:author="Eva Skýbová" w:date="2024-05-15T07:28:00Z">
              <w:r w:rsidDel="00D545C6">
                <w:delText>z, zk</w:delText>
              </w:r>
            </w:del>
          </w:p>
        </w:tc>
        <w:tc>
          <w:tcPr>
            <w:tcW w:w="1134" w:type="dxa"/>
            <w:shd w:val="clear" w:color="auto" w:fill="FFEEB9"/>
          </w:tcPr>
          <w:p w14:paraId="44DD49EA" w14:textId="4D02C6A2" w:rsidR="00466879" w:rsidRPr="00042188" w:rsidDel="00D545C6" w:rsidRDefault="00466879" w:rsidP="00466879">
            <w:pPr>
              <w:jc w:val="both"/>
              <w:rPr>
                <w:del w:id="1503" w:author="Eva Skýbová" w:date="2024-05-15T07:28:00Z"/>
              </w:rPr>
            </w:pPr>
            <w:del w:id="1504" w:author="Eva Skýbová" w:date="2024-05-15T07:28:00Z">
              <w:r w:rsidDel="00D545C6">
                <w:delText>5</w:delText>
              </w:r>
            </w:del>
          </w:p>
        </w:tc>
        <w:tc>
          <w:tcPr>
            <w:tcW w:w="4111" w:type="dxa"/>
            <w:shd w:val="clear" w:color="auto" w:fill="FFEEB9"/>
          </w:tcPr>
          <w:p w14:paraId="53E1FF9D" w14:textId="3C684EAD" w:rsidR="00466879" w:rsidDel="00D545C6" w:rsidRDefault="00466879" w:rsidP="00466879">
            <w:pPr>
              <w:jc w:val="both"/>
              <w:rPr>
                <w:del w:id="1505" w:author="Eva Skýbová" w:date="2024-05-15T07:28:00Z"/>
                <w:b/>
                <w:bCs/>
              </w:rPr>
            </w:pPr>
            <w:del w:id="1506" w:author="Eva Skýbová" w:date="2024-05-15T07:28:00Z">
              <w:r w:rsidDel="00D545C6">
                <w:rPr>
                  <w:b/>
                  <w:bCs/>
                </w:rPr>
                <w:delText>Mgr. Zbyněk Cerman</w:delText>
              </w:r>
              <w:r w:rsidRPr="00DD0925" w:rsidDel="00D545C6">
                <w:rPr>
                  <w:b/>
                  <w:bCs/>
                </w:rPr>
                <w:delText xml:space="preserve">, </w:delText>
              </w:r>
              <w:r w:rsidDel="00D545C6">
                <w:rPr>
                  <w:b/>
                  <w:bCs/>
                </w:rPr>
                <w:delText>Ph.D.</w:delText>
              </w:r>
            </w:del>
          </w:p>
          <w:p w14:paraId="000E8858" w14:textId="089F284E" w:rsidR="00466879" w:rsidRPr="00042188" w:rsidDel="00D545C6" w:rsidRDefault="00466879" w:rsidP="00466879">
            <w:pPr>
              <w:jc w:val="both"/>
              <w:rPr>
                <w:del w:id="1507" w:author="Eva Skýbová" w:date="2024-05-15T07:28:00Z"/>
              </w:rPr>
            </w:pPr>
          </w:p>
        </w:tc>
        <w:tc>
          <w:tcPr>
            <w:tcW w:w="1134" w:type="dxa"/>
            <w:shd w:val="clear" w:color="auto" w:fill="FFEEB9"/>
          </w:tcPr>
          <w:p w14:paraId="48914C58" w14:textId="2EE2201E" w:rsidR="00466879" w:rsidRPr="00042188" w:rsidDel="00D545C6" w:rsidRDefault="00466879" w:rsidP="00466879">
            <w:pPr>
              <w:jc w:val="both"/>
              <w:rPr>
                <w:del w:id="1508" w:author="Eva Skýbová" w:date="2024-05-15T07:28:00Z"/>
              </w:rPr>
            </w:pPr>
            <w:del w:id="1509" w:author="Eva Skýbová" w:date="2024-05-15T07:28:00Z">
              <w:r w:rsidDel="00D545C6">
                <w:delText>1/LS</w:delText>
              </w:r>
            </w:del>
          </w:p>
        </w:tc>
        <w:tc>
          <w:tcPr>
            <w:tcW w:w="1134" w:type="dxa"/>
            <w:shd w:val="clear" w:color="auto" w:fill="FFEEB9"/>
          </w:tcPr>
          <w:p w14:paraId="092AA48A" w14:textId="33F6DA78" w:rsidR="00466879" w:rsidRPr="00042188" w:rsidDel="00D545C6" w:rsidRDefault="00466879" w:rsidP="00466879">
            <w:pPr>
              <w:jc w:val="both"/>
              <w:rPr>
                <w:del w:id="1510" w:author="Eva Skýbová" w:date="2024-05-15T07:28:00Z"/>
              </w:rPr>
            </w:pPr>
          </w:p>
        </w:tc>
      </w:tr>
      <w:tr w:rsidR="00466879" w:rsidRPr="00042188" w:rsidDel="00D545C6" w14:paraId="155E84EB" w14:textId="583D7B19" w:rsidTr="00604498">
        <w:trPr>
          <w:del w:id="1511" w:author="Eva Skýbová" w:date="2024-05-15T07:28:00Z"/>
        </w:trPr>
        <w:tc>
          <w:tcPr>
            <w:tcW w:w="4253" w:type="dxa"/>
            <w:gridSpan w:val="3"/>
            <w:shd w:val="clear" w:color="auto" w:fill="FFEEB9"/>
          </w:tcPr>
          <w:p w14:paraId="0351CEA8" w14:textId="37454671" w:rsidR="00FA3DAA" w:rsidDel="00D545C6" w:rsidRDefault="00FA3DAA" w:rsidP="00466879">
            <w:pPr>
              <w:jc w:val="both"/>
              <w:rPr>
                <w:del w:id="1512" w:author="Eva Skýbová" w:date="2024-05-15T07:28:00Z"/>
              </w:rPr>
            </w:pPr>
            <w:del w:id="1513" w:author="Eva Skýbová" w:date="2024-05-15T07:28:00Z">
              <w:r w:rsidDel="00D545C6">
                <w:delText>Technical Chemistry</w:delText>
              </w:r>
            </w:del>
          </w:p>
          <w:p w14:paraId="6127254C" w14:textId="77AC2D5F" w:rsidR="00466879" w:rsidRPr="00042188" w:rsidDel="00D545C6" w:rsidRDefault="00466879" w:rsidP="00466879">
            <w:pPr>
              <w:jc w:val="both"/>
              <w:rPr>
                <w:del w:id="1514" w:author="Eva Skýbová" w:date="2024-05-15T07:28:00Z"/>
              </w:rPr>
            </w:pPr>
          </w:p>
        </w:tc>
        <w:tc>
          <w:tcPr>
            <w:tcW w:w="1134" w:type="dxa"/>
            <w:shd w:val="clear" w:color="auto" w:fill="FFEEB9"/>
          </w:tcPr>
          <w:p w14:paraId="35CEAD66" w14:textId="23BF71DA" w:rsidR="00466879" w:rsidRPr="00042188" w:rsidDel="00D545C6" w:rsidRDefault="00466879" w:rsidP="00466879">
            <w:pPr>
              <w:jc w:val="both"/>
              <w:rPr>
                <w:del w:id="1515" w:author="Eva Skýbová" w:date="2024-05-15T07:28:00Z"/>
              </w:rPr>
            </w:pPr>
            <w:del w:id="1516" w:author="Eva Skýbová" w:date="2024-05-15T07:28:00Z">
              <w:r w:rsidDel="00D545C6">
                <w:delText>28p-28s-42c</w:delText>
              </w:r>
            </w:del>
          </w:p>
        </w:tc>
        <w:tc>
          <w:tcPr>
            <w:tcW w:w="1134" w:type="dxa"/>
            <w:shd w:val="clear" w:color="auto" w:fill="FFEEB9"/>
          </w:tcPr>
          <w:p w14:paraId="54DF0542" w14:textId="70FE6CDD" w:rsidR="00466879" w:rsidRPr="00042188" w:rsidDel="00D545C6" w:rsidRDefault="00466879" w:rsidP="00466879">
            <w:pPr>
              <w:jc w:val="both"/>
              <w:rPr>
                <w:del w:id="1517" w:author="Eva Skýbová" w:date="2024-05-15T07:28:00Z"/>
              </w:rPr>
            </w:pPr>
            <w:del w:id="1518" w:author="Eva Skýbová" w:date="2024-05-15T07:28:00Z">
              <w:r w:rsidDel="00D545C6">
                <w:delText>z, zk</w:delText>
              </w:r>
            </w:del>
          </w:p>
        </w:tc>
        <w:tc>
          <w:tcPr>
            <w:tcW w:w="1134" w:type="dxa"/>
            <w:shd w:val="clear" w:color="auto" w:fill="FFEEB9"/>
          </w:tcPr>
          <w:p w14:paraId="0AD9A1B3" w14:textId="74073F57" w:rsidR="00466879" w:rsidRPr="00042188" w:rsidDel="00D545C6" w:rsidRDefault="00466879" w:rsidP="00466879">
            <w:pPr>
              <w:jc w:val="both"/>
              <w:rPr>
                <w:del w:id="1519" w:author="Eva Skýbová" w:date="2024-05-15T07:28:00Z"/>
              </w:rPr>
            </w:pPr>
            <w:del w:id="1520" w:author="Eva Skýbová" w:date="2024-05-15T07:28:00Z">
              <w:r w:rsidDel="00D545C6">
                <w:delText>6</w:delText>
              </w:r>
            </w:del>
          </w:p>
        </w:tc>
        <w:tc>
          <w:tcPr>
            <w:tcW w:w="4111" w:type="dxa"/>
            <w:shd w:val="clear" w:color="auto" w:fill="FFEEB9"/>
          </w:tcPr>
          <w:p w14:paraId="447D1BF5" w14:textId="6D6880F7" w:rsidR="00466879" w:rsidDel="00D545C6" w:rsidRDefault="00466879" w:rsidP="00466879">
            <w:pPr>
              <w:jc w:val="both"/>
              <w:rPr>
                <w:del w:id="1521" w:author="Eva Skýbová" w:date="2024-05-15T07:28:00Z"/>
                <w:b/>
                <w:bCs/>
              </w:rPr>
            </w:pPr>
            <w:del w:id="1522" w:author="Eva Skýbová" w:date="2024-05-15T07:28:00Z">
              <w:r w:rsidDel="00D545C6">
                <w:rPr>
                  <w:b/>
                  <w:bCs/>
                </w:rPr>
                <w:delText>doc. Ing. Pavel Valášek, CSc., LL.M</w:delText>
              </w:r>
              <w:r w:rsidR="00706A63" w:rsidDel="00D545C6">
                <w:rPr>
                  <w:b/>
                  <w:bCs/>
                </w:rPr>
                <w:delText xml:space="preserve"> (</w:delText>
              </w:r>
              <w:r w:rsidR="00F45D9F" w:rsidDel="00D545C6">
                <w:rPr>
                  <w:b/>
                  <w:bCs/>
                </w:rPr>
                <w:delText>79</w:delText>
              </w:r>
              <w:r w:rsidR="00706A63" w:rsidDel="00D545C6">
                <w:rPr>
                  <w:b/>
                  <w:bCs/>
                </w:rPr>
                <w:delText xml:space="preserve"> %)</w:delText>
              </w:r>
            </w:del>
          </w:p>
          <w:p w14:paraId="44BAE12E" w14:textId="4F66B48F" w:rsidR="00706A63" w:rsidRPr="00706A63" w:rsidDel="00D545C6" w:rsidRDefault="00706A63" w:rsidP="00466879">
            <w:pPr>
              <w:jc w:val="both"/>
              <w:rPr>
                <w:del w:id="1523" w:author="Eva Skýbová" w:date="2024-05-15T07:28:00Z"/>
                <w:bCs/>
              </w:rPr>
            </w:pPr>
            <w:del w:id="1524" w:author="Eva Skýbová" w:date="2024-05-15T07:28:00Z">
              <w:r w:rsidRPr="00706A63" w:rsidDel="00D545C6">
                <w:rPr>
                  <w:bCs/>
                </w:rPr>
                <w:delText>Ing. Bc. Lukáš Snopek, Ph.D. (10</w:delText>
              </w:r>
              <w:r w:rsidR="00F45D9F" w:rsidDel="00D545C6">
                <w:rPr>
                  <w:bCs/>
                </w:rPr>
                <w:delText>,5</w:delText>
              </w:r>
              <w:r w:rsidRPr="00706A63" w:rsidDel="00D545C6">
                <w:rPr>
                  <w:bCs/>
                </w:rPr>
                <w:delText xml:space="preserve"> %)</w:delText>
              </w:r>
            </w:del>
          </w:p>
          <w:p w14:paraId="26085BB5" w14:textId="237669CB" w:rsidR="00466879" w:rsidDel="00D545C6" w:rsidRDefault="00706A63" w:rsidP="00706A63">
            <w:pPr>
              <w:jc w:val="both"/>
              <w:rPr>
                <w:del w:id="1525" w:author="Eva Skýbová" w:date="2024-05-15T07:28:00Z"/>
                <w:bCs/>
              </w:rPr>
            </w:pPr>
            <w:del w:id="1526" w:author="Eva Skýbová" w:date="2024-05-15T07:28:00Z">
              <w:r w:rsidRPr="00706A63" w:rsidDel="00D545C6">
                <w:rPr>
                  <w:bCs/>
                </w:rPr>
                <w:delText>Ing. Ivan Princ (10</w:delText>
              </w:r>
              <w:r w:rsidR="00F45D9F" w:rsidDel="00D545C6">
                <w:rPr>
                  <w:bCs/>
                </w:rPr>
                <w:delText>,5</w:delText>
              </w:r>
              <w:r w:rsidRPr="00706A63" w:rsidDel="00D545C6">
                <w:rPr>
                  <w:bCs/>
                </w:rPr>
                <w:delText xml:space="preserve"> %)</w:delText>
              </w:r>
            </w:del>
          </w:p>
          <w:p w14:paraId="2955386C" w14:textId="10C54A85" w:rsidR="00020488" w:rsidRPr="00042188" w:rsidDel="00D545C6" w:rsidRDefault="00020488" w:rsidP="00706A63">
            <w:pPr>
              <w:jc w:val="both"/>
              <w:rPr>
                <w:del w:id="1527" w:author="Eva Skýbová" w:date="2024-05-15T07:28:00Z"/>
              </w:rPr>
            </w:pPr>
          </w:p>
        </w:tc>
        <w:tc>
          <w:tcPr>
            <w:tcW w:w="1134" w:type="dxa"/>
            <w:shd w:val="clear" w:color="auto" w:fill="FFEEB9"/>
          </w:tcPr>
          <w:p w14:paraId="456240C8" w14:textId="56B6F171" w:rsidR="00466879" w:rsidRPr="00042188" w:rsidDel="00D545C6" w:rsidRDefault="00466879" w:rsidP="00466879">
            <w:pPr>
              <w:jc w:val="both"/>
              <w:rPr>
                <w:del w:id="1528" w:author="Eva Skýbová" w:date="2024-05-15T07:28:00Z"/>
              </w:rPr>
            </w:pPr>
            <w:del w:id="1529" w:author="Eva Skýbová" w:date="2024-05-15T07:28:00Z">
              <w:r w:rsidDel="00D545C6">
                <w:delText>1/LS</w:delText>
              </w:r>
            </w:del>
          </w:p>
        </w:tc>
        <w:tc>
          <w:tcPr>
            <w:tcW w:w="1134" w:type="dxa"/>
            <w:shd w:val="clear" w:color="auto" w:fill="FFEEB9"/>
          </w:tcPr>
          <w:p w14:paraId="655BFF50" w14:textId="435969D2" w:rsidR="00466879" w:rsidRPr="00042188" w:rsidDel="00D545C6" w:rsidRDefault="00466879" w:rsidP="00466879">
            <w:pPr>
              <w:jc w:val="both"/>
              <w:rPr>
                <w:del w:id="1530" w:author="Eva Skýbová" w:date="2024-05-15T07:28:00Z"/>
              </w:rPr>
            </w:pPr>
          </w:p>
        </w:tc>
      </w:tr>
      <w:tr w:rsidR="00466879" w:rsidRPr="00042188" w:rsidDel="00D545C6" w14:paraId="66046C5A" w14:textId="1CCF8388" w:rsidTr="00604498">
        <w:trPr>
          <w:del w:id="1531" w:author="Eva Skýbová" w:date="2024-05-15T07:28:00Z"/>
        </w:trPr>
        <w:tc>
          <w:tcPr>
            <w:tcW w:w="4253" w:type="dxa"/>
            <w:gridSpan w:val="3"/>
            <w:shd w:val="clear" w:color="auto" w:fill="FFEEB9"/>
          </w:tcPr>
          <w:p w14:paraId="34BCF2F5" w14:textId="49A857CE" w:rsidR="001E30EA" w:rsidDel="00D545C6" w:rsidRDefault="001E30EA" w:rsidP="00466879">
            <w:pPr>
              <w:jc w:val="both"/>
              <w:rPr>
                <w:del w:id="1532" w:author="Eva Skýbová" w:date="2024-05-15T07:28:00Z"/>
              </w:rPr>
            </w:pPr>
            <w:del w:id="1533" w:author="Eva Skýbová" w:date="2024-05-15T07:28:00Z">
              <w:r w:rsidDel="00D545C6">
                <w:delText>Professional English I</w:delText>
              </w:r>
            </w:del>
          </w:p>
          <w:p w14:paraId="25C99C2D" w14:textId="5A3D5EFD" w:rsidR="00466879" w:rsidRPr="00042188" w:rsidDel="00D545C6" w:rsidRDefault="00466879" w:rsidP="00466879">
            <w:pPr>
              <w:jc w:val="both"/>
              <w:rPr>
                <w:del w:id="1534" w:author="Eva Skýbová" w:date="2024-05-15T07:28:00Z"/>
              </w:rPr>
            </w:pPr>
          </w:p>
        </w:tc>
        <w:tc>
          <w:tcPr>
            <w:tcW w:w="1134" w:type="dxa"/>
            <w:shd w:val="clear" w:color="auto" w:fill="FFEEB9"/>
          </w:tcPr>
          <w:p w14:paraId="427922EB" w14:textId="515D6E32" w:rsidR="00466879" w:rsidRPr="00042188" w:rsidDel="00D545C6" w:rsidRDefault="00466879" w:rsidP="00466879">
            <w:pPr>
              <w:jc w:val="both"/>
              <w:rPr>
                <w:del w:id="1535" w:author="Eva Skýbová" w:date="2024-05-15T07:28:00Z"/>
              </w:rPr>
            </w:pPr>
            <w:del w:id="1536" w:author="Eva Skýbová" w:date="2024-05-15T07:28:00Z">
              <w:r w:rsidDel="00D545C6">
                <w:delText>28s</w:delText>
              </w:r>
            </w:del>
          </w:p>
        </w:tc>
        <w:tc>
          <w:tcPr>
            <w:tcW w:w="1134" w:type="dxa"/>
            <w:shd w:val="clear" w:color="auto" w:fill="FFEEB9"/>
          </w:tcPr>
          <w:p w14:paraId="3C3D7088" w14:textId="660F42A7" w:rsidR="00466879" w:rsidRPr="00042188" w:rsidDel="00D545C6" w:rsidRDefault="00466879" w:rsidP="00466879">
            <w:pPr>
              <w:jc w:val="both"/>
              <w:rPr>
                <w:del w:id="1537" w:author="Eva Skýbová" w:date="2024-05-15T07:28:00Z"/>
              </w:rPr>
            </w:pPr>
            <w:del w:id="1538" w:author="Eva Skýbová" w:date="2024-05-15T07:28:00Z">
              <w:r w:rsidDel="00D545C6">
                <w:delText>z</w:delText>
              </w:r>
            </w:del>
          </w:p>
        </w:tc>
        <w:tc>
          <w:tcPr>
            <w:tcW w:w="1134" w:type="dxa"/>
            <w:shd w:val="clear" w:color="auto" w:fill="FFEEB9"/>
          </w:tcPr>
          <w:p w14:paraId="1C12DF1C" w14:textId="3DEB1B77" w:rsidR="00466879" w:rsidRPr="00042188" w:rsidDel="00D545C6" w:rsidRDefault="00466879" w:rsidP="00466879">
            <w:pPr>
              <w:jc w:val="both"/>
              <w:rPr>
                <w:del w:id="1539" w:author="Eva Skýbová" w:date="2024-05-15T07:28:00Z"/>
              </w:rPr>
            </w:pPr>
            <w:del w:id="1540" w:author="Eva Skýbová" w:date="2024-05-15T07:28:00Z">
              <w:r w:rsidDel="00D545C6">
                <w:delText>2</w:delText>
              </w:r>
            </w:del>
          </w:p>
        </w:tc>
        <w:tc>
          <w:tcPr>
            <w:tcW w:w="4111" w:type="dxa"/>
            <w:shd w:val="clear" w:color="auto" w:fill="FFEEB9"/>
          </w:tcPr>
          <w:p w14:paraId="33E2D455" w14:textId="5626E7B2" w:rsidR="00466879" w:rsidDel="00D545C6" w:rsidRDefault="00466879" w:rsidP="00466879">
            <w:pPr>
              <w:jc w:val="both"/>
              <w:rPr>
                <w:del w:id="1541" w:author="Eva Skýbová" w:date="2024-05-15T07:28:00Z"/>
                <w:b/>
                <w:bCs/>
              </w:rPr>
            </w:pPr>
            <w:del w:id="1542" w:author="Eva Skýbová" w:date="2024-05-15T07:28:00Z">
              <w:r w:rsidRPr="006C3972" w:rsidDel="00D545C6">
                <w:rPr>
                  <w:b/>
                  <w:bCs/>
                </w:rPr>
                <w:delText>Mgr. et Mgr. Kateřina Pitrová, BBA, Ph.D.</w:delText>
              </w:r>
            </w:del>
          </w:p>
          <w:p w14:paraId="1B05F683" w14:textId="2D938416" w:rsidR="00466879" w:rsidRPr="006C3972" w:rsidDel="00D545C6" w:rsidRDefault="00466879" w:rsidP="00466879">
            <w:pPr>
              <w:jc w:val="both"/>
              <w:rPr>
                <w:del w:id="1543" w:author="Eva Skýbová" w:date="2024-05-15T07:28:00Z"/>
                <w:b/>
                <w:bCs/>
              </w:rPr>
            </w:pPr>
          </w:p>
        </w:tc>
        <w:tc>
          <w:tcPr>
            <w:tcW w:w="1134" w:type="dxa"/>
            <w:shd w:val="clear" w:color="auto" w:fill="FFEEB9"/>
          </w:tcPr>
          <w:p w14:paraId="4ECEC20D" w14:textId="01DA7D0C" w:rsidR="00466879" w:rsidRPr="00042188" w:rsidDel="00D545C6" w:rsidRDefault="00466879" w:rsidP="00466879">
            <w:pPr>
              <w:jc w:val="both"/>
              <w:rPr>
                <w:del w:id="1544" w:author="Eva Skýbová" w:date="2024-05-15T07:28:00Z"/>
              </w:rPr>
            </w:pPr>
            <w:del w:id="1545" w:author="Eva Skýbová" w:date="2024-05-15T07:28:00Z">
              <w:r w:rsidDel="00D545C6">
                <w:delText>1/LS</w:delText>
              </w:r>
            </w:del>
          </w:p>
        </w:tc>
        <w:tc>
          <w:tcPr>
            <w:tcW w:w="1134" w:type="dxa"/>
            <w:shd w:val="clear" w:color="auto" w:fill="FFEEB9"/>
          </w:tcPr>
          <w:p w14:paraId="6CF74AFB" w14:textId="35FBED68" w:rsidR="00466879" w:rsidRPr="00042188" w:rsidDel="00D545C6" w:rsidRDefault="00466879" w:rsidP="00466879">
            <w:pPr>
              <w:jc w:val="both"/>
              <w:rPr>
                <w:del w:id="1546" w:author="Eva Skýbová" w:date="2024-05-15T07:28:00Z"/>
              </w:rPr>
            </w:pPr>
          </w:p>
        </w:tc>
      </w:tr>
      <w:tr w:rsidR="00822EF5" w:rsidRPr="00042188" w:rsidDel="00D545C6" w14:paraId="2018005C" w14:textId="04CA512B" w:rsidTr="00604498">
        <w:trPr>
          <w:cantSplit/>
          <w:del w:id="1547" w:author="Eva Skýbová" w:date="2024-05-15T07:28:00Z"/>
        </w:trPr>
        <w:tc>
          <w:tcPr>
            <w:tcW w:w="4253" w:type="dxa"/>
            <w:gridSpan w:val="3"/>
            <w:shd w:val="clear" w:color="auto" w:fill="ECF1F8"/>
          </w:tcPr>
          <w:p w14:paraId="6552689A" w14:textId="5FF5AD3B" w:rsidR="003F0791" w:rsidDel="00D545C6" w:rsidRDefault="003F0791" w:rsidP="00822EF5">
            <w:pPr>
              <w:jc w:val="both"/>
              <w:rPr>
                <w:del w:id="1548" w:author="Eva Skýbová" w:date="2024-05-15T07:28:00Z"/>
              </w:rPr>
            </w:pPr>
            <w:del w:id="1549" w:author="Eva Skýbová" w:date="2024-05-15T07:28:00Z">
              <w:r w:rsidDel="00D545C6">
                <w:delText>Risk Management II</w:delText>
              </w:r>
            </w:del>
          </w:p>
          <w:p w14:paraId="516B783F" w14:textId="6F038C71" w:rsidR="00822EF5" w:rsidRPr="00042188" w:rsidDel="00D545C6" w:rsidRDefault="00822EF5" w:rsidP="00822EF5">
            <w:pPr>
              <w:jc w:val="both"/>
              <w:rPr>
                <w:del w:id="1550" w:author="Eva Skýbová" w:date="2024-05-15T07:28:00Z"/>
              </w:rPr>
            </w:pPr>
          </w:p>
        </w:tc>
        <w:tc>
          <w:tcPr>
            <w:tcW w:w="1134" w:type="dxa"/>
            <w:shd w:val="clear" w:color="auto" w:fill="ECF1F8"/>
          </w:tcPr>
          <w:p w14:paraId="22F0E6EC" w14:textId="591C0B4F" w:rsidR="00822EF5" w:rsidRPr="00042188" w:rsidDel="00D545C6" w:rsidRDefault="00822EF5" w:rsidP="00FA2B9C">
            <w:pPr>
              <w:jc w:val="both"/>
              <w:rPr>
                <w:del w:id="1551" w:author="Eva Skýbová" w:date="2024-05-15T07:28:00Z"/>
              </w:rPr>
            </w:pPr>
            <w:del w:id="1552" w:author="Eva Skýbová" w:date="2024-05-15T07:28:00Z">
              <w:r w:rsidDel="00D545C6">
                <w:delText>28p-</w:delText>
              </w:r>
              <w:r w:rsidR="00FA2B9C" w:rsidDel="00D545C6">
                <w:delText>14</w:delText>
              </w:r>
              <w:r w:rsidR="002257BE" w:rsidDel="00D545C6">
                <w:delText>c</w:delText>
              </w:r>
            </w:del>
          </w:p>
        </w:tc>
        <w:tc>
          <w:tcPr>
            <w:tcW w:w="1134" w:type="dxa"/>
            <w:shd w:val="clear" w:color="auto" w:fill="ECF1F8"/>
          </w:tcPr>
          <w:p w14:paraId="0ED7C401" w14:textId="7D295521" w:rsidR="00822EF5" w:rsidRPr="00042188" w:rsidDel="00D545C6" w:rsidRDefault="00822EF5" w:rsidP="00822EF5">
            <w:pPr>
              <w:jc w:val="both"/>
              <w:rPr>
                <w:del w:id="1553" w:author="Eva Skýbová" w:date="2024-05-15T07:28:00Z"/>
              </w:rPr>
            </w:pPr>
            <w:del w:id="1554" w:author="Eva Skýbová" w:date="2024-05-15T07:28:00Z">
              <w:r w:rsidDel="00D545C6">
                <w:delText>z, zk</w:delText>
              </w:r>
            </w:del>
          </w:p>
        </w:tc>
        <w:tc>
          <w:tcPr>
            <w:tcW w:w="1134" w:type="dxa"/>
            <w:shd w:val="clear" w:color="auto" w:fill="ECF1F8"/>
          </w:tcPr>
          <w:p w14:paraId="06870CCB" w14:textId="4E46D5B8" w:rsidR="00822EF5" w:rsidRPr="00042188" w:rsidDel="00D545C6" w:rsidRDefault="00822EF5" w:rsidP="00822EF5">
            <w:pPr>
              <w:jc w:val="both"/>
              <w:rPr>
                <w:del w:id="1555" w:author="Eva Skýbová" w:date="2024-05-15T07:28:00Z"/>
              </w:rPr>
            </w:pPr>
            <w:del w:id="1556" w:author="Eva Skýbová" w:date="2024-05-15T07:28:00Z">
              <w:r w:rsidDel="00D545C6">
                <w:delText>5</w:delText>
              </w:r>
            </w:del>
          </w:p>
        </w:tc>
        <w:tc>
          <w:tcPr>
            <w:tcW w:w="4111" w:type="dxa"/>
            <w:shd w:val="clear" w:color="auto" w:fill="ECF1F8"/>
          </w:tcPr>
          <w:p w14:paraId="7055DCD1" w14:textId="56E2D87A" w:rsidR="00822EF5" w:rsidDel="00D545C6" w:rsidRDefault="00822EF5" w:rsidP="00822EF5">
            <w:pPr>
              <w:jc w:val="both"/>
              <w:rPr>
                <w:del w:id="1557" w:author="Eva Skýbová" w:date="2024-05-15T07:28:00Z"/>
                <w:b/>
                <w:bCs/>
              </w:rPr>
            </w:pPr>
            <w:del w:id="1558"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29A55B37" w14:textId="5797B4C2" w:rsidR="00822EF5" w:rsidRPr="00042188" w:rsidDel="00D545C6" w:rsidRDefault="00822EF5" w:rsidP="00822EF5">
            <w:pPr>
              <w:jc w:val="both"/>
              <w:rPr>
                <w:del w:id="1559" w:author="Eva Skýbová" w:date="2024-05-15T07:28:00Z"/>
              </w:rPr>
            </w:pPr>
          </w:p>
        </w:tc>
        <w:tc>
          <w:tcPr>
            <w:tcW w:w="1134" w:type="dxa"/>
            <w:shd w:val="clear" w:color="auto" w:fill="ECF1F8"/>
          </w:tcPr>
          <w:p w14:paraId="47A915F6" w14:textId="45E8B340" w:rsidR="00822EF5" w:rsidRPr="00042188" w:rsidDel="00D545C6" w:rsidRDefault="00822EF5" w:rsidP="00822EF5">
            <w:pPr>
              <w:jc w:val="both"/>
              <w:rPr>
                <w:del w:id="1560" w:author="Eva Skýbová" w:date="2024-05-15T07:28:00Z"/>
              </w:rPr>
            </w:pPr>
            <w:del w:id="1561" w:author="Eva Skýbová" w:date="2024-05-15T07:28:00Z">
              <w:r w:rsidDel="00D545C6">
                <w:delText>2/ZS</w:delText>
              </w:r>
            </w:del>
          </w:p>
        </w:tc>
        <w:tc>
          <w:tcPr>
            <w:tcW w:w="1134" w:type="dxa"/>
            <w:shd w:val="clear" w:color="auto" w:fill="ECF1F8"/>
          </w:tcPr>
          <w:p w14:paraId="3CBC550F" w14:textId="0B317E63" w:rsidR="00822EF5" w:rsidRPr="0064135A" w:rsidDel="00D545C6" w:rsidRDefault="00822EF5" w:rsidP="00822EF5">
            <w:pPr>
              <w:jc w:val="both"/>
              <w:rPr>
                <w:del w:id="1562" w:author="Eva Skýbová" w:date="2024-05-15T07:28:00Z"/>
                <w:b/>
              </w:rPr>
            </w:pPr>
            <w:del w:id="1563" w:author="Eva Skýbová" w:date="2024-05-15T07:28:00Z">
              <w:r w:rsidRPr="0064135A" w:rsidDel="00D545C6">
                <w:rPr>
                  <w:b/>
                </w:rPr>
                <w:delText>ZT</w:delText>
              </w:r>
            </w:del>
          </w:p>
        </w:tc>
      </w:tr>
      <w:tr w:rsidR="00822EF5" w:rsidRPr="00042188" w:rsidDel="00D545C6" w14:paraId="62613EAC" w14:textId="78A81853" w:rsidTr="00604498">
        <w:trPr>
          <w:del w:id="1564" w:author="Eva Skýbová" w:date="2024-05-15T07:28:00Z"/>
        </w:trPr>
        <w:tc>
          <w:tcPr>
            <w:tcW w:w="4253" w:type="dxa"/>
            <w:gridSpan w:val="3"/>
            <w:shd w:val="clear" w:color="auto" w:fill="ECF1F8"/>
          </w:tcPr>
          <w:p w14:paraId="21A6286E" w14:textId="609890BF" w:rsidR="00CF5522" w:rsidRPr="00CF5522" w:rsidDel="00D545C6" w:rsidRDefault="00CF5522" w:rsidP="00822EF5">
            <w:pPr>
              <w:jc w:val="both"/>
              <w:rPr>
                <w:del w:id="1565" w:author="Eva Skýbová" w:date="2024-05-15T07:28:00Z"/>
              </w:rPr>
            </w:pPr>
            <w:del w:id="1566" w:author="Eva Skýbová" w:date="2024-05-15T07:28:00Z">
              <w:r w:rsidRPr="00CF5522" w:rsidDel="00D545C6">
                <w:delText>Internal Order and Security</w:delText>
              </w:r>
            </w:del>
          </w:p>
          <w:p w14:paraId="4FEE341E" w14:textId="57F5DD15" w:rsidR="00822EF5" w:rsidRPr="00042188" w:rsidDel="00D545C6" w:rsidRDefault="00822EF5" w:rsidP="00822EF5">
            <w:pPr>
              <w:jc w:val="both"/>
              <w:rPr>
                <w:del w:id="1567" w:author="Eva Skýbová" w:date="2024-05-15T07:28:00Z"/>
              </w:rPr>
            </w:pPr>
          </w:p>
        </w:tc>
        <w:tc>
          <w:tcPr>
            <w:tcW w:w="1134" w:type="dxa"/>
            <w:shd w:val="clear" w:color="auto" w:fill="ECF1F8"/>
          </w:tcPr>
          <w:p w14:paraId="00524F79" w14:textId="64B2DDD5" w:rsidR="00822EF5" w:rsidRPr="00042188" w:rsidDel="00D545C6" w:rsidRDefault="00822EF5" w:rsidP="00822EF5">
            <w:pPr>
              <w:jc w:val="both"/>
              <w:rPr>
                <w:del w:id="1568" w:author="Eva Skýbová" w:date="2024-05-15T07:28:00Z"/>
              </w:rPr>
            </w:pPr>
            <w:del w:id="1569" w:author="Eva Skýbová" w:date="2024-05-15T07:28:00Z">
              <w:r w:rsidDel="00D545C6">
                <w:delText>28p-</w:delText>
              </w:r>
              <w:r w:rsidR="00B4394B" w:rsidDel="00D545C6">
                <w:delText>14</w:delText>
              </w:r>
              <w:r w:rsidDel="00D545C6">
                <w:delText>s</w:delText>
              </w:r>
            </w:del>
          </w:p>
        </w:tc>
        <w:tc>
          <w:tcPr>
            <w:tcW w:w="1134" w:type="dxa"/>
            <w:shd w:val="clear" w:color="auto" w:fill="ECF1F8"/>
          </w:tcPr>
          <w:p w14:paraId="70BF8FFF" w14:textId="21EFB7D8" w:rsidR="00822EF5" w:rsidRPr="00042188" w:rsidDel="00D545C6" w:rsidRDefault="00822EF5" w:rsidP="00822EF5">
            <w:pPr>
              <w:jc w:val="both"/>
              <w:rPr>
                <w:del w:id="1570" w:author="Eva Skýbová" w:date="2024-05-15T07:28:00Z"/>
              </w:rPr>
            </w:pPr>
            <w:del w:id="1571" w:author="Eva Skýbová" w:date="2024-05-15T07:28:00Z">
              <w:r w:rsidDel="00D545C6">
                <w:delText>z, zk</w:delText>
              </w:r>
            </w:del>
          </w:p>
        </w:tc>
        <w:tc>
          <w:tcPr>
            <w:tcW w:w="1134" w:type="dxa"/>
            <w:shd w:val="clear" w:color="auto" w:fill="ECF1F8"/>
          </w:tcPr>
          <w:p w14:paraId="00042EF1" w14:textId="54BB2253" w:rsidR="00822EF5" w:rsidRPr="00042188" w:rsidDel="00D545C6" w:rsidRDefault="00822EF5" w:rsidP="00822EF5">
            <w:pPr>
              <w:jc w:val="both"/>
              <w:rPr>
                <w:del w:id="1572" w:author="Eva Skýbová" w:date="2024-05-15T07:28:00Z"/>
              </w:rPr>
            </w:pPr>
            <w:del w:id="1573" w:author="Eva Skýbová" w:date="2024-05-15T07:28:00Z">
              <w:r w:rsidDel="00D545C6">
                <w:delText>4</w:delText>
              </w:r>
            </w:del>
          </w:p>
        </w:tc>
        <w:tc>
          <w:tcPr>
            <w:tcW w:w="4111" w:type="dxa"/>
            <w:shd w:val="clear" w:color="auto" w:fill="ECF1F8"/>
          </w:tcPr>
          <w:p w14:paraId="07772377" w14:textId="1A3BFE1B" w:rsidR="00822EF5" w:rsidRPr="00A550D6" w:rsidDel="00D545C6" w:rsidRDefault="00822EF5" w:rsidP="00822EF5">
            <w:pPr>
              <w:jc w:val="both"/>
              <w:rPr>
                <w:del w:id="1574" w:author="Eva Skýbová" w:date="2024-05-15T07:28:00Z"/>
                <w:b/>
                <w:bCs/>
              </w:rPr>
            </w:pPr>
            <w:del w:id="1575" w:author="Eva Skýbová" w:date="2024-05-15T07:28:00Z">
              <w:r w:rsidRPr="00A550D6" w:rsidDel="00D545C6">
                <w:rPr>
                  <w:b/>
                  <w:bCs/>
                </w:rPr>
                <w:delText>doc. Ing. Miroslav Tomek, Ph.D.</w:delText>
              </w:r>
              <w:r w:rsidDel="00D545C6">
                <w:rPr>
                  <w:b/>
                  <w:bCs/>
                </w:rPr>
                <w:delText xml:space="preserve"> (</w:delText>
              </w:r>
              <w:r w:rsidR="00F45D9F" w:rsidDel="00D545C6">
                <w:rPr>
                  <w:b/>
                  <w:bCs/>
                </w:rPr>
                <w:delText>57</w:delText>
              </w:r>
              <w:r w:rsidDel="00D545C6">
                <w:rPr>
                  <w:b/>
                  <w:bCs/>
                </w:rPr>
                <w:delText xml:space="preserve"> %)</w:delText>
              </w:r>
            </w:del>
          </w:p>
          <w:p w14:paraId="2345094B" w14:textId="764DD6D1" w:rsidR="00822EF5" w:rsidRPr="00042188" w:rsidDel="00D545C6" w:rsidRDefault="00822EF5" w:rsidP="00F45D9F">
            <w:pPr>
              <w:jc w:val="both"/>
              <w:rPr>
                <w:del w:id="1576" w:author="Eva Skýbová" w:date="2024-05-15T07:28:00Z"/>
              </w:rPr>
            </w:pPr>
            <w:del w:id="1577" w:author="Eva Skýbová" w:date="2024-05-15T07:28:00Z">
              <w:r w:rsidDel="00D545C6">
                <w:delText>Ing. Martin Ficek, Ph.D. (</w:delText>
              </w:r>
              <w:r w:rsidR="00F45D9F" w:rsidDel="00D545C6">
                <w:delText>43</w:delText>
              </w:r>
              <w:r w:rsidDel="00D545C6">
                <w:delText xml:space="preserve"> %)</w:delText>
              </w:r>
            </w:del>
          </w:p>
        </w:tc>
        <w:tc>
          <w:tcPr>
            <w:tcW w:w="1134" w:type="dxa"/>
            <w:shd w:val="clear" w:color="auto" w:fill="ECF1F8"/>
          </w:tcPr>
          <w:p w14:paraId="2A823559" w14:textId="109B28F3" w:rsidR="00822EF5" w:rsidRPr="00042188" w:rsidDel="00D545C6" w:rsidRDefault="00822EF5" w:rsidP="00822EF5">
            <w:pPr>
              <w:jc w:val="both"/>
              <w:rPr>
                <w:del w:id="1578" w:author="Eva Skýbová" w:date="2024-05-15T07:28:00Z"/>
              </w:rPr>
            </w:pPr>
            <w:del w:id="1579" w:author="Eva Skýbová" w:date="2024-05-15T07:28:00Z">
              <w:r w:rsidDel="00D545C6">
                <w:delText>2/ZS</w:delText>
              </w:r>
            </w:del>
          </w:p>
        </w:tc>
        <w:tc>
          <w:tcPr>
            <w:tcW w:w="1134" w:type="dxa"/>
            <w:shd w:val="clear" w:color="auto" w:fill="ECF1F8"/>
          </w:tcPr>
          <w:p w14:paraId="60456C86" w14:textId="33705CE2" w:rsidR="00822EF5" w:rsidRPr="0064135A" w:rsidDel="00D545C6" w:rsidRDefault="005C3C3D" w:rsidP="00822EF5">
            <w:pPr>
              <w:jc w:val="both"/>
              <w:rPr>
                <w:del w:id="1580" w:author="Eva Skýbová" w:date="2024-05-15T07:28:00Z"/>
                <w:b/>
              </w:rPr>
            </w:pPr>
            <w:del w:id="1581" w:author="Eva Skýbová" w:date="2024-05-15T07:28:00Z">
              <w:r w:rsidDel="00D545C6">
                <w:rPr>
                  <w:b/>
                </w:rPr>
                <w:delText>ZT</w:delText>
              </w:r>
            </w:del>
          </w:p>
        </w:tc>
      </w:tr>
      <w:tr w:rsidR="00822EF5" w:rsidRPr="00042188" w:rsidDel="00D545C6" w14:paraId="5E1E31C8" w14:textId="547111DC" w:rsidTr="00604498">
        <w:trPr>
          <w:del w:id="1582" w:author="Eva Skýbová" w:date="2024-05-15T07:28:00Z"/>
        </w:trPr>
        <w:tc>
          <w:tcPr>
            <w:tcW w:w="4253" w:type="dxa"/>
            <w:gridSpan w:val="3"/>
            <w:shd w:val="clear" w:color="auto" w:fill="ECF1F8"/>
          </w:tcPr>
          <w:p w14:paraId="64FF5765" w14:textId="63BA1A44" w:rsidR="00FD2DF0" w:rsidDel="00D545C6" w:rsidRDefault="00FD2DF0" w:rsidP="00822EF5">
            <w:pPr>
              <w:jc w:val="both"/>
              <w:rPr>
                <w:del w:id="1583" w:author="Eva Skýbová" w:date="2024-05-15T07:28:00Z"/>
              </w:rPr>
            </w:pPr>
            <w:del w:id="1584" w:author="Eva Skýbová" w:date="2024-05-15T07:28:00Z">
              <w:r w:rsidDel="00D545C6">
                <w:delText>Introduction to Logistics</w:delText>
              </w:r>
            </w:del>
          </w:p>
          <w:p w14:paraId="02BB64E4" w14:textId="758E951E" w:rsidR="00822EF5" w:rsidRPr="00042188" w:rsidDel="00D545C6" w:rsidRDefault="00822EF5" w:rsidP="00822EF5">
            <w:pPr>
              <w:jc w:val="both"/>
              <w:rPr>
                <w:del w:id="1585" w:author="Eva Skýbová" w:date="2024-05-15T07:28:00Z"/>
              </w:rPr>
            </w:pPr>
          </w:p>
        </w:tc>
        <w:tc>
          <w:tcPr>
            <w:tcW w:w="1134" w:type="dxa"/>
            <w:shd w:val="clear" w:color="auto" w:fill="ECF1F8"/>
          </w:tcPr>
          <w:p w14:paraId="6A1A3EBD" w14:textId="579FC4A3" w:rsidR="00822EF5" w:rsidRPr="00042188" w:rsidDel="00D545C6" w:rsidRDefault="001E570D" w:rsidP="00822EF5">
            <w:pPr>
              <w:jc w:val="both"/>
              <w:rPr>
                <w:del w:id="1586" w:author="Eva Skýbová" w:date="2024-05-15T07:28:00Z"/>
              </w:rPr>
            </w:pPr>
            <w:del w:id="1587" w:author="Eva Skýbová" w:date="2024-05-15T07:28:00Z">
              <w:r w:rsidDel="00D545C6">
                <w:delText>14p</w:delText>
              </w:r>
              <w:r w:rsidR="00822EF5" w:rsidDel="00D545C6">
                <w:delText>-28s</w:delText>
              </w:r>
            </w:del>
          </w:p>
        </w:tc>
        <w:tc>
          <w:tcPr>
            <w:tcW w:w="1134" w:type="dxa"/>
            <w:shd w:val="clear" w:color="auto" w:fill="ECF1F8"/>
          </w:tcPr>
          <w:p w14:paraId="0BE5D68C" w14:textId="7F1A194B" w:rsidR="00822EF5" w:rsidRPr="00042188" w:rsidDel="00D545C6" w:rsidRDefault="00822EF5" w:rsidP="00822EF5">
            <w:pPr>
              <w:jc w:val="both"/>
              <w:rPr>
                <w:del w:id="1588" w:author="Eva Skýbová" w:date="2024-05-15T07:28:00Z"/>
              </w:rPr>
            </w:pPr>
            <w:del w:id="1589" w:author="Eva Skýbová" w:date="2024-05-15T07:28:00Z">
              <w:r w:rsidDel="00D545C6">
                <w:delText>z, zk</w:delText>
              </w:r>
            </w:del>
          </w:p>
        </w:tc>
        <w:tc>
          <w:tcPr>
            <w:tcW w:w="1134" w:type="dxa"/>
            <w:shd w:val="clear" w:color="auto" w:fill="ECF1F8"/>
          </w:tcPr>
          <w:p w14:paraId="0B6462F9" w14:textId="431235C5" w:rsidR="00822EF5" w:rsidRPr="00042188" w:rsidDel="00D545C6" w:rsidRDefault="00822EF5" w:rsidP="00822EF5">
            <w:pPr>
              <w:jc w:val="both"/>
              <w:rPr>
                <w:del w:id="1590" w:author="Eva Skýbová" w:date="2024-05-15T07:28:00Z"/>
              </w:rPr>
            </w:pPr>
            <w:del w:id="1591" w:author="Eva Skýbová" w:date="2024-05-15T07:28:00Z">
              <w:r w:rsidDel="00D545C6">
                <w:delText>4</w:delText>
              </w:r>
            </w:del>
          </w:p>
        </w:tc>
        <w:tc>
          <w:tcPr>
            <w:tcW w:w="4111" w:type="dxa"/>
            <w:shd w:val="clear" w:color="auto" w:fill="ECF1F8"/>
          </w:tcPr>
          <w:p w14:paraId="296227FC" w14:textId="66AEC27B" w:rsidR="00822EF5" w:rsidDel="00D545C6" w:rsidRDefault="00635B51" w:rsidP="00822EF5">
            <w:pPr>
              <w:jc w:val="both"/>
              <w:rPr>
                <w:del w:id="1592" w:author="Eva Skýbová" w:date="2024-05-15T07:28:00Z"/>
                <w:b/>
                <w:bCs/>
              </w:rPr>
            </w:pPr>
            <w:del w:id="1593" w:author="Eva Skýbová" w:date="2024-05-15T07:28:00Z">
              <w:r w:rsidDel="00D545C6">
                <w:rPr>
                  <w:b/>
                  <w:bCs/>
                </w:rPr>
                <w:delText>Ing. Leo Tvrdoň, Ph.D.</w:delText>
              </w:r>
            </w:del>
          </w:p>
          <w:p w14:paraId="2535A115" w14:textId="5967D361" w:rsidR="00822EF5" w:rsidRPr="007615E7" w:rsidDel="00D545C6" w:rsidRDefault="00822EF5" w:rsidP="00822EF5">
            <w:pPr>
              <w:jc w:val="both"/>
              <w:rPr>
                <w:del w:id="1594" w:author="Eva Skýbová" w:date="2024-05-15T07:28:00Z"/>
                <w:b/>
                <w:bCs/>
              </w:rPr>
            </w:pPr>
          </w:p>
        </w:tc>
        <w:tc>
          <w:tcPr>
            <w:tcW w:w="1134" w:type="dxa"/>
            <w:shd w:val="clear" w:color="auto" w:fill="ECF1F8"/>
          </w:tcPr>
          <w:p w14:paraId="15716611" w14:textId="4EC6477C" w:rsidR="00822EF5" w:rsidRPr="00042188" w:rsidDel="00D545C6" w:rsidRDefault="00822EF5" w:rsidP="00822EF5">
            <w:pPr>
              <w:jc w:val="both"/>
              <w:rPr>
                <w:del w:id="1595" w:author="Eva Skýbová" w:date="2024-05-15T07:28:00Z"/>
              </w:rPr>
            </w:pPr>
            <w:del w:id="1596" w:author="Eva Skýbová" w:date="2024-05-15T07:28:00Z">
              <w:r w:rsidDel="00D545C6">
                <w:delText>2/ZS</w:delText>
              </w:r>
            </w:del>
          </w:p>
        </w:tc>
        <w:tc>
          <w:tcPr>
            <w:tcW w:w="1134" w:type="dxa"/>
            <w:shd w:val="clear" w:color="auto" w:fill="ECF1F8"/>
          </w:tcPr>
          <w:p w14:paraId="3A655FEF" w14:textId="27B135FE" w:rsidR="00822EF5" w:rsidRPr="0064135A" w:rsidDel="00D545C6" w:rsidRDefault="00822EF5" w:rsidP="00822EF5">
            <w:pPr>
              <w:jc w:val="both"/>
              <w:rPr>
                <w:del w:id="1597" w:author="Eva Skýbová" w:date="2024-05-15T07:28:00Z"/>
                <w:b/>
              </w:rPr>
            </w:pPr>
          </w:p>
        </w:tc>
      </w:tr>
      <w:tr w:rsidR="00822EF5" w:rsidRPr="00042188" w:rsidDel="00D545C6" w14:paraId="106F7B45" w14:textId="5E7C95AD" w:rsidTr="00604498">
        <w:trPr>
          <w:del w:id="1598" w:author="Eva Skýbová" w:date="2024-05-15T07:28:00Z"/>
        </w:trPr>
        <w:tc>
          <w:tcPr>
            <w:tcW w:w="4253" w:type="dxa"/>
            <w:gridSpan w:val="3"/>
            <w:shd w:val="clear" w:color="auto" w:fill="ECF1F8"/>
          </w:tcPr>
          <w:p w14:paraId="2B77DD34" w14:textId="40756A7D" w:rsidR="00FD2DF0" w:rsidDel="00D545C6" w:rsidRDefault="00CF5522" w:rsidP="00FD2DF0">
            <w:pPr>
              <w:jc w:val="both"/>
              <w:rPr>
                <w:del w:id="1599" w:author="Eva Skýbová" w:date="2024-05-15T07:28:00Z"/>
              </w:rPr>
            </w:pPr>
            <w:del w:id="1600" w:author="Eva Skýbová" w:date="2024-05-15T07:28:00Z">
              <w:r w:rsidDel="00D545C6">
                <w:delText xml:space="preserve">Population </w:delText>
              </w:r>
              <w:r w:rsidR="00FD2DF0" w:rsidDel="00D545C6">
                <w:delText>Protection I</w:delText>
              </w:r>
            </w:del>
          </w:p>
          <w:p w14:paraId="1833A957" w14:textId="738326D5" w:rsidR="00822EF5" w:rsidRPr="00042188" w:rsidDel="00D545C6" w:rsidRDefault="00822EF5" w:rsidP="00822EF5">
            <w:pPr>
              <w:jc w:val="both"/>
              <w:rPr>
                <w:del w:id="1601" w:author="Eva Skýbová" w:date="2024-05-15T07:28:00Z"/>
              </w:rPr>
            </w:pPr>
          </w:p>
        </w:tc>
        <w:tc>
          <w:tcPr>
            <w:tcW w:w="1134" w:type="dxa"/>
            <w:shd w:val="clear" w:color="auto" w:fill="ECF1F8"/>
          </w:tcPr>
          <w:p w14:paraId="10F42B13" w14:textId="01E21789" w:rsidR="00822EF5" w:rsidRPr="00042188" w:rsidDel="00D545C6" w:rsidRDefault="00822EF5" w:rsidP="00822EF5">
            <w:pPr>
              <w:jc w:val="both"/>
              <w:rPr>
                <w:del w:id="1602" w:author="Eva Skýbová" w:date="2024-05-15T07:28:00Z"/>
              </w:rPr>
            </w:pPr>
            <w:del w:id="1603" w:author="Eva Skýbová" w:date="2024-05-15T07:28:00Z">
              <w:r w:rsidDel="00D545C6">
                <w:delText>28p-28s</w:delText>
              </w:r>
            </w:del>
          </w:p>
        </w:tc>
        <w:tc>
          <w:tcPr>
            <w:tcW w:w="1134" w:type="dxa"/>
            <w:shd w:val="clear" w:color="auto" w:fill="ECF1F8"/>
          </w:tcPr>
          <w:p w14:paraId="022541C9" w14:textId="73F0DA7B" w:rsidR="00822EF5" w:rsidRPr="00042188" w:rsidDel="00D545C6" w:rsidRDefault="00822EF5" w:rsidP="00822EF5">
            <w:pPr>
              <w:jc w:val="both"/>
              <w:rPr>
                <w:del w:id="1604" w:author="Eva Skýbová" w:date="2024-05-15T07:28:00Z"/>
              </w:rPr>
            </w:pPr>
            <w:del w:id="1605" w:author="Eva Skýbová" w:date="2024-05-15T07:28:00Z">
              <w:r w:rsidDel="00D545C6">
                <w:delText>z, zk</w:delText>
              </w:r>
            </w:del>
          </w:p>
        </w:tc>
        <w:tc>
          <w:tcPr>
            <w:tcW w:w="1134" w:type="dxa"/>
            <w:shd w:val="clear" w:color="auto" w:fill="ECF1F8"/>
          </w:tcPr>
          <w:p w14:paraId="6A59733D" w14:textId="1C5494BC" w:rsidR="00822EF5" w:rsidRPr="00042188" w:rsidDel="00D545C6" w:rsidRDefault="00822EF5" w:rsidP="00822EF5">
            <w:pPr>
              <w:jc w:val="both"/>
              <w:rPr>
                <w:del w:id="1606" w:author="Eva Skýbová" w:date="2024-05-15T07:28:00Z"/>
              </w:rPr>
            </w:pPr>
            <w:del w:id="1607" w:author="Eva Skýbová" w:date="2024-05-15T07:28:00Z">
              <w:r w:rsidDel="00D545C6">
                <w:delText>5</w:delText>
              </w:r>
            </w:del>
          </w:p>
        </w:tc>
        <w:tc>
          <w:tcPr>
            <w:tcW w:w="4111" w:type="dxa"/>
            <w:shd w:val="clear" w:color="auto" w:fill="ECF1F8"/>
          </w:tcPr>
          <w:p w14:paraId="057DB3CF" w14:textId="6616BEB6" w:rsidR="00822EF5" w:rsidDel="00D545C6" w:rsidRDefault="00822EF5" w:rsidP="00822EF5">
            <w:pPr>
              <w:jc w:val="both"/>
              <w:rPr>
                <w:del w:id="1608" w:author="Eva Skýbová" w:date="2024-05-15T07:28:00Z"/>
                <w:b/>
                <w:bCs/>
              </w:rPr>
            </w:pPr>
            <w:del w:id="1609" w:author="Eva Skýbová" w:date="2024-05-15T07:28:00Z">
              <w:r w:rsidRPr="00A63DA4" w:rsidDel="00D545C6">
                <w:rPr>
                  <w:b/>
                  <w:bCs/>
                </w:rPr>
                <w:delText xml:space="preserve">Ing. Jan </w:delText>
              </w:r>
              <w:r w:rsidDel="00D545C6">
                <w:rPr>
                  <w:b/>
                  <w:bCs/>
                </w:rPr>
                <w:delText>Strohmandl</w:delText>
              </w:r>
              <w:r w:rsidRPr="00A63DA4" w:rsidDel="00D545C6">
                <w:rPr>
                  <w:b/>
                  <w:bCs/>
                </w:rPr>
                <w:delText>, Ph.D.</w:delText>
              </w:r>
              <w:r w:rsidDel="00D545C6">
                <w:rPr>
                  <w:b/>
                  <w:bCs/>
                </w:rPr>
                <w:delText xml:space="preserve"> (</w:delText>
              </w:r>
              <w:r w:rsidR="00F45D9F" w:rsidDel="00D545C6">
                <w:rPr>
                  <w:b/>
                  <w:bCs/>
                </w:rPr>
                <w:delText>57</w:delText>
              </w:r>
              <w:r w:rsidDel="00D545C6">
                <w:rPr>
                  <w:b/>
                  <w:bCs/>
                </w:rPr>
                <w:delText xml:space="preserve"> %)</w:delText>
              </w:r>
            </w:del>
          </w:p>
          <w:p w14:paraId="04A6E659" w14:textId="11578AF3" w:rsidR="00822EF5" w:rsidRPr="00A63DA4" w:rsidDel="00D545C6" w:rsidRDefault="00822EF5" w:rsidP="00F45D9F">
            <w:pPr>
              <w:jc w:val="both"/>
              <w:rPr>
                <w:del w:id="1610" w:author="Eva Skýbová" w:date="2024-05-15T07:28:00Z"/>
                <w:b/>
                <w:bCs/>
              </w:rPr>
            </w:pPr>
            <w:del w:id="1611" w:author="Eva Skýbová" w:date="2024-05-15T07:28:00Z">
              <w:r w:rsidRPr="007972B1" w:rsidDel="00D545C6">
                <w:delText>Ing. Jan Kyselák, Ph.D.</w:delText>
              </w:r>
              <w:r w:rsidDel="00D545C6">
                <w:delText xml:space="preserve"> (</w:delText>
              </w:r>
              <w:r w:rsidR="00F45D9F" w:rsidDel="00D545C6">
                <w:delText>43</w:delText>
              </w:r>
              <w:r w:rsidDel="00D545C6">
                <w:delText xml:space="preserve"> %)</w:delText>
              </w:r>
            </w:del>
          </w:p>
        </w:tc>
        <w:tc>
          <w:tcPr>
            <w:tcW w:w="1134" w:type="dxa"/>
            <w:shd w:val="clear" w:color="auto" w:fill="ECF1F8"/>
          </w:tcPr>
          <w:p w14:paraId="11DFA021" w14:textId="7CDB0A8A" w:rsidR="00822EF5" w:rsidRPr="00042188" w:rsidDel="00D545C6" w:rsidRDefault="00822EF5" w:rsidP="00822EF5">
            <w:pPr>
              <w:jc w:val="both"/>
              <w:rPr>
                <w:del w:id="1612" w:author="Eva Skýbová" w:date="2024-05-15T07:28:00Z"/>
              </w:rPr>
            </w:pPr>
            <w:del w:id="1613" w:author="Eva Skýbová" w:date="2024-05-15T07:28:00Z">
              <w:r w:rsidDel="00D545C6">
                <w:delText>2/ZS</w:delText>
              </w:r>
            </w:del>
          </w:p>
        </w:tc>
        <w:tc>
          <w:tcPr>
            <w:tcW w:w="1134" w:type="dxa"/>
            <w:shd w:val="clear" w:color="auto" w:fill="ECF1F8"/>
          </w:tcPr>
          <w:p w14:paraId="4B0EC384" w14:textId="27B82552" w:rsidR="00822EF5" w:rsidRPr="0064135A" w:rsidDel="00D545C6" w:rsidRDefault="005C3C3D" w:rsidP="00822EF5">
            <w:pPr>
              <w:jc w:val="both"/>
              <w:rPr>
                <w:del w:id="1614" w:author="Eva Skýbová" w:date="2024-05-15T07:28:00Z"/>
                <w:b/>
              </w:rPr>
            </w:pPr>
            <w:del w:id="1615" w:author="Eva Skýbová" w:date="2024-05-15T07:28:00Z">
              <w:r w:rsidDel="00D545C6">
                <w:rPr>
                  <w:b/>
                </w:rPr>
                <w:delText>ZT</w:delText>
              </w:r>
            </w:del>
          </w:p>
        </w:tc>
      </w:tr>
      <w:tr w:rsidR="00822EF5" w:rsidRPr="00042188" w:rsidDel="00D545C6" w14:paraId="3DE44E2C" w14:textId="3740EB97" w:rsidTr="00604498">
        <w:trPr>
          <w:del w:id="1616" w:author="Eva Skýbová" w:date="2024-05-15T07:28:00Z"/>
        </w:trPr>
        <w:tc>
          <w:tcPr>
            <w:tcW w:w="4253" w:type="dxa"/>
            <w:gridSpan w:val="3"/>
            <w:shd w:val="clear" w:color="auto" w:fill="ECF1F8"/>
          </w:tcPr>
          <w:p w14:paraId="32E0DFB6" w14:textId="3D994DA9" w:rsidR="00A643B1" w:rsidDel="00D545C6" w:rsidRDefault="00A643B1" w:rsidP="00822EF5">
            <w:pPr>
              <w:jc w:val="both"/>
              <w:rPr>
                <w:del w:id="1617" w:author="Eva Skýbová" w:date="2024-05-15T07:28:00Z"/>
              </w:rPr>
            </w:pPr>
            <w:del w:id="1618" w:author="Eva Skýbová" w:date="2024-05-15T07:28:00Z">
              <w:r w:rsidDel="00D545C6">
                <w:delText>Professional English I</w:delText>
              </w:r>
              <w:r w:rsidR="00020488" w:rsidDel="00D545C6">
                <w:delText>I</w:delText>
              </w:r>
            </w:del>
          </w:p>
          <w:p w14:paraId="1AB462D4" w14:textId="3D45142D" w:rsidR="00822EF5" w:rsidRPr="00042188" w:rsidDel="00D545C6" w:rsidRDefault="00822EF5" w:rsidP="00822EF5">
            <w:pPr>
              <w:jc w:val="both"/>
              <w:rPr>
                <w:del w:id="1619" w:author="Eva Skýbová" w:date="2024-05-15T07:28:00Z"/>
              </w:rPr>
            </w:pPr>
          </w:p>
        </w:tc>
        <w:tc>
          <w:tcPr>
            <w:tcW w:w="1134" w:type="dxa"/>
            <w:shd w:val="clear" w:color="auto" w:fill="ECF1F8"/>
          </w:tcPr>
          <w:p w14:paraId="154012CB" w14:textId="60D42E55" w:rsidR="00822EF5" w:rsidRPr="00042188" w:rsidDel="00D545C6" w:rsidRDefault="00822EF5" w:rsidP="00822EF5">
            <w:pPr>
              <w:jc w:val="both"/>
              <w:rPr>
                <w:del w:id="1620" w:author="Eva Skýbová" w:date="2024-05-15T07:28:00Z"/>
              </w:rPr>
            </w:pPr>
            <w:del w:id="1621" w:author="Eva Skýbová" w:date="2024-05-15T07:28:00Z">
              <w:r w:rsidDel="00D545C6">
                <w:delText>28s</w:delText>
              </w:r>
            </w:del>
          </w:p>
        </w:tc>
        <w:tc>
          <w:tcPr>
            <w:tcW w:w="1134" w:type="dxa"/>
            <w:shd w:val="clear" w:color="auto" w:fill="ECF1F8"/>
          </w:tcPr>
          <w:p w14:paraId="561DBCED" w14:textId="403FE9C1" w:rsidR="00822EF5" w:rsidRPr="00042188" w:rsidDel="00D545C6" w:rsidRDefault="00822EF5" w:rsidP="00822EF5">
            <w:pPr>
              <w:jc w:val="both"/>
              <w:rPr>
                <w:del w:id="1622" w:author="Eva Skýbová" w:date="2024-05-15T07:28:00Z"/>
              </w:rPr>
            </w:pPr>
            <w:del w:id="1623" w:author="Eva Skýbová" w:date="2024-05-15T07:28:00Z">
              <w:r w:rsidDel="00D545C6">
                <w:delText>z</w:delText>
              </w:r>
            </w:del>
          </w:p>
        </w:tc>
        <w:tc>
          <w:tcPr>
            <w:tcW w:w="1134" w:type="dxa"/>
            <w:shd w:val="clear" w:color="auto" w:fill="ECF1F8"/>
          </w:tcPr>
          <w:p w14:paraId="4DE5BF5E" w14:textId="25479EE2" w:rsidR="00822EF5" w:rsidRPr="00042188" w:rsidDel="00D545C6" w:rsidRDefault="00822EF5" w:rsidP="00822EF5">
            <w:pPr>
              <w:jc w:val="both"/>
              <w:rPr>
                <w:del w:id="1624" w:author="Eva Skýbová" w:date="2024-05-15T07:28:00Z"/>
              </w:rPr>
            </w:pPr>
            <w:del w:id="1625" w:author="Eva Skýbová" w:date="2024-05-15T07:28:00Z">
              <w:r w:rsidDel="00D545C6">
                <w:delText>2</w:delText>
              </w:r>
            </w:del>
          </w:p>
        </w:tc>
        <w:tc>
          <w:tcPr>
            <w:tcW w:w="4111" w:type="dxa"/>
            <w:shd w:val="clear" w:color="auto" w:fill="ECF1F8"/>
          </w:tcPr>
          <w:p w14:paraId="1C23D720" w14:textId="6E321AE1" w:rsidR="00822EF5" w:rsidDel="00D545C6" w:rsidRDefault="00822EF5" w:rsidP="00822EF5">
            <w:pPr>
              <w:jc w:val="both"/>
              <w:rPr>
                <w:del w:id="1626" w:author="Eva Skýbová" w:date="2024-05-15T07:28:00Z"/>
                <w:b/>
                <w:bCs/>
              </w:rPr>
            </w:pPr>
            <w:del w:id="1627" w:author="Eva Skýbová" w:date="2024-05-15T07:28:00Z">
              <w:r w:rsidRPr="006C3972" w:rsidDel="00D545C6">
                <w:rPr>
                  <w:b/>
                  <w:bCs/>
                </w:rPr>
                <w:delText>Mgr. et Mgr. Kateřina Pitrová, BBA, Ph.D</w:delText>
              </w:r>
              <w:r w:rsidDel="00D545C6">
                <w:rPr>
                  <w:b/>
                  <w:bCs/>
                </w:rPr>
                <w:delText>.</w:delText>
              </w:r>
            </w:del>
          </w:p>
          <w:p w14:paraId="01EB48E0" w14:textId="133E2167" w:rsidR="00822EF5" w:rsidRPr="00042188" w:rsidDel="00D545C6" w:rsidRDefault="00822EF5" w:rsidP="00822EF5">
            <w:pPr>
              <w:jc w:val="both"/>
              <w:rPr>
                <w:del w:id="1628" w:author="Eva Skýbová" w:date="2024-05-15T07:28:00Z"/>
              </w:rPr>
            </w:pPr>
          </w:p>
        </w:tc>
        <w:tc>
          <w:tcPr>
            <w:tcW w:w="1134" w:type="dxa"/>
            <w:shd w:val="clear" w:color="auto" w:fill="ECF1F8"/>
          </w:tcPr>
          <w:p w14:paraId="3A57770B" w14:textId="3B11206F" w:rsidR="00822EF5" w:rsidRPr="00042188" w:rsidDel="00D545C6" w:rsidRDefault="00822EF5" w:rsidP="00822EF5">
            <w:pPr>
              <w:jc w:val="both"/>
              <w:rPr>
                <w:del w:id="1629" w:author="Eva Skýbová" w:date="2024-05-15T07:28:00Z"/>
              </w:rPr>
            </w:pPr>
            <w:del w:id="1630" w:author="Eva Skýbová" w:date="2024-05-15T07:28:00Z">
              <w:r w:rsidDel="00D545C6">
                <w:delText>2/ZS</w:delText>
              </w:r>
            </w:del>
          </w:p>
        </w:tc>
        <w:tc>
          <w:tcPr>
            <w:tcW w:w="1134" w:type="dxa"/>
            <w:shd w:val="clear" w:color="auto" w:fill="ECF1F8"/>
          </w:tcPr>
          <w:p w14:paraId="487EA748" w14:textId="1B160816" w:rsidR="00822EF5" w:rsidRPr="0064135A" w:rsidDel="00D545C6" w:rsidRDefault="00822EF5" w:rsidP="00822EF5">
            <w:pPr>
              <w:jc w:val="both"/>
              <w:rPr>
                <w:del w:id="1631" w:author="Eva Skýbová" w:date="2024-05-15T07:28:00Z"/>
                <w:b/>
              </w:rPr>
            </w:pPr>
          </w:p>
        </w:tc>
      </w:tr>
      <w:tr w:rsidR="00822EF5" w:rsidRPr="00042188" w:rsidDel="00D545C6" w14:paraId="7D159172" w14:textId="6280AB36" w:rsidTr="00604498">
        <w:trPr>
          <w:del w:id="1632" w:author="Eva Skýbová" w:date="2024-05-15T07:28:00Z"/>
        </w:trPr>
        <w:tc>
          <w:tcPr>
            <w:tcW w:w="4253" w:type="dxa"/>
            <w:gridSpan w:val="3"/>
            <w:shd w:val="clear" w:color="auto" w:fill="ECF1F8"/>
          </w:tcPr>
          <w:p w14:paraId="4B3C53C2" w14:textId="509AD127" w:rsidR="00FD2DF0" w:rsidDel="00D545C6" w:rsidRDefault="00FD2DF0" w:rsidP="00822EF5">
            <w:pPr>
              <w:jc w:val="both"/>
              <w:rPr>
                <w:del w:id="1633" w:author="Eva Skýbová" w:date="2024-05-15T07:28:00Z"/>
              </w:rPr>
            </w:pPr>
            <w:del w:id="1634" w:author="Eva Skýbová" w:date="2024-05-15T07:28:00Z">
              <w:r w:rsidDel="00D545C6">
                <w:delText>Sports Activities I</w:delText>
              </w:r>
            </w:del>
          </w:p>
          <w:p w14:paraId="2AA3494B" w14:textId="5E56A214" w:rsidR="00822EF5" w:rsidRPr="00042188" w:rsidDel="00D545C6" w:rsidRDefault="00822EF5" w:rsidP="00822EF5">
            <w:pPr>
              <w:jc w:val="both"/>
              <w:rPr>
                <w:del w:id="1635" w:author="Eva Skýbová" w:date="2024-05-15T07:28:00Z"/>
              </w:rPr>
            </w:pPr>
          </w:p>
        </w:tc>
        <w:tc>
          <w:tcPr>
            <w:tcW w:w="1134" w:type="dxa"/>
            <w:shd w:val="clear" w:color="auto" w:fill="ECF1F8"/>
          </w:tcPr>
          <w:p w14:paraId="553F8C80" w14:textId="3100D4F6" w:rsidR="00822EF5" w:rsidRPr="00042188" w:rsidDel="00D545C6" w:rsidRDefault="00822EF5" w:rsidP="00822EF5">
            <w:pPr>
              <w:jc w:val="both"/>
              <w:rPr>
                <w:del w:id="1636" w:author="Eva Skýbová" w:date="2024-05-15T07:28:00Z"/>
              </w:rPr>
            </w:pPr>
            <w:del w:id="1637" w:author="Eva Skýbová" w:date="2024-05-15T07:28:00Z">
              <w:r w:rsidDel="00D545C6">
                <w:delText>28c</w:delText>
              </w:r>
            </w:del>
          </w:p>
        </w:tc>
        <w:tc>
          <w:tcPr>
            <w:tcW w:w="1134" w:type="dxa"/>
            <w:shd w:val="clear" w:color="auto" w:fill="ECF1F8"/>
          </w:tcPr>
          <w:p w14:paraId="01FDE491" w14:textId="20086B76" w:rsidR="00822EF5" w:rsidRPr="00042188" w:rsidDel="00D545C6" w:rsidRDefault="00822EF5" w:rsidP="00822EF5">
            <w:pPr>
              <w:jc w:val="both"/>
              <w:rPr>
                <w:del w:id="1638" w:author="Eva Skýbová" w:date="2024-05-15T07:28:00Z"/>
              </w:rPr>
            </w:pPr>
            <w:del w:id="1639" w:author="Eva Skýbová" w:date="2024-05-15T07:28:00Z">
              <w:r w:rsidDel="00D545C6">
                <w:delText>z</w:delText>
              </w:r>
            </w:del>
          </w:p>
        </w:tc>
        <w:tc>
          <w:tcPr>
            <w:tcW w:w="1134" w:type="dxa"/>
            <w:shd w:val="clear" w:color="auto" w:fill="ECF1F8"/>
          </w:tcPr>
          <w:p w14:paraId="04364EE5" w14:textId="2DD6F5C6" w:rsidR="00822EF5" w:rsidRPr="00042188" w:rsidDel="00D545C6" w:rsidRDefault="00822EF5" w:rsidP="00822EF5">
            <w:pPr>
              <w:jc w:val="both"/>
              <w:rPr>
                <w:del w:id="1640" w:author="Eva Skýbová" w:date="2024-05-15T07:28:00Z"/>
              </w:rPr>
            </w:pPr>
            <w:del w:id="1641" w:author="Eva Skýbová" w:date="2024-05-15T07:28:00Z">
              <w:r w:rsidDel="00D545C6">
                <w:delText>2</w:delText>
              </w:r>
            </w:del>
          </w:p>
        </w:tc>
        <w:tc>
          <w:tcPr>
            <w:tcW w:w="4111" w:type="dxa"/>
            <w:shd w:val="clear" w:color="auto" w:fill="ECF1F8"/>
          </w:tcPr>
          <w:p w14:paraId="24DF802E" w14:textId="2A9F8892" w:rsidR="00822EF5" w:rsidDel="00D545C6" w:rsidRDefault="00822EF5" w:rsidP="00822EF5">
            <w:pPr>
              <w:jc w:val="both"/>
              <w:rPr>
                <w:del w:id="1642" w:author="Eva Skýbová" w:date="2024-05-15T07:28:00Z"/>
              </w:rPr>
            </w:pPr>
            <w:del w:id="1643" w:author="Eva Skýbová" w:date="2024-05-15T07:28:00Z">
              <w:r w:rsidDel="00D545C6">
                <w:delText>MUTV</w:delText>
              </w:r>
            </w:del>
          </w:p>
          <w:p w14:paraId="327D4DDC" w14:textId="45470222" w:rsidR="00822EF5" w:rsidRPr="00042188" w:rsidDel="00D545C6" w:rsidRDefault="00822EF5" w:rsidP="00822EF5">
            <w:pPr>
              <w:jc w:val="both"/>
              <w:rPr>
                <w:del w:id="1644" w:author="Eva Skýbová" w:date="2024-05-15T07:28:00Z"/>
              </w:rPr>
            </w:pPr>
          </w:p>
        </w:tc>
        <w:tc>
          <w:tcPr>
            <w:tcW w:w="1134" w:type="dxa"/>
            <w:shd w:val="clear" w:color="auto" w:fill="ECF1F8"/>
          </w:tcPr>
          <w:p w14:paraId="0C20B0E8" w14:textId="6C1B4A50" w:rsidR="00822EF5" w:rsidRPr="00042188" w:rsidDel="00D545C6" w:rsidRDefault="00822EF5" w:rsidP="00822EF5">
            <w:pPr>
              <w:jc w:val="both"/>
              <w:rPr>
                <w:del w:id="1645" w:author="Eva Skýbová" w:date="2024-05-15T07:28:00Z"/>
              </w:rPr>
            </w:pPr>
            <w:del w:id="1646" w:author="Eva Skýbová" w:date="2024-05-15T07:28:00Z">
              <w:r w:rsidDel="00D545C6">
                <w:delText>2/ZS</w:delText>
              </w:r>
            </w:del>
          </w:p>
        </w:tc>
        <w:tc>
          <w:tcPr>
            <w:tcW w:w="1134" w:type="dxa"/>
            <w:shd w:val="clear" w:color="auto" w:fill="ECF1F8"/>
          </w:tcPr>
          <w:p w14:paraId="5D2F5D27" w14:textId="6DFEC962" w:rsidR="00822EF5" w:rsidRPr="0064135A" w:rsidDel="00D545C6" w:rsidRDefault="00822EF5" w:rsidP="00822EF5">
            <w:pPr>
              <w:jc w:val="both"/>
              <w:rPr>
                <w:del w:id="1647" w:author="Eva Skýbová" w:date="2024-05-15T07:28:00Z"/>
                <w:b/>
              </w:rPr>
            </w:pPr>
          </w:p>
        </w:tc>
      </w:tr>
      <w:tr w:rsidR="003648BE" w:rsidRPr="00042188" w:rsidDel="00D545C6" w14:paraId="79D19181" w14:textId="2724A7B6" w:rsidTr="00604498">
        <w:trPr>
          <w:del w:id="1648" w:author="Eva Skýbová" w:date="2024-05-15T07:28:00Z"/>
        </w:trPr>
        <w:tc>
          <w:tcPr>
            <w:tcW w:w="4253" w:type="dxa"/>
            <w:gridSpan w:val="3"/>
            <w:shd w:val="clear" w:color="auto" w:fill="ECF1F8"/>
          </w:tcPr>
          <w:p w14:paraId="358F1BB6" w14:textId="7D352522" w:rsidR="00760990" w:rsidDel="00D545C6" w:rsidRDefault="00760990" w:rsidP="003648BE">
            <w:pPr>
              <w:jc w:val="both"/>
              <w:rPr>
                <w:del w:id="1649" w:author="Eva Skýbová" w:date="2024-05-15T07:28:00Z"/>
              </w:rPr>
            </w:pPr>
            <w:del w:id="1650" w:author="Eva Skýbová" w:date="2024-05-15T07:28:00Z">
              <w:r w:rsidDel="00D545C6">
                <w:delText>Manufacturing Systems</w:delText>
              </w:r>
            </w:del>
          </w:p>
          <w:p w14:paraId="5C7C1289" w14:textId="7ADE867B" w:rsidR="003648BE" w:rsidDel="00D545C6" w:rsidRDefault="003648BE" w:rsidP="003648BE">
            <w:pPr>
              <w:jc w:val="both"/>
              <w:rPr>
                <w:del w:id="1651" w:author="Eva Skýbová" w:date="2024-05-15T07:28:00Z"/>
              </w:rPr>
            </w:pPr>
          </w:p>
        </w:tc>
        <w:tc>
          <w:tcPr>
            <w:tcW w:w="1134" w:type="dxa"/>
            <w:shd w:val="clear" w:color="auto" w:fill="ECF1F8"/>
          </w:tcPr>
          <w:p w14:paraId="1EDFEEFC" w14:textId="45DA03B6" w:rsidR="003648BE" w:rsidDel="00D545C6" w:rsidRDefault="003648BE" w:rsidP="003648BE">
            <w:pPr>
              <w:jc w:val="both"/>
              <w:rPr>
                <w:del w:id="1652" w:author="Eva Skýbová" w:date="2024-05-15T07:28:00Z"/>
              </w:rPr>
            </w:pPr>
            <w:del w:id="1653" w:author="Eva Skýbová" w:date="2024-05-15T07:28:00Z">
              <w:r w:rsidDel="00D545C6">
                <w:delText>14p-28s</w:delText>
              </w:r>
            </w:del>
          </w:p>
        </w:tc>
        <w:tc>
          <w:tcPr>
            <w:tcW w:w="1134" w:type="dxa"/>
            <w:shd w:val="clear" w:color="auto" w:fill="ECF1F8"/>
          </w:tcPr>
          <w:p w14:paraId="0FDFEB87" w14:textId="57CD2DAA" w:rsidR="003648BE" w:rsidDel="00D545C6" w:rsidRDefault="003648BE" w:rsidP="003648BE">
            <w:pPr>
              <w:jc w:val="both"/>
              <w:rPr>
                <w:del w:id="1654" w:author="Eva Skýbová" w:date="2024-05-15T07:28:00Z"/>
              </w:rPr>
            </w:pPr>
            <w:del w:id="1655" w:author="Eva Skýbová" w:date="2024-05-15T07:28:00Z">
              <w:r w:rsidDel="00D545C6">
                <w:delText>z, zk</w:delText>
              </w:r>
            </w:del>
          </w:p>
        </w:tc>
        <w:tc>
          <w:tcPr>
            <w:tcW w:w="1134" w:type="dxa"/>
            <w:shd w:val="clear" w:color="auto" w:fill="ECF1F8"/>
          </w:tcPr>
          <w:p w14:paraId="1C5B5371" w14:textId="755DB6B6" w:rsidR="003648BE" w:rsidDel="00D545C6" w:rsidRDefault="003648BE" w:rsidP="003648BE">
            <w:pPr>
              <w:jc w:val="both"/>
              <w:rPr>
                <w:del w:id="1656" w:author="Eva Skýbová" w:date="2024-05-15T07:28:00Z"/>
              </w:rPr>
            </w:pPr>
            <w:del w:id="1657" w:author="Eva Skýbová" w:date="2024-05-15T07:28:00Z">
              <w:r w:rsidDel="00D545C6">
                <w:delText>4</w:delText>
              </w:r>
            </w:del>
          </w:p>
        </w:tc>
        <w:tc>
          <w:tcPr>
            <w:tcW w:w="4111" w:type="dxa"/>
            <w:shd w:val="clear" w:color="auto" w:fill="ECF1F8"/>
          </w:tcPr>
          <w:p w14:paraId="596262E5" w14:textId="7B354DD4" w:rsidR="003648BE" w:rsidRPr="009944E8" w:rsidDel="00D545C6" w:rsidRDefault="003648BE" w:rsidP="003648BE">
            <w:pPr>
              <w:jc w:val="both"/>
              <w:rPr>
                <w:del w:id="1658" w:author="Eva Skýbová" w:date="2024-05-15T07:28:00Z"/>
              </w:rPr>
            </w:pPr>
            <w:del w:id="1659" w:author="Eva Skýbová" w:date="2024-05-15T07:28:00Z">
              <w:r w:rsidDel="00D545C6">
                <w:rPr>
                  <w:b/>
                  <w:bCs/>
                </w:rPr>
                <w:delText>Ing. Romana Heinzová, Ph.D.</w:delText>
              </w:r>
            </w:del>
          </w:p>
          <w:p w14:paraId="769CCEC5" w14:textId="46F7C350" w:rsidR="003648BE" w:rsidDel="00D545C6" w:rsidRDefault="003648BE" w:rsidP="003648BE">
            <w:pPr>
              <w:jc w:val="both"/>
              <w:rPr>
                <w:del w:id="1660" w:author="Eva Skýbová" w:date="2024-05-15T07:28:00Z"/>
              </w:rPr>
            </w:pPr>
          </w:p>
        </w:tc>
        <w:tc>
          <w:tcPr>
            <w:tcW w:w="1134" w:type="dxa"/>
            <w:shd w:val="clear" w:color="auto" w:fill="ECF1F8"/>
          </w:tcPr>
          <w:p w14:paraId="78B548A9" w14:textId="44473F47" w:rsidR="003648BE" w:rsidDel="00D545C6" w:rsidRDefault="00822EF5" w:rsidP="003648BE">
            <w:pPr>
              <w:jc w:val="both"/>
              <w:rPr>
                <w:del w:id="1661" w:author="Eva Skýbová" w:date="2024-05-15T07:28:00Z"/>
              </w:rPr>
            </w:pPr>
            <w:del w:id="1662" w:author="Eva Skýbová" w:date="2024-05-15T07:28:00Z">
              <w:r w:rsidDel="00D545C6">
                <w:delText>2</w:delText>
              </w:r>
              <w:r w:rsidR="003648BE" w:rsidDel="00D545C6">
                <w:delText>/ZS</w:delText>
              </w:r>
            </w:del>
          </w:p>
        </w:tc>
        <w:tc>
          <w:tcPr>
            <w:tcW w:w="1134" w:type="dxa"/>
            <w:shd w:val="clear" w:color="auto" w:fill="ECF1F8"/>
          </w:tcPr>
          <w:p w14:paraId="5DB16737" w14:textId="7C536A5F" w:rsidR="003648BE" w:rsidRPr="0064135A" w:rsidDel="00D545C6" w:rsidRDefault="003648BE" w:rsidP="003648BE">
            <w:pPr>
              <w:jc w:val="both"/>
              <w:rPr>
                <w:del w:id="1663" w:author="Eva Skýbová" w:date="2024-05-15T07:28:00Z"/>
                <w:b/>
              </w:rPr>
            </w:pPr>
          </w:p>
        </w:tc>
      </w:tr>
      <w:tr w:rsidR="00F96B15" w:rsidRPr="00042188" w:rsidDel="00D545C6" w14:paraId="42220961" w14:textId="231420D2" w:rsidTr="00604498">
        <w:trPr>
          <w:del w:id="1664" w:author="Eva Skýbová" w:date="2024-05-15T07:28:00Z"/>
        </w:trPr>
        <w:tc>
          <w:tcPr>
            <w:tcW w:w="4253" w:type="dxa"/>
            <w:gridSpan w:val="3"/>
            <w:shd w:val="clear" w:color="auto" w:fill="ECF1F8"/>
          </w:tcPr>
          <w:p w14:paraId="77884A61" w14:textId="1F34BEED" w:rsidR="00F9308A" w:rsidRPr="00CF5522" w:rsidDel="00D545C6" w:rsidRDefault="00F9308A" w:rsidP="00F96B15">
            <w:pPr>
              <w:jc w:val="both"/>
              <w:rPr>
                <w:del w:id="1665" w:author="Eva Skýbová" w:date="2024-05-15T07:28:00Z"/>
              </w:rPr>
            </w:pPr>
            <w:del w:id="1666" w:author="Eva Skýbová" w:date="2024-05-15T07:28:00Z">
              <w:r w:rsidRPr="00CF5522" w:rsidDel="00D545C6">
                <w:delText xml:space="preserve">Safety and Health </w:delText>
              </w:r>
              <w:r w:rsidR="004D6AEA" w:rsidDel="00D545C6">
                <w:delText>Protection during Work</w:delText>
              </w:r>
            </w:del>
          </w:p>
          <w:p w14:paraId="0122C54D" w14:textId="458D5CD2" w:rsidR="00F96B15" w:rsidDel="00D545C6" w:rsidRDefault="00F96B15" w:rsidP="00F96B15">
            <w:pPr>
              <w:jc w:val="both"/>
              <w:rPr>
                <w:del w:id="1667" w:author="Eva Skýbová" w:date="2024-05-15T07:28:00Z"/>
              </w:rPr>
            </w:pPr>
          </w:p>
        </w:tc>
        <w:tc>
          <w:tcPr>
            <w:tcW w:w="1134" w:type="dxa"/>
            <w:shd w:val="clear" w:color="auto" w:fill="ECF1F8"/>
          </w:tcPr>
          <w:p w14:paraId="2DF7C90E" w14:textId="0D81EC07" w:rsidR="00F96B15" w:rsidDel="00D545C6" w:rsidRDefault="00F96B15" w:rsidP="001E570D">
            <w:pPr>
              <w:jc w:val="both"/>
              <w:rPr>
                <w:del w:id="1668" w:author="Eva Skýbová" w:date="2024-05-15T07:28:00Z"/>
              </w:rPr>
            </w:pPr>
            <w:del w:id="1669" w:author="Eva Skýbová" w:date="2024-05-15T07:28:00Z">
              <w:r w:rsidDel="00D545C6">
                <w:delText>28p-</w:delText>
              </w:r>
              <w:r w:rsidR="001E570D" w:rsidDel="00D545C6">
                <w:delText>14c</w:delText>
              </w:r>
            </w:del>
          </w:p>
        </w:tc>
        <w:tc>
          <w:tcPr>
            <w:tcW w:w="1134" w:type="dxa"/>
            <w:shd w:val="clear" w:color="auto" w:fill="ECF1F8"/>
          </w:tcPr>
          <w:p w14:paraId="15E8ECC4" w14:textId="4C488995" w:rsidR="00F96B15" w:rsidDel="00D545C6" w:rsidRDefault="00F96B15" w:rsidP="00F96B15">
            <w:pPr>
              <w:jc w:val="both"/>
              <w:rPr>
                <w:del w:id="1670" w:author="Eva Skýbová" w:date="2024-05-15T07:28:00Z"/>
              </w:rPr>
            </w:pPr>
            <w:del w:id="1671" w:author="Eva Skýbová" w:date="2024-05-15T07:28:00Z">
              <w:r w:rsidDel="00D545C6">
                <w:delText>z, zk</w:delText>
              </w:r>
            </w:del>
          </w:p>
        </w:tc>
        <w:tc>
          <w:tcPr>
            <w:tcW w:w="1134" w:type="dxa"/>
            <w:shd w:val="clear" w:color="auto" w:fill="ECF1F8"/>
          </w:tcPr>
          <w:p w14:paraId="23CFCF8B" w14:textId="15D2E615" w:rsidR="00F96B15" w:rsidDel="00D545C6" w:rsidRDefault="00F96B15" w:rsidP="00F96B15">
            <w:pPr>
              <w:jc w:val="both"/>
              <w:rPr>
                <w:del w:id="1672" w:author="Eva Skýbová" w:date="2024-05-15T07:28:00Z"/>
              </w:rPr>
            </w:pPr>
            <w:del w:id="1673" w:author="Eva Skýbová" w:date="2024-05-15T07:28:00Z">
              <w:r w:rsidDel="00D545C6">
                <w:delText>4</w:delText>
              </w:r>
            </w:del>
          </w:p>
        </w:tc>
        <w:tc>
          <w:tcPr>
            <w:tcW w:w="4111" w:type="dxa"/>
            <w:shd w:val="clear" w:color="auto" w:fill="ECF1F8"/>
          </w:tcPr>
          <w:p w14:paraId="1032C9DC" w14:textId="783DBFB2" w:rsidR="00F96B15" w:rsidDel="00D545C6" w:rsidRDefault="00F96B15" w:rsidP="00F96B15">
            <w:pPr>
              <w:jc w:val="both"/>
              <w:rPr>
                <w:del w:id="1674" w:author="Eva Skýbová" w:date="2024-05-15T07:28:00Z"/>
                <w:b/>
                <w:bCs/>
              </w:rPr>
            </w:pPr>
            <w:del w:id="1675" w:author="Eva Skýbová" w:date="2024-05-15T07:28:00Z">
              <w:r w:rsidRPr="00DD0925" w:rsidDel="00D545C6">
                <w:rPr>
                  <w:b/>
                  <w:bCs/>
                </w:rPr>
                <w:delText xml:space="preserve">Ing. </w:delText>
              </w:r>
              <w:r w:rsidDel="00D545C6">
                <w:rPr>
                  <w:b/>
                  <w:bCs/>
                </w:rPr>
                <w:delText>Slavomíra Vargová</w:delText>
              </w:r>
              <w:r w:rsidRPr="00DD0925" w:rsidDel="00D545C6">
                <w:rPr>
                  <w:b/>
                  <w:bCs/>
                </w:rPr>
                <w:delText>, Ph.D.</w:delText>
              </w:r>
            </w:del>
          </w:p>
          <w:p w14:paraId="7659C964" w14:textId="73F010B0" w:rsidR="00F96B15" w:rsidDel="00D545C6" w:rsidRDefault="00F96B15" w:rsidP="00F96B15">
            <w:pPr>
              <w:jc w:val="both"/>
              <w:rPr>
                <w:del w:id="1676" w:author="Eva Skýbová" w:date="2024-05-15T07:28:00Z"/>
                <w:b/>
                <w:bCs/>
              </w:rPr>
            </w:pPr>
          </w:p>
        </w:tc>
        <w:tc>
          <w:tcPr>
            <w:tcW w:w="1134" w:type="dxa"/>
            <w:shd w:val="clear" w:color="auto" w:fill="ECF1F8"/>
          </w:tcPr>
          <w:p w14:paraId="6D900B3B" w14:textId="5BBD280C" w:rsidR="00F96B15" w:rsidDel="00D545C6" w:rsidRDefault="00F96B15" w:rsidP="00F96B15">
            <w:pPr>
              <w:jc w:val="both"/>
              <w:rPr>
                <w:del w:id="1677" w:author="Eva Skýbová" w:date="2024-05-15T07:28:00Z"/>
              </w:rPr>
            </w:pPr>
            <w:del w:id="1678" w:author="Eva Skýbová" w:date="2024-05-15T07:28:00Z">
              <w:r w:rsidDel="00D545C6">
                <w:delText>2/LS</w:delText>
              </w:r>
            </w:del>
          </w:p>
        </w:tc>
        <w:tc>
          <w:tcPr>
            <w:tcW w:w="1134" w:type="dxa"/>
            <w:shd w:val="clear" w:color="auto" w:fill="ECF1F8"/>
          </w:tcPr>
          <w:p w14:paraId="4A0BCF71" w14:textId="02B634CC" w:rsidR="00F96B15" w:rsidRPr="0064135A" w:rsidDel="00D545C6" w:rsidRDefault="00F96B15" w:rsidP="00F96B15">
            <w:pPr>
              <w:jc w:val="both"/>
              <w:rPr>
                <w:del w:id="1679" w:author="Eva Skýbová" w:date="2024-05-15T07:28:00Z"/>
                <w:b/>
              </w:rPr>
            </w:pPr>
            <w:del w:id="1680" w:author="Eva Skýbová" w:date="2024-05-15T07:28:00Z">
              <w:r w:rsidRPr="0064135A" w:rsidDel="00D545C6">
                <w:rPr>
                  <w:b/>
                </w:rPr>
                <w:delText>PZ</w:delText>
              </w:r>
            </w:del>
          </w:p>
        </w:tc>
      </w:tr>
      <w:tr w:rsidR="00F96B15" w:rsidRPr="00042188" w:rsidDel="00D545C6" w14:paraId="10730005" w14:textId="56B65396" w:rsidTr="00604498">
        <w:trPr>
          <w:del w:id="1681" w:author="Eva Skýbová" w:date="2024-05-15T07:28:00Z"/>
        </w:trPr>
        <w:tc>
          <w:tcPr>
            <w:tcW w:w="4253" w:type="dxa"/>
            <w:gridSpan w:val="3"/>
            <w:shd w:val="clear" w:color="auto" w:fill="FFEEB9"/>
          </w:tcPr>
          <w:p w14:paraId="0D12AE78" w14:textId="563BE04C" w:rsidR="00173CAD" w:rsidDel="00D545C6" w:rsidRDefault="00173CAD" w:rsidP="00173CAD">
            <w:pPr>
              <w:jc w:val="both"/>
              <w:rPr>
                <w:del w:id="1682" w:author="Eva Skýbová" w:date="2024-05-15T07:28:00Z"/>
              </w:rPr>
            </w:pPr>
            <w:del w:id="1683" w:author="Eva Skýbová" w:date="2024-05-15T07:28:00Z">
              <w:r w:rsidDel="00D545C6">
                <w:delText>Cyber Security</w:delText>
              </w:r>
            </w:del>
          </w:p>
          <w:p w14:paraId="3B62EDA2" w14:textId="5218A371" w:rsidR="00F96B15" w:rsidRPr="00042188" w:rsidDel="00D545C6" w:rsidRDefault="00F96B15" w:rsidP="00F96B15">
            <w:pPr>
              <w:jc w:val="both"/>
              <w:rPr>
                <w:del w:id="1684" w:author="Eva Skýbová" w:date="2024-05-15T07:28:00Z"/>
              </w:rPr>
            </w:pPr>
          </w:p>
        </w:tc>
        <w:tc>
          <w:tcPr>
            <w:tcW w:w="1134" w:type="dxa"/>
            <w:shd w:val="clear" w:color="auto" w:fill="FFEEB9"/>
          </w:tcPr>
          <w:p w14:paraId="5D433C50" w14:textId="25342A6C" w:rsidR="00F96B15" w:rsidRPr="00042188" w:rsidDel="00D545C6" w:rsidRDefault="00F96B15" w:rsidP="00F96B15">
            <w:pPr>
              <w:jc w:val="both"/>
              <w:rPr>
                <w:del w:id="1685" w:author="Eva Skýbová" w:date="2024-05-15T07:28:00Z"/>
              </w:rPr>
            </w:pPr>
            <w:del w:id="1686" w:author="Eva Skýbová" w:date="2024-05-15T07:28:00Z">
              <w:r w:rsidDel="00D545C6">
                <w:delText>28p-28c</w:delText>
              </w:r>
            </w:del>
          </w:p>
        </w:tc>
        <w:tc>
          <w:tcPr>
            <w:tcW w:w="1134" w:type="dxa"/>
            <w:shd w:val="clear" w:color="auto" w:fill="FFEEB9"/>
          </w:tcPr>
          <w:p w14:paraId="776DA871" w14:textId="4FE96C1B" w:rsidR="00F96B15" w:rsidRPr="00042188" w:rsidDel="00D545C6" w:rsidRDefault="00F96B15" w:rsidP="00F96B15">
            <w:pPr>
              <w:jc w:val="both"/>
              <w:rPr>
                <w:del w:id="1687" w:author="Eva Skýbová" w:date="2024-05-15T07:28:00Z"/>
              </w:rPr>
            </w:pPr>
            <w:del w:id="1688" w:author="Eva Skýbová" w:date="2024-05-15T07:28:00Z">
              <w:r w:rsidDel="00D545C6">
                <w:delText>z, zk</w:delText>
              </w:r>
            </w:del>
          </w:p>
        </w:tc>
        <w:tc>
          <w:tcPr>
            <w:tcW w:w="1134" w:type="dxa"/>
            <w:shd w:val="clear" w:color="auto" w:fill="FFEEB9"/>
          </w:tcPr>
          <w:p w14:paraId="44E40005" w14:textId="1762E4D6" w:rsidR="00F96B15" w:rsidRPr="00042188" w:rsidDel="00D545C6" w:rsidRDefault="00F96B15" w:rsidP="00F96B15">
            <w:pPr>
              <w:jc w:val="both"/>
              <w:rPr>
                <w:del w:id="1689" w:author="Eva Skýbová" w:date="2024-05-15T07:28:00Z"/>
              </w:rPr>
            </w:pPr>
            <w:del w:id="1690" w:author="Eva Skýbová" w:date="2024-05-15T07:28:00Z">
              <w:r w:rsidDel="00D545C6">
                <w:delText>4</w:delText>
              </w:r>
            </w:del>
          </w:p>
        </w:tc>
        <w:tc>
          <w:tcPr>
            <w:tcW w:w="4111" w:type="dxa"/>
            <w:shd w:val="clear" w:color="auto" w:fill="FFEEB9"/>
          </w:tcPr>
          <w:p w14:paraId="47DCF06D" w14:textId="5783D87F" w:rsidR="00F96B15" w:rsidRPr="00042188" w:rsidDel="00D545C6" w:rsidRDefault="00F96B15" w:rsidP="00F96B15">
            <w:pPr>
              <w:jc w:val="both"/>
              <w:rPr>
                <w:del w:id="1691" w:author="Eva Skýbová" w:date="2024-05-15T07:28:00Z"/>
              </w:rPr>
            </w:pPr>
            <w:del w:id="1692" w:author="Eva Skýbová" w:date="2024-05-15T07:28:00Z">
              <w:r w:rsidDel="00D545C6">
                <w:rPr>
                  <w:b/>
                  <w:bCs/>
                </w:rPr>
                <w:delText>Ing. Petr Svoboda, Ph.D. (</w:delText>
              </w:r>
              <w:r w:rsidR="00F45D9F" w:rsidDel="00D545C6">
                <w:rPr>
                  <w:b/>
                  <w:bCs/>
                </w:rPr>
                <w:delText>57</w:delText>
              </w:r>
              <w:r w:rsidDel="00D545C6">
                <w:rPr>
                  <w:b/>
                  <w:bCs/>
                </w:rPr>
                <w:delText xml:space="preserve"> %)</w:delText>
              </w:r>
            </w:del>
          </w:p>
          <w:p w14:paraId="5F0A111D" w14:textId="4A853642" w:rsidR="00F96B15" w:rsidRPr="00042188" w:rsidDel="00D545C6" w:rsidRDefault="00F96B15" w:rsidP="00F45D9F">
            <w:pPr>
              <w:jc w:val="both"/>
              <w:rPr>
                <w:del w:id="1693" w:author="Eva Skýbová" w:date="2024-05-15T07:28:00Z"/>
              </w:rPr>
            </w:pPr>
            <w:del w:id="1694" w:author="Eva Skýbová" w:date="2024-05-15T07:28:00Z">
              <w:r w:rsidDel="00D545C6">
                <w:delText>Ing. Pavel Valášek (</w:delText>
              </w:r>
              <w:r w:rsidR="00F45D9F" w:rsidDel="00D545C6">
                <w:delText>43</w:delText>
              </w:r>
              <w:r w:rsidDel="00D545C6">
                <w:delText xml:space="preserve"> %)</w:delText>
              </w:r>
            </w:del>
          </w:p>
        </w:tc>
        <w:tc>
          <w:tcPr>
            <w:tcW w:w="1134" w:type="dxa"/>
            <w:shd w:val="clear" w:color="auto" w:fill="FFEEB9"/>
          </w:tcPr>
          <w:p w14:paraId="203F7FBF" w14:textId="767103ED" w:rsidR="00F96B15" w:rsidRPr="00042188" w:rsidDel="00D545C6" w:rsidRDefault="00F96B15" w:rsidP="00F96B15">
            <w:pPr>
              <w:jc w:val="both"/>
              <w:rPr>
                <w:del w:id="1695" w:author="Eva Skýbová" w:date="2024-05-15T07:28:00Z"/>
              </w:rPr>
            </w:pPr>
            <w:del w:id="1696" w:author="Eva Skýbová" w:date="2024-05-15T07:28:00Z">
              <w:r w:rsidDel="00D545C6">
                <w:delText>2/LS</w:delText>
              </w:r>
            </w:del>
          </w:p>
        </w:tc>
        <w:tc>
          <w:tcPr>
            <w:tcW w:w="1134" w:type="dxa"/>
            <w:shd w:val="clear" w:color="auto" w:fill="FFEEB9"/>
          </w:tcPr>
          <w:p w14:paraId="3F147FAE" w14:textId="68B0839F" w:rsidR="00F96B15" w:rsidRPr="00042188" w:rsidDel="00D545C6" w:rsidRDefault="00F96B15" w:rsidP="00F96B15">
            <w:pPr>
              <w:jc w:val="both"/>
              <w:rPr>
                <w:del w:id="1697" w:author="Eva Skýbová" w:date="2024-05-15T07:28:00Z"/>
              </w:rPr>
            </w:pPr>
          </w:p>
        </w:tc>
      </w:tr>
      <w:tr w:rsidR="00F96B15" w:rsidRPr="00042188" w:rsidDel="00D545C6" w14:paraId="61DCCFDA" w14:textId="47AF9DDD" w:rsidTr="00604498">
        <w:trPr>
          <w:del w:id="1698" w:author="Eva Skýbová" w:date="2024-05-15T07:28:00Z"/>
        </w:trPr>
        <w:tc>
          <w:tcPr>
            <w:tcW w:w="4253" w:type="dxa"/>
            <w:gridSpan w:val="3"/>
            <w:shd w:val="clear" w:color="auto" w:fill="FFEEB9"/>
          </w:tcPr>
          <w:p w14:paraId="7574F99D" w14:textId="537ED5EB" w:rsidR="00A643B1" w:rsidRPr="00F4533E" w:rsidDel="00D545C6" w:rsidRDefault="00F4533E" w:rsidP="00A643B1">
            <w:pPr>
              <w:jc w:val="both"/>
              <w:rPr>
                <w:del w:id="1699" w:author="Eva Skýbová" w:date="2024-05-15T07:28:00Z"/>
              </w:rPr>
            </w:pPr>
            <w:del w:id="1700" w:author="Eva Skýbová" w:date="2024-05-15T07:28:00Z">
              <w:r w:rsidRPr="00F4533E" w:rsidDel="00D545C6">
                <w:delText>Crisis</w:delText>
              </w:r>
              <w:r w:rsidR="00A643B1" w:rsidRPr="00F4533E" w:rsidDel="00D545C6">
                <w:delText xml:space="preserve"> Management and State Defence</w:delText>
              </w:r>
            </w:del>
          </w:p>
          <w:p w14:paraId="3EDC3B7B" w14:textId="43E18B29" w:rsidR="00F96B15" w:rsidRPr="00042188" w:rsidDel="00D545C6" w:rsidRDefault="00F96B15" w:rsidP="00F96B15">
            <w:pPr>
              <w:jc w:val="both"/>
              <w:rPr>
                <w:del w:id="1701" w:author="Eva Skýbová" w:date="2024-05-15T07:28:00Z"/>
              </w:rPr>
            </w:pPr>
          </w:p>
        </w:tc>
        <w:tc>
          <w:tcPr>
            <w:tcW w:w="1134" w:type="dxa"/>
            <w:shd w:val="clear" w:color="auto" w:fill="FFEEB9"/>
          </w:tcPr>
          <w:p w14:paraId="21E2A877" w14:textId="514E6CA9" w:rsidR="00F96B15" w:rsidRPr="00042188" w:rsidDel="00D545C6" w:rsidRDefault="00F96B15" w:rsidP="00632892">
            <w:pPr>
              <w:jc w:val="both"/>
              <w:rPr>
                <w:del w:id="1702" w:author="Eva Skýbová" w:date="2024-05-15T07:28:00Z"/>
              </w:rPr>
            </w:pPr>
            <w:del w:id="1703" w:author="Eva Skýbová" w:date="2024-05-15T07:28:00Z">
              <w:r w:rsidDel="00D545C6">
                <w:delText>28p-</w:delText>
              </w:r>
              <w:r w:rsidR="00632892" w:rsidDel="00D545C6">
                <w:delText>14</w:delText>
              </w:r>
              <w:r w:rsidDel="00D545C6">
                <w:delText>s</w:delText>
              </w:r>
            </w:del>
          </w:p>
        </w:tc>
        <w:tc>
          <w:tcPr>
            <w:tcW w:w="1134" w:type="dxa"/>
            <w:shd w:val="clear" w:color="auto" w:fill="FFEEB9"/>
          </w:tcPr>
          <w:p w14:paraId="0F659B59" w14:textId="71AF02F3" w:rsidR="00F96B15" w:rsidRPr="00042188" w:rsidDel="00D545C6" w:rsidRDefault="00F96B15" w:rsidP="00F96B15">
            <w:pPr>
              <w:jc w:val="both"/>
              <w:rPr>
                <w:del w:id="1704" w:author="Eva Skýbová" w:date="2024-05-15T07:28:00Z"/>
              </w:rPr>
            </w:pPr>
            <w:del w:id="1705" w:author="Eva Skýbová" w:date="2024-05-15T07:28:00Z">
              <w:r w:rsidDel="00D545C6">
                <w:delText>z, zk</w:delText>
              </w:r>
            </w:del>
          </w:p>
        </w:tc>
        <w:tc>
          <w:tcPr>
            <w:tcW w:w="1134" w:type="dxa"/>
            <w:shd w:val="clear" w:color="auto" w:fill="FFEEB9"/>
          </w:tcPr>
          <w:p w14:paraId="48056F10" w14:textId="46CE1323" w:rsidR="00F96B15" w:rsidRPr="00042188" w:rsidDel="00D545C6" w:rsidRDefault="00632892" w:rsidP="00F96B15">
            <w:pPr>
              <w:jc w:val="both"/>
              <w:rPr>
                <w:del w:id="1706" w:author="Eva Skýbová" w:date="2024-05-15T07:28:00Z"/>
              </w:rPr>
            </w:pPr>
            <w:del w:id="1707" w:author="Eva Skýbová" w:date="2024-05-15T07:28:00Z">
              <w:r w:rsidDel="00D545C6">
                <w:delText>4</w:delText>
              </w:r>
            </w:del>
          </w:p>
        </w:tc>
        <w:tc>
          <w:tcPr>
            <w:tcW w:w="4111" w:type="dxa"/>
            <w:shd w:val="clear" w:color="auto" w:fill="FFEEB9"/>
          </w:tcPr>
          <w:p w14:paraId="2AC08624" w14:textId="3C404CB5" w:rsidR="00F96B15" w:rsidRPr="006F07D6" w:rsidDel="00D545C6" w:rsidRDefault="00F96B15" w:rsidP="00F96B15">
            <w:pPr>
              <w:jc w:val="both"/>
              <w:rPr>
                <w:del w:id="1708" w:author="Eva Skýbová" w:date="2024-05-15T07:28:00Z"/>
                <w:b/>
                <w:bCs/>
              </w:rPr>
            </w:pPr>
            <w:del w:id="1709" w:author="Eva Skýbová" w:date="2024-05-15T07:28:00Z">
              <w:r w:rsidRPr="006F07D6" w:rsidDel="00D545C6">
                <w:rPr>
                  <w:b/>
                  <w:bCs/>
                </w:rPr>
                <w:delText>Ing. Kateřina Víchová, Ph.D.</w:delText>
              </w:r>
              <w:r w:rsidDel="00D545C6">
                <w:rPr>
                  <w:b/>
                  <w:bCs/>
                </w:rPr>
                <w:delText xml:space="preserve"> (</w:delText>
              </w:r>
              <w:r w:rsidR="00F45D9F" w:rsidDel="00D545C6">
                <w:rPr>
                  <w:b/>
                  <w:bCs/>
                </w:rPr>
                <w:delText>57</w:delText>
              </w:r>
              <w:r w:rsidDel="00D545C6">
                <w:rPr>
                  <w:b/>
                  <w:bCs/>
                </w:rPr>
                <w:delText xml:space="preserve"> %)</w:delText>
              </w:r>
            </w:del>
          </w:p>
          <w:p w14:paraId="11B9F3EE" w14:textId="1783EF62" w:rsidR="00F96B15" w:rsidRPr="00042188" w:rsidDel="00D545C6" w:rsidRDefault="00F96B15" w:rsidP="00F45D9F">
            <w:pPr>
              <w:jc w:val="both"/>
              <w:rPr>
                <w:del w:id="1710" w:author="Eva Skýbová" w:date="2024-05-15T07:28:00Z"/>
              </w:rPr>
            </w:pPr>
            <w:del w:id="1711" w:author="Eva Skýbová" w:date="2024-05-15T07:28:00Z">
              <w:r w:rsidDel="00D545C6">
                <w:delText>Ing. Robert Pekaj</w:delText>
              </w:r>
              <w:r w:rsidR="00A073FC" w:rsidDel="00D545C6">
                <w:delText>, MPA</w:delText>
              </w:r>
              <w:r w:rsidDel="00D545C6">
                <w:delText xml:space="preserve"> (</w:delText>
              </w:r>
              <w:r w:rsidR="00F45D9F" w:rsidDel="00D545C6">
                <w:delText>43</w:delText>
              </w:r>
              <w:r w:rsidDel="00D545C6">
                <w:delText xml:space="preserve"> %)</w:delText>
              </w:r>
            </w:del>
          </w:p>
        </w:tc>
        <w:tc>
          <w:tcPr>
            <w:tcW w:w="1134" w:type="dxa"/>
            <w:shd w:val="clear" w:color="auto" w:fill="FFEEB9"/>
          </w:tcPr>
          <w:p w14:paraId="25CFBBDE" w14:textId="34D82244" w:rsidR="00F96B15" w:rsidRPr="00042188" w:rsidDel="00D545C6" w:rsidRDefault="00F96B15" w:rsidP="00F96B15">
            <w:pPr>
              <w:jc w:val="both"/>
              <w:rPr>
                <w:del w:id="1712" w:author="Eva Skýbová" w:date="2024-05-15T07:28:00Z"/>
              </w:rPr>
            </w:pPr>
            <w:del w:id="1713" w:author="Eva Skýbová" w:date="2024-05-15T07:28:00Z">
              <w:r w:rsidDel="00D545C6">
                <w:delText>2/LS</w:delText>
              </w:r>
            </w:del>
          </w:p>
        </w:tc>
        <w:tc>
          <w:tcPr>
            <w:tcW w:w="1134" w:type="dxa"/>
            <w:shd w:val="clear" w:color="auto" w:fill="FFEEB9"/>
          </w:tcPr>
          <w:p w14:paraId="2D66F549" w14:textId="62A74FDC" w:rsidR="00F96B15" w:rsidRPr="0064135A" w:rsidDel="00D545C6" w:rsidRDefault="00F96B15" w:rsidP="00F96B15">
            <w:pPr>
              <w:jc w:val="both"/>
              <w:rPr>
                <w:del w:id="1714" w:author="Eva Skýbová" w:date="2024-05-15T07:28:00Z"/>
                <w:b/>
              </w:rPr>
            </w:pPr>
            <w:del w:id="1715" w:author="Eva Skýbová" w:date="2024-05-15T07:28:00Z">
              <w:r w:rsidRPr="0064135A" w:rsidDel="00D545C6">
                <w:rPr>
                  <w:b/>
                </w:rPr>
                <w:delText>PZ</w:delText>
              </w:r>
            </w:del>
          </w:p>
        </w:tc>
      </w:tr>
      <w:tr w:rsidR="00F96B15" w:rsidRPr="00042188" w:rsidDel="00D545C6" w14:paraId="1AAF27ED" w14:textId="14FCCCD2" w:rsidTr="00604498">
        <w:trPr>
          <w:del w:id="1716" w:author="Eva Skýbová" w:date="2024-05-15T07:28:00Z"/>
        </w:trPr>
        <w:tc>
          <w:tcPr>
            <w:tcW w:w="4253" w:type="dxa"/>
            <w:gridSpan w:val="3"/>
            <w:shd w:val="clear" w:color="auto" w:fill="FFEEB9"/>
          </w:tcPr>
          <w:p w14:paraId="3CDD620F" w14:textId="3747F330" w:rsidR="00173CAD" w:rsidDel="00D545C6" w:rsidRDefault="00173CAD" w:rsidP="00173CAD">
            <w:pPr>
              <w:jc w:val="both"/>
              <w:rPr>
                <w:del w:id="1717" w:author="Eva Skýbová" w:date="2024-05-15T07:28:00Z"/>
              </w:rPr>
            </w:pPr>
            <w:del w:id="1718" w:author="Eva Skýbová" w:date="2024-05-15T07:28:00Z">
              <w:r w:rsidDel="00D545C6">
                <w:delText>Fire Protection</w:delText>
              </w:r>
            </w:del>
          </w:p>
          <w:p w14:paraId="7F2D709C" w14:textId="5E49525A" w:rsidR="00F96B15" w:rsidDel="00D545C6" w:rsidRDefault="00F96B15" w:rsidP="00F96B15">
            <w:pPr>
              <w:jc w:val="both"/>
              <w:rPr>
                <w:del w:id="1719" w:author="Eva Skýbová" w:date="2024-05-15T07:28:00Z"/>
              </w:rPr>
            </w:pPr>
          </w:p>
        </w:tc>
        <w:tc>
          <w:tcPr>
            <w:tcW w:w="1134" w:type="dxa"/>
            <w:shd w:val="clear" w:color="auto" w:fill="FFEEB9"/>
          </w:tcPr>
          <w:p w14:paraId="0D46068A" w14:textId="3363FB83" w:rsidR="00F96B15" w:rsidDel="00D545C6" w:rsidRDefault="001E570D" w:rsidP="00F96B15">
            <w:pPr>
              <w:jc w:val="both"/>
              <w:rPr>
                <w:del w:id="1720" w:author="Eva Skýbová" w:date="2024-05-15T07:28:00Z"/>
              </w:rPr>
            </w:pPr>
            <w:del w:id="1721" w:author="Eva Skýbová" w:date="2024-05-15T07:28:00Z">
              <w:r w:rsidDel="00D545C6">
                <w:delText>14p</w:delText>
              </w:r>
              <w:r w:rsidR="00F96B15" w:rsidDel="00D545C6">
                <w:delText>-28s</w:delText>
              </w:r>
            </w:del>
          </w:p>
        </w:tc>
        <w:tc>
          <w:tcPr>
            <w:tcW w:w="1134" w:type="dxa"/>
            <w:shd w:val="clear" w:color="auto" w:fill="FFEEB9"/>
          </w:tcPr>
          <w:p w14:paraId="527584F8" w14:textId="1DB49F31" w:rsidR="00F96B15" w:rsidDel="00D545C6" w:rsidRDefault="00F96B15" w:rsidP="00F96B15">
            <w:pPr>
              <w:jc w:val="both"/>
              <w:rPr>
                <w:del w:id="1722" w:author="Eva Skýbová" w:date="2024-05-15T07:28:00Z"/>
              </w:rPr>
            </w:pPr>
            <w:del w:id="1723" w:author="Eva Skýbová" w:date="2024-05-15T07:28:00Z">
              <w:r w:rsidDel="00D545C6">
                <w:delText>z, zk</w:delText>
              </w:r>
            </w:del>
          </w:p>
        </w:tc>
        <w:tc>
          <w:tcPr>
            <w:tcW w:w="1134" w:type="dxa"/>
            <w:shd w:val="clear" w:color="auto" w:fill="FFEEB9"/>
          </w:tcPr>
          <w:p w14:paraId="017AF7B6" w14:textId="354BE308" w:rsidR="00F96B15" w:rsidDel="00D545C6" w:rsidRDefault="00F96B15" w:rsidP="00F96B15">
            <w:pPr>
              <w:jc w:val="both"/>
              <w:rPr>
                <w:del w:id="1724" w:author="Eva Skýbová" w:date="2024-05-15T07:28:00Z"/>
              </w:rPr>
            </w:pPr>
            <w:del w:id="1725" w:author="Eva Skýbová" w:date="2024-05-15T07:28:00Z">
              <w:r w:rsidDel="00D545C6">
                <w:delText>4</w:delText>
              </w:r>
            </w:del>
          </w:p>
        </w:tc>
        <w:tc>
          <w:tcPr>
            <w:tcW w:w="4111" w:type="dxa"/>
            <w:shd w:val="clear" w:color="auto" w:fill="FFEEB9"/>
          </w:tcPr>
          <w:p w14:paraId="6D396560" w14:textId="639F50DF" w:rsidR="00F96B15" w:rsidDel="00D545C6" w:rsidRDefault="00F96B15" w:rsidP="00F96B15">
            <w:pPr>
              <w:jc w:val="both"/>
              <w:rPr>
                <w:del w:id="1726" w:author="Eva Skýbová" w:date="2024-05-15T07:28:00Z"/>
                <w:b/>
                <w:bCs/>
              </w:rPr>
            </w:pPr>
            <w:del w:id="1727" w:author="Eva Skýbová" w:date="2024-05-15T07:28:00Z">
              <w:r w:rsidRPr="00A63DA4" w:rsidDel="00D545C6">
                <w:rPr>
                  <w:b/>
                  <w:bCs/>
                </w:rPr>
                <w:delText xml:space="preserve">Ing. Jan </w:delText>
              </w:r>
              <w:r w:rsidDel="00D545C6">
                <w:rPr>
                  <w:b/>
                  <w:bCs/>
                </w:rPr>
                <w:delText>Strohmandl</w:delText>
              </w:r>
              <w:r w:rsidRPr="00A63DA4" w:rsidDel="00D545C6">
                <w:rPr>
                  <w:b/>
                  <w:bCs/>
                </w:rPr>
                <w:delText>, Ph.D.</w:delText>
              </w:r>
            </w:del>
          </w:p>
          <w:p w14:paraId="657DBDE2" w14:textId="71EE75D1" w:rsidR="00F96B15" w:rsidRPr="006F07D6" w:rsidDel="00D545C6" w:rsidRDefault="00F96B15" w:rsidP="00F96B15">
            <w:pPr>
              <w:jc w:val="both"/>
              <w:rPr>
                <w:del w:id="1728" w:author="Eva Skýbová" w:date="2024-05-15T07:28:00Z"/>
                <w:b/>
                <w:bCs/>
              </w:rPr>
            </w:pPr>
          </w:p>
        </w:tc>
        <w:tc>
          <w:tcPr>
            <w:tcW w:w="1134" w:type="dxa"/>
            <w:shd w:val="clear" w:color="auto" w:fill="FFEEB9"/>
          </w:tcPr>
          <w:p w14:paraId="23EA6CDB" w14:textId="642AC7F6" w:rsidR="00F96B15" w:rsidDel="00D545C6" w:rsidRDefault="00F96B15" w:rsidP="00F96B15">
            <w:pPr>
              <w:jc w:val="both"/>
              <w:rPr>
                <w:del w:id="1729" w:author="Eva Skýbová" w:date="2024-05-15T07:28:00Z"/>
              </w:rPr>
            </w:pPr>
            <w:del w:id="1730" w:author="Eva Skýbová" w:date="2024-05-15T07:28:00Z">
              <w:r w:rsidDel="00D545C6">
                <w:delText>2/LS</w:delText>
              </w:r>
            </w:del>
          </w:p>
        </w:tc>
        <w:tc>
          <w:tcPr>
            <w:tcW w:w="1134" w:type="dxa"/>
            <w:shd w:val="clear" w:color="auto" w:fill="FFEEB9"/>
          </w:tcPr>
          <w:p w14:paraId="735EE61F" w14:textId="58461E14" w:rsidR="00F96B15" w:rsidRPr="0064135A" w:rsidDel="00D545C6" w:rsidRDefault="00F96B15" w:rsidP="00F96B15">
            <w:pPr>
              <w:jc w:val="both"/>
              <w:rPr>
                <w:del w:id="1731" w:author="Eva Skýbová" w:date="2024-05-15T07:28:00Z"/>
                <w:b/>
              </w:rPr>
            </w:pPr>
            <w:del w:id="1732" w:author="Eva Skýbová" w:date="2024-05-15T07:28:00Z">
              <w:r w:rsidRPr="0064135A" w:rsidDel="00D545C6">
                <w:rPr>
                  <w:b/>
                </w:rPr>
                <w:delText>PZ</w:delText>
              </w:r>
            </w:del>
          </w:p>
        </w:tc>
      </w:tr>
      <w:tr w:rsidR="00F96B15" w:rsidRPr="00042188" w:rsidDel="00D545C6" w14:paraId="0139FAC2" w14:textId="1423A8CD" w:rsidTr="00604498">
        <w:trPr>
          <w:del w:id="1733" w:author="Eva Skýbová" w:date="2024-05-15T07:28:00Z"/>
        </w:trPr>
        <w:tc>
          <w:tcPr>
            <w:tcW w:w="4253" w:type="dxa"/>
            <w:gridSpan w:val="3"/>
            <w:shd w:val="clear" w:color="auto" w:fill="FFEEB9"/>
          </w:tcPr>
          <w:p w14:paraId="68D29F8E" w14:textId="414A48D0" w:rsidR="003F0791" w:rsidDel="00D545C6" w:rsidRDefault="003F0791" w:rsidP="003F0791">
            <w:pPr>
              <w:jc w:val="both"/>
              <w:rPr>
                <w:del w:id="1734" w:author="Eva Skýbová" w:date="2024-05-15T07:28:00Z"/>
              </w:rPr>
            </w:pPr>
            <w:del w:id="1735" w:author="Eva Skýbová" w:date="2024-05-15T07:28:00Z">
              <w:r w:rsidDel="00D545C6">
                <w:delText>Introduction to Psychology</w:delText>
              </w:r>
            </w:del>
          </w:p>
          <w:p w14:paraId="0C77F58D" w14:textId="59D83A10" w:rsidR="00F96B15" w:rsidRPr="00042188" w:rsidDel="00D545C6" w:rsidRDefault="00F96B15" w:rsidP="00F96B15">
            <w:pPr>
              <w:jc w:val="both"/>
              <w:rPr>
                <w:del w:id="1736" w:author="Eva Skýbová" w:date="2024-05-15T07:28:00Z"/>
              </w:rPr>
            </w:pPr>
          </w:p>
        </w:tc>
        <w:tc>
          <w:tcPr>
            <w:tcW w:w="1134" w:type="dxa"/>
            <w:shd w:val="clear" w:color="auto" w:fill="FFEEB9"/>
          </w:tcPr>
          <w:p w14:paraId="7113E0A3" w14:textId="296A2545" w:rsidR="00F96B15" w:rsidRPr="00042188" w:rsidDel="00D545C6" w:rsidRDefault="00F96B15" w:rsidP="00F96B15">
            <w:pPr>
              <w:jc w:val="both"/>
              <w:rPr>
                <w:del w:id="1737" w:author="Eva Skýbová" w:date="2024-05-15T07:28:00Z"/>
              </w:rPr>
            </w:pPr>
            <w:del w:id="1738" w:author="Eva Skýbová" w:date="2024-05-15T07:28:00Z">
              <w:r w:rsidDel="00D545C6">
                <w:delText>14p-14s</w:delText>
              </w:r>
            </w:del>
          </w:p>
        </w:tc>
        <w:tc>
          <w:tcPr>
            <w:tcW w:w="1134" w:type="dxa"/>
            <w:shd w:val="clear" w:color="auto" w:fill="FFEEB9"/>
          </w:tcPr>
          <w:p w14:paraId="229DB2D2" w14:textId="5CA3FE26" w:rsidR="00F96B15" w:rsidRPr="00042188" w:rsidDel="00D545C6" w:rsidRDefault="00F96B15" w:rsidP="00F96B15">
            <w:pPr>
              <w:jc w:val="both"/>
              <w:rPr>
                <w:del w:id="1739" w:author="Eva Skýbová" w:date="2024-05-15T07:28:00Z"/>
              </w:rPr>
            </w:pPr>
            <w:del w:id="1740" w:author="Eva Skýbová" w:date="2024-05-15T07:28:00Z">
              <w:r w:rsidDel="00D545C6">
                <w:delText>klz</w:delText>
              </w:r>
            </w:del>
          </w:p>
        </w:tc>
        <w:tc>
          <w:tcPr>
            <w:tcW w:w="1134" w:type="dxa"/>
            <w:shd w:val="clear" w:color="auto" w:fill="FFEEB9"/>
          </w:tcPr>
          <w:p w14:paraId="16E1E175" w14:textId="02090169" w:rsidR="00F96B15" w:rsidRPr="00042188" w:rsidDel="00D545C6" w:rsidRDefault="00F96B15" w:rsidP="00F96B15">
            <w:pPr>
              <w:jc w:val="both"/>
              <w:rPr>
                <w:del w:id="1741" w:author="Eva Skýbová" w:date="2024-05-15T07:28:00Z"/>
              </w:rPr>
            </w:pPr>
            <w:del w:id="1742" w:author="Eva Skýbová" w:date="2024-05-15T07:28:00Z">
              <w:r w:rsidDel="00D545C6">
                <w:delText>3</w:delText>
              </w:r>
            </w:del>
          </w:p>
        </w:tc>
        <w:tc>
          <w:tcPr>
            <w:tcW w:w="4111" w:type="dxa"/>
            <w:shd w:val="clear" w:color="auto" w:fill="FFEEB9"/>
          </w:tcPr>
          <w:p w14:paraId="3823D776" w14:textId="2C95834A" w:rsidR="00F96B15" w:rsidRPr="00042188" w:rsidDel="00D545C6" w:rsidRDefault="00636DCD" w:rsidP="00F96B15">
            <w:pPr>
              <w:jc w:val="both"/>
              <w:rPr>
                <w:del w:id="1743" w:author="Eva Skýbová" w:date="2024-05-15T07:28:00Z"/>
              </w:rPr>
            </w:pPr>
            <w:del w:id="1744" w:author="Eva Skýbová" w:date="2024-05-15T07:28:00Z">
              <w:r w:rsidDel="00D545C6">
                <w:rPr>
                  <w:b/>
                  <w:bCs/>
                </w:rPr>
                <w:delText>Mgr</w:delText>
              </w:r>
              <w:r w:rsidR="00F96B15" w:rsidDel="00D545C6">
                <w:rPr>
                  <w:b/>
                  <w:bCs/>
                </w:rPr>
                <w:delText>. Petr</w:delText>
              </w:r>
              <w:r w:rsidDel="00D545C6">
                <w:rPr>
                  <w:b/>
                  <w:bCs/>
                </w:rPr>
                <w:delText>a</w:delText>
              </w:r>
              <w:r w:rsidR="00F96B15" w:rsidDel="00D545C6">
                <w:rPr>
                  <w:b/>
                  <w:bCs/>
                </w:rPr>
                <w:delText xml:space="preserve"> Trechová</w:delText>
              </w:r>
            </w:del>
          </w:p>
          <w:p w14:paraId="0C1B9EB6" w14:textId="7EDA8A6A" w:rsidR="00F96B15" w:rsidRPr="00042188" w:rsidDel="00D545C6" w:rsidRDefault="00F96B15" w:rsidP="00F96B15">
            <w:pPr>
              <w:jc w:val="both"/>
              <w:rPr>
                <w:del w:id="1745" w:author="Eva Skýbová" w:date="2024-05-15T07:28:00Z"/>
              </w:rPr>
            </w:pPr>
          </w:p>
        </w:tc>
        <w:tc>
          <w:tcPr>
            <w:tcW w:w="1134" w:type="dxa"/>
            <w:shd w:val="clear" w:color="auto" w:fill="FFEEB9"/>
          </w:tcPr>
          <w:p w14:paraId="1AA46823" w14:textId="278A9658" w:rsidR="00F96B15" w:rsidRPr="00042188" w:rsidDel="00D545C6" w:rsidRDefault="00F96B15" w:rsidP="00F96B15">
            <w:pPr>
              <w:jc w:val="both"/>
              <w:rPr>
                <w:del w:id="1746" w:author="Eva Skýbová" w:date="2024-05-15T07:28:00Z"/>
              </w:rPr>
            </w:pPr>
            <w:del w:id="1747" w:author="Eva Skýbová" w:date="2024-05-15T07:28:00Z">
              <w:r w:rsidDel="00D545C6">
                <w:delText>2/LS</w:delText>
              </w:r>
            </w:del>
          </w:p>
        </w:tc>
        <w:tc>
          <w:tcPr>
            <w:tcW w:w="1134" w:type="dxa"/>
            <w:shd w:val="clear" w:color="auto" w:fill="FFEEB9"/>
          </w:tcPr>
          <w:p w14:paraId="303BCD26" w14:textId="0AB67142" w:rsidR="00F96B15" w:rsidRPr="0064135A" w:rsidDel="00D545C6" w:rsidRDefault="00F96B15" w:rsidP="00F96B15">
            <w:pPr>
              <w:jc w:val="both"/>
              <w:rPr>
                <w:del w:id="1748" w:author="Eva Skýbová" w:date="2024-05-15T07:28:00Z"/>
                <w:b/>
              </w:rPr>
            </w:pPr>
          </w:p>
        </w:tc>
      </w:tr>
      <w:tr w:rsidR="00F96B15" w:rsidRPr="00042188" w:rsidDel="00D545C6" w14:paraId="26376209" w14:textId="0B4D5011" w:rsidTr="00604498">
        <w:trPr>
          <w:del w:id="1749" w:author="Eva Skýbová" w:date="2024-05-15T07:28:00Z"/>
        </w:trPr>
        <w:tc>
          <w:tcPr>
            <w:tcW w:w="4253" w:type="dxa"/>
            <w:gridSpan w:val="3"/>
            <w:shd w:val="clear" w:color="auto" w:fill="FFEEB9"/>
          </w:tcPr>
          <w:p w14:paraId="2F3C1A52" w14:textId="68BA4D9C" w:rsidR="00CF5522" w:rsidRPr="00CF5522" w:rsidDel="00D545C6" w:rsidRDefault="00CF5522" w:rsidP="00F96B15">
            <w:pPr>
              <w:jc w:val="both"/>
              <w:rPr>
                <w:del w:id="1750" w:author="Eva Skýbová" w:date="2024-05-15T07:28:00Z"/>
              </w:rPr>
            </w:pPr>
            <w:del w:id="1751" w:author="Eva Skýbová" w:date="2024-05-15T07:28:00Z">
              <w:r w:rsidRPr="00CF5522" w:rsidDel="00D545C6">
                <w:delText>Decision Making under Risks and Uncertainties</w:delText>
              </w:r>
            </w:del>
          </w:p>
          <w:p w14:paraId="61A7AC6D" w14:textId="4E403DA0" w:rsidR="00F96B15" w:rsidDel="00D545C6" w:rsidRDefault="00F96B15" w:rsidP="00F96B15">
            <w:pPr>
              <w:jc w:val="both"/>
              <w:rPr>
                <w:del w:id="1752" w:author="Eva Skýbová" w:date="2024-05-15T07:28:00Z"/>
              </w:rPr>
            </w:pPr>
          </w:p>
        </w:tc>
        <w:tc>
          <w:tcPr>
            <w:tcW w:w="1134" w:type="dxa"/>
            <w:shd w:val="clear" w:color="auto" w:fill="FFEEB9"/>
          </w:tcPr>
          <w:p w14:paraId="788EAD9B" w14:textId="118908CE" w:rsidR="00F96B15" w:rsidDel="00D545C6" w:rsidRDefault="00F96B15" w:rsidP="00F96B15">
            <w:pPr>
              <w:jc w:val="both"/>
              <w:rPr>
                <w:del w:id="1753" w:author="Eva Skýbová" w:date="2024-05-15T07:28:00Z"/>
              </w:rPr>
            </w:pPr>
            <w:del w:id="1754" w:author="Eva Skýbová" w:date="2024-05-15T07:28:00Z">
              <w:r w:rsidDel="00D545C6">
                <w:delText>14p-14s</w:delText>
              </w:r>
            </w:del>
          </w:p>
        </w:tc>
        <w:tc>
          <w:tcPr>
            <w:tcW w:w="1134" w:type="dxa"/>
            <w:shd w:val="clear" w:color="auto" w:fill="FFEEB9"/>
          </w:tcPr>
          <w:p w14:paraId="14A7159D" w14:textId="51238CF8" w:rsidR="00F96B15" w:rsidDel="00D545C6" w:rsidRDefault="00F96B15" w:rsidP="00F96B15">
            <w:pPr>
              <w:jc w:val="both"/>
              <w:rPr>
                <w:del w:id="1755" w:author="Eva Skýbová" w:date="2024-05-15T07:28:00Z"/>
              </w:rPr>
            </w:pPr>
            <w:del w:id="1756" w:author="Eva Skýbová" w:date="2024-05-15T07:28:00Z">
              <w:r w:rsidDel="00D545C6">
                <w:delText>klz</w:delText>
              </w:r>
            </w:del>
          </w:p>
        </w:tc>
        <w:tc>
          <w:tcPr>
            <w:tcW w:w="1134" w:type="dxa"/>
            <w:shd w:val="clear" w:color="auto" w:fill="FFEEB9"/>
          </w:tcPr>
          <w:p w14:paraId="68F4D6B7" w14:textId="5BE3E088" w:rsidR="00F96B15" w:rsidDel="00D545C6" w:rsidRDefault="00F96B15" w:rsidP="00F96B15">
            <w:pPr>
              <w:jc w:val="both"/>
              <w:rPr>
                <w:del w:id="1757" w:author="Eva Skýbová" w:date="2024-05-15T07:28:00Z"/>
              </w:rPr>
            </w:pPr>
            <w:del w:id="1758" w:author="Eva Skýbová" w:date="2024-05-15T07:28:00Z">
              <w:r w:rsidDel="00D545C6">
                <w:delText>3</w:delText>
              </w:r>
            </w:del>
          </w:p>
        </w:tc>
        <w:tc>
          <w:tcPr>
            <w:tcW w:w="4111" w:type="dxa"/>
            <w:shd w:val="clear" w:color="auto" w:fill="FFEEB9"/>
          </w:tcPr>
          <w:p w14:paraId="79D99DC5" w14:textId="66DE04C5" w:rsidR="00F96B15" w:rsidDel="00D545C6" w:rsidRDefault="00F96B15" w:rsidP="00F96B15">
            <w:pPr>
              <w:jc w:val="both"/>
              <w:rPr>
                <w:del w:id="1759" w:author="Eva Skýbová" w:date="2024-05-15T07:28:00Z"/>
                <w:b/>
                <w:bCs/>
              </w:rPr>
            </w:pPr>
            <w:del w:id="1760" w:author="Eva Skýbová" w:date="2024-05-15T07:28:00Z">
              <w:r w:rsidRPr="00DD0925" w:rsidDel="00D545C6">
                <w:rPr>
                  <w:b/>
                  <w:bCs/>
                </w:rPr>
                <w:delText xml:space="preserve">Ing. </w:delText>
              </w:r>
              <w:r w:rsidDel="00D545C6">
                <w:rPr>
                  <w:b/>
                  <w:bCs/>
                </w:rPr>
                <w:delText>et Ing. Jiří Konečný</w:delText>
              </w:r>
              <w:r w:rsidRPr="00DD0925" w:rsidDel="00D545C6">
                <w:rPr>
                  <w:b/>
                  <w:bCs/>
                </w:rPr>
                <w:delText>, Ph.D.</w:delText>
              </w:r>
            </w:del>
          </w:p>
          <w:p w14:paraId="13DE0A8B" w14:textId="6E69E084" w:rsidR="00F96B15" w:rsidRPr="006C3972" w:rsidDel="00D545C6" w:rsidRDefault="00F96B15" w:rsidP="00F96B15">
            <w:pPr>
              <w:jc w:val="both"/>
              <w:rPr>
                <w:del w:id="1761" w:author="Eva Skýbová" w:date="2024-05-15T07:28:00Z"/>
                <w:b/>
                <w:bCs/>
              </w:rPr>
            </w:pPr>
          </w:p>
        </w:tc>
        <w:tc>
          <w:tcPr>
            <w:tcW w:w="1134" w:type="dxa"/>
            <w:shd w:val="clear" w:color="auto" w:fill="FFEEB9"/>
          </w:tcPr>
          <w:p w14:paraId="484724BA" w14:textId="6ED717D2" w:rsidR="00F96B15" w:rsidDel="00D545C6" w:rsidRDefault="00F96B15" w:rsidP="0023381B">
            <w:pPr>
              <w:jc w:val="both"/>
              <w:rPr>
                <w:del w:id="1762" w:author="Eva Skýbová" w:date="2024-05-15T07:28:00Z"/>
              </w:rPr>
            </w:pPr>
            <w:del w:id="1763" w:author="Eva Skýbová" w:date="2024-05-15T07:28:00Z">
              <w:r w:rsidDel="00D545C6">
                <w:delText>2/LS</w:delText>
              </w:r>
            </w:del>
          </w:p>
        </w:tc>
        <w:tc>
          <w:tcPr>
            <w:tcW w:w="1134" w:type="dxa"/>
            <w:shd w:val="clear" w:color="auto" w:fill="FFEEB9"/>
          </w:tcPr>
          <w:p w14:paraId="6C58D02E" w14:textId="4CB9B478" w:rsidR="00F96B15" w:rsidRPr="00042188" w:rsidDel="00D545C6" w:rsidRDefault="00F96B15" w:rsidP="00F96B15">
            <w:pPr>
              <w:jc w:val="both"/>
              <w:rPr>
                <w:del w:id="1764" w:author="Eva Skýbová" w:date="2024-05-15T07:28:00Z"/>
              </w:rPr>
            </w:pPr>
          </w:p>
        </w:tc>
      </w:tr>
      <w:tr w:rsidR="00F96B15" w:rsidRPr="00042188" w:rsidDel="00D545C6" w14:paraId="0EB985F3" w14:textId="1829F89E" w:rsidTr="00604498">
        <w:trPr>
          <w:del w:id="1765" w:author="Eva Skýbová" w:date="2024-05-15T07:28:00Z"/>
        </w:trPr>
        <w:tc>
          <w:tcPr>
            <w:tcW w:w="4253" w:type="dxa"/>
            <w:gridSpan w:val="3"/>
            <w:shd w:val="clear" w:color="auto" w:fill="FFEEB9"/>
          </w:tcPr>
          <w:p w14:paraId="0E951529" w14:textId="5211B001" w:rsidR="00A643B1" w:rsidDel="00D545C6" w:rsidRDefault="00A643B1" w:rsidP="00F96B15">
            <w:pPr>
              <w:jc w:val="both"/>
              <w:rPr>
                <w:del w:id="1766" w:author="Eva Skýbová" w:date="2024-05-15T07:28:00Z"/>
              </w:rPr>
            </w:pPr>
            <w:del w:id="1767" w:author="Eva Skýbová" w:date="2024-05-15T07:28:00Z">
              <w:r w:rsidDel="00D545C6">
                <w:delText>Professional English I</w:delText>
              </w:r>
              <w:r w:rsidR="00020488" w:rsidDel="00D545C6">
                <w:delText>II</w:delText>
              </w:r>
            </w:del>
          </w:p>
          <w:p w14:paraId="759C69DB" w14:textId="0B99ECC2" w:rsidR="00F96B15" w:rsidRPr="00042188" w:rsidDel="00D545C6" w:rsidRDefault="00F96B15" w:rsidP="00F96B15">
            <w:pPr>
              <w:jc w:val="both"/>
              <w:rPr>
                <w:del w:id="1768" w:author="Eva Skýbová" w:date="2024-05-15T07:28:00Z"/>
              </w:rPr>
            </w:pPr>
          </w:p>
        </w:tc>
        <w:tc>
          <w:tcPr>
            <w:tcW w:w="1134" w:type="dxa"/>
            <w:shd w:val="clear" w:color="auto" w:fill="FFEEB9"/>
          </w:tcPr>
          <w:p w14:paraId="0C95EB90" w14:textId="022D82BC" w:rsidR="00F96B15" w:rsidRPr="00042188" w:rsidDel="00D545C6" w:rsidRDefault="00F96B15" w:rsidP="00F96B15">
            <w:pPr>
              <w:jc w:val="both"/>
              <w:rPr>
                <w:del w:id="1769" w:author="Eva Skýbová" w:date="2024-05-15T07:28:00Z"/>
              </w:rPr>
            </w:pPr>
            <w:del w:id="1770" w:author="Eva Skýbová" w:date="2024-05-15T07:28:00Z">
              <w:r w:rsidDel="00D545C6">
                <w:delText>28s</w:delText>
              </w:r>
            </w:del>
          </w:p>
        </w:tc>
        <w:tc>
          <w:tcPr>
            <w:tcW w:w="1134" w:type="dxa"/>
            <w:shd w:val="clear" w:color="auto" w:fill="FFEEB9"/>
          </w:tcPr>
          <w:p w14:paraId="6E7AABE1" w14:textId="583FA22E" w:rsidR="00F96B15" w:rsidRPr="00042188" w:rsidDel="00D545C6" w:rsidRDefault="00F96B15" w:rsidP="00F96B15">
            <w:pPr>
              <w:jc w:val="both"/>
              <w:rPr>
                <w:del w:id="1771" w:author="Eva Skýbová" w:date="2024-05-15T07:28:00Z"/>
              </w:rPr>
            </w:pPr>
            <w:del w:id="1772" w:author="Eva Skýbová" w:date="2024-05-15T07:28:00Z">
              <w:r w:rsidDel="00D545C6">
                <w:delText>z, zk</w:delText>
              </w:r>
            </w:del>
          </w:p>
        </w:tc>
        <w:tc>
          <w:tcPr>
            <w:tcW w:w="1134" w:type="dxa"/>
            <w:shd w:val="clear" w:color="auto" w:fill="FFEEB9"/>
          </w:tcPr>
          <w:p w14:paraId="7320DC42" w14:textId="01C1AE85" w:rsidR="00F96B15" w:rsidRPr="00042188" w:rsidDel="00D545C6" w:rsidRDefault="00F96B15" w:rsidP="00F96B15">
            <w:pPr>
              <w:jc w:val="both"/>
              <w:rPr>
                <w:del w:id="1773" w:author="Eva Skýbová" w:date="2024-05-15T07:28:00Z"/>
              </w:rPr>
            </w:pPr>
            <w:del w:id="1774" w:author="Eva Skýbová" w:date="2024-05-15T07:28:00Z">
              <w:r w:rsidDel="00D545C6">
                <w:delText>3</w:delText>
              </w:r>
            </w:del>
          </w:p>
        </w:tc>
        <w:tc>
          <w:tcPr>
            <w:tcW w:w="4111" w:type="dxa"/>
            <w:shd w:val="clear" w:color="auto" w:fill="FFEEB9"/>
          </w:tcPr>
          <w:p w14:paraId="408F84E6" w14:textId="7E6D98AD" w:rsidR="00F96B15" w:rsidDel="00D545C6" w:rsidRDefault="00F96B15" w:rsidP="00F96B15">
            <w:pPr>
              <w:jc w:val="both"/>
              <w:rPr>
                <w:del w:id="1775" w:author="Eva Skýbová" w:date="2024-05-15T07:28:00Z"/>
                <w:b/>
                <w:bCs/>
              </w:rPr>
            </w:pPr>
            <w:del w:id="1776" w:author="Eva Skýbová" w:date="2024-05-15T07:28:00Z">
              <w:r w:rsidRPr="006C3972" w:rsidDel="00D545C6">
                <w:rPr>
                  <w:b/>
                  <w:bCs/>
                </w:rPr>
                <w:delText>Mgr. et Mgr. Kateřina Pitrová, BBA, Ph.D.</w:delText>
              </w:r>
            </w:del>
          </w:p>
          <w:p w14:paraId="4EAEC431" w14:textId="4D871D8E" w:rsidR="00F96B15" w:rsidRPr="00042188" w:rsidDel="00D545C6" w:rsidRDefault="00F96B15" w:rsidP="00F96B15">
            <w:pPr>
              <w:jc w:val="both"/>
              <w:rPr>
                <w:del w:id="1777" w:author="Eva Skýbová" w:date="2024-05-15T07:28:00Z"/>
              </w:rPr>
            </w:pPr>
          </w:p>
        </w:tc>
        <w:tc>
          <w:tcPr>
            <w:tcW w:w="1134" w:type="dxa"/>
            <w:shd w:val="clear" w:color="auto" w:fill="FFEEB9"/>
          </w:tcPr>
          <w:p w14:paraId="21A95B27" w14:textId="4D7FBFE2" w:rsidR="00F96B15" w:rsidRPr="00042188" w:rsidDel="00D545C6" w:rsidRDefault="00F96B15" w:rsidP="00F96B15">
            <w:pPr>
              <w:jc w:val="both"/>
              <w:rPr>
                <w:del w:id="1778" w:author="Eva Skýbová" w:date="2024-05-15T07:28:00Z"/>
              </w:rPr>
            </w:pPr>
            <w:del w:id="1779" w:author="Eva Skýbová" w:date="2024-05-15T07:28:00Z">
              <w:r w:rsidDel="00D545C6">
                <w:delText>2/LS</w:delText>
              </w:r>
            </w:del>
          </w:p>
        </w:tc>
        <w:tc>
          <w:tcPr>
            <w:tcW w:w="1134" w:type="dxa"/>
            <w:shd w:val="clear" w:color="auto" w:fill="FFEEB9"/>
          </w:tcPr>
          <w:p w14:paraId="791AA85A" w14:textId="38F13278" w:rsidR="00F96B15" w:rsidRPr="00042188" w:rsidDel="00D545C6" w:rsidRDefault="00F96B15" w:rsidP="00F96B15">
            <w:pPr>
              <w:jc w:val="both"/>
              <w:rPr>
                <w:del w:id="1780" w:author="Eva Skýbová" w:date="2024-05-15T07:28:00Z"/>
              </w:rPr>
            </w:pPr>
          </w:p>
        </w:tc>
      </w:tr>
      <w:tr w:rsidR="00F96B15" w:rsidRPr="00042188" w:rsidDel="00D545C6" w14:paraId="162F5FF5" w14:textId="3B1864C3" w:rsidTr="00604498">
        <w:trPr>
          <w:del w:id="1781" w:author="Eva Skýbová" w:date="2024-05-15T07:28:00Z"/>
        </w:trPr>
        <w:tc>
          <w:tcPr>
            <w:tcW w:w="4253" w:type="dxa"/>
            <w:gridSpan w:val="3"/>
            <w:shd w:val="clear" w:color="auto" w:fill="FFEEB9"/>
          </w:tcPr>
          <w:p w14:paraId="59432955" w14:textId="1D3382C4" w:rsidR="00FD2DF0" w:rsidDel="00D545C6" w:rsidRDefault="00FD2DF0" w:rsidP="00F96B15">
            <w:pPr>
              <w:jc w:val="both"/>
              <w:rPr>
                <w:del w:id="1782" w:author="Eva Skýbová" w:date="2024-05-15T07:28:00Z"/>
              </w:rPr>
            </w:pPr>
            <w:del w:id="1783" w:author="Eva Skýbová" w:date="2024-05-15T07:28:00Z">
              <w:r w:rsidDel="00D545C6">
                <w:delText>Sports Activities II</w:delText>
              </w:r>
            </w:del>
          </w:p>
          <w:p w14:paraId="0A125DCE" w14:textId="5C2C69F9" w:rsidR="00F96B15" w:rsidRPr="00042188" w:rsidDel="00D545C6" w:rsidRDefault="00F96B15" w:rsidP="00F96B15">
            <w:pPr>
              <w:jc w:val="both"/>
              <w:rPr>
                <w:del w:id="1784" w:author="Eva Skýbová" w:date="2024-05-15T07:28:00Z"/>
              </w:rPr>
            </w:pPr>
          </w:p>
        </w:tc>
        <w:tc>
          <w:tcPr>
            <w:tcW w:w="1134" w:type="dxa"/>
            <w:shd w:val="clear" w:color="auto" w:fill="FFEEB9"/>
          </w:tcPr>
          <w:p w14:paraId="7DA550D1" w14:textId="7296F2BD" w:rsidR="00F96B15" w:rsidRPr="00042188" w:rsidDel="00D545C6" w:rsidRDefault="00F96B15" w:rsidP="00F96B15">
            <w:pPr>
              <w:jc w:val="both"/>
              <w:rPr>
                <w:del w:id="1785" w:author="Eva Skýbová" w:date="2024-05-15T07:28:00Z"/>
              </w:rPr>
            </w:pPr>
            <w:del w:id="1786" w:author="Eva Skýbová" w:date="2024-05-15T07:28:00Z">
              <w:r w:rsidDel="00D545C6">
                <w:delText>28c</w:delText>
              </w:r>
            </w:del>
          </w:p>
        </w:tc>
        <w:tc>
          <w:tcPr>
            <w:tcW w:w="1134" w:type="dxa"/>
            <w:shd w:val="clear" w:color="auto" w:fill="FFEEB9"/>
          </w:tcPr>
          <w:p w14:paraId="4A1A6FD7" w14:textId="0FC1DC1C" w:rsidR="00F96B15" w:rsidRPr="00042188" w:rsidDel="00D545C6" w:rsidRDefault="00F96B15" w:rsidP="00F96B15">
            <w:pPr>
              <w:jc w:val="both"/>
              <w:rPr>
                <w:del w:id="1787" w:author="Eva Skýbová" w:date="2024-05-15T07:28:00Z"/>
              </w:rPr>
            </w:pPr>
            <w:del w:id="1788" w:author="Eva Skýbová" w:date="2024-05-15T07:28:00Z">
              <w:r w:rsidDel="00D545C6">
                <w:delText>z</w:delText>
              </w:r>
            </w:del>
          </w:p>
        </w:tc>
        <w:tc>
          <w:tcPr>
            <w:tcW w:w="1134" w:type="dxa"/>
            <w:shd w:val="clear" w:color="auto" w:fill="FFEEB9"/>
          </w:tcPr>
          <w:p w14:paraId="73416624" w14:textId="13D1CB86" w:rsidR="00F96B15" w:rsidRPr="00042188" w:rsidDel="00D545C6" w:rsidRDefault="00F96B15" w:rsidP="00F96B15">
            <w:pPr>
              <w:jc w:val="both"/>
              <w:rPr>
                <w:del w:id="1789" w:author="Eva Skýbová" w:date="2024-05-15T07:28:00Z"/>
              </w:rPr>
            </w:pPr>
            <w:del w:id="1790" w:author="Eva Skýbová" w:date="2024-05-15T07:28:00Z">
              <w:r w:rsidDel="00D545C6">
                <w:delText>2</w:delText>
              </w:r>
            </w:del>
          </w:p>
        </w:tc>
        <w:tc>
          <w:tcPr>
            <w:tcW w:w="4111" w:type="dxa"/>
            <w:shd w:val="clear" w:color="auto" w:fill="FFEEB9"/>
          </w:tcPr>
          <w:p w14:paraId="4E7B469B" w14:textId="727996D0" w:rsidR="00F96B15" w:rsidDel="00D545C6" w:rsidRDefault="00F96B15" w:rsidP="00F96B15">
            <w:pPr>
              <w:jc w:val="both"/>
              <w:rPr>
                <w:del w:id="1791" w:author="Eva Skýbová" w:date="2024-05-15T07:28:00Z"/>
              </w:rPr>
            </w:pPr>
            <w:del w:id="1792" w:author="Eva Skýbová" w:date="2024-05-15T07:28:00Z">
              <w:r w:rsidDel="00D545C6">
                <w:delText>MUTV</w:delText>
              </w:r>
            </w:del>
          </w:p>
          <w:p w14:paraId="2EF86785" w14:textId="3D9BA02D" w:rsidR="00F96B15" w:rsidRPr="00042188" w:rsidDel="00D545C6" w:rsidRDefault="00F96B15" w:rsidP="00F96B15">
            <w:pPr>
              <w:jc w:val="both"/>
              <w:rPr>
                <w:del w:id="1793" w:author="Eva Skýbová" w:date="2024-05-15T07:28:00Z"/>
              </w:rPr>
            </w:pPr>
          </w:p>
        </w:tc>
        <w:tc>
          <w:tcPr>
            <w:tcW w:w="1134" w:type="dxa"/>
            <w:shd w:val="clear" w:color="auto" w:fill="FFEEB9"/>
          </w:tcPr>
          <w:p w14:paraId="0AA81749" w14:textId="7B6C79A0" w:rsidR="00F96B15" w:rsidRPr="00042188" w:rsidDel="00D545C6" w:rsidRDefault="00F96B15" w:rsidP="00F96B15">
            <w:pPr>
              <w:jc w:val="both"/>
              <w:rPr>
                <w:del w:id="1794" w:author="Eva Skýbová" w:date="2024-05-15T07:28:00Z"/>
              </w:rPr>
            </w:pPr>
            <w:del w:id="1795" w:author="Eva Skýbová" w:date="2024-05-15T07:28:00Z">
              <w:r w:rsidDel="00D545C6">
                <w:delText>2/LS</w:delText>
              </w:r>
            </w:del>
          </w:p>
        </w:tc>
        <w:tc>
          <w:tcPr>
            <w:tcW w:w="1134" w:type="dxa"/>
            <w:shd w:val="clear" w:color="auto" w:fill="FFEEB9"/>
          </w:tcPr>
          <w:p w14:paraId="6D92074F" w14:textId="0B82FC5E" w:rsidR="00F96B15" w:rsidRPr="00042188" w:rsidDel="00D545C6" w:rsidRDefault="00F96B15" w:rsidP="00F96B15">
            <w:pPr>
              <w:jc w:val="both"/>
              <w:rPr>
                <w:del w:id="1796" w:author="Eva Skýbová" w:date="2024-05-15T07:28:00Z"/>
              </w:rPr>
            </w:pPr>
          </w:p>
        </w:tc>
      </w:tr>
      <w:tr w:rsidR="00F96B15" w:rsidRPr="00042188" w:rsidDel="00D545C6" w14:paraId="2DE5BC1C" w14:textId="16472C45" w:rsidTr="00604498">
        <w:trPr>
          <w:del w:id="1797" w:author="Eva Skýbová" w:date="2024-05-15T07:28:00Z"/>
        </w:trPr>
        <w:tc>
          <w:tcPr>
            <w:tcW w:w="4253" w:type="dxa"/>
            <w:gridSpan w:val="3"/>
            <w:shd w:val="clear" w:color="auto" w:fill="FFEEB9"/>
          </w:tcPr>
          <w:p w14:paraId="170A246A" w14:textId="31DE52AD" w:rsidR="009D5815" w:rsidDel="00D545C6" w:rsidRDefault="009D5815" w:rsidP="00F96B15">
            <w:pPr>
              <w:jc w:val="both"/>
              <w:rPr>
                <w:del w:id="1798" w:author="Eva Skýbová" w:date="2024-05-15T07:28:00Z"/>
              </w:rPr>
            </w:pPr>
            <w:del w:id="1799" w:author="Eva Skýbová" w:date="2024-05-15T07:28:00Z">
              <w:r w:rsidDel="00D545C6">
                <w:delText>Excursion</w:delText>
              </w:r>
            </w:del>
          </w:p>
          <w:p w14:paraId="178514F6" w14:textId="3916756A" w:rsidR="00F96B15" w:rsidRPr="00042188" w:rsidDel="00D545C6" w:rsidRDefault="00F96B15" w:rsidP="00F96B15">
            <w:pPr>
              <w:jc w:val="both"/>
              <w:rPr>
                <w:del w:id="1800" w:author="Eva Skýbová" w:date="2024-05-15T07:28:00Z"/>
              </w:rPr>
            </w:pPr>
          </w:p>
        </w:tc>
        <w:tc>
          <w:tcPr>
            <w:tcW w:w="1134" w:type="dxa"/>
            <w:shd w:val="clear" w:color="auto" w:fill="FFEEB9"/>
          </w:tcPr>
          <w:p w14:paraId="6781E1BA" w14:textId="688F86DC" w:rsidR="00F96B15" w:rsidRPr="00042188" w:rsidDel="00D545C6" w:rsidRDefault="00F96B15" w:rsidP="00F96B15">
            <w:pPr>
              <w:jc w:val="both"/>
              <w:rPr>
                <w:del w:id="1801" w:author="Eva Skýbová" w:date="2024-05-15T07:28:00Z"/>
              </w:rPr>
            </w:pPr>
            <w:del w:id="1802" w:author="Eva Skýbová" w:date="2024-05-15T07:28:00Z">
              <w:r w:rsidDel="00D545C6">
                <w:delText>20 hodin</w:delText>
              </w:r>
            </w:del>
          </w:p>
        </w:tc>
        <w:tc>
          <w:tcPr>
            <w:tcW w:w="1134" w:type="dxa"/>
            <w:shd w:val="clear" w:color="auto" w:fill="FFEEB9"/>
          </w:tcPr>
          <w:p w14:paraId="7CBD9DE5" w14:textId="51450412" w:rsidR="00F96B15" w:rsidRPr="00042188" w:rsidDel="00D545C6" w:rsidRDefault="00F96B15" w:rsidP="00F96B15">
            <w:pPr>
              <w:jc w:val="both"/>
              <w:rPr>
                <w:del w:id="1803" w:author="Eva Skýbová" w:date="2024-05-15T07:28:00Z"/>
              </w:rPr>
            </w:pPr>
            <w:del w:id="1804" w:author="Eva Skýbová" w:date="2024-05-15T07:28:00Z">
              <w:r w:rsidDel="00D545C6">
                <w:delText>z</w:delText>
              </w:r>
            </w:del>
          </w:p>
        </w:tc>
        <w:tc>
          <w:tcPr>
            <w:tcW w:w="1134" w:type="dxa"/>
            <w:shd w:val="clear" w:color="auto" w:fill="FFEEB9"/>
          </w:tcPr>
          <w:p w14:paraId="115F47AA" w14:textId="7E84F135" w:rsidR="00F96B15" w:rsidRPr="00042188" w:rsidDel="00D545C6" w:rsidRDefault="00F96B15" w:rsidP="00F96B15">
            <w:pPr>
              <w:jc w:val="both"/>
              <w:rPr>
                <w:del w:id="1805" w:author="Eva Skýbová" w:date="2024-05-15T07:28:00Z"/>
              </w:rPr>
            </w:pPr>
            <w:del w:id="1806" w:author="Eva Skýbová" w:date="2024-05-15T07:28:00Z">
              <w:r w:rsidDel="00D545C6">
                <w:delText>2</w:delText>
              </w:r>
            </w:del>
          </w:p>
        </w:tc>
        <w:tc>
          <w:tcPr>
            <w:tcW w:w="4111" w:type="dxa"/>
            <w:shd w:val="clear" w:color="auto" w:fill="FFEEB9"/>
          </w:tcPr>
          <w:p w14:paraId="2DD43E17" w14:textId="586984B3" w:rsidR="00F96B15" w:rsidDel="00D545C6" w:rsidRDefault="001E570D" w:rsidP="00F96B15">
            <w:pPr>
              <w:jc w:val="both"/>
              <w:rPr>
                <w:del w:id="1807" w:author="Eva Skýbová" w:date="2024-05-15T07:28:00Z"/>
                <w:b/>
                <w:bCs/>
              </w:rPr>
            </w:pPr>
            <w:del w:id="1808" w:author="Eva Skýbová" w:date="2024-05-15T07:28:00Z">
              <w:r w:rsidDel="00D545C6">
                <w:rPr>
                  <w:b/>
                  <w:bCs/>
                </w:rPr>
                <w:delText>Mgr. Marek Tomaštík, Ph.D.</w:delText>
              </w:r>
            </w:del>
          </w:p>
          <w:p w14:paraId="0F4D06C6" w14:textId="6314BD90" w:rsidR="00F96B15" w:rsidRPr="00042188" w:rsidDel="00D545C6" w:rsidRDefault="00F96B15" w:rsidP="00F96B15">
            <w:pPr>
              <w:jc w:val="both"/>
              <w:rPr>
                <w:del w:id="1809" w:author="Eva Skýbová" w:date="2024-05-15T07:28:00Z"/>
              </w:rPr>
            </w:pPr>
          </w:p>
        </w:tc>
        <w:tc>
          <w:tcPr>
            <w:tcW w:w="1134" w:type="dxa"/>
            <w:shd w:val="clear" w:color="auto" w:fill="FFEEB9"/>
          </w:tcPr>
          <w:p w14:paraId="19098E62" w14:textId="32C52D4E" w:rsidR="00F96B15" w:rsidRPr="00042188" w:rsidDel="00D545C6" w:rsidRDefault="00F96B15" w:rsidP="00F96B15">
            <w:pPr>
              <w:jc w:val="both"/>
              <w:rPr>
                <w:del w:id="1810" w:author="Eva Skýbová" w:date="2024-05-15T07:28:00Z"/>
              </w:rPr>
            </w:pPr>
            <w:del w:id="1811" w:author="Eva Skýbová" w:date="2024-05-15T07:28:00Z">
              <w:r w:rsidDel="00D545C6">
                <w:delText>2/LS</w:delText>
              </w:r>
            </w:del>
          </w:p>
        </w:tc>
        <w:tc>
          <w:tcPr>
            <w:tcW w:w="1134" w:type="dxa"/>
            <w:shd w:val="clear" w:color="auto" w:fill="FFEEB9"/>
          </w:tcPr>
          <w:p w14:paraId="1EA7FEC6" w14:textId="5167CD98" w:rsidR="00F96B15" w:rsidRPr="00042188" w:rsidDel="00D545C6" w:rsidRDefault="00F96B15" w:rsidP="00F96B15">
            <w:pPr>
              <w:jc w:val="both"/>
              <w:rPr>
                <w:del w:id="1812" w:author="Eva Skýbová" w:date="2024-05-15T07:28:00Z"/>
              </w:rPr>
            </w:pPr>
          </w:p>
        </w:tc>
      </w:tr>
      <w:tr w:rsidR="00F96B15" w:rsidRPr="00042188" w:rsidDel="00D545C6" w14:paraId="25FD0AE0" w14:textId="0D7F776A" w:rsidTr="00604498">
        <w:trPr>
          <w:del w:id="1813" w:author="Eva Skýbová" w:date="2024-05-15T07:28:00Z"/>
        </w:trPr>
        <w:tc>
          <w:tcPr>
            <w:tcW w:w="4253" w:type="dxa"/>
            <w:gridSpan w:val="3"/>
            <w:shd w:val="clear" w:color="auto" w:fill="FFEEB9"/>
          </w:tcPr>
          <w:p w14:paraId="753A369B" w14:textId="437A03B2" w:rsidR="00A643B1" w:rsidRPr="004D6AEA" w:rsidDel="00D545C6" w:rsidRDefault="00A643B1" w:rsidP="00F96B15">
            <w:pPr>
              <w:jc w:val="both"/>
              <w:rPr>
                <w:del w:id="1814" w:author="Eva Skýbová" w:date="2024-05-15T07:28:00Z"/>
              </w:rPr>
            </w:pPr>
            <w:del w:id="1815" w:author="Eva Skýbová" w:date="2024-05-15T07:28:00Z">
              <w:r w:rsidRPr="004D6AEA" w:rsidDel="00D545C6">
                <w:delText>Financial Risks Management</w:delText>
              </w:r>
            </w:del>
          </w:p>
          <w:p w14:paraId="60308866" w14:textId="3AEC9915" w:rsidR="00F96B15" w:rsidRPr="00042188" w:rsidDel="00D545C6" w:rsidRDefault="00F96B15" w:rsidP="00F96B15">
            <w:pPr>
              <w:jc w:val="both"/>
              <w:rPr>
                <w:del w:id="1816" w:author="Eva Skýbová" w:date="2024-05-15T07:28:00Z"/>
              </w:rPr>
            </w:pPr>
          </w:p>
        </w:tc>
        <w:tc>
          <w:tcPr>
            <w:tcW w:w="1134" w:type="dxa"/>
            <w:shd w:val="clear" w:color="auto" w:fill="FFEEB9"/>
          </w:tcPr>
          <w:p w14:paraId="40EDA412" w14:textId="67E90C9C" w:rsidR="00F96B15" w:rsidRPr="00042188" w:rsidDel="00D545C6" w:rsidRDefault="00F96B15" w:rsidP="00F96B15">
            <w:pPr>
              <w:jc w:val="both"/>
              <w:rPr>
                <w:del w:id="1817" w:author="Eva Skýbová" w:date="2024-05-15T07:28:00Z"/>
              </w:rPr>
            </w:pPr>
            <w:del w:id="1818" w:author="Eva Skýbová" w:date="2024-05-15T07:28:00Z">
              <w:r w:rsidDel="00D545C6">
                <w:delText>14p-28c</w:delText>
              </w:r>
            </w:del>
          </w:p>
        </w:tc>
        <w:tc>
          <w:tcPr>
            <w:tcW w:w="1134" w:type="dxa"/>
            <w:shd w:val="clear" w:color="auto" w:fill="FFEEB9"/>
          </w:tcPr>
          <w:p w14:paraId="77BC1968" w14:textId="706E293E" w:rsidR="00F96B15" w:rsidRPr="00042188" w:rsidDel="00D545C6" w:rsidRDefault="00F96B15" w:rsidP="00F96B15">
            <w:pPr>
              <w:jc w:val="both"/>
              <w:rPr>
                <w:del w:id="1819" w:author="Eva Skýbová" w:date="2024-05-15T07:28:00Z"/>
              </w:rPr>
            </w:pPr>
            <w:del w:id="1820" w:author="Eva Skýbová" w:date="2024-05-15T07:28:00Z">
              <w:r w:rsidDel="00D545C6">
                <w:delText>z, zk</w:delText>
              </w:r>
            </w:del>
          </w:p>
        </w:tc>
        <w:tc>
          <w:tcPr>
            <w:tcW w:w="1134" w:type="dxa"/>
            <w:shd w:val="clear" w:color="auto" w:fill="FFEEB9"/>
          </w:tcPr>
          <w:p w14:paraId="0627A6F1" w14:textId="6F23F0CD" w:rsidR="00F96B15" w:rsidRPr="00042188" w:rsidDel="00D545C6" w:rsidRDefault="00F96B15" w:rsidP="00F96B15">
            <w:pPr>
              <w:jc w:val="both"/>
              <w:rPr>
                <w:del w:id="1821" w:author="Eva Skýbová" w:date="2024-05-15T07:28:00Z"/>
              </w:rPr>
            </w:pPr>
            <w:del w:id="1822" w:author="Eva Skýbová" w:date="2024-05-15T07:28:00Z">
              <w:r w:rsidDel="00D545C6">
                <w:delText>4</w:delText>
              </w:r>
            </w:del>
          </w:p>
        </w:tc>
        <w:tc>
          <w:tcPr>
            <w:tcW w:w="4111" w:type="dxa"/>
            <w:shd w:val="clear" w:color="auto" w:fill="FFEEB9"/>
          </w:tcPr>
          <w:p w14:paraId="3A3C1E47" w14:textId="2EF98F03" w:rsidR="00F96B15" w:rsidRPr="00042188" w:rsidDel="00D545C6" w:rsidRDefault="006C41F2" w:rsidP="00F96B15">
            <w:pPr>
              <w:jc w:val="both"/>
              <w:rPr>
                <w:del w:id="1823" w:author="Eva Skýbová" w:date="2024-05-15T07:28:00Z"/>
              </w:rPr>
            </w:pPr>
            <w:del w:id="1824" w:author="Eva Skýbová" w:date="2024-05-15T07:28:00Z">
              <w:r w:rsidDel="00D545C6">
                <w:rPr>
                  <w:b/>
                  <w:bCs/>
                </w:rPr>
                <w:delText>Ing. Eva Hoke, Ph.D</w:delText>
              </w:r>
              <w:r w:rsidR="00F96B15" w:rsidDel="00D545C6">
                <w:rPr>
                  <w:b/>
                  <w:bCs/>
                </w:rPr>
                <w:delText>.</w:delText>
              </w:r>
              <w:r w:rsidR="00510E50" w:rsidDel="00D545C6">
                <w:rPr>
                  <w:b/>
                  <w:bCs/>
                </w:rPr>
                <w:delText xml:space="preserve"> (</w:delText>
              </w:r>
              <w:r w:rsidR="00F45D9F" w:rsidDel="00D545C6">
                <w:rPr>
                  <w:b/>
                  <w:bCs/>
                </w:rPr>
                <w:delText>57</w:delText>
              </w:r>
              <w:r w:rsidR="00510E50" w:rsidDel="00D545C6">
                <w:rPr>
                  <w:b/>
                  <w:bCs/>
                </w:rPr>
                <w:delText xml:space="preserve"> %)</w:delText>
              </w:r>
            </w:del>
          </w:p>
          <w:p w14:paraId="2F626282" w14:textId="1CF27122" w:rsidR="00F96B15" w:rsidRPr="006E3D2E" w:rsidDel="00D545C6" w:rsidRDefault="00F96B15" w:rsidP="00F45D9F">
            <w:pPr>
              <w:jc w:val="both"/>
              <w:rPr>
                <w:del w:id="1825" w:author="Eva Skýbová" w:date="2024-05-15T07:28:00Z"/>
              </w:rPr>
            </w:pPr>
            <w:del w:id="1826" w:author="Eva Skýbová" w:date="2024-05-15T07:28:00Z">
              <w:r w:rsidRPr="006E3D2E" w:rsidDel="00D545C6">
                <w:delText>Ing. et Ing. Jiří Konečný, Ph.D.</w:delText>
              </w:r>
              <w:r w:rsidR="00510E50" w:rsidDel="00D545C6">
                <w:delText xml:space="preserve"> (</w:delText>
              </w:r>
              <w:r w:rsidR="00F45D9F" w:rsidDel="00D545C6">
                <w:delText>43</w:delText>
              </w:r>
              <w:r w:rsidR="00510E50" w:rsidDel="00D545C6">
                <w:delText xml:space="preserve"> %)</w:delText>
              </w:r>
            </w:del>
          </w:p>
        </w:tc>
        <w:tc>
          <w:tcPr>
            <w:tcW w:w="1134" w:type="dxa"/>
            <w:shd w:val="clear" w:color="auto" w:fill="FFEEB9"/>
          </w:tcPr>
          <w:p w14:paraId="6C69F176" w14:textId="1F13A615" w:rsidR="00F96B15" w:rsidRPr="00042188" w:rsidDel="00D545C6" w:rsidRDefault="00F96B15" w:rsidP="00F96B15">
            <w:pPr>
              <w:jc w:val="both"/>
              <w:rPr>
                <w:del w:id="1827" w:author="Eva Skýbová" w:date="2024-05-15T07:28:00Z"/>
              </w:rPr>
            </w:pPr>
            <w:del w:id="1828" w:author="Eva Skýbová" w:date="2024-05-15T07:28:00Z">
              <w:r w:rsidDel="00D545C6">
                <w:delText>2/LS</w:delText>
              </w:r>
            </w:del>
          </w:p>
        </w:tc>
        <w:tc>
          <w:tcPr>
            <w:tcW w:w="1134" w:type="dxa"/>
            <w:shd w:val="clear" w:color="auto" w:fill="FFEEB9"/>
          </w:tcPr>
          <w:p w14:paraId="37612CB6" w14:textId="4FD730FF" w:rsidR="00F96B15" w:rsidRPr="00042188" w:rsidDel="00D545C6" w:rsidRDefault="00F96B15" w:rsidP="00F96B15">
            <w:pPr>
              <w:jc w:val="both"/>
              <w:rPr>
                <w:del w:id="1829" w:author="Eva Skýbová" w:date="2024-05-15T07:28:00Z"/>
              </w:rPr>
            </w:pPr>
          </w:p>
        </w:tc>
      </w:tr>
      <w:tr w:rsidR="00F96B15" w:rsidRPr="00042188" w:rsidDel="00D545C6" w14:paraId="0FBB6E64" w14:textId="1D047DF6" w:rsidTr="00604498">
        <w:trPr>
          <w:del w:id="1830" w:author="Eva Skýbová" w:date="2024-05-15T07:28:00Z"/>
        </w:trPr>
        <w:tc>
          <w:tcPr>
            <w:tcW w:w="4253" w:type="dxa"/>
            <w:gridSpan w:val="3"/>
            <w:shd w:val="clear" w:color="auto" w:fill="ECF1F8"/>
          </w:tcPr>
          <w:p w14:paraId="59FAAC61" w14:textId="6E14C9A3" w:rsidR="00FA3DAA" w:rsidDel="00D545C6" w:rsidRDefault="00FA3DAA" w:rsidP="00F96B15">
            <w:pPr>
              <w:jc w:val="both"/>
              <w:rPr>
                <w:del w:id="1831" w:author="Eva Skýbová" w:date="2024-05-15T07:28:00Z"/>
              </w:rPr>
            </w:pPr>
            <w:del w:id="1832" w:author="Eva Skýbová" w:date="2024-05-15T07:28:00Z">
              <w:r w:rsidDel="00D545C6">
                <w:delText>Economics of Crisis Situations</w:delText>
              </w:r>
            </w:del>
          </w:p>
          <w:p w14:paraId="5684DF86" w14:textId="2E8871E5" w:rsidR="00F96B15" w:rsidRPr="00042188" w:rsidDel="00D545C6" w:rsidRDefault="00F96B15" w:rsidP="00F96B15">
            <w:pPr>
              <w:jc w:val="both"/>
              <w:rPr>
                <w:del w:id="1833" w:author="Eva Skýbová" w:date="2024-05-15T07:28:00Z"/>
              </w:rPr>
            </w:pPr>
          </w:p>
        </w:tc>
        <w:tc>
          <w:tcPr>
            <w:tcW w:w="1134" w:type="dxa"/>
            <w:shd w:val="clear" w:color="auto" w:fill="ECF1F8"/>
          </w:tcPr>
          <w:p w14:paraId="427FF198" w14:textId="0C577CA8" w:rsidR="00F96B15" w:rsidRPr="00042188" w:rsidDel="00D545C6" w:rsidRDefault="00F96B15" w:rsidP="00F96B15">
            <w:pPr>
              <w:jc w:val="both"/>
              <w:rPr>
                <w:del w:id="1834" w:author="Eva Skýbová" w:date="2024-05-15T07:28:00Z"/>
              </w:rPr>
            </w:pPr>
            <w:del w:id="1835" w:author="Eva Skýbová" w:date="2024-05-15T07:28:00Z">
              <w:r w:rsidDel="00D545C6">
                <w:delText>28p-14s</w:delText>
              </w:r>
            </w:del>
          </w:p>
        </w:tc>
        <w:tc>
          <w:tcPr>
            <w:tcW w:w="1134" w:type="dxa"/>
            <w:shd w:val="clear" w:color="auto" w:fill="ECF1F8"/>
          </w:tcPr>
          <w:p w14:paraId="41642CDC" w14:textId="603CE178" w:rsidR="00F96B15" w:rsidRPr="00042188" w:rsidDel="00D545C6" w:rsidRDefault="00F96B15" w:rsidP="00F96B15">
            <w:pPr>
              <w:jc w:val="both"/>
              <w:rPr>
                <w:del w:id="1836" w:author="Eva Skýbová" w:date="2024-05-15T07:28:00Z"/>
              </w:rPr>
            </w:pPr>
            <w:del w:id="1837" w:author="Eva Skýbová" w:date="2024-05-15T07:28:00Z">
              <w:r w:rsidDel="00D545C6">
                <w:delText>z, zk</w:delText>
              </w:r>
            </w:del>
          </w:p>
        </w:tc>
        <w:tc>
          <w:tcPr>
            <w:tcW w:w="1134" w:type="dxa"/>
            <w:shd w:val="clear" w:color="auto" w:fill="ECF1F8"/>
          </w:tcPr>
          <w:p w14:paraId="3B19C931" w14:textId="6C22E39C" w:rsidR="00F96B15" w:rsidRPr="00042188" w:rsidDel="00D545C6" w:rsidRDefault="00F96B15" w:rsidP="00F96B15">
            <w:pPr>
              <w:jc w:val="both"/>
              <w:rPr>
                <w:del w:id="1838" w:author="Eva Skýbová" w:date="2024-05-15T07:28:00Z"/>
              </w:rPr>
            </w:pPr>
            <w:del w:id="1839" w:author="Eva Skýbová" w:date="2024-05-15T07:28:00Z">
              <w:r w:rsidDel="00D545C6">
                <w:delText>4</w:delText>
              </w:r>
            </w:del>
          </w:p>
        </w:tc>
        <w:tc>
          <w:tcPr>
            <w:tcW w:w="4111" w:type="dxa"/>
            <w:shd w:val="clear" w:color="auto" w:fill="ECF1F8"/>
          </w:tcPr>
          <w:p w14:paraId="6BBB6463" w14:textId="7D870376" w:rsidR="00F96B15" w:rsidDel="00D545C6" w:rsidRDefault="00F96B15" w:rsidP="00F96B15">
            <w:pPr>
              <w:jc w:val="both"/>
              <w:rPr>
                <w:del w:id="1840" w:author="Eva Skýbová" w:date="2024-05-15T07:28:00Z"/>
                <w:b/>
                <w:bCs/>
              </w:rPr>
            </w:pPr>
            <w:del w:id="1841" w:author="Eva Skýbová" w:date="2024-05-15T07:28:00Z">
              <w:r w:rsidDel="00D545C6">
                <w:rPr>
                  <w:b/>
                  <w:bCs/>
                </w:rPr>
                <w:delText>Ing. Eva Hoke</w:delText>
              </w:r>
              <w:r w:rsidRPr="00DD0925" w:rsidDel="00D545C6">
                <w:rPr>
                  <w:b/>
                  <w:bCs/>
                </w:rPr>
                <w:delText>, Ph.D.</w:delText>
              </w:r>
            </w:del>
          </w:p>
          <w:p w14:paraId="67482B66" w14:textId="3F9CC492" w:rsidR="00F96B15" w:rsidRPr="00DD0925" w:rsidDel="00D545C6" w:rsidRDefault="00F96B15" w:rsidP="00F96B15">
            <w:pPr>
              <w:jc w:val="both"/>
              <w:rPr>
                <w:del w:id="1842" w:author="Eva Skýbová" w:date="2024-05-15T07:28:00Z"/>
                <w:b/>
                <w:bCs/>
              </w:rPr>
            </w:pPr>
          </w:p>
        </w:tc>
        <w:tc>
          <w:tcPr>
            <w:tcW w:w="1134" w:type="dxa"/>
            <w:shd w:val="clear" w:color="auto" w:fill="ECF1F8"/>
          </w:tcPr>
          <w:p w14:paraId="56B5D6A6" w14:textId="0A17F511" w:rsidR="00F96B15" w:rsidRPr="00042188" w:rsidDel="00D545C6" w:rsidRDefault="00F96B15" w:rsidP="00F96B15">
            <w:pPr>
              <w:jc w:val="both"/>
              <w:rPr>
                <w:del w:id="1843" w:author="Eva Skýbová" w:date="2024-05-15T07:28:00Z"/>
              </w:rPr>
            </w:pPr>
            <w:del w:id="1844" w:author="Eva Skýbová" w:date="2024-05-15T07:28:00Z">
              <w:r w:rsidDel="00D545C6">
                <w:delText>3/ZS</w:delText>
              </w:r>
            </w:del>
          </w:p>
        </w:tc>
        <w:tc>
          <w:tcPr>
            <w:tcW w:w="1134" w:type="dxa"/>
            <w:shd w:val="clear" w:color="auto" w:fill="ECF1F8"/>
          </w:tcPr>
          <w:p w14:paraId="18F87C0B" w14:textId="54214FF0" w:rsidR="00F96B15" w:rsidRPr="0064135A" w:rsidDel="00D545C6" w:rsidRDefault="00F96B15" w:rsidP="00F96B15">
            <w:pPr>
              <w:jc w:val="both"/>
              <w:rPr>
                <w:del w:id="1845" w:author="Eva Skýbová" w:date="2024-05-15T07:28:00Z"/>
                <w:b/>
              </w:rPr>
            </w:pPr>
            <w:del w:id="1846" w:author="Eva Skýbová" w:date="2024-05-15T07:28:00Z">
              <w:r w:rsidRPr="0064135A" w:rsidDel="00D545C6">
                <w:rPr>
                  <w:b/>
                </w:rPr>
                <w:delText>PZ</w:delText>
              </w:r>
            </w:del>
          </w:p>
        </w:tc>
      </w:tr>
      <w:tr w:rsidR="00F96B15" w:rsidRPr="00042188" w:rsidDel="00D545C6" w14:paraId="6FA29C76" w14:textId="14E25226" w:rsidTr="00604498">
        <w:trPr>
          <w:del w:id="1847" w:author="Eva Skýbová" w:date="2024-05-15T07:28:00Z"/>
        </w:trPr>
        <w:tc>
          <w:tcPr>
            <w:tcW w:w="4253" w:type="dxa"/>
            <w:gridSpan w:val="3"/>
            <w:shd w:val="clear" w:color="auto" w:fill="ECF1F8"/>
          </w:tcPr>
          <w:p w14:paraId="6487BC06" w14:textId="5060FCB1" w:rsidR="004B4F0A" w:rsidDel="00D545C6" w:rsidRDefault="004B4F0A" w:rsidP="004B4F0A">
            <w:pPr>
              <w:jc w:val="both"/>
              <w:rPr>
                <w:del w:id="1848" w:author="Eva Skýbová" w:date="2024-05-15T07:28:00Z"/>
              </w:rPr>
            </w:pPr>
            <w:del w:id="1849" w:author="Eva Skýbová" w:date="2024-05-15T07:28:00Z">
              <w:r w:rsidDel="00D545C6">
                <w:delText>Operational Accidents and their Prevention</w:delText>
              </w:r>
            </w:del>
          </w:p>
          <w:p w14:paraId="063FF7D1" w14:textId="33CAE03A" w:rsidR="00F96B15" w:rsidDel="00D545C6" w:rsidRDefault="00F96B15" w:rsidP="00F96B15">
            <w:pPr>
              <w:jc w:val="both"/>
              <w:rPr>
                <w:del w:id="1850" w:author="Eva Skýbová" w:date="2024-05-15T07:28:00Z"/>
              </w:rPr>
            </w:pPr>
          </w:p>
        </w:tc>
        <w:tc>
          <w:tcPr>
            <w:tcW w:w="1134" w:type="dxa"/>
            <w:shd w:val="clear" w:color="auto" w:fill="ECF1F8"/>
          </w:tcPr>
          <w:p w14:paraId="5F12AE0B" w14:textId="359EC486" w:rsidR="00F96B15" w:rsidDel="00D545C6" w:rsidRDefault="007E3B40" w:rsidP="00F96B15">
            <w:pPr>
              <w:jc w:val="both"/>
              <w:rPr>
                <w:del w:id="1851" w:author="Eva Skýbová" w:date="2024-05-15T07:28:00Z"/>
              </w:rPr>
            </w:pPr>
            <w:del w:id="1852" w:author="Eva Skýbová" w:date="2024-05-15T07:28:00Z">
              <w:r w:rsidDel="00D545C6">
                <w:delText>14p</w:delText>
              </w:r>
              <w:r w:rsidR="00F96B15" w:rsidDel="00D545C6">
                <w:delText>-14s</w:delText>
              </w:r>
            </w:del>
          </w:p>
        </w:tc>
        <w:tc>
          <w:tcPr>
            <w:tcW w:w="1134" w:type="dxa"/>
            <w:shd w:val="clear" w:color="auto" w:fill="ECF1F8"/>
          </w:tcPr>
          <w:p w14:paraId="6AABC0C6" w14:textId="669BD06B" w:rsidR="00F96B15" w:rsidDel="00D545C6" w:rsidRDefault="00F96B15" w:rsidP="00F96B15">
            <w:pPr>
              <w:jc w:val="both"/>
              <w:rPr>
                <w:del w:id="1853" w:author="Eva Skýbová" w:date="2024-05-15T07:28:00Z"/>
              </w:rPr>
            </w:pPr>
            <w:del w:id="1854" w:author="Eva Skýbová" w:date="2024-05-15T07:28:00Z">
              <w:r w:rsidDel="00D545C6">
                <w:delText>klz</w:delText>
              </w:r>
            </w:del>
          </w:p>
        </w:tc>
        <w:tc>
          <w:tcPr>
            <w:tcW w:w="1134" w:type="dxa"/>
            <w:shd w:val="clear" w:color="auto" w:fill="ECF1F8"/>
          </w:tcPr>
          <w:p w14:paraId="5A0F5188" w14:textId="02977436" w:rsidR="00F96B15" w:rsidDel="00D545C6" w:rsidRDefault="00F96B15" w:rsidP="00F96B15">
            <w:pPr>
              <w:jc w:val="both"/>
              <w:rPr>
                <w:del w:id="1855" w:author="Eva Skýbová" w:date="2024-05-15T07:28:00Z"/>
              </w:rPr>
            </w:pPr>
            <w:del w:id="1856" w:author="Eva Skýbová" w:date="2024-05-15T07:28:00Z">
              <w:r w:rsidDel="00D545C6">
                <w:delText>3</w:delText>
              </w:r>
            </w:del>
          </w:p>
        </w:tc>
        <w:tc>
          <w:tcPr>
            <w:tcW w:w="4111" w:type="dxa"/>
            <w:shd w:val="clear" w:color="auto" w:fill="ECF1F8"/>
          </w:tcPr>
          <w:p w14:paraId="69795365" w14:textId="76E31F05" w:rsidR="00F96B15" w:rsidDel="00D545C6" w:rsidRDefault="00F96B15" w:rsidP="00F96B15">
            <w:pPr>
              <w:jc w:val="both"/>
              <w:rPr>
                <w:del w:id="1857" w:author="Eva Skýbová" w:date="2024-05-15T07:28:00Z"/>
                <w:b/>
                <w:bCs/>
              </w:rPr>
            </w:pPr>
            <w:del w:id="1858" w:author="Eva Skýbová" w:date="2024-05-15T07:28:00Z">
              <w:r w:rsidRPr="00DD0925" w:rsidDel="00D545C6">
                <w:rPr>
                  <w:b/>
                  <w:bCs/>
                </w:rPr>
                <w:delText xml:space="preserve">Ing. </w:delText>
              </w:r>
              <w:r w:rsidDel="00D545C6">
                <w:rPr>
                  <w:b/>
                  <w:bCs/>
                </w:rPr>
                <w:delText>Slavomíra Vargová</w:delText>
              </w:r>
              <w:r w:rsidRPr="00DD0925" w:rsidDel="00D545C6">
                <w:rPr>
                  <w:b/>
                  <w:bCs/>
                </w:rPr>
                <w:delText>, Ph.D.</w:delText>
              </w:r>
            </w:del>
          </w:p>
          <w:p w14:paraId="18B7B3F0" w14:textId="022A04BF" w:rsidR="00F96B15" w:rsidDel="00D545C6" w:rsidRDefault="00F96B15" w:rsidP="00F96B15">
            <w:pPr>
              <w:jc w:val="both"/>
              <w:rPr>
                <w:del w:id="1859" w:author="Eva Skýbová" w:date="2024-05-15T07:28:00Z"/>
                <w:b/>
                <w:bCs/>
              </w:rPr>
            </w:pPr>
          </w:p>
        </w:tc>
        <w:tc>
          <w:tcPr>
            <w:tcW w:w="1134" w:type="dxa"/>
            <w:shd w:val="clear" w:color="auto" w:fill="ECF1F8"/>
          </w:tcPr>
          <w:p w14:paraId="5A7EB662" w14:textId="2104C5AA" w:rsidR="00F96B15" w:rsidDel="00D545C6" w:rsidRDefault="00F96B15" w:rsidP="00F96B15">
            <w:pPr>
              <w:jc w:val="both"/>
              <w:rPr>
                <w:del w:id="1860" w:author="Eva Skýbová" w:date="2024-05-15T07:28:00Z"/>
              </w:rPr>
            </w:pPr>
            <w:del w:id="1861" w:author="Eva Skýbová" w:date="2024-05-15T07:28:00Z">
              <w:r w:rsidDel="00D545C6">
                <w:delText>3/ZS</w:delText>
              </w:r>
            </w:del>
          </w:p>
        </w:tc>
        <w:tc>
          <w:tcPr>
            <w:tcW w:w="1134" w:type="dxa"/>
            <w:shd w:val="clear" w:color="auto" w:fill="ECF1F8"/>
          </w:tcPr>
          <w:p w14:paraId="4A27B048" w14:textId="4F1FE007" w:rsidR="00F96B15" w:rsidDel="00D545C6" w:rsidRDefault="00F96B15" w:rsidP="00F96B15">
            <w:pPr>
              <w:jc w:val="both"/>
              <w:rPr>
                <w:del w:id="1862" w:author="Eva Skýbová" w:date="2024-05-15T07:28:00Z"/>
              </w:rPr>
            </w:pPr>
          </w:p>
        </w:tc>
      </w:tr>
      <w:tr w:rsidR="00F96B15" w:rsidRPr="00042188" w:rsidDel="00D545C6" w14:paraId="0BC1DBD5" w14:textId="6A0F5E99" w:rsidTr="00604498">
        <w:trPr>
          <w:del w:id="1863" w:author="Eva Skýbová" w:date="2024-05-15T07:28:00Z"/>
        </w:trPr>
        <w:tc>
          <w:tcPr>
            <w:tcW w:w="4253" w:type="dxa"/>
            <w:gridSpan w:val="3"/>
            <w:shd w:val="clear" w:color="auto" w:fill="ECF1F8"/>
          </w:tcPr>
          <w:p w14:paraId="60ADC6F6" w14:textId="49763AF8" w:rsidR="004B4F0A" w:rsidDel="00D545C6" w:rsidRDefault="004B4F0A" w:rsidP="004B4F0A">
            <w:pPr>
              <w:jc w:val="both"/>
              <w:rPr>
                <w:del w:id="1864" w:author="Eva Skýbová" w:date="2024-05-15T07:28:00Z"/>
              </w:rPr>
            </w:pPr>
            <w:del w:id="1865" w:author="Eva Skýbová" w:date="2024-05-15T07:28:00Z">
              <w:r w:rsidDel="00D545C6">
                <w:delText>Bachelor Thesis Seminar</w:delText>
              </w:r>
            </w:del>
          </w:p>
          <w:p w14:paraId="42D1C8CE" w14:textId="57C11AA7" w:rsidR="00F96B15" w:rsidDel="00D545C6" w:rsidRDefault="00F96B15" w:rsidP="00F96B15">
            <w:pPr>
              <w:jc w:val="both"/>
              <w:rPr>
                <w:del w:id="1866" w:author="Eva Skýbová" w:date="2024-05-15T07:28:00Z"/>
              </w:rPr>
            </w:pPr>
          </w:p>
        </w:tc>
        <w:tc>
          <w:tcPr>
            <w:tcW w:w="1134" w:type="dxa"/>
            <w:shd w:val="clear" w:color="auto" w:fill="ECF1F8"/>
          </w:tcPr>
          <w:p w14:paraId="051169BF" w14:textId="26285B5A" w:rsidR="00F96B15" w:rsidDel="00D545C6" w:rsidRDefault="00F96B15" w:rsidP="00F96B15">
            <w:pPr>
              <w:jc w:val="both"/>
              <w:rPr>
                <w:del w:id="1867" w:author="Eva Skýbová" w:date="2024-05-15T07:28:00Z"/>
              </w:rPr>
            </w:pPr>
            <w:del w:id="1868" w:author="Eva Skýbová" w:date="2024-05-15T07:28:00Z">
              <w:r w:rsidDel="00D545C6">
                <w:delText>14s</w:delText>
              </w:r>
            </w:del>
          </w:p>
        </w:tc>
        <w:tc>
          <w:tcPr>
            <w:tcW w:w="1134" w:type="dxa"/>
            <w:shd w:val="clear" w:color="auto" w:fill="ECF1F8"/>
          </w:tcPr>
          <w:p w14:paraId="08126EE0" w14:textId="754547A3" w:rsidR="00F96B15" w:rsidDel="00D545C6" w:rsidRDefault="00F96B15" w:rsidP="00F96B15">
            <w:pPr>
              <w:jc w:val="both"/>
              <w:rPr>
                <w:del w:id="1869" w:author="Eva Skýbová" w:date="2024-05-15T07:28:00Z"/>
              </w:rPr>
            </w:pPr>
            <w:del w:id="1870" w:author="Eva Skýbová" w:date="2024-05-15T07:28:00Z">
              <w:r w:rsidDel="00D545C6">
                <w:delText>z</w:delText>
              </w:r>
            </w:del>
          </w:p>
        </w:tc>
        <w:tc>
          <w:tcPr>
            <w:tcW w:w="1134" w:type="dxa"/>
            <w:shd w:val="clear" w:color="auto" w:fill="ECF1F8"/>
          </w:tcPr>
          <w:p w14:paraId="46343A7A" w14:textId="7DDA1E0A" w:rsidR="00F96B15" w:rsidDel="00D545C6" w:rsidRDefault="00F96B15" w:rsidP="00F96B15">
            <w:pPr>
              <w:jc w:val="both"/>
              <w:rPr>
                <w:del w:id="1871" w:author="Eva Skýbová" w:date="2024-05-15T07:28:00Z"/>
              </w:rPr>
            </w:pPr>
            <w:del w:id="1872" w:author="Eva Skýbová" w:date="2024-05-15T07:28:00Z">
              <w:r w:rsidDel="00D545C6">
                <w:delText>2</w:delText>
              </w:r>
            </w:del>
          </w:p>
        </w:tc>
        <w:tc>
          <w:tcPr>
            <w:tcW w:w="4111" w:type="dxa"/>
            <w:shd w:val="clear" w:color="auto" w:fill="ECF1F8"/>
          </w:tcPr>
          <w:p w14:paraId="1965DA50" w14:textId="4FD81E51" w:rsidR="00F96B15" w:rsidDel="00D545C6" w:rsidRDefault="00F96B15" w:rsidP="00F96B15">
            <w:pPr>
              <w:jc w:val="both"/>
              <w:rPr>
                <w:del w:id="1873" w:author="Eva Skýbová" w:date="2024-05-15T07:28:00Z"/>
                <w:b/>
                <w:bCs/>
              </w:rPr>
            </w:pPr>
            <w:del w:id="1874" w:author="Eva Skýbová" w:date="2024-05-15T07:28:00Z">
              <w:r w:rsidRPr="00F75544" w:rsidDel="00D545C6">
                <w:rPr>
                  <w:b/>
                  <w:bCs/>
                </w:rPr>
                <w:delText>doc. Ing. Zuzana Tučková, Ph.D</w:delText>
              </w:r>
              <w:r w:rsidDel="00D545C6">
                <w:rPr>
                  <w:b/>
                  <w:bCs/>
                </w:rPr>
                <w:delText>.</w:delText>
              </w:r>
            </w:del>
          </w:p>
          <w:p w14:paraId="5CB42F83" w14:textId="310FF014" w:rsidR="00F96B15" w:rsidRPr="00DD0925" w:rsidDel="00D545C6" w:rsidRDefault="00F96B15" w:rsidP="00F96B15">
            <w:pPr>
              <w:jc w:val="both"/>
              <w:rPr>
                <w:del w:id="1875" w:author="Eva Skýbová" w:date="2024-05-15T07:28:00Z"/>
                <w:b/>
                <w:bCs/>
              </w:rPr>
            </w:pPr>
          </w:p>
        </w:tc>
        <w:tc>
          <w:tcPr>
            <w:tcW w:w="1134" w:type="dxa"/>
            <w:shd w:val="clear" w:color="auto" w:fill="ECF1F8"/>
          </w:tcPr>
          <w:p w14:paraId="078FA297" w14:textId="4B7A0343" w:rsidR="00F96B15" w:rsidDel="00D545C6" w:rsidRDefault="00F96B15" w:rsidP="00F96B15">
            <w:pPr>
              <w:jc w:val="both"/>
              <w:rPr>
                <w:del w:id="1876" w:author="Eva Skýbová" w:date="2024-05-15T07:28:00Z"/>
              </w:rPr>
            </w:pPr>
            <w:del w:id="1877" w:author="Eva Skýbová" w:date="2024-05-15T07:28:00Z">
              <w:r w:rsidDel="00D545C6">
                <w:delText>3/ZS</w:delText>
              </w:r>
            </w:del>
          </w:p>
        </w:tc>
        <w:tc>
          <w:tcPr>
            <w:tcW w:w="1134" w:type="dxa"/>
            <w:shd w:val="clear" w:color="auto" w:fill="ECF1F8"/>
          </w:tcPr>
          <w:p w14:paraId="2C5D20D8" w14:textId="22DBEC92" w:rsidR="00F96B15" w:rsidDel="00D545C6" w:rsidRDefault="00F96B15" w:rsidP="00F96B15">
            <w:pPr>
              <w:jc w:val="both"/>
              <w:rPr>
                <w:del w:id="1878" w:author="Eva Skýbová" w:date="2024-05-15T07:28:00Z"/>
              </w:rPr>
            </w:pPr>
          </w:p>
        </w:tc>
      </w:tr>
      <w:tr w:rsidR="00F96B15" w:rsidRPr="00042188" w:rsidDel="00D545C6" w14:paraId="37336598" w14:textId="4715CF3E" w:rsidTr="00604498">
        <w:trPr>
          <w:del w:id="1879" w:author="Eva Skýbová" w:date="2024-05-15T07:28:00Z"/>
        </w:trPr>
        <w:tc>
          <w:tcPr>
            <w:tcW w:w="4253" w:type="dxa"/>
            <w:gridSpan w:val="3"/>
            <w:shd w:val="clear" w:color="auto" w:fill="ECF1F8"/>
          </w:tcPr>
          <w:p w14:paraId="42930F82" w14:textId="6AAD114F" w:rsidR="004B4F0A" w:rsidDel="00D545C6" w:rsidRDefault="004B4F0A" w:rsidP="004B4F0A">
            <w:pPr>
              <w:jc w:val="both"/>
              <w:rPr>
                <w:del w:id="1880" w:author="Eva Skýbová" w:date="2024-05-15T07:28:00Z"/>
              </w:rPr>
            </w:pPr>
            <w:del w:id="1881" w:author="Eva Skýbová" w:date="2024-05-15T07:28:00Z">
              <w:r w:rsidDel="00D545C6">
                <w:delText>Works Experience</w:delText>
              </w:r>
            </w:del>
          </w:p>
          <w:p w14:paraId="5A9826C3" w14:textId="0C7DFBF6" w:rsidR="00F96B15" w:rsidDel="00D545C6" w:rsidRDefault="00F96B15" w:rsidP="00F96B15">
            <w:pPr>
              <w:jc w:val="both"/>
              <w:rPr>
                <w:del w:id="1882" w:author="Eva Skýbová" w:date="2024-05-15T07:28:00Z"/>
              </w:rPr>
            </w:pPr>
          </w:p>
        </w:tc>
        <w:tc>
          <w:tcPr>
            <w:tcW w:w="1134" w:type="dxa"/>
            <w:shd w:val="clear" w:color="auto" w:fill="ECF1F8"/>
          </w:tcPr>
          <w:p w14:paraId="1A13E6AD" w14:textId="5837D44C" w:rsidR="00F96B15" w:rsidDel="00D545C6" w:rsidRDefault="00F96B15" w:rsidP="00F96B15">
            <w:pPr>
              <w:jc w:val="both"/>
              <w:rPr>
                <w:del w:id="1883" w:author="Eva Skýbová" w:date="2024-05-15T07:28:00Z"/>
              </w:rPr>
            </w:pPr>
            <w:del w:id="1884" w:author="Eva Skýbová" w:date="2024-05-15T07:28:00Z">
              <w:r w:rsidDel="00D545C6">
                <w:delText>80 hodin</w:delText>
              </w:r>
            </w:del>
          </w:p>
        </w:tc>
        <w:tc>
          <w:tcPr>
            <w:tcW w:w="1134" w:type="dxa"/>
            <w:shd w:val="clear" w:color="auto" w:fill="ECF1F8"/>
          </w:tcPr>
          <w:p w14:paraId="08853A8A" w14:textId="70D84FD5" w:rsidR="00F96B15" w:rsidDel="00D545C6" w:rsidRDefault="00F96B15" w:rsidP="00F96B15">
            <w:pPr>
              <w:jc w:val="both"/>
              <w:rPr>
                <w:del w:id="1885" w:author="Eva Skýbová" w:date="2024-05-15T07:28:00Z"/>
              </w:rPr>
            </w:pPr>
            <w:del w:id="1886" w:author="Eva Skýbová" w:date="2024-05-15T07:28:00Z">
              <w:r w:rsidDel="00D545C6">
                <w:delText>z</w:delText>
              </w:r>
            </w:del>
          </w:p>
        </w:tc>
        <w:tc>
          <w:tcPr>
            <w:tcW w:w="1134" w:type="dxa"/>
            <w:shd w:val="clear" w:color="auto" w:fill="ECF1F8"/>
          </w:tcPr>
          <w:p w14:paraId="7A2382BE" w14:textId="357B919F" w:rsidR="00F96B15" w:rsidDel="00D545C6" w:rsidRDefault="00F96B15" w:rsidP="00F96B15">
            <w:pPr>
              <w:jc w:val="both"/>
              <w:rPr>
                <w:del w:id="1887" w:author="Eva Skýbová" w:date="2024-05-15T07:28:00Z"/>
              </w:rPr>
            </w:pPr>
            <w:del w:id="1888" w:author="Eva Skýbová" w:date="2024-05-15T07:28:00Z">
              <w:r w:rsidDel="00D545C6">
                <w:delText>4</w:delText>
              </w:r>
            </w:del>
          </w:p>
        </w:tc>
        <w:tc>
          <w:tcPr>
            <w:tcW w:w="4111" w:type="dxa"/>
            <w:shd w:val="clear" w:color="auto" w:fill="ECF1F8"/>
          </w:tcPr>
          <w:p w14:paraId="1CB0B5FF" w14:textId="48455D36" w:rsidR="00F96B15" w:rsidDel="00D545C6" w:rsidRDefault="00F96B15" w:rsidP="00F96B15">
            <w:pPr>
              <w:jc w:val="both"/>
              <w:rPr>
                <w:del w:id="1889" w:author="Eva Skýbová" w:date="2024-05-15T07:28:00Z"/>
                <w:b/>
                <w:bCs/>
              </w:rPr>
            </w:pPr>
            <w:del w:id="1890" w:author="Eva Skýbová" w:date="2024-05-15T07:28:00Z">
              <w:r w:rsidDel="00D545C6">
                <w:rPr>
                  <w:b/>
                  <w:bCs/>
                </w:rPr>
                <w:delText>Mgr. Marek Tomaštík</w:delText>
              </w:r>
              <w:r w:rsidRPr="00F75544" w:rsidDel="00D545C6">
                <w:rPr>
                  <w:b/>
                  <w:bCs/>
                </w:rPr>
                <w:delText>, Ph.D</w:delText>
              </w:r>
              <w:r w:rsidDel="00D545C6">
                <w:rPr>
                  <w:b/>
                  <w:bCs/>
                </w:rPr>
                <w:delText>.</w:delText>
              </w:r>
            </w:del>
          </w:p>
          <w:p w14:paraId="3F5B9F38" w14:textId="2815CEEA" w:rsidR="00F96B15" w:rsidRPr="00DD0925" w:rsidDel="00D545C6" w:rsidRDefault="00F96B15" w:rsidP="00F96B15">
            <w:pPr>
              <w:jc w:val="both"/>
              <w:rPr>
                <w:del w:id="1891" w:author="Eva Skýbová" w:date="2024-05-15T07:28:00Z"/>
                <w:b/>
                <w:bCs/>
              </w:rPr>
            </w:pPr>
          </w:p>
        </w:tc>
        <w:tc>
          <w:tcPr>
            <w:tcW w:w="1134" w:type="dxa"/>
            <w:shd w:val="clear" w:color="auto" w:fill="ECF1F8"/>
          </w:tcPr>
          <w:p w14:paraId="38F80C46" w14:textId="67AFA8DE" w:rsidR="00F96B15" w:rsidDel="00D545C6" w:rsidRDefault="00F96B15" w:rsidP="00F96B15">
            <w:pPr>
              <w:jc w:val="both"/>
              <w:rPr>
                <w:del w:id="1892" w:author="Eva Skýbová" w:date="2024-05-15T07:28:00Z"/>
              </w:rPr>
            </w:pPr>
            <w:del w:id="1893" w:author="Eva Skýbová" w:date="2024-05-15T07:28:00Z">
              <w:r w:rsidDel="00D545C6">
                <w:delText>3/ZS</w:delText>
              </w:r>
            </w:del>
          </w:p>
        </w:tc>
        <w:tc>
          <w:tcPr>
            <w:tcW w:w="1134" w:type="dxa"/>
            <w:shd w:val="clear" w:color="auto" w:fill="ECF1F8"/>
          </w:tcPr>
          <w:p w14:paraId="1EFBA69C" w14:textId="58EE3FE3" w:rsidR="00F96B15" w:rsidDel="00D545C6" w:rsidRDefault="00F96B15" w:rsidP="00F96B15">
            <w:pPr>
              <w:jc w:val="both"/>
              <w:rPr>
                <w:del w:id="1894" w:author="Eva Skýbová" w:date="2024-05-15T07:28:00Z"/>
              </w:rPr>
            </w:pPr>
          </w:p>
        </w:tc>
      </w:tr>
      <w:tr w:rsidR="00F96B15" w:rsidRPr="00042188" w:rsidDel="00D545C6" w14:paraId="601C8F19" w14:textId="053E7D38" w:rsidTr="00604498">
        <w:trPr>
          <w:del w:id="1895" w:author="Eva Skýbová" w:date="2024-05-15T07:28:00Z"/>
        </w:trPr>
        <w:tc>
          <w:tcPr>
            <w:tcW w:w="4253" w:type="dxa"/>
            <w:gridSpan w:val="3"/>
            <w:shd w:val="clear" w:color="auto" w:fill="ECF1F8"/>
          </w:tcPr>
          <w:p w14:paraId="5C776422" w14:textId="2ABC46F4" w:rsidR="00A44001" w:rsidDel="00D545C6" w:rsidRDefault="00A44001" w:rsidP="00F96B15">
            <w:pPr>
              <w:jc w:val="both"/>
              <w:rPr>
                <w:del w:id="1896" w:author="Eva Skýbová" w:date="2024-05-15T07:28:00Z"/>
              </w:rPr>
            </w:pPr>
            <w:del w:id="1897" w:author="Eva Skýbová" w:date="2024-05-15T07:28:00Z">
              <w:r w:rsidDel="00D545C6">
                <w:delText>Human Resource Management</w:delText>
              </w:r>
            </w:del>
          </w:p>
          <w:p w14:paraId="65A3B1AE" w14:textId="13FAD8C8" w:rsidR="00F96B15" w:rsidDel="00D545C6" w:rsidRDefault="00F96B15" w:rsidP="00F96B15">
            <w:pPr>
              <w:jc w:val="both"/>
              <w:rPr>
                <w:del w:id="1898" w:author="Eva Skýbová" w:date="2024-05-15T07:28:00Z"/>
              </w:rPr>
            </w:pPr>
          </w:p>
        </w:tc>
        <w:tc>
          <w:tcPr>
            <w:tcW w:w="1134" w:type="dxa"/>
            <w:shd w:val="clear" w:color="auto" w:fill="ECF1F8"/>
          </w:tcPr>
          <w:p w14:paraId="53E43FAB" w14:textId="195B37D7" w:rsidR="00F96B15" w:rsidDel="00D545C6" w:rsidRDefault="00F96B15" w:rsidP="00F96B15">
            <w:pPr>
              <w:jc w:val="both"/>
              <w:rPr>
                <w:del w:id="1899" w:author="Eva Skýbová" w:date="2024-05-15T07:28:00Z"/>
              </w:rPr>
            </w:pPr>
            <w:del w:id="1900" w:author="Eva Skýbová" w:date="2024-05-15T07:28:00Z">
              <w:r w:rsidDel="00D545C6">
                <w:delText>28p-14s</w:delText>
              </w:r>
            </w:del>
          </w:p>
        </w:tc>
        <w:tc>
          <w:tcPr>
            <w:tcW w:w="1134" w:type="dxa"/>
            <w:shd w:val="clear" w:color="auto" w:fill="ECF1F8"/>
          </w:tcPr>
          <w:p w14:paraId="766B6CB1" w14:textId="5B79FC02" w:rsidR="00F96B15" w:rsidDel="00D545C6" w:rsidRDefault="00F96B15" w:rsidP="00F96B15">
            <w:pPr>
              <w:jc w:val="both"/>
              <w:rPr>
                <w:del w:id="1901" w:author="Eva Skýbová" w:date="2024-05-15T07:28:00Z"/>
              </w:rPr>
            </w:pPr>
            <w:del w:id="1902" w:author="Eva Skýbová" w:date="2024-05-15T07:28:00Z">
              <w:r w:rsidDel="00D545C6">
                <w:delText>z, zk</w:delText>
              </w:r>
            </w:del>
          </w:p>
        </w:tc>
        <w:tc>
          <w:tcPr>
            <w:tcW w:w="1134" w:type="dxa"/>
            <w:shd w:val="clear" w:color="auto" w:fill="ECF1F8"/>
          </w:tcPr>
          <w:p w14:paraId="1235BFE2" w14:textId="71C5CED0" w:rsidR="00F96B15" w:rsidDel="00D545C6" w:rsidRDefault="00F96B15" w:rsidP="00F96B15">
            <w:pPr>
              <w:jc w:val="both"/>
              <w:rPr>
                <w:del w:id="1903" w:author="Eva Skýbová" w:date="2024-05-15T07:28:00Z"/>
              </w:rPr>
            </w:pPr>
            <w:del w:id="1904" w:author="Eva Skýbová" w:date="2024-05-15T07:28:00Z">
              <w:r w:rsidDel="00D545C6">
                <w:delText>4</w:delText>
              </w:r>
            </w:del>
          </w:p>
        </w:tc>
        <w:tc>
          <w:tcPr>
            <w:tcW w:w="4111" w:type="dxa"/>
            <w:shd w:val="clear" w:color="auto" w:fill="ECF1F8"/>
          </w:tcPr>
          <w:p w14:paraId="4203036C" w14:textId="5772FCBF" w:rsidR="00F96B15" w:rsidDel="00D545C6" w:rsidRDefault="00F96B15" w:rsidP="00F96B15">
            <w:pPr>
              <w:jc w:val="both"/>
              <w:rPr>
                <w:del w:id="1905" w:author="Eva Skýbová" w:date="2024-05-15T07:28:00Z"/>
                <w:b/>
                <w:bCs/>
              </w:rPr>
            </w:pPr>
            <w:del w:id="1906" w:author="Eva Skýbová" w:date="2024-05-15T07:28:00Z">
              <w:r w:rsidDel="00D545C6">
                <w:rPr>
                  <w:b/>
                  <w:bCs/>
                </w:rPr>
                <w:delText>Ing. Eva Hoke</w:delText>
              </w:r>
              <w:r w:rsidRPr="00DD0925" w:rsidDel="00D545C6">
                <w:rPr>
                  <w:b/>
                  <w:bCs/>
                </w:rPr>
                <w:delText>, Ph.D.</w:delText>
              </w:r>
            </w:del>
          </w:p>
          <w:p w14:paraId="330F0510" w14:textId="71570213" w:rsidR="00F96B15" w:rsidRPr="00DD0925" w:rsidDel="00D545C6" w:rsidRDefault="00F96B15" w:rsidP="00F96B15">
            <w:pPr>
              <w:jc w:val="both"/>
              <w:rPr>
                <w:del w:id="1907" w:author="Eva Skýbová" w:date="2024-05-15T07:28:00Z"/>
                <w:b/>
                <w:bCs/>
              </w:rPr>
            </w:pPr>
          </w:p>
        </w:tc>
        <w:tc>
          <w:tcPr>
            <w:tcW w:w="1134" w:type="dxa"/>
            <w:shd w:val="clear" w:color="auto" w:fill="ECF1F8"/>
          </w:tcPr>
          <w:p w14:paraId="624206FC" w14:textId="31F7992D" w:rsidR="00F96B15" w:rsidDel="00D545C6" w:rsidRDefault="00F96B15" w:rsidP="00F96B15">
            <w:pPr>
              <w:jc w:val="both"/>
              <w:rPr>
                <w:del w:id="1908" w:author="Eva Skýbová" w:date="2024-05-15T07:28:00Z"/>
              </w:rPr>
            </w:pPr>
            <w:del w:id="1909" w:author="Eva Skýbová" w:date="2024-05-15T07:28:00Z">
              <w:r w:rsidDel="00D545C6">
                <w:delText>3/ZS</w:delText>
              </w:r>
            </w:del>
          </w:p>
        </w:tc>
        <w:tc>
          <w:tcPr>
            <w:tcW w:w="1134" w:type="dxa"/>
            <w:shd w:val="clear" w:color="auto" w:fill="ECF1F8"/>
          </w:tcPr>
          <w:p w14:paraId="1A12D907" w14:textId="02BC1A02" w:rsidR="00F96B15" w:rsidRPr="0064135A" w:rsidDel="00D545C6" w:rsidRDefault="00F96B15" w:rsidP="00F96B15">
            <w:pPr>
              <w:jc w:val="both"/>
              <w:rPr>
                <w:del w:id="1910" w:author="Eva Skýbová" w:date="2024-05-15T07:28:00Z"/>
                <w:b/>
              </w:rPr>
            </w:pPr>
            <w:del w:id="1911" w:author="Eva Skýbová" w:date="2024-05-15T07:28:00Z">
              <w:r w:rsidRPr="0064135A" w:rsidDel="00D545C6">
                <w:rPr>
                  <w:b/>
                </w:rPr>
                <w:delText>PZ</w:delText>
              </w:r>
            </w:del>
          </w:p>
        </w:tc>
      </w:tr>
      <w:tr w:rsidR="00F96B15" w:rsidRPr="00042188" w:rsidDel="00D545C6" w14:paraId="4BB0F68F" w14:textId="4482282C" w:rsidTr="00604498">
        <w:trPr>
          <w:del w:id="1912" w:author="Eva Skýbová" w:date="2024-05-15T07:28:00Z"/>
        </w:trPr>
        <w:tc>
          <w:tcPr>
            <w:tcW w:w="4253" w:type="dxa"/>
            <w:gridSpan w:val="3"/>
            <w:shd w:val="clear" w:color="auto" w:fill="ECF1F8"/>
          </w:tcPr>
          <w:p w14:paraId="5966B88A" w14:textId="196780A0" w:rsidR="00F9308A" w:rsidDel="00D545C6" w:rsidRDefault="00F9308A" w:rsidP="00F96B15">
            <w:pPr>
              <w:jc w:val="both"/>
              <w:rPr>
                <w:del w:id="1913" w:author="Eva Skýbová" w:date="2024-05-15T07:28:00Z"/>
              </w:rPr>
            </w:pPr>
            <w:del w:id="1914" w:author="Eva Skýbová" w:date="2024-05-15T07:28:00Z">
              <w:r w:rsidDel="00D545C6">
                <w:delText>Project Management</w:delText>
              </w:r>
            </w:del>
          </w:p>
          <w:p w14:paraId="264A9170" w14:textId="32BE40B5" w:rsidR="00F96B15" w:rsidDel="00D545C6" w:rsidRDefault="00F96B15" w:rsidP="00F96B15">
            <w:pPr>
              <w:jc w:val="both"/>
              <w:rPr>
                <w:del w:id="1915" w:author="Eva Skýbová" w:date="2024-05-15T07:28:00Z"/>
              </w:rPr>
            </w:pPr>
          </w:p>
        </w:tc>
        <w:tc>
          <w:tcPr>
            <w:tcW w:w="1134" w:type="dxa"/>
            <w:shd w:val="clear" w:color="auto" w:fill="ECF1F8"/>
          </w:tcPr>
          <w:p w14:paraId="15BA4CAF" w14:textId="47C53DA4" w:rsidR="00F96B15" w:rsidDel="00D545C6" w:rsidRDefault="00F96B15" w:rsidP="00F96B15">
            <w:pPr>
              <w:jc w:val="both"/>
              <w:rPr>
                <w:del w:id="1916" w:author="Eva Skýbová" w:date="2024-05-15T07:28:00Z"/>
              </w:rPr>
            </w:pPr>
            <w:del w:id="1917" w:author="Eva Skýbová" w:date="2024-05-15T07:28:00Z">
              <w:r w:rsidDel="00D545C6">
                <w:delText>14p-28s</w:delText>
              </w:r>
            </w:del>
          </w:p>
        </w:tc>
        <w:tc>
          <w:tcPr>
            <w:tcW w:w="1134" w:type="dxa"/>
            <w:shd w:val="clear" w:color="auto" w:fill="ECF1F8"/>
          </w:tcPr>
          <w:p w14:paraId="271C84A2" w14:textId="74DA86E7" w:rsidR="00F96B15" w:rsidDel="00D545C6" w:rsidRDefault="00F96B15" w:rsidP="00F96B15">
            <w:pPr>
              <w:jc w:val="both"/>
              <w:rPr>
                <w:del w:id="1918" w:author="Eva Skýbová" w:date="2024-05-15T07:28:00Z"/>
              </w:rPr>
            </w:pPr>
            <w:del w:id="1919" w:author="Eva Skýbová" w:date="2024-05-15T07:28:00Z">
              <w:r w:rsidDel="00D545C6">
                <w:delText>z, zk</w:delText>
              </w:r>
            </w:del>
          </w:p>
        </w:tc>
        <w:tc>
          <w:tcPr>
            <w:tcW w:w="1134" w:type="dxa"/>
            <w:shd w:val="clear" w:color="auto" w:fill="ECF1F8"/>
          </w:tcPr>
          <w:p w14:paraId="0C18F107" w14:textId="7E76534F" w:rsidR="00F96B15" w:rsidDel="00D545C6" w:rsidRDefault="00F96B15" w:rsidP="00F96B15">
            <w:pPr>
              <w:jc w:val="both"/>
              <w:rPr>
                <w:del w:id="1920" w:author="Eva Skýbová" w:date="2024-05-15T07:28:00Z"/>
              </w:rPr>
            </w:pPr>
            <w:del w:id="1921" w:author="Eva Skýbová" w:date="2024-05-15T07:28:00Z">
              <w:r w:rsidDel="00D545C6">
                <w:delText>4</w:delText>
              </w:r>
            </w:del>
          </w:p>
        </w:tc>
        <w:tc>
          <w:tcPr>
            <w:tcW w:w="4111" w:type="dxa"/>
            <w:shd w:val="clear" w:color="auto" w:fill="ECF1F8"/>
          </w:tcPr>
          <w:p w14:paraId="0C83C1BA" w14:textId="1D1F704C" w:rsidR="00F96B15" w:rsidDel="00D545C6" w:rsidRDefault="00F96B15" w:rsidP="00F96B15">
            <w:pPr>
              <w:jc w:val="both"/>
              <w:rPr>
                <w:del w:id="1922" w:author="Eva Skýbová" w:date="2024-05-15T07:28:00Z"/>
                <w:b/>
                <w:bCs/>
              </w:rPr>
            </w:pPr>
            <w:del w:id="1923" w:author="Eva Skýbová" w:date="2024-05-15T07:28:00Z">
              <w:r w:rsidDel="00D545C6">
                <w:rPr>
                  <w:b/>
                  <w:bCs/>
                </w:rPr>
                <w:delText>Ing. Pavel Taraba</w:delText>
              </w:r>
              <w:r w:rsidRPr="00DD0925" w:rsidDel="00D545C6">
                <w:rPr>
                  <w:b/>
                  <w:bCs/>
                </w:rPr>
                <w:delText>,</w:delText>
              </w:r>
              <w:r w:rsidDel="00D545C6">
                <w:rPr>
                  <w:b/>
                  <w:bCs/>
                </w:rPr>
                <w:delText xml:space="preserve"> </w:delText>
              </w:r>
              <w:r w:rsidRPr="00DD0925" w:rsidDel="00D545C6">
                <w:rPr>
                  <w:b/>
                  <w:bCs/>
                </w:rPr>
                <w:delText>Ph.D.</w:delText>
              </w:r>
            </w:del>
          </w:p>
          <w:p w14:paraId="33E35988" w14:textId="5A23D060" w:rsidR="00F96B15" w:rsidRPr="00DD0925" w:rsidDel="00D545C6" w:rsidRDefault="00F96B15" w:rsidP="00F96B15">
            <w:pPr>
              <w:jc w:val="both"/>
              <w:rPr>
                <w:del w:id="1924" w:author="Eva Skýbová" w:date="2024-05-15T07:28:00Z"/>
                <w:b/>
                <w:bCs/>
              </w:rPr>
            </w:pPr>
          </w:p>
        </w:tc>
        <w:tc>
          <w:tcPr>
            <w:tcW w:w="1134" w:type="dxa"/>
            <w:shd w:val="clear" w:color="auto" w:fill="ECF1F8"/>
          </w:tcPr>
          <w:p w14:paraId="33EE94E4" w14:textId="2AFDD8A1" w:rsidR="00F96B15" w:rsidDel="00D545C6" w:rsidRDefault="00F96B15" w:rsidP="00F96B15">
            <w:pPr>
              <w:jc w:val="both"/>
              <w:rPr>
                <w:del w:id="1925" w:author="Eva Skýbová" w:date="2024-05-15T07:28:00Z"/>
              </w:rPr>
            </w:pPr>
            <w:del w:id="1926" w:author="Eva Skýbová" w:date="2024-05-15T07:28:00Z">
              <w:r w:rsidDel="00D545C6">
                <w:delText>3/ZS</w:delText>
              </w:r>
            </w:del>
          </w:p>
        </w:tc>
        <w:tc>
          <w:tcPr>
            <w:tcW w:w="1134" w:type="dxa"/>
            <w:shd w:val="clear" w:color="auto" w:fill="ECF1F8"/>
          </w:tcPr>
          <w:p w14:paraId="62D2CA8A" w14:textId="676C6596" w:rsidR="00F96B15" w:rsidDel="00D545C6" w:rsidRDefault="00F96B15" w:rsidP="00F96B15">
            <w:pPr>
              <w:jc w:val="both"/>
              <w:rPr>
                <w:del w:id="1927" w:author="Eva Skýbová" w:date="2024-05-15T07:28:00Z"/>
              </w:rPr>
            </w:pPr>
          </w:p>
        </w:tc>
      </w:tr>
      <w:tr w:rsidR="00F96B15" w:rsidRPr="00042188" w:rsidDel="00D545C6" w14:paraId="461AE876" w14:textId="3EAD9AFB" w:rsidTr="00604498">
        <w:trPr>
          <w:del w:id="1928" w:author="Eva Skýbová" w:date="2024-05-15T07:28:00Z"/>
        </w:trPr>
        <w:tc>
          <w:tcPr>
            <w:tcW w:w="4253" w:type="dxa"/>
            <w:gridSpan w:val="3"/>
            <w:shd w:val="clear" w:color="auto" w:fill="ECF1F8"/>
          </w:tcPr>
          <w:p w14:paraId="56E94382" w14:textId="504C036A" w:rsidR="00F9308A" w:rsidDel="00D545C6" w:rsidRDefault="00F9308A" w:rsidP="00F96B15">
            <w:pPr>
              <w:jc w:val="both"/>
              <w:rPr>
                <w:del w:id="1929" w:author="Eva Skýbová" w:date="2024-05-15T07:28:00Z"/>
              </w:rPr>
            </w:pPr>
            <w:del w:id="1930" w:author="Eva Skýbová" w:date="2024-05-15T07:28:00Z">
              <w:r w:rsidDel="00D545C6">
                <w:delText>Operational Management</w:delText>
              </w:r>
            </w:del>
          </w:p>
          <w:p w14:paraId="0E7412C1" w14:textId="0F2BD4C6" w:rsidR="00F96B15" w:rsidDel="00D545C6" w:rsidRDefault="00F96B15" w:rsidP="00F96B15">
            <w:pPr>
              <w:jc w:val="both"/>
              <w:rPr>
                <w:del w:id="1931" w:author="Eva Skýbová" w:date="2024-05-15T07:28:00Z"/>
              </w:rPr>
            </w:pPr>
          </w:p>
        </w:tc>
        <w:tc>
          <w:tcPr>
            <w:tcW w:w="1134" w:type="dxa"/>
            <w:shd w:val="clear" w:color="auto" w:fill="ECF1F8"/>
          </w:tcPr>
          <w:p w14:paraId="160033C8" w14:textId="1F8E6C8D" w:rsidR="00F96B15" w:rsidDel="00D545C6" w:rsidRDefault="00F96B15" w:rsidP="00F96B15">
            <w:pPr>
              <w:jc w:val="both"/>
              <w:rPr>
                <w:del w:id="1932" w:author="Eva Skýbová" w:date="2024-05-15T07:28:00Z"/>
              </w:rPr>
            </w:pPr>
            <w:del w:id="1933" w:author="Eva Skýbová" w:date="2024-05-15T07:28:00Z">
              <w:r w:rsidDel="00D545C6">
                <w:delText>14p-28s</w:delText>
              </w:r>
            </w:del>
          </w:p>
        </w:tc>
        <w:tc>
          <w:tcPr>
            <w:tcW w:w="1134" w:type="dxa"/>
            <w:shd w:val="clear" w:color="auto" w:fill="ECF1F8"/>
          </w:tcPr>
          <w:p w14:paraId="20CF45F1" w14:textId="35E70EAD" w:rsidR="00F96B15" w:rsidDel="00D545C6" w:rsidRDefault="00F96B15" w:rsidP="00F96B15">
            <w:pPr>
              <w:jc w:val="both"/>
              <w:rPr>
                <w:del w:id="1934" w:author="Eva Skýbová" w:date="2024-05-15T07:28:00Z"/>
              </w:rPr>
            </w:pPr>
            <w:del w:id="1935" w:author="Eva Skýbová" w:date="2024-05-15T07:28:00Z">
              <w:r w:rsidDel="00D545C6">
                <w:delText>z, zk</w:delText>
              </w:r>
            </w:del>
          </w:p>
        </w:tc>
        <w:tc>
          <w:tcPr>
            <w:tcW w:w="1134" w:type="dxa"/>
            <w:shd w:val="clear" w:color="auto" w:fill="ECF1F8"/>
          </w:tcPr>
          <w:p w14:paraId="4ABAF090" w14:textId="7C2AD830" w:rsidR="00F96B15" w:rsidDel="00D545C6" w:rsidRDefault="00F96B15" w:rsidP="00F96B15">
            <w:pPr>
              <w:jc w:val="both"/>
              <w:rPr>
                <w:del w:id="1936" w:author="Eva Skýbová" w:date="2024-05-15T07:28:00Z"/>
              </w:rPr>
            </w:pPr>
            <w:del w:id="1937" w:author="Eva Skýbová" w:date="2024-05-15T07:28:00Z">
              <w:r w:rsidDel="00D545C6">
                <w:delText>4</w:delText>
              </w:r>
            </w:del>
          </w:p>
        </w:tc>
        <w:tc>
          <w:tcPr>
            <w:tcW w:w="4111" w:type="dxa"/>
            <w:shd w:val="clear" w:color="auto" w:fill="ECF1F8"/>
          </w:tcPr>
          <w:p w14:paraId="17CC9FAE" w14:textId="095C75F7" w:rsidR="00F96B15" w:rsidDel="00D545C6" w:rsidRDefault="00F96B15" w:rsidP="00F96B15">
            <w:pPr>
              <w:jc w:val="both"/>
              <w:rPr>
                <w:del w:id="1938" w:author="Eva Skýbová" w:date="2024-05-15T07:28:00Z"/>
                <w:b/>
                <w:bCs/>
              </w:rPr>
            </w:pPr>
            <w:del w:id="1939" w:author="Eva Skýbová" w:date="2024-05-15T07:28:00Z">
              <w:r w:rsidRPr="00C4111E" w:rsidDel="00D545C6">
                <w:rPr>
                  <w:b/>
                  <w:bCs/>
                </w:rPr>
                <w:delText>prof. Ing. David Tuček, Ph.D.</w:delText>
              </w:r>
              <w:r w:rsidR="006C41F2" w:rsidDel="00D545C6">
                <w:rPr>
                  <w:b/>
                  <w:bCs/>
                </w:rPr>
                <w:delText xml:space="preserve"> (</w:delText>
              </w:r>
              <w:r w:rsidR="00F45D9F" w:rsidDel="00D545C6">
                <w:rPr>
                  <w:b/>
                  <w:bCs/>
                </w:rPr>
                <w:delText>57</w:delText>
              </w:r>
              <w:r w:rsidR="006C41F2" w:rsidDel="00D545C6">
                <w:rPr>
                  <w:b/>
                  <w:bCs/>
                </w:rPr>
                <w:delText xml:space="preserve"> %)</w:delText>
              </w:r>
            </w:del>
          </w:p>
          <w:p w14:paraId="00AB9F21" w14:textId="204003F0" w:rsidR="00F96B15" w:rsidRPr="006C41F2" w:rsidDel="00D545C6" w:rsidRDefault="006C41F2" w:rsidP="00F45D9F">
            <w:pPr>
              <w:jc w:val="both"/>
              <w:rPr>
                <w:del w:id="1940" w:author="Eva Skýbová" w:date="2024-05-15T07:28:00Z"/>
                <w:bCs/>
              </w:rPr>
            </w:pPr>
            <w:del w:id="1941" w:author="Eva Skýbová" w:date="2024-05-15T07:28:00Z">
              <w:r w:rsidRPr="006C41F2" w:rsidDel="00D545C6">
                <w:rPr>
                  <w:bCs/>
                </w:rPr>
                <w:delText>Ing. Romana Heinzová, Ph.D. (</w:delText>
              </w:r>
              <w:r w:rsidR="00F45D9F" w:rsidDel="00D545C6">
                <w:rPr>
                  <w:bCs/>
                </w:rPr>
                <w:delText>43</w:delText>
              </w:r>
              <w:r w:rsidRPr="006C41F2" w:rsidDel="00D545C6">
                <w:rPr>
                  <w:bCs/>
                </w:rPr>
                <w:delText xml:space="preserve"> %)</w:delText>
              </w:r>
            </w:del>
          </w:p>
        </w:tc>
        <w:tc>
          <w:tcPr>
            <w:tcW w:w="1134" w:type="dxa"/>
            <w:shd w:val="clear" w:color="auto" w:fill="ECF1F8"/>
          </w:tcPr>
          <w:p w14:paraId="53046E28" w14:textId="52E3CE40" w:rsidR="00F96B15" w:rsidDel="00D545C6" w:rsidRDefault="00F96B15" w:rsidP="00F96B15">
            <w:pPr>
              <w:jc w:val="both"/>
              <w:rPr>
                <w:del w:id="1942" w:author="Eva Skýbová" w:date="2024-05-15T07:28:00Z"/>
              </w:rPr>
            </w:pPr>
            <w:del w:id="1943" w:author="Eva Skýbová" w:date="2024-05-15T07:28:00Z">
              <w:r w:rsidDel="00D545C6">
                <w:delText>3/ZS</w:delText>
              </w:r>
            </w:del>
          </w:p>
        </w:tc>
        <w:tc>
          <w:tcPr>
            <w:tcW w:w="1134" w:type="dxa"/>
            <w:shd w:val="clear" w:color="auto" w:fill="ECF1F8"/>
          </w:tcPr>
          <w:p w14:paraId="6C02E513" w14:textId="086C52B5" w:rsidR="00F96B15" w:rsidDel="00D545C6" w:rsidRDefault="00F96B15" w:rsidP="00F96B15">
            <w:pPr>
              <w:jc w:val="both"/>
              <w:rPr>
                <w:del w:id="1944" w:author="Eva Skýbová" w:date="2024-05-15T07:28:00Z"/>
              </w:rPr>
            </w:pPr>
          </w:p>
        </w:tc>
      </w:tr>
      <w:tr w:rsidR="00F96B15" w:rsidRPr="00042188" w:rsidDel="00D545C6" w14:paraId="716529A1" w14:textId="2C5B2BCC" w:rsidTr="00604498">
        <w:trPr>
          <w:trHeight w:val="283"/>
          <w:del w:id="1945" w:author="Eva Skýbová" w:date="2024-05-15T07:28:00Z"/>
        </w:trPr>
        <w:tc>
          <w:tcPr>
            <w:tcW w:w="14034" w:type="dxa"/>
            <w:gridSpan w:val="9"/>
            <w:shd w:val="clear" w:color="auto" w:fill="F7CAAC"/>
          </w:tcPr>
          <w:p w14:paraId="1586D9FB" w14:textId="2B16FFAC" w:rsidR="00F96B15" w:rsidRPr="00042188" w:rsidDel="00D545C6" w:rsidRDefault="00F96B15" w:rsidP="00F96B15">
            <w:pPr>
              <w:jc w:val="center"/>
              <w:rPr>
                <w:del w:id="1946" w:author="Eva Skýbová" w:date="2024-05-15T07:28:00Z"/>
                <w:b/>
                <w:sz w:val="22"/>
              </w:rPr>
            </w:pPr>
            <w:del w:id="1947" w:author="Eva Skýbová" w:date="2024-05-15T07:28:00Z">
              <w:r w:rsidRPr="00042188" w:rsidDel="00D545C6">
                <w:rPr>
                  <w:b/>
                  <w:sz w:val="22"/>
                </w:rPr>
                <w:delText xml:space="preserve">Povinně volitelné předměty – skupina </w:delText>
              </w:r>
              <w:r w:rsidDel="00D545C6">
                <w:rPr>
                  <w:b/>
                  <w:sz w:val="22"/>
                </w:rPr>
                <w:delText>1</w:delText>
              </w:r>
            </w:del>
          </w:p>
        </w:tc>
      </w:tr>
      <w:tr w:rsidR="00F96B15" w:rsidRPr="00042188" w:rsidDel="00D545C6" w14:paraId="0898F7E1" w14:textId="53FE7B81" w:rsidTr="00604498">
        <w:trPr>
          <w:del w:id="1948" w:author="Eva Skýbová" w:date="2024-05-15T07:28:00Z"/>
        </w:trPr>
        <w:tc>
          <w:tcPr>
            <w:tcW w:w="4253" w:type="dxa"/>
            <w:gridSpan w:val="3"/>
            <w:shd w:val="clear" w:color="auto" w:fill="ECF1F8"/>
          </w:tcPr>
          <w:p w14:paraId="02E934E9" w14:textId="40AC016F" w:rsidR="00F9308A" w:rsidDel="00D545C6" w:rsidRDefault="00F9308A" w:rsidP="00F96B15">
            <w:pPr>
              <w:jc w:val="both"/>
              <w:rPr>
                <w:del w:id="1949" w:author="Eva Skýbová" w:date="2024-05-15T07:28:00Z"/>
              </w:rPr>
            </w:pPr>
            <w:del w:id="1950" w:author="Eva Skýbová" w:date="2024-05-15T07:28:00Z">
              <w:r w:rsidDel="00D545C6">
                <w:delText>Ergonomy</w:delText>
              </w:r>
            </w:del>
          </w:p>
          <w:p w14:paraId="7372C6C1" w14:textId="21BFCE60" w:rsidR="00F96B15" w:rsidDel="00D545C6" w:rsidRDefault="00F96B15" w:rsidP="00F96B15">
            <w:pPr>
              <w:jc w:val="both"/>
              <w:rPr>
                <w:del w:id="1951" w:author="Eva Skýbová" w:date="2024-05-15T07:28:00Z"/>
              </w:rPr>
            </w:pPr>
          </w:p>
        </w:tc>
        <w:tc>
          <w:tcPr>
            <w:tcW w:w="1134" w:type="dxa"/>
            <w:shd w:val="clear" w:color="auto" w:fill="ECF1F8"/>
          </w:tcPr>
          <w:p w14:paraId="153FDF90" w14:textId="7B462C38" w:rsidR="00F96B15" w:rsidDel="00D545C6" w:rsidRDefault="00F96B15" w:rsidP="0023381B">
            <w:pPr>
              <w:jc w:val="both"/>
              <w:rPr>
                <w:del w:id="1952" w:author="Eva Skýbová" w:date="2024-05-15T07:28:00Z"/>
              </w:rPr>
            </w:pPr>
            <w:del w:id="1953" w:author="Eva Skýbová" w:date="2024-05-15T07:28:00Z">
              <w:r w:rsidDel="00D545C6">
                <w:delText>14p-</w:delText>
              </w:r>
              <w:r w:rsidR="007E3B40" w:rsidDel="00D545C6">
                <w:delText>14c</w:delText>
              </w:r>
            </w:del>
          </w:p>
        </w:tc>
        <w:tc>
          <w:tcPr>
            <w:tcW w:w="1134" w:type="dxa"/>
            <w:shd w:val="clear" w:color="auto" w:fill="ECF1F8"/>
          </w:tcPr>
          <w:p w14:paraId="4E705E1F" w14:textId="4E1B5ADA" w:rsidR="00F96B15" w:rsidDel="00D545C6" w:rsidRDefault="00F96B15" w:rsidP="00F96B15">
            <w:pPr>
              <w:jc w:val="both"/>
              <w:rPr>
                <w:del w:id="1954" w:author="Eva Skýbová" w:date="2024-05-15T07:28:00Z"/>
              </w:rPr>
            </w:pPr>
            <w:del w:id="1955" w:author="Eva Skýbová" w:date="2024-05-15T07:28:00Z">
              <w:r w:rsidDel="00D545C6">
                <w:delText>klz</w:delText>
              </w:r>
            </w:del>
          </w:p>
        </w:tc>
        <w:tc>
          <w:tcPr>
            <w:tcW w:w="1134" w:type="dxa"/>
            <w:shd w:val="clear" w:color="auto" w:fill="ECF1F8"/>
          </w:tcPr>
          <w:p w14:paraId="47D797B0" w14:textId="0A793670" w:rsidR="00F96B15" w:rsidDel="00D545C6" w:rsidRDefault="00F96B15" w:rsidP="00F96B15">
            <w:pPr>
              <w:jc w:val="both"/>
              <w:rPr>
                <w:del w:id="1956" w:author="Eva Skýbová" w:date="2024-05-15T07:28:00Z"/>
              </w:rPr>
            </w:pPr>
            <w:del w:id="1957" w:author="Eva Skýbová" w:date="2024-05-15T07:28:00Z">
              <w:r w:rsidDel="00D545C6">
                <w:delText>3</w:delText>
              </w:r>
            </w:del>
          </w:p>
        </w:tc>
        <w:tc>
          <w:tcPr>
            <w:tcW w:w="4111" w:type="dxa"/>
            <w:shd w:val="clear" w:color="auto" w:fill="ECF1F8"/>
          </w:tcPr>
          <w:p w14:paraId="6D49E750" w14:textId="29295A86" w:rsidR="00F96B15" w:rsidDel="00D545C6" w:rsidRDefault="00F96B15" w:rsidP="00F96B15">
            <w:pPr>
              <w:jc w:val="both"/>
              <w:rPr>
                <w:del w:id="1958" w:author="Eva Skýbová" w:date="2024-05-15T07:28:00Z"/>
                <w:b/>
                <w:bCs/>
              </w:rPr>
            </w:pPr>
            <w:del w:id="1959" w:author="Eva Skýbová" w:date="2024-05-15T07:28:00Z">
              <w:r w:rsidRPr="00C4111E" w:rsidDel="00D545C6">
                <w:rPr>
                  <w:b/>
                  <w:bCs/>
                </w:rPr>
                <w:delText>prof. Ing. David Tuček, Ph.D</w:delText>
              </w:r>
              <w:r w:rsidDel="00D545C6">
                <w:rPr>
                  <w:b/>
                  <w:bCs/>
                </w:rPr>
                <w:delText>.</w:delText>
              </w:r>
              <w:r w:rsidR="00510E50" w:rsidDel="00D545C6">
                <w:rPr>
                  <w:b/>
                  <w:bCs/>
                </w:rPr>
                <w:delText xml:space="preserve"> (</w:delText>
              </w:r>
              <w:r w:rsidR="00F45D9F" w:rsidDel="00D545C6">
                <w:rPr>
                  <w:b/>
                  <w:bCs/>
                </w:rPr>
                <w:delText>57</w:delText>
              </w:r>
              <w:r w:rsidR="00510E50" w:rsidDel="00D545C6">
                <w:rPr>
                  <w:b/>
                  <w:bCs/>
                </w:rPr>
                <w:delText xml:space="preserve"> %)</w:delText>
              </w:r>
            </w:del>
          </w:p>
          <w:p w14:paraId="34E31F44" w14:textId="19F9896D" w:rsidR="00F96B15" w:rsidRPr="00510E50" w:rsidDel="00D545C6" w:rsidRDefault="00510E50" w:rsidP="00F45D9F">
            <w:pPr>
              <w:jc w:val="both"/>
              <w:rPr>
                <w:del w:id="1960" w:author="Eva Skýbová" w:date="2024-05-15T07:28:00Z"/>
                <w:bCs/>
              </w:rPr>
            </w:pPr>
            <w:del w:id="1961" w:author="Eva Skýbová" w:date="2024-05-15T07:28:00Z">
              <w:r w:rsidRPr="00510E50" w:rsidDel="00D545C6">
                <w:rPr>
                  <w:bCs/>
                </w:rPr>
                <w:delText>Ing. Slavomíra Vargová, Ph.D. (</w:delText>
              </w:r>
              <w:r w:rsidR="00F45D9F" w:rsidDel="00D545C6">
                <w:rPr>
                  <w:bCs/>
                </w:rPr>
                <w:delText>43</w:delText>
              </w:r>
              <w:r w:rsidRPr="00510E50" w:rsidDel="00D545C6">
                <w:rPr>
                  <w:bCs/>
                </w:rPr>
                <w:delText xml:space="preserve"> %)</w:delText>
              </w:r>
            </w:del>
          </w:p>
        </w:tc>
        <w:tc>
          <w:tcPr>
            <w:tcW w:w="1134" w:type="dxa"/>
            <w:shd w:val="clear" w:color="auto" w:fill="ECF1F8"/>
          </w:tcPr>
          <w:p w14:paraId="083355DD" w14:textId="1519DE09" w:rsidR="00F96B15" w:rsidDel="00D545C6" w:rsidRDefault="00F96B15" w:rsidP="00F96B15">
            <w:pPr>
              <w:jc w:val="both"/>
              <w:rPr>
                <w:del w:id="1962" w:author="Eva Skýbová" w:date="2024-05-15T07:28:00Z"/>
              </w:rPr>
            </w:pPr>
            <w:del w:id="1963" w:author="Eva Skýbová" w:date="2024-05-15T07:28:00Z">
              <w:r w:rsidDel="00D545C6">
                <w:delText>3/ZS</w:delText>
              </w:r>
            </w:del>
          </w:p>
        </w:tc>
        <w:tc>
          <w:tcPr>
            <w:tcW w:w="1134" w:type="dxa"/>
            <w:shd w:val="clear" w:color="auto" w:fill="ECF1F8"/>
          </w:tcPr>
          <w:p w14:paraId="3471B0D0" w14:textId="1C67C508" w:rsidR="00F96B15" w:rsidRPr="00042188" w:rsidDel="00D545C6" w:rsidRDefault="00F96B15" w:rsidP="00F96B15">
            <w:pPr>
              <w:jc w:val="both"/>
              <w:rPr>
                <w:del w:id="1964" w:author="Eva Skýbová" w:date="2024-05-15T07:28:00Z"/>
              </w:rPr>
            </w:pPr>
          </w:p>
        </w:tc>
      </w:tr>
      <w:tr w:rsidR="00F96B15" w:rsidRPr="00042188" w:rsidDel="00D545C6" w14:paraId="147E7CE5" w14:textId="7B405E29" w:rsidTr="00604498">
        <w:trPr>
          <w:del w:id="1965" w:author="Eva Skýbová" w:date="2024-05-15T07:28:00Z"/>
        </w:trPr>
        <w:tc>
          <w:tcPr>
            <w:tcW w:w="4253" w:type="dxa"/>
            <w:gridSpan w:val="3"/>
            <w:shd w:val="clear" w:color="auto" w:fill="ECF1F8"/>
          </w:tcPr>
          <w:p w14:paraId="0B293977" w14:textId="7A955BAA" w:rsidR="00F9308A" w:rsidDel="00D545C6" w:rsidRDefault="00F9308A" w:rsidP="00F96B15">
            <w:pPr>
              <w:jc w:val="both"/>
              <w:rPr>
                <w:del w:id="1966" w:author="Eva Skýbová" w:date="2024-05-15T07:28:00Z"/>
              </w:rPr>
            </w:pPr>
            <w:del w:id="1967" w:author="Eva Skýbová" w:date="2024-05-15T07:28:00Z">
              <w:r w:rsidDel="00D545C6">
                <w:delText xml:space="preserve">Crisis </w:delText>
              </w:r>
              <w:r w:rsidR="00020488" w:rsidDel="00D545C6">
                <w:delText>M</w:delText>
              </w:r>
              <w:r w:rsidDel="00D545C6">
                <w:delText>anagement in a Company</w:delText>
              </w:r>
            </w:del>
          </w:p>
          <w:p w14:paraId="5D5E074D" w14:textId="4EEA7900" w:rsidR="00F96B15" w:rsidRPr="00042188" w:rsidDel="00D545C6" w:rsidRDefault="00F96B15" w:rsidP="00F96B15">
            <w:pPr>
              <w:jc w:val="both"/>
              <w:rPr>
                <w:del w:id="1968" w:author="Eva Skýbová" w:date="2024-05-15T07:28:00Z"/>
              </w:rPr>
            </w:pPr>
          </w:p>
        </w:tc>
        <w:tc>
          <w:tcPr>
            <w:tcW w:w="1134" w:type="dxa"/>
            <w:shd w:val="clear" w:color="auto" w:fill="ECF1F8"/>
          </w:tcPr>
          <w:p w14:paraId="7B4B03B7" w14:textId="24923100" w:rsidR="00F96B15" w:rsidRPr="00042188" w:rsidDel="00D545C6" w:rsidRDefault="00F96B15" w:rsidP="001E570D">
            <w:pPr>
              <w:jc w:val="both"/>
              <w:rPr>
                <w:del w:id="1969" w:author="Eva Skýbová" w:date="2024-05-15T07:28:00Z"/>
              </w:rPr>
            </w:pPr>
            <w:del w:id="1970" w:author="Eva Skýbová" w:date="2024-05-15T07:28:00Z">
              <w:r w:rsidDel="00D545C6">
                <w:delText>28p-</w:delText>
              </w:r>
              <w:r w:rsidR="001E570D" w:rsidDel="00D545C6">
                <w:delText>14s</w:delText>
              </w:r>
            </w:del>
          </w:p>
        </w:tc>
        <w:tc>
          <w:tcPr>
            <w:tcW w:w="1134" w:type="dxa"/>
            <w:shd w:val="clear" w:color="auto" w:fill="ECF1F8"/>
          </w:tcPr>
          <w:p w14:paraId="07DA6F28" w14:textId="06716C6B" w:rsidR="00F96B15" w:rsidRPr="00042188" w:rsidDel="00D545C6" w:rsidRDefault="00F96B15" w:rsidP="00F96B15">
            <w:pPr>
              <w:jc w:val="both"/>
              <w:rPr>
                <w:del w:id="1971" w:author="Eva Skýbová" w:date="2024-05-15T07:28:00Z"/>
              </w:rPr>
            </w:pPr>
            <w:del w:id="1972" w:author="Eva Skýbová" w:date="2024-05-15T07:28:00Z">
              <w:r w:rsidDel="00D545C6">
                <w:delText>z, zk</w:delText>
              </w:r>
            </w:del>
          </w:p>
        </w:tc>
        <w:tc>
          <w:tcPr>
            <w:tcW w:w="1134" w:type="dxa"/>
            <w:shd w:val="clear" w:color="auto" w:fill="ECF1F8"/>
          </w:tcPr>
          <w:p w14:paraId="61E705C1" w14:textId="168FF347" w:rsidR="00F96B15" w:rsidRPr="00042188" w:rsidDel="00D545C6" w:rsidRDefault="00F96B15" w:rsidP="00F96B15">
            <w:pPr>
              <w:jc w:val="both"/>
              <w:rPr>
                <w:del w:id="1973" w:author="Eva Skýbová" w:date="2024-05-15T07:28:00Z"/>
              </w:rPr>
            </w:pPr>
            <w:del w:id="1974" w:author="Eva Skýbová" w:date="2024-05-15T07:28:00Z">
              <w:r w:rsidDel="00D545C6">
                <w:delText>4</w:delText>
              </w:r>
            </w:del>
          </w:p>
        </w:tc>
        <w:tc>
          <w:tcPr>
            <w:tcW w:w="4111" w:type="dxa"/>
            <w:shd w:val="clear" w:color="auto" w:fill="ECF1F8"/>
          </w:tcPr>
          <w:p w14:paraId="5BA43FFD" w14:textId="2B749E0C" w:rsidR="00F96B15" w:rsidDel="00D545C6" w:rsidRDefault="00F96B15" w:rsidP="00F96B15">
            <w:pPr>
              <w:jc w:val="both"/>
              <w:rPr>
                <w:del w:id="1975" w:author="Eva Skýbová" w:date="2024-05-15T07:28:00Z"/>
                <w:b/>
                <w:bCs/>
              </w:rPr>
            </w:pPr>
            <w:del w:id="1976" w:author="Eva Skýbová" w:date="2024-05-15T07:28:00Z">
              <w:r w:rsidDel="00D545C6">
                <w:rPr>
                  <w:b/>
                  <w:bCs/>
                </w:rPr>
                <w:delText>Mgr. Marek Tomaštík, Ph.D.</w:delText>
              </w:r>
            </w:del>
          </w:p>
          <w:p w14:paraId="76D4AE1A" w14:textId="33DFEF21" w:rsidR="00F96B15" w:rsidRPr="00042188" w:rsidDel="00D545C6" w:rsidRDefault="00F96B15" w:rsidP="00F96B15">
            <w:pPr>
              <w:jc w:val="both"/>
              <w:rPr>
                <w:del w:id="1977" w:author="Eva Skýbová" w:date="2024-05-15T07:28:00Z"/>
              </w:rPr>
            </w:pPr>
          </w:p>
        </w:tc>
        <w:tc>
          <w:tcPr>
            <w:tcW w:w="1134" w:type="dxa"/>
            <w:shd w:val="clear" w:color="auto" w:fill="ECF1F8"/>
          </w:tcPr>
          <w:p w14:paraId="5828185A" w14:textId="70144A56" w:rsidR="00F96B15" w:rsidRPr="00042188" w:rsidDel="00D545C6" w:rsidRDefault="00F96B15" w:rsidP="00F96B15">
            <w:pPr>
              <w:jc w:val="both"/>
              <w:rPr>
                <w:del w:id="1978" w:author="Eva Skýbová" w:date="2024-05-15T07:28:00Z"/>
              </w:rPr>
            </w:pPr>
            <w:del w:id="1979" w:author="Eva Skýbová" w:date="2024-05-15T07:28:00Z">
              <w:r w:rsidDel="00D545C6">
                <w:delText>3/ZS</w:delText>
              </w:r>
            </w:del>
          </w:p>
        </w:tc>
        <w:tc>
          <w:tcPr>
            <w:tcW w:w="1134" w:type="dxa"/>
            <w:shd w:val="clear" w:color="auto" w:fill="ECF1F8"/>
          </w:tcPr>
          <w:p w14:paraId="153B06BF" w14:textId="5574C1EC" w:rsidR="00F96B15" w:rsidRPr="00042188" w:rsidDel="00D545C6" w:rsidRDefault="00F96B15" w:rsidP="00F96B15">
            <w:pPr>
              <w:jc w:val="both"/>
              <w:rPr>
                <w:del w:id="1980" w:author="Eva Skýbová" w:date="2024-05-15T07:28:00Z"/>
              </w:rPr>
            </w:pPr>
          </w:p>
        </w:tc>
      </w:tr>
      <w:tr w:rsidR="00F96B15" w:rsidRPr="00042188" w:rsidDel="00D545C6" w14:paraId="3FA5F539" w14:textId="1C3D96D7" w:rsidTr="00604498">
        <w:trPr>
          <w:del w:id="1981" w:author="Eva Skýbová" w:date="2024-05-15T07:28:00Z"/>
        </w:trPr>
        <w:tc>
          <w:tcPr>
            <w:tcW w:w="4253" w:type="dxa"/>
            <w:gridSpan w:val="3"/>
            <w:shd w:val="clear" w:color="auto" w:fill="ECF1F8"/>
          </w:tcPr>
          <w:p w14:paraId="4EED61A7" w14:textId="35A96D73" w:rsidR="00F9308A" w:rsidRPr="004D6AEA" w:rsidDel="00D545C6" w:rsidRDefault="004D6AEA" w:rsidP="00F96B15">
            <w:pPr>
              <w:jc w:val="both"/>
              <w:rPr>
                <w:del w:id="1982" w:author="Eva Skýbová" w:date="2024-05-15T07:28:00Z"/>
              </w:rPr>
            </w:pPr>
            <w:del w:id="1983" w:author="Eva Skýbová" w:date="2024-05-15T07:28:00Z">
              <w:r w:rsidRPr="004D6AEA" w:rsidDel="00D545C6">
                <w:delText>Machinery Safety</w:delText>
              </w:r>
            </w:del>
          </w:p>
          <w:p w14:paraId="3DE8E526" w14:textId="3FD8943E" w:rsidR="00F96B15" w:rsidDel="00D545C6" w:rsidRDefault="00F96B15" w:rsidP="00F96B15">
            <w:pPr>
              <w:jc w:val="both"/>
              <w:rPr>
                <w:del w:id="1984" w:author="Eva Skýbová" w:date="2024-05-15T07:28:00Z"/>
              </w:rPr>
            </w:pPr>
          </w:p>
        </w:tc>
        <w:tc>
          <w:tcPr>
            <w:tcW w:w="1134" w:type="dxa"/>
            <w:shd w:val="clear" w:color="auto" w:fill="ECF1F8"/>
          </w:tcPr>
          <w:p w14:paraId="2AABB54D" w14:textId="2CF0B36B" w:rsidR="00F96B15" w:rsidDel="00D545C6" w:rsidRDefault="007E3B40" w:rsidP="00F96B15">
            <w:pPr>
              <w:jc w:val="both"/>
              <w:rPr>
                <w:del w:id="1985" w:author="Eva Skýbová" w:date="2024-05-15T07:28:00Z"/>
              </w:rPr>
            </w:pPr>
            <w:del w:id="1986" w:author="Eva Skýbová" w:date="2024-05-15T07:28:00Z">
              <w:r w:rsidDel="00D545C6">
                <w:delText>28p-14s</w:delText>
              </w:r>
            </w:del>
          </w:p>
        </w:tc>
        <w:tc>
          <w:tcPr>
            <w:tcW w:w="1134" w:type="dxa"/>
            <w:shd w:val="clear" w:color="auto" w:fill="ECF1F8"/>
          </w:tcPr>
          <w:p w14:paraId="1857244A" w14:textId="44172DAD" w:rsidR="00F96B15" w:rsidDel="00D545C6" w:rsidRDefault="007E3B40" w:rsidP="00F96B15">
            <w:pPr>
              <w:jc w:val="both"/>
              <w:rPr>
                <w:del w:id="1987" w:author="Eva Skýbová" w:date="2024-05-15T07:28:00Z"/>
              </w:rPr>
            </w:pPr>
            <w:del w:id="1988" w:author="Eva Skýbová" w:date="2024-05-15T07:28:00Z">
              <w:r w:rsidDel="00D545C6">
                <w:delText>klz</w:delText>
              </w:r>
            </w:del>
          </w:p>
        </w:tc>
        <w:tc>
          <w:tcPr>
            <w:tcW w:w="1134" w:type="dxa"/>
            <w:shd w:val="clear" w:color="auto" w:fill="ECF1F8"/>
          </w:tcPr>
          <w:p w14:paraId="6217F223" w14:textId="5CB68F82" w:rsidR="00F96B15" w:rsidDel="00D545C6" w:rsidRDefault="007E3B40" w:rsidP="00F96B15">
            <w:pPr>
              <w:jc w:val="both"/>
              <w:rPr>
                <w:del w:id="1989" w:author="Eva Skýbová" w:date="2024-05-15T07:28:00Z"/>
              </w:rPr>
            </w:pPr>
            <w:del w:id="1990" w:author="Eva Skýbová" w:date="2024-05-15T07:28:00Z">
              <w:r w:rsidDel="00D545C6">
                <w:delText>3</w:delText>
              </w:r>
            </w:del>
          </w:p>
        </w:tc>
        <w:tc>
          <w:tcPr>
            <w:tcW w:w="4111" w:type="dxa"/>
            <w:shd w:val="clear" w:color="auto" w:fill="ECF1F8"/>
          </w:tcPr>
          <w:p w14:paraId="4BB11EF4" w14:textId="083E2FDE" w:rsidR="00F96B15" w:rsidDel="00D545C6" w:rsidRDefault="007E3B40" w:rsidP="00F96B15">
            <w:pPr>
              <w:jc w:val="both"/>
              <w:rPr>
                <w:del w:id="1991" w:author="Eva Skýbová" w:date="2024-05-15T07:28:00Z"/>
                <w:b/>
                <w:bCs/>
              </w:rPr>
            </w:pPr>
            <w:del w:id="1992" w:author="Eva Skýbová" w:date="2024-05-15T07:28:00Z">
              <w:r w:rsidDel="00D545C6">
                <w:rPr>
                  <w:b/>
                  <w:bCs/>
                </w:rPr>
                <w:delText>Ing. Slavomíra Vargová, Ph.D.</w:delText>
              </w:r>
            </w:del>
          </w:p>
        </w:tc>
        <w:tc>
          <w:tcPr>
            <w:tcW w:w="1134" w:type="dxa"/>
            <w:shd w:val="clear" w:color="auto" w:fill="ECF1F8"/>
          </w:tcPr>
          <w:p w14:paraId="64FD423E" w14:textId="3E882E67" w:rsidR="00F96B15" w:rsidDel="00D545C6" w:rsidRDefault="007E3B40" w:rsidP="00F96B15">
            <w:pPr>
              <w:jc w:val="both"/>
              <w:rPr>
                <w:del w:id="1993" w:author="Eva Skýbová" w:date="2024-05-15T07:28:00Z"/>
              </w:rPr>
            </w:pPr>
            <w:del w:id="1994" w:author="Eva Skýbová" w:date="2024-05-15T07:28:00Z">
              <w:r w:rsidDel="00D545C6">
                <w:delText>3/ZS</w:delText>
              </w:r>
            </w:del>
          </w:p>
        </w:tc>
        <w:tc>
          <w:tcPr>
            <w:tcW w:w="1134" w:type="dxa"/>
            <w:shd w:val="clear" w:color="auto" w:fill="ECF1F8"/>
          </w:tcPr>
          <w:p w14:paraId="62E328ED" w14:textId="0969004F" w:rsidR="00F96B15" w:rsidRPr="00042188" w:rsidDel="00D545C6" w:rsidRDefault="00F96B15" w:rsidP="00F96B15">
            <w:pPr>
              <w:jc w:val="both"/>
              <w:rPr>
                <w:del w:id="1995" w:author="Eva Skýbová" w:date="2024-05-15T07:28:00Z"/>
              </w:rPr>
            </w:pPr>
          </w:p>
        </w:tc>
      </w:tr>
      <w:tr w:rsidR="00351786" w:rsidRPr="00042188" w:rsidDel="00D545C6" w14:paraId="5133619E" w14:textId="474008DF" w:rsidTr="00604498">
        <w:trPr>
          <w:del w:id="1996" w:author="Eva Skýbová" w:date="2024-05-15T07:28:00Z"/>
        </w:trPr>
        <w:tc>
          <w:tcPr>
            <w:tcW w:w="4253" w:type="dxa"/>
            <w:gridSpan w:val="3"/>
            <w:shd w:val="clear" w:color="auto" w:fill="ECF1F8"/>
          </w:tcPr>
          <w:p w14:paraId="6AEB5C8B" w14:textId="36382ABB" w:rsidR="001E30EA" w:rsidDel="00D545C6" w:rsidRDefault="001E30EA" w:rsidP="00351786">
            <w:pPr>
              <w:jc w:val="both"/>
              <w:rPr>
                <w:del w:id="1997" w:author="Eva Skýbová" w:date="2024-05-15T07:28:00Z"/>
              </w:rPr>
            </w:pPr>
            <w:del w:id="1998" w:author="Eva Skýbová" w:date="2024-05-15T07:28:00Z">
              <w:r w:rsidDel="00D545C6">
                <w:delText>Applied Statistics and Data Analysis</w:delText>
              </w:r>
            </w:del>
          </w:p>
          <w:p w14:paraId="4BBF6366" w14:textId="23CC08C0" w:rsidR="00351786" w:rsidDel="00D545C6" w:rsidRDefault="00351786" w:rsidP="00351786">
            <w:pPr>
              <w:jc w:val="both"/>
              <w:rPr>
                <w:del w:id="1999" w:author="Eva Skýbová" w:date="2024-05-15T07:28:00Z"/>
              </w:rPr>
            </w:pPr>
          </w:p>
        </w:tc>
        <w:tc>
          <w:tcPr>
            <w:tcW w:w="1134" w:type="dxa"/>
            <w:shd w:val="clear" w:color="auto" w:fill="ECF1F8"/>
          </w:tcPr>
          <w:p w14:paraId="08551ADF" w14:textId="65787CCC" w:rsidR="00351786" w:rsidDel="00D545C6" w:rsidRDefault="00351786" w:rsidP="00351786">
            <w:pPr>
              <w:jc w:val="both"/>
              <w:rPr>
                <w:del w:id="2000" w:author="Eva Skýbová" w:date="2024-05-15T07:28:00Z"/>
              </w:rPr>
            </w:pPr>
            <w:del w:id="2001" w:author="Eva Skýbová" w:date="2024-05-15T07:28:00Z">
              <w:r w:rsidDel="00D545C6">
                <w:delText>28p-28c</w:delText>
              </w:r>
            </w:del>
          </w:p>
        </w:tc>
        <w:tc>
          <w:tcPr>
            <w:tcW w:w="1134" w:type="dxa"/>
            <w:shd w:val="clear" w:color="auto" w:fill="ECF1F8"/>
          </w:tcPr>
          <w:p w14:paraId="43F4962F" w14:textId="5A589026" w:rsidR="00351786" w:rsidDel="00D545C6" w:rsidRDefault="00351786" w:rsidP="00351786">
            <w:pPr>
              <w:jc w:val="both"/>
              <w:rPr>
                <w:del w:id="2002" w:author="Eva Skýbová" w:date="2024-05-15T07:28:00Z"/>
              </w:rPr>
            </w:pPr>
            <w:del w:id="2003" w:author="Eva Skýbová" w:date="2024-05-15T07:28:00Z">
              <w:r w:rsidDel="00D545C6">
                <w:delText>z, zk</w:delText>
              </w:r>
            </w:del>
          </w:p>
        </w:tc>
        <w:tc>
          <w:tcPr>
            <w:tcW w:w="1134" w:type="dxa"/>
            <w:shd w:val="clear" w:color="auto" w:fill="ECF1F8"/>
          </w:tcPr>
          <w:p w14:paraId="19325342" w14:textId="75FDBC59" w:rsidR="00351786" w:rsidDel="00D545C6" w:rsidRDefault="001E570D" w:rsidP="00351786">
            <w:pPr>
              <w:jc w:val="both"/>
              <w:rPr>
                <w:del w:id="2004" w:author="Eva Skýbová" w:date="2024-05-15T07:28:00Z"/>
              </w:rPr>
            </w:pPr>
            <w:del w:id="2005" w:author="Eva Skýbová" w:date="2024-05-15T07:28:00Z">
              <w:r w:rsidDel="00D545C6">
                <w:delText>5</w:delText>
              </w:r>
            </w:del>
          </w:p>
        </w:tc>
        <w:tc>
          <w:tcPr>
            <w:tcW w:w="4111" w:type="dxa"/>
            <w:shd w:val="clear" w:color="auto" w:fill="ECF1F8"/>
          </w:tcPr>
          <w:p w14:paraId="20251548" w14:textId="0C8CBFA0" w:rsidR="00351786" w:rsidDel="00D545C6" w:rsidRDefault="00351786" w:rsidP="00351786">
            <w:pPr>
              <w:jc w:val="both"/>
              <w:rPr>
                <w:del w:id="2006" w:author="Eva Skýbová" w:date="2024-05-15T07:28:00Z"/>
                <w:b/>
                <w:bCs/>
              </w:rPr>
            </w:pPr>
            <w:del w:id="2007" w:author="Eva Skýbová" w:date="2024-05-15T07:28:00Z">
              <w:r w:rsidDel="00D545C6">
                <w:rPr>
                  <w:b/>
                  <w:bCs/>
                </w:rPr>
                <w:delText>Ing. Petr Veselík, Ph.D.</w:delText>
              </w:r>
              <w:r w:rsidR="00510E50" w:rsidDel="00D545C6">
                <w:rPr>
                  <w:b/>
                  <w:bCs/>
                </w:rPr>
                <w:delText xml:space="preserve"> (70 %)</w:delText>
              </w:r>
            </w:del>
          </w:p>
          <w:p w14:paraId="3AB0B7B6" w14:textId="49350451" w:rsidR="00351786" w:rsidDel="00D545C6" w:rsidRDefault="00351786" w:rsidP="00351786">
            <w:pPr>
              <w:jc w:val="both"/>
              <w:rPr>
                <w:del w:id="2008" w:author="Eva Skýbová" w:date="2024-05-15T07:28:00Z"/>
                <w:b/>
                <w:bCs/>
              </w:rPr>
            </w:pPr>
            <w:del w:id="2009" w:author="Eva Skýbová" w:date="2024-05-15T07:28:00Z">
              <w:r w:rsidRPr="00065474" w:rsidDel="00D545C6">
                <w:rPr>
                  <w:bCs/>
                </w:rPr>
                <w:delText>Ing. David Šaur, Ph.D.</w:delText>
              </w:r>
              <w:r w:rsidR="00510E50" w:rsidDel="00D545C6">
                <w:rPr>
                  <w:bCs/>
                </w:rPr>
                <w:delText xml:space="preserve"> (30 %)</w:delText>
              </w:r>
            </w:del>
          </w:p>
        </w:tc>
        <w:tc>
          <w:tcPr>
            <w:tcW w:w="1134" w:type="dxa"/>
            <w:shd w:val="clear" w:color="auto" w:fill="ECF1F8"/>
          </w:tcPr>
          <w:p w14:paraId="28848574" w14:textId="11F36ECC" w:rsidR="00351786" w:rsidDel="00D545C6" w:rsidRDefault="00351786" w:rsidP="00351786">
            <w:pPr>
              <w:jc w:val="both"/>
              <w:rPr>
                <w:del w:id="2010" w:author="Eva Skýbová" w:date="2024-05-15T07:28:00Z"/>
              </w:rPr>
            </w:pPr>
            <w:del w:id="2011" w:author="Eva Skýbová" w:date="2024-05-15T07:28:00Z">
              <w:r w:rsidDel="00D545C6">
                <w:delText>3/ZS</w:delText>
              </w:r>
            </w:del>
          </w:p>
        </w:tc>
        <w:tc>
          <w:tcPr>
            <w:tcW w:w="1134" w:type="dxa"/>
            <w:shd w:val="clear" w:color="auto" w:fill="ECF1F8"/>
          </w:tcPr>
          <w:p w14:paraId="7F007FCA" w14:textId="42EE33A5" w:rsidR="00351786" w:rsidRPr="00042188" w:rsidDel="00D545C6" w:rsidRDefault="00351786" w:rsidP="00351786">
            <w:pPr>
              <w:jc w:val="both"/>
              <w:rPr>
                <w:del w:id="2012" w:author="Eva Skýbová" w:date="2024-05-15T07:28:00Z"/>
              </w:rPr>
            </w:pPr>
          </w:p>
        </w:tc>
      </w:tr>
      <w:tr w:rsidR="00351786" w:rsidRPr="00042188" w:rsidDel="00D545C6" w14:paraId="254A758A" w14:textId="4B49603F" w:rsidTr="00604498">
        <w:trPr>
          <w:del w:id="2013" w:author="Eva Skýbová" w:date="2024-05-15T07:28:00Z"/>
        </w:trPr>
        <w:tc>
          <w:tcPr>
            <w:tcW w:w="4253" w:type="dxa"/>
            <w:gridSpan w:val="3"/>
            <w:shd w:val="clear" w:color="auto" w:fill="ECF1F8"/>
          </w:tcPr>
          <w:p w14:paraId="689319A1" w14:textId="7EA13B3C" w:rsidR="00F9308A" w:rsidDel="00D545C6" w:rsidRDefault="00F9308A" w:rsidP="00351786">
            <w:pPr>
              <w:jc w:val="both"/>
              <w:rPr>
                <w:del w:id="2014" w:author="Eva Skýbová" w:date="2024-05-15T07:28:00Z"/>
              </w:rPr>
            </w:pPr>
            <w:del w:id="2015" w:author="Eva Skýbová" w:date="2024-05-15T07:28:00Z">
              <w:r w:rsidDel="00D545C6">
                <w:delText>Historical Legacy of the Bata Management Systems</w:delText>
              </w:r>
            </w:del>
          </w:p>
          <w:p w14:paraId="3E76148E" w14:textId="0A6A600A" w:rsidR="00351786" w:rsidDel="00D545C6" w:rsidRDefault="00351786" w:rsidP="00351786">
            <w:pPr>
              <w:jc w:val="both"/>
              <w:rPr>
                <w:del w:id="2016" w:author="Eva Skýbová" w:date="2024-05-15T07:28:00Z"/>
              </w:rPr>
            </w:pPr>
          </w:p>
        </w:tc>
        <w:tc>
          <w:tcPr>
            <w:tcW w:w="1134" w:type="dxa"/>
            <w:shd w:val="clear" w:color="auto" w:fill="ECF1F8"/>
          </w:tcPr>
          <w:p w14:paraId="52FF6054" w14:textId="2DF32132" w:rsidR="00351786" w:rsidDel="00D545C6" w:rsidRDefault="00351786" w:rsidP="00351786">
            <w:pPr>
              <w:jc w:val="both"/>
              <w:rPr>
                <w:del w:id="2017" w:author="Eva Skýbová" w:date="2024-05-15T07:28:00Z"/>
              </w:rPr>
            </w:pPr>
            <w:del w:id="2018" w:author="Eva Skýbová" w:date="2024-05-15T07:28:00Z">
              <w:r w:rsidDel="00D545C6">
                <w:delText>28p</w:delText>
              </w:r>
            </w:del>
          </w:p>
        </w:tc>
        <w:tc>
          <w:tcPr>
            <w:tcW w:w="1134" w:type="dxa"/>
            <w:shd w:val="clear" w:color="auto" w:fill="ECF1F8"/>
          </w:tcPr>
          <w:p w14:paraId="2A1F6111" w14:textId="634D5287" w:rsidR="00351786" w:rsidDel="00D545C6" w:rsidRDefault="00351786" w:rsidP="00351786">
            <w:pPr>
              <w:jc w:val="both"/>
              <w:rPr>
                <w:del w:id="2019" w:author="Eva Skýbová" w:date="2024-05-15T07:28:00Z"/>
              </w:rPr>
            </w:pPr>
            <w:del w:id="2020" w:author="Eva Skýbová" w:date="2024-05-15T07:28:00Z">
              <w:r w:rsidDel="00D545C6">
                <w:delText>klz</w:delText>
              </w:r>
            </w:del>
          </w:p>
        </w:tc>
        <w:tc>
          <w:tcPr>
            <w:tcW w:w="1134" w:type="dxa"/>
            <w:shd w:val="clear" w:color="auto" w:fill="ECF1F8"/>
          </w:tcPr>
          <w:p w14:paraId="10DB87E5" w14:textId="2863FD4E" w:rsidR="00351786" w:rsidDel="00D545C6" w:rsidRDefault="00351786" w:rsidP="00351786">
            <w:pPr>
              <w:jc w:val="both"/>
              <w:rPr>
                <w:del w:id="2021" w:author="Eva Skýbová" w:date="2024-05-15T07:28:00Z"/>
              </w:rPr>
            </w:pPr>
            <w:del w:id="2022" w:author="Eva Skýbová" w:date="2024-05-15T07:28:00Z">
              <w:r w:rsidDel="00D545C6">
                <w:delText>3</w:delText>
              </w:r>
            </w:del>
          </w:p>
        </w:tc>
        <w:tc>
          <w:tcPr>
            <w:tcW w:w="4111" w:type="dxa"/>
            <w:shd w:val="clear" w:color="auto" w:fill="ECF1F8"/>
          </w:tcPr>
          <w:p w14:paraId="69140E1B" w14:textId="1EF96145" w:rsidR="00351786" w:rsidDel="00D545C6" w:rsidRDefault="00351786" w:rsidP="00351786">
            <w:pPr>
              <w:jc w:val="both"/>
              <w:rPr>
                <w:del w:id="2023" w:author="Eva Skýbová" w:date="2024-05-15T07:28:00Z"/>
                <w:b/>
                <w:bCs/>
              </w:rPr>
            </w:pPr>
            <w:del w:id="2024" w:author="Eva Skýbová" w:date="2024-05-15T07:28:00Z">
              <w:r w:rsidDel="00D545C6">
                <w:rPr>
                  <w:b/>
                  <w:bCs/>
                </w:rPr>
                <w:delText>Mgr. Marek Tomaštík, Ph.D.</w:delText>
              </w:r>
            </w:del>
          </w:p>
          <w:p w14:paraId="50F910F1" w14:textId="601555ED" w:rsidR="00351786" w:rsidDel="00D545C6" w:rsidRDefault="00351786" w:rsidP="00351786">
            <w:pPr>
              <w:jc w:val="both"/>
              <w:rPr>
                <w:del w:id="2025" w:author="Eva Skýbová" w:date="2024-05-15T07:28:00Z"/>
                <w:b/>
                <w:bCs/>
              </w:rPr>
            </w:pPr>
          </w:p>
        </w:tc>
        <w:tc>
          <w:tcPr>
            <w:tcW w:w="1134" w:type="dxa"/>
            <w:shd w:val="clear" w:color="auto" w:fill="ECF1F8"/>
          </w:tcPr>
          <w:p w14:paraId="7E0BC297" w14:textId="2D8E5857" w:rsidR="00351786" w:rsidDel="00D545C6" w:rsidRDefault="00351786" w:rsidP="00351786">
            <w:pPr>
              <w:jc w:val="both"/>
              <w:rPr>
                <w:del w:id="2026" w:author="Eva Skýbová" w:date="2024-05-15T07:28:00Z"/>
              </w:rPr>
            </w:pPr>
            <w:del w:id="2027" w:author="Eva Skýbová" w:date="2024-05-15T07:28:00Z">
              <w:r w:rsidDel="00D545C6">
                <w:delText>3/ZS</w:delText>
              </w:r>
            </w:del>
          </w:p>
        </w:tc>
        <w:tc>
          <w:tcPr>
            <w:tcW w:w="1134" w:type="dxa"/>
            <w:shd w:val="clear" w:color="auto" w:fill="ECF1F8"/>
          </w:tcPr>
          <w:p w14:paraId="24352147" w14:textId="48DFC305" w:rsidR="00351786" w:rsidRPr="00042188" w:rsidDel="00D545C6" w:rsidRDefault="00351786" w:rsidP="00351786">
            <w:pPr>
              <w:jc w:val="both"/>
              <w:rPr>
                <w:del w:id="2028" w:author="Eva Skýbová" w:date="2024-05-15T07:28:00Z"/>
              </w:rPr>
            </w:pPr>
          </w:p>
        </w:tc>
      </w:tr>
      <w:tr w:rsidR="00351786" w:rsidRPr="00DE59D3" w:rsidDel="00D545C6" w14:paraId="74ACCD2B" w14:textId="36515507" w:rsidTr="00604498">
        <w:trPr>
          <w:trHeight w:val="624"/>
          <w:del w:id="2029" w:author="Eva Skýbová" w:date="2024-05-15T07:28:00Z"/>
        </w:trPr>
        <w:tc>
          <w:tcPr>
            <w:tcW w:w="14034" w:type="dxa"/>
            <w:gridSpan w:val="9"/>
          </w:tcPr>
          <w:p w14:paraId="538A16CF" w14:textId="29C572BA" w:rsidR="00351786" w:rsidDel="00D545C6" w:rsidRDefault="00351786" w:rsidP="00351786">
            <w:pPr>
              <w:jc w:val="both"/>
              <w:rPr>
                <w:del w:id="2030" w:author="Eva Skýbová" w:date="2024-05-15T07:28:00Z"/>
                <w:b/>
              </w:rPr>
            </w:pPr>
            <w:del w:id="2031" w:author="Eva Skýbová" w:date="2024-05-15T07:28:00Z">
              <w:r w:rsidRPr="00042188" w:rsidDel="00D545C6">
                <w:rPr>
                  <w:b/>
                </w:rPr>
                <w:delText>Podmínka pro splnění této skupiny předmětů:</w:delText>
              </w:r>
            </w:del>
          </w:p>
          <w:p w14:paraId="1301105E" w14:textId="2104A20C" w:rsidR="00351786" w:rsidDel="00D545C6" w:rsidRDefault="00351786" w:rsidP="00351786">
            <w:pPr>
              <w:jc w:val="both"/>
              <w:rPr>
                <w:del w:id="2032" w:author="Eva Skýbová" w:date="2024-05-15T07:28:00Z"/>
                <w:bCs/>
              </w:rPr>
            </w:pPr>
            <w:del w:id="2033" w:author="Eva Skýbová" w:date="2024-05-15T07:28:00Z">
              <w:r w:rsidDel="00D545C6">
                <w:rPr>
                  <w:bCs/>
                </w:rPr>
                <w:delText>Student si volí nejméně dva z povinně volitelných předmětů.</w:delText>
              </w:r>
            </w:del>
          </w:p>
          <w:p w14:paraId="61B3F16F" w14:textId="49C96406" w:rsidR="00632892" w:rsidDel="00D545C6" w:rsidRDefault="00632892" w:rsidP="00351786">
            <w:pPr>
              <w:jc w:val="both"/>
              <w:rPr>
                <w:del w:id="2034" w:author="Eva Skýbová" w:date="2024-05-15T07:28:00Z"/>
                <w:bCs/>
              </w:rPr>
            </w:pPr>
          </w:p>
          <w:p w14:paraId="7399F72F" w14:textId="4E0F26D3" w:rsidR="00632892" w:rsidRPr="00DE59D3" w:rsidDel="00D545C6" w:rsidRDefault="00632892" w:rsidP="00351786">
            <w:pPr>
              <w:jc w:val="both"/>
              <w:rPr>
                <w:del w:id="2035" w:author="Eva Skýbová" w:date="2024-05-15T07:28:00Z"/>
                <w:bCs/>
              </w:rPr>
            </w:pPr>
          </w:p>
        </w:tc>
      </w:tr>
      <w:tr w:rsidR="00351786" w:rsidRPr="00042188" w:rsidDel="00D545C6" w14:paraId="7F7E404D" w14:textId="1C0E2A98" w:rsidTr="00604498">
        <w:trPr>
          <w:trHeight w:val="283"/>
          <w:del w:id="2036" w:author="Eva Skýbová" w:date="2024-05-15T07:28:00Z"/>
        </w:trPr>
        <w:tc>
          <w:tcPr>
            <w:tcW w:w="14034" w:type="dxa"/>
            <w:gridSpan w:val="9"/>
            <w:shd w:val="clear" w:color="auto" w:fill="F7CAAC"/>
          </w:tcPr>
          <w:p w14:paraId="229D16BE" w14:textId="6937C85B" w:rsidR="00351786" w:rsidRPr="00042188" w:rsidDel="00D545C6" w:rsidRDefault="00351786" w:rsidP="00351786">
            <w:pPr>
              <w:jc w:val="center"/>
              <w:rPr>
                <w:del w:id="2037" w:author="Eva Skýbová" w:date="2024-05-15T07:28:00Z"/>
                <w:b/>
                <w:sz w:val="22"/>
              </w:rPr>
            </w:pPr>
            <w:del w:id="2038" w:author="Eva Skýbová" w:date="2024-05-15T07:28:00Z">
              <w:r w:rsidRPr="00042188" w:rsidDel="00D545C6">
                <w:rPr>
                  <w:b/>
                  <w:sz w:val="22"/>
                </w:rPr>
                <w:delText>Povinné předměty</w:delText>
              </w:r>
            </w:del>
          </w:p>
        </w:tc>
      </w:tr>
      <w:tr w:rsidR="00351786" w:rsidDel="00D545C6" w14:paraId="763B7B1D" w14:textId="04A4573E" w:rsidTr="00604498">
        <w:trPr>
          <w:del w:id="2039" w:author="Eva Skýbová" w:date="2024-05-15T07:28:00Z"/>
        </w:trPr>
        <w:tc>
          <w:tcPr>
            <w:tcW w:w="4253" w:type="dxa"/>
            <w:gridSpan w:val="3"/>
            <w:shd w:val="clear" w:color="auto" w:fill="FFEEB9"/>
          </w:tcPr>
          <w:p w14:paraId="4DB2AFA2" w14:textId="1B817381" w:rsidR="009D5815" w:rsidRPr="00CF5522" w:rsidDel="00D545C6" w:rsidRDefault="009D5815" w:rsidP="009D5815">
            <w:pPr>
              <w:jc w:val="both"/>
              <w:rPr>
                <w:del w:id="2040" w:author="Eva Skýbová" w:date="2024-05-15T07:28:00Z"/>
              </w:rPr>
            </w:pPr>
            <w:del w:id="2041" w:author="Eva Skýbová" w:date="2024-05-15T07:28:00Z">
              <w:r w:rsidRPr="00CF5522" w:rsidDel="00D545C6">
                <w:delText xml:space="preserve">Crisis </w:delText>
              </w:r>
              <w:r w:rsidR="000E40A4" w:rsidDel="00D545C6">
                <w:delText xml:space="preserve">and Management </w:delText>
              </w:r>
              <w:r w:rsidRPr="00CF5522" w:rsidDel="00D545C6">
                <w:delText>Communication</w:delText>
              </w:r>
            </w:del>
          </w:p>
          <w:p w14:paraId="7660CF94" w14:textId="5038E884" w:rsidR="00351786" w:rsidDel="00D545C6" w:rsidRDefault="00351786" w:rsidP="00351786">
            <w:pPr>
              <w:jc w:val="both"/>
              <w:rPr>
                <w:del w:id="2042" w:author="Eva Skýbová" w:date="2024-05-15T07:28:00Z"/>
              </w:rPr>
            </w:pPr>
          </w:p>
        </w:tc>
        <w:tc>
          <w:tcPr>
            <w:tcW w:w="1134" w:type="dxa"/>
            <w:shd w:val="clear" w:color="auto" w:fill="FFEEB9"/>
          </w:tcPr>
          <w:p w14:paraId="7B08561A" w14:textId="64D68E71" w:rsidR="00351786" w:rsidDel="00D545C6" w:rsidRDefault="001E570D" w:rsidP="00351786">
            <w:pPr>
              <w:jc w:val="both"/>
              <w:rPr>
                <w:del w:id="2043" w:author="Eva Skýbová" w:date="2024-05-15T07:28:00Z"/>
              </w:rPr>
            </w:pPr>
            <w:del w:id="2044" w:author="Eva Skýbová" w:date="2024-05-15T07:28:00Z">
              <w:r w:rsidDel="00D545C6">
                <w:delText>20p</w:delText>
              </w:r>
              <w:r w:rsidR="00351786" w:rsidDel="00D545C6">
                <w:delText>-10s</w:delText>
              </w:r>
            </w:del>
          </w:p>
        </w:tc>
        <w:tc>
          <w:tcPr>
            <w:tcW w:w="1134" w:type="dxa"/>
            <w:shd w:val="clear" w:color="auto" w:fill="FFEEB9"/>
          </w:tcPr>
          <w:p w14:paraId="09DC0EAC" w14:textId="6B9C41B5" w:rsidR="00351786" w:rsidDel="00D545C6" w:rsidRDefault="001E570D" w:rsidP="00351786">
            <w:pPr>
              <w:jc w:val="both"/>
              <w:rPr>
                <w:del w:id="2045" w:author="Eva Skýbová" w:date="2024-05-15T07:28:00Z"/>
              </w:rPr>
            </w:pPr>
            <w:del w:id="2046" w:author="Eva Skýbová" w:date="2024-05-15T07:28:00Z">
              <w:r w:rsidDel="00D545C6">
                <w:delText>z, zk</w:delText>
              </w:r>
            </w:del>
          </w:p>
        </w:tc>
        <w:tc>
          <w:tcPr>
            <w:tcW w:w="1134" w:type="dxa"/>
            <w:shd w:val="clear" w:color="auto" w:fill="FFEEB9"/>
          </w:tcPr>
          <w:p w14:paraId="5A2B8D43" w14:textId="41452BCA" w:rsidR="00351786" w:rsidDel="00D545C6" w:rsidRDefault="001E570D" w:rsidP="00351786">
            <w:pPr>
              <w:jc w:val="both"/>
              <w:rPr>
                <w:del w:id="2047" w:author="Eva Skýbová" w:date="2024-05-15T07:28:00Z"/>
              </w:rPr>
            </w:pPr>
            <w:del w:id="2048" w:author="Eva Skýbová" w:date="2024-05-15T07:28:00Z">
              <w:r w:rsidDel="00D545C6">
                <w:delText>4</w:delText>
              </w:r>
            </w:del>
          </w:p>
        </w:tc>
        <w:tc>
          <w:tcPr>
            <w:tcW w:w="4111" w:type="dxa"/>
            <w:shd w:val="clear" w:color="auto" w:fill="FFEEB9"/>
          </w:tcPr>
          <w:p w14:paraId="53D726B2" w14:textId="7E0E6B51" w:rsidR="00351786" w:rsidRPr="00042188" w:rsidDel="00D545C6" w:rsidRDefault="00351786" w:rsidP="00351786">
            <w:pPr>
              <w:jc w:val="both"/>
              <w:rPr>
                <w:del w:id="2049" w:author="Eva Skýbová" w:date="2024-05-15T07:28:00Z"/>
              </w:rPr>
            </w:pPr>
            <w:del w:id="2050" w:author="Eva Skýbová" w:date="2024-05-15T07:28:00Z">
              <w:r w:rsidDel="00D545C6">
                <w:rPr>
                  <w:b/>
                  <w:bCs/>
                </w:rPr>
                <w:delText xml:space="preserve">Mgr. </w:delText>
              </w:r>
              <w:r w:rsidR="001E570D" w:rsidDel="00D545C6">
                <w:rPr>
                  <w:b/>
                  <w:bCs/>
                </w:rPr>
                <w:delText>Marek Tomaštík, Ph.D.</w:delText>
              </w:r>
              <w:r w:rsidR="00510E50" w:rsidDel="00D545C6">
                <w:rPr>
                  <w:b/>
                  <w:bCs/>
                </w:rPr>
                <w:delText xml:space="preserve"> (60 %)</w:delText>
              </w:r>
            </w:del>
          </w:p>
          <w:p w14:paraId="7FF44EF4" w14:textId="23DA9471" w:rsidR="00351786" w:rsidRPr="00510E50" w:rsidDel="00D545C6" w:rsidRDefault="00510E50" w:rsidP="00351786">
            <w:pPr>
              <w:jc w:val="both"/>
              <w:rPr>
                <w:del w:id="2051" w:author="Eva Skýbová" w:date="2024-05-15T07:28:00Z"/>
                <w:bCs/>
              </w:rPr>
            </w:pPr>
            <w:del w:id="2052" w:author="Eva Skýbová" w:date="2024-05-15T07:28:00Z">
              <w:r w:rsidRPr="00510E50" w:rsidDel="00D545C6">
                <w:rPr>
                  <w:bCs/>
                </w:rPr>
                <w:delText>Mgr. Petra Trechová (40 %)</w:delText>
              </w:r>
            </w:del>
          </w:p>
        </w:tc>
        <w:tc>
          <w:tcPr>
            <w:tcW w:w="1134" w:type="dxa"/>
            <w:shd w:val="clear" w:color="auto" w:fill="FFEEB9"/>
          </w:tcPr>
          <w:p w14:paraId="5A85F41B" w14:textId="137D760A" w:rsidR="00351786" w:rsidDel="00D545C6" w:rsidRDefault="00351786" w:rsidP="00351786">
            <w:pPr>
              <w:jc w:val="both"/>
              <w:rPr>
                <w:del w:id="2053" w:author="Eva Skýbová" w:date="2024-05-15T07:28:00Z"/>
              </w:rPr>
            </w:pPr>
            <w:del w:id="2054" w:author="Eva Skýbová" w:date="2024-05-15T07:28:00Z">
              <w:r w:rsidDel="00D545C6">
                <w:delText>3/LS</w:delText>
              </w:r>
            </w:del>
          </w:p>
        </w:tc>
        <w:tc>
          <w:tcPr>
            <w:tcW w:w="1134" w:type="dxa"/>
            <w:shd w:val="clear" w:color="auto" w:fill="FFEEB9"/>
          </w:tcPr>
          <w:p w14:paraId="5FF28740" w14:textId="4F261FF2" w:rsidR="00351786" w:rsidDel="00D545C6" w:rsidRDefault="00351786" w:rsidP="00351786">
            <w:pPr>
              <w:jc w:val="both"/>
              <w:rPr>
                <w:del w:id="2055" w:author="Eva Skýbová" w:date="2024-05-15T07:28:00Z"/>
              </w:rPr>
            </w:pPr>
          </w:p>
        </w:tc>
      </w:tr>
      <w:tr w:rsidR="00351786" w:rsidDel="00D545C6" w14:paraId="0B3C65FE" w14:textId="3402EA2B" w:rsidTr="00604498">
        <w:trPr>
          <w:del w:id="2056" w:author="Eva Skýbová" w:date="2024-05-15T07:28:00Z"/>
        </w:trPr>
        <w:tc>
          <w:tcPr>
            <w:tcW w:w="4253" w:type="dxa"/>
            <w:gridSpan w:val="3"/>
            <w:shd w:val="clear" w:color="auto" w:fill="FFEEB9"/>
          </w:tcPr>
          <w:p w14:paraId="6C42FDEB" w14:textId="2FB38E36" w:rsidR="003F0791" w:rsidDel="00D545C6" w:rsidRDefault="003F0791" w:rsidP="00351786">
            <w:pPr>
              <w:jc w:val="both"/>
              <w:rPr>
                <w:del w:id="2057" w:author="Eva Skýbová" w:date="2024-05-15T07:28:00Z"/>
              </w:rPr>
            </w:pPr>
            <w:del w:id="2058" w:author="Eva Skýbová" w:date="2024-05-15T07:28:00Z">
              <w:r w:rsidDel="00D545C6">
                <w:delText>Bachelor Thesis</w:delText>
              </w:r>
            </w:del>
          </w:p>
          <w:p w14:paraId="03BB956F" w14:textId="1663794C" w:rsidR="00351786" w:rsidDel="00D545C6" w:rsidRDefault="00351786" w:rsidP="00351786">
            <w:pPr>
              <w:jc w:val="both"/>
              <w:rPr>
                <w:del w:id="2059" w:author="Eva Skýbová" w:date="2024-05-15T07:28:00Z"/>
              </w:rPr>
            </w:pPr>
          </w:p>
        </w:tc>
        <w:tc>
          <w:tcPr>
            <w:tcW w:w="1134" w:type="dxa"/>
            <w:shd w:val="clear" w:color="auto" w:fill="FFEEB9"/>
          </w:tcPr>
          <w:p w14:paraId="4E606D49" w14:textId="01311D9F" w:rsidR="00351786" w:rsidDel="00D545C6" w:rsidRDefault="00351786" w:rsidP="00351786">
            <w:pPr>
              <w:jc w:val="both"/>
              <w:rPr>
                <w:del w:id="2060" w:author="Eva Skýbová" w:date="2024-05-15T07:28:00Z"/>
              </w:rPr>
            </w:pPr>
            <w:del w:id="2061" w:author="Eva Skýbová" w:date="2024-05-15T07:28:00Z">
              <w:r w:rsidDel="00D545C6">
                <w:delText>0</w:delText>
              </w:r>
            </w:del>
          </w:p>
        </w:tc>
        <w:tc>
          <w:tcPr>
            <w:tcW w:w="1134" w:type="dxa"/>
            <w:shd w:val="clear" w:color="auto" w:fill="FFEEB9"/>
          </w:tcPr>
          <w:p w14:paraId="644D5891" w14:textId="544A1B67" w:rsidR="00351786" w:rsidDel="00D545C6" w:rsidRDefault="00351786" w:rsidP="00351786">
            <w:pPr>
              <w:jc w:val="both"/>
              <w:rPr>
                <w:del w:id="2062" w:author="Eva Skýbová" w:date="2024-05-15T07:28:00Z"/>
              </w:rPr>
            </w:pPr>
            <w:del w:id="2063" w:author="Eva Skýbová" w:date="2024-05-15T07:28:00Z">
              <w:r w:rsidDel="00D545C6">
                <w:delText>z</w:delText>
              </w:r>
            </w:del>
          </w:p>
        </w:tc>
        <w:tc>
          <w:tcPr>
            <w:tcW w:w="1134" w:type="dxa"/>
            <w:shd w:val="clear" w:color="auto" w:fill="FFEEB9"/>
          </w:tcPr>
          <w:p w14:paraId="064BA4B8" w14:textId="3A0A1290" w:rsidR="00351786" w:rsidDel="00D545C6" w:rsidRDefault="00351786" w:rsidP="00351786">
            <w:pPr>
              <w:jc w:val="both"/>
              <w:rPr>
                <w:del w:id="2064" w:author="Eva Skýbová" w:date="2024-05-15T07:28:00Z"/>
              </w:rPr>
            </w:pPr>
            <w:del w:id="2065" w:author="Eva Skýbová" w:date="2024-05-15T07:28:00Z">
              <w:r w:rsidDel="00D545C6">
                <w:delText>10</w:delText>
              </w:r>
            </w:del>
          </w:p>
        </w:tc>
        <w:tc>
          <w:tcPr>
            <w:tcW w:w="4111" w:type="dxa"/>
            <w:shd w:val="clear" w:color="auto" w:fill="FFEEB9"/>
          </w:tcPr>
          <w:p w14:paraId="1EFAEBDB" w14:textId="5F26BEC0" w:rsidR="00351786" w:rsidDel="00D545C6" w:rsidRDefault="00351786" w:rsidP="00351786">
            <w:pPr>
              <w:jc w:val="both"/>
              <w:rPr>
                <w:del w:id="2066" w:author="Eva Skýbová" w:date="2024-05-15T07:28:00Z"/>
                <w:b/>
                <w:bCs/>
              </w:rPr>
            </w:pPr>
            <w:del w:id="2067"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1B36EF34" w14:textId="6C70A98F" w:rsidR="00351786" w:rsidDel="00D545C6" w:rsidRDefault="00351786" w:rsidP="00351786">
            <w:pPr>
              <w:jc w:val="both"/>
              <w:rPr>
                <w:del w:id="2068" w:author="Eva Skýbová" w:date="2024-05-15T07:28:00Z"/>
                <w:b/>
                <w:bCs/>
              </w:rPr>
            </w:pPr>
          </w:p>
        </w:tc>
        <w:tc>
          <w:tcPr>
            <w:tcW w:w="1134" w:type="dxa"/>
            <w:shd w:val="clear" w:color="auto" w:fill="FFEEB9"/>
          </w:tcPr>
          <w:p w14:paraId="25834BAC" w14:textId="3925BCAC" w:rsidR="00351786" w:rsidDel="00D545C6" w:rsidRDefault="00351786" w:rsidP="00351786">
            <w:pPr>
              <w:jc w:val="both"/>
              <w:rPr>
                <w:del w:id="2069" w:author="Eva Skýbová" w:date="2024-05-15T07:28:00Z"/>
              </w:rPr>
            </w:pPr>
            <w:del w:id="2070" w:author="Eva Skýbová" w:date="2024-05-15T07:28:00Z">
              <w:r w:rsidDel="00D545C6">
                <w:delText>3/LS</w:delText>
              </w:r>
            </w:del>
          </w:p>
        </w:tc>
        <w:tc>
          <w:tcPr>
            <w:tcW w:w="1134" w:type="dxa"/>
            <w:shd w:val="clear" w:color="auto" w:fill="FFEEB9"/>
          </w:tcPr>
          <w:p w14:paraId="38FADEA6" w14:textId="77C3F7B6" w:rsidR="00351786" w:rsidDel="00D545C6" w:rsidRDefault="00351786" w:rsidP="00351786">
            <w:pPr>
              <w:jc w:val="both"/>
              <w:rPr>
                <w:del w:id="2071" w:author="Eva Skýbová" w:date="2024-05-15T07:28:00Z"/>
              </w:rPr>
            </w:pPr>
          </w:p>
        </w:tc>
      </w:tr>
      <w:tr w:rsidR="00351786" w:rsidDel="00D545C6" w14:paraId="6AFE8BD2" w14:textId="44CB4299" w:rsidTr="00604498">
        <w:trPr>
          <w:del w:id="2072" w:author="Eva Skýbová" w:date="2024-05-15T07:28:00Z"/>
        </w:trPr>
        <w:tc>
          <w:tcPr>
            <w:tcW w:w="4253" w:type="dxa"/>
            <w:gridSpan w:val="3"/>
            <w:shd w:val="clear" w:color="auto" w:fill="FFEEB9"/>
          </w:tcPr>
          <w:p w14:paraId="082FBF5C" w14:textId="5F600FC8" w:rsidR="001C002F" w:rsidDel="00D545C6" w:rsidRDefault="001C002F" w:rsidP="00351786">
            <w:pPr>
              <w:jc w:val="both"/>
              <w:rPr>
                <w:del w:id="2073" w:author="Eva Skýbová" w:date="2024-05-15T07:28:00Z"/>
              </w:rPr>
            </w:pPr>
            <w:del w:id="2074" w:author="Eva Skýbová" w:date="2024-05-15T07:28:00Z">
              <w:r w:rsidDel="00D545C6">
                <w:delText>Integrated System of Management</w:delText>
              </w:r>
            </w:del>
          </w:p>
          <w:p w14:paraId="49469E65" w14:textId="034A577B" w:rsidR="00351786" w:rsidDel="00D545C6" w:rsidRDefault="00351786" w:rsidP="00351786">
            <w:pPr>
              <w:jc w:val="both"/>
              <w:rPr>
                <w:del w:id="2075" w:author="Eva Skýbová" w:date="2024-05-15T07:28:00Z"/>
              </w:rPr>
            </w:pPr>
          </w:p>
        </w:tc>
        <w:tc>
          <w:tcPr>
            <w:tcW w:w="1134" w:type="dxa"/>
            <w:shd w:val="clear" w:color="auto" w:fill="FFEEB9"/>
          </w:tcPr>
          <w:p w14:paraId="35377424" w14:textId="560ACBC5" w:rsidR="00351786" w:rsidDel="00D545C6" w:rsidRDefault="00351786" w:rsidP="00351786">
            <w:pPr>
              <w:jc w:val="both"/>
              <w:rPr>
                <w:del w:id="2076" w:author="Eva Skýbová" w:date="2024-05-15T07:28:00Z"/>
              </w:rPr>
            </w:pPr>
            <w:del w:id="2077" w:author="Eva Skýbová" w:date="2024-05-15T07:28:00Z">
              <w:r w:rsidDel="00D545C6">
                <w:delText>20p-10c</w:delText>
              </w:r>
            </w:del>
          </w:p>
        </w:tc>
        <w:tc>
          <w:tcPr>
            <w:tcW w:w="1134" w:type="dxa"/>
            <w:shd w:val="clear" w:color="auto" w:fill="FFEEB9"/>
          </w:tcPr>
          <w:p w14:paraId="2B6F4EB0" w14:textId="77382659" w:rsidR="00351786" w:rsidDel="00D545C6" w:rsidRDefault="00351786" w:rsidP="00351786">
            <w:pPr>
              <w:jc w:val="both"/>
              <w:rPr>
                <w:del w:id="2078" w:author="Eva Skýbová" w:date="2024-05-15T07:28:00Z"/>
              </w:rPr>
            </w:pPr>
            <w:del w:id="2079" w:author="Eva Skýbová" w:date="2024-05-15T07:28:00Z">
              <w:r w:rsidDel="00D545C6">
                <w:delText>z, zk</w:delText>
              </w:r>
            </w:del>
          </w:p>
        </w:tc>
        <w:tc>
          <w:tcPr>
            <w:tcW w:w="1134" w:type="dxa"/>
            <w:shd w:val="clear" w:color="auto" w:fill="FFEEB9"/>
          </w:tcPr>
          <w:p w14:paraId="682A85F5" w14:textId="402416BF" w:rsidR="00351786" w:rsidDel="00D545C6" w:rsidRDefault="00351786" w:rsidP="00351786">
            <w:pPr>
              <w:jc w:val="both"/>
              <w:rPr>
                <w:del w:id="2080" w:author="Eva Skýbová" w:date="2024-05-15T07:28:00Z"/>
              </w:rPr>
            </w:pPr>
            <w:del w:id="2081" w:author="Eva Skýbová" w:date="2024-05-15T07:28:00Z">
              <w:r w:rsidDel="00D545C6">
                <w:delText>4</w:delText>
              </w:r>
            </w:del>
          </w:p>
        </w:tc>
        <w:tc>
          <w:tcPr>
            <w:tcW w:w="4111" w:type="dxa"/>
            <w:shd w:val="clear" w:color="auto" w:fill="FFEEB9"/>
          </w:tcPr>
          <w:p w14:paraId="22CFF1DF" w14:textId="75DAC5DA" w:rsidR="00351786" w:rsidDel="00D545C6" w:rsidRDefault="00351786" w:rsidP="00351786">
            <w:pPr>
              <w:jc w:val="both"/>
              <w:rPr>
                <w:del w:id="2082" w:author="Eva Skýbová" w:date="2024-05-15T07:28:00Z"/>
                <w:b/>
                <w:bCs/>
              </w:rPr>
            </w:pPr>
            <w:del w:id="2083" w:author="Eva Skýbová" w:date="2024-05-15T07:28:00Z">
              <w:r w:rsidRPr="00DD0925" w:rsidDel="00D545C6">
                <w:rPr>
                  <w:b/>
                  <w:bCs/>
                </w:rPr>
                <w:delText xml:space="preserve">Ing. </w:delText>
              </w:r>
              <w:r w:rsidDel="00D545C6">
                <w:rPr>
                  <w:b/>
                  <w:bCs/>
                </w:rPr>
                <w:delText>Slavomíra Vargová</w:delText>
              </w:r>
              <w:r w:rsidRPr="00DD0925" w:rsidDel="00D545C6">
                <w:rPr>
                  <w:b/>
                  <w:bCs/>
                </w:rPr>
                <w:delText>, Ph.D.</w:delText>
              </w:r>
            </w:del>
          </w:p>
          <w:p w14:paraId="426207E8" w14:textId="64E5246B" w:rsidR="00351786" w:rsidDel="00D545C6" w:rsidRDefault="00351786" w:rsidP="00351786">
            <w:pPr>
              <w:jc w:val="both"/>
              <w:rPr>
                <w:del w:id="2084" w:author="Eva Skýbová" w:date="2024-05-15T07:28:00Z"/>
                <w:b/>
                <w:bCs/>
              </w:rPr>
            </w:pPr>
          </w:p>
        </w:tc>
        <w:tc>
          <w:tcPr>
            <w:tcW w:w="1134" w:type="dxa"/>
            <w:shd w:val="clear" w:color="auto" w:fill="FFEEB9"/>
          </w:tcPr>
          <w:p w14:paraId="45D62B71" w14:textId="45B31030" w:rsidR="00351786" w:rsidDel="00D545C6" w:rsidRDefault="00351786" w:rsidP="00351786">
            <w:pPr>
              <w:jc w:val="both"/>
              <w:rPr>
                <w:del w:id="2085" w:author="Eva Skýbová" w:date="2024-05-15T07:28:00Z"/>
              </w:rPr>
            </w:pPr>
            <w:del w:id="2086" w:author="Eva Skýbová" w:date="2024-05-15T07:28:00Z">
              <w:r w:rsidDel="00D545C6">
                <w:delText>3/LS</w:delText>
              </w:r>
            </w:del>
          </w:p>
        </w:tc>
        <w:tc>
          <w:tcPr>
            <w:tcW w:w="1134" w:type="dxa"/>
            <w:shd w:val="clear" w:color="auto" w:fill="FFEEB9"/>
          </w:tcPr>
          <w:p w14:paraId="444D77ED" w14:textId="0180C9D3" w:rsidR="00351786" w:rsidDel="00D545C6" w:rsidRDefault="00351786" w:rsidP="00351786">
            <w:pPr>
              <w:jc w:val="both"/>
              <w:rPr>
                <w:del w:id="2087" w:author="Eva Skýbová" w:date="2024-05-15T07:28:00Z"/>
              </w:rPr>
            </w:pPr>
          </w:p>
        </w:tc>
      </w:tr>
      <w:tr w:rsidR="001E570D" w:rsidDel="00D545C6" w14:paraId="52BECD0E" w14:textId="46EFE45F" w:rsidTr="00604498">
        <w:trPr>
          <w:del w:id="2088" w:author="Eva Skýbová" w:date="2024-05-15T07:28:00Z"/>
        </w:trPr>
        <w:tc>
          <w:tcPr>
            <w:tcW w:w="4253" w:type="dxa"/>
            <w:gridSpan w:val="3"/>
            <w:shd w:val="clear" w:color="auto" w:fill="FFEEB9"/>
          </w:tcPr>
          <w:p w14:paraId="7E10A1ED" w14:textId="44C6C219" w:rsidR="004D6AEA" w:rsidRPr="004D6AEA" w:rsidDel="00D545C6" w:rsidRDefault="004D6AEA" w:rsidP="001E570D">
            <w:pPr>
              <w:jc w:val="both"/>
              <w:rPr>
                <w:del w:id="2089" w:author="Eva Skýbová" w:date="2024-05-15T07:28:00Z"/>
              </w:rPr>
            </w:pPr>
            <w:del w:id="2090" w:author="Eva Skýbová" w:date="2024-05-15T07:28:00Z">
              <w:r w:rsidRPr="004D6AEA" w:rsidDel="00D545C6">
                <w:delText>Workplace Risk Assessment Methods</w:delText>
              </w:r>
            </w:del>
          </w:p>
          <w:p w14:paraId="090DE340" w14:textId="18110836" w:rsidR="001E570D" w:rsidDel="00D545C6" w:rsidRDefault="001E570D" w:rsidP="001E570D">
            <w:pPr>
              <w:jc w:val="both"/>
              <w:rPr>
                <w:del w:id="2091" w:author="Eva Skýbová" w:date="2024-05-15T07:28:00Z"/>
              </w:rPr>
            </w:pPr>
          </w:p>
        </w:tc>
        <w:tc>
          <w:tcPr>
            <w:tcW w:w="1134" w:type="dxa"/>
            <w:shd w:val="clear" w:color="auto" w:fill="FFEEB9"/>
          </w:tcPr>
          <w:p w14:paraId="74D3D5F4" w14:textId="6074ABE6" w:rsidR="001E570D" w:rsidDel="00D545C6" w:rsidRDefault="001E570D" w:rsidP="001E570D">
            <w:pPr>
              <w:jc w:val="both"/>
              <w:rPr>
                <w:del w:id="2092" w:author="Eva Skýbová" w:date="2024-05-15T07:28:00Z"/>
              </w:rPr>
            </w:pPr>
            <w:del w:id="2093" w:author="Eva Skýbová" w:date="2024-05-15T07:28:00Z">
              <w:r w:rsidDel="00D545C6">
                <w:delText>10p-10s</w:delText>
              </w:r>
            </w:del>
          </w:p>
        </w:tc>
        <w:tc>
          <w:tcPr>
            <w:tcW w:w="1134" w:type="dxa"/>
            <w:shd w:val="clear" w:color="auto" w:fill="FFEEB9"/>
          </w:tcPr>
          <w:p w14:paraId="7DC3EB52" w14:textId="76F37DCE" w:rsidR="001E570D" w:rsidDel="00D545C6" w:rsidRDefault="001E570D" w:rsidP="001E570D">
            <w:pPr>
              <w:jc w:val="both"/>
              <w:rPr>
                <w:del w:id="2094" w:author="Eva Skýbová" w:date="2024-05-15T07:28:00Z"/>
              </w:rPr>
            </w:pPr>
            <w:del w:id="2095" w:author="Eva Skýbová" w:date="2024-05-15T07:28:00Z">
              <w:r w:rsidDel="00D545C6">
                <w:delText>klz</w:delText>
              </w:r>
            </w:del>
          </w:p>
        </w:tc>
        <w:tc>
          <w:tcPr>
            <w:tcW w:w="1134" w:type="dxa"/>
            <w:shd w:val="clear" w:color="auto" w:fill="FFEEB9"/>
          </w:tcPr>
          <w:p w14:paraId="6027A864" w14:textId="762E2D36" w:rsidR="001E570D" w:rsidDel="00D545C6" w:rsidRDefault="001E570D" w:rsidP="001E570D">
            <w:pPr>
              <w:jc w:val="both"/>
              <w:rPr>
                <w:del w:id="2096" w:author="Eva Skýbová" w:date="2024-05-15T07:28:00Z"/>
              </w:rPr>
            </w:pPr>
            <w:del w:id="2097" w:author="Eva Skýbová" w:date="2024-05-15T07:28:00Z">
              <w:r w:rsidDel="00D545C6">
                <w:delText>3</w:delText>
              </w:r>
            </w:del>
          </w:p>
        </w:tc>
        <w:tc>
          <w:tcPr>
            <w:tcW w:w="4111" w:type="dxa"/>
            <w:shd w:val="clear" w:color="auto" w:fill="FFEEB9"/>
          </w:tcPr>
          <w:p w14:paraId="6000ED7A" w14:textId="5DFEB0DA" w:rsidR="001E570D" w:rsidDel="00D545C6" w:rsidRDefault="001E570D" w:rsidP="001E570D">
            <w:pPr>
              <w:jc w:val="both"/>
              <w:rPr>
                <w:del w:id="2098" w:author="Eva Skýbová" w:date="2024-05-15T07:28:00Z"/>
                <w:b/>
                <w:bCs/>
              </w:rPr>
            </w:pPr>
            <w:del w:id="2099" w:author="Eva Skýbová" w:date="2024-05-15T07:28:00Z">
              <w:r w:rsidRPr="00DD0925" w:rsidDel="00D545C6">
                <w:rPr>
                  <w:b/>
                  <w:bCs/>
                </w:rPr>
                <w:delText xml:space="preserve">Ing. </w:delText>
              </w:r>
              <w:r w:rsidDel="00D545C6">
                <w:rPr>
                  <w:b/>
                  <w:bCs/>
                </w:rPr>
                <w:delText>Slavomíra Vargová</w:delText>
              </w:r>
              <w:r w:rsidRPr="00DD0925" w:rsidDel="00D545C6">
                <w:rPr>
                  <w:b/>
                  <w:bCs/>
                </w:rPr>
                <w:delText>, Ph.D.</w:delText>
              </w:r>
            </w:del>
          </w:p>
          <w:p w14:paraId="6C73EB0D" w14:textId="0ED39568" w:rsidR="001E570D" w:rsidRPr="00DD0925" w:rsidDel="00D545C6" w:rsidRDefault="001E570D" w:rsidP="001E570D">
            <w:pPr>
              <w:jc w:val="both"/>
              <w:rPr>
                <w:del w:id="2100" w:author="Eva Skýbová" w:date="2024-05-15T07:28:00Z"/>
                <w:b/>
                <w:bCs/>
              </w:rPr>
            </w:pPr>
          </w:p>
        </w:tc>
        <w:tc>
          <w:tcPr>
            <w:tcW w:w="1134" w:type="dxa"/>
            <w:shd w:val="clear" w:color="auto" w:fill="FFEEB9"/>
          </w:tcPr>
          <w:p w14:paraId="360D530D" w14:textId="66177412" w:rsidR="001E570D" w:rsidDel="00D545C6" w:rsidRDefault="001E570D" w:rsidP="001E570D">
            <w:pPr>
              <w:jc w:val="both"/>
              <w:rPr>
                <w:del w:id="2101" w:author="Eva Skýbová" w:date="2024-05-15T07:28:00Z"/>
              </w:rPr>
            </w:pPr>
            <w:del w:id="2102" w:author="Eva Skýbová" w:date="2024-05-15T07:28:00Z">
              <w:r w:rsidDel="00D545C6">
                <w:delText>3/LS</w:delText>
              </w:r>
            </w:del>
          </w:p>
        </w:tc>
        <w:tc>
          <w:tcPr>
            <w:tcW w:w="1134" w:type="dxa"/>
            <w:shd w:val="clear" w:color="auto" w:fill="FFEEB9"/>
          </w:tcPr>
          <w:p w14:paraId="3837E0FB" w14:textId="2CCCC6B5" w:rsidR="001E570D" w:rsidRPr="0064135A" w:rsidDel="00D545C6" w:rsidRDefault="001E570D" w:rsidP="001E570D">
            <w:pPr>
              <w:jc w:val="both"/>
              <w:rPr>
                <w:del w:id="2103" w:author="Eva Skýbová" w:date="2024-05-15T07:28:00Z"/>
                <w:b/>
              </w:rPr>
            </w:pPr>
            <w:del w:id="2104" w:author="Eva Skýbová" w:date="2024-05-15T07:28:00Z">
              <w:r w:rsidRPr="0064135A" w:rsidDel="00D545C6">
                <w:rPr>
                  <w:b/>
                </w:rPr>
                <w:delText>PZ</w:delText>
              </w:r>
            </w:del>
          </w:p>
        </w:tc>
      </w:tr>
      <w:tr w:rsidR="001E570D" w:rsidDel="00D545C6" w14:paraId="0E180FFA" w14:textId="7699838F" w:rsidTr="00604498">
        <w:trPr>
          <w:del w:id="2105" w:author="Eva Skýbová" w:date="2024-05-15T07:28:00Z"/>
        </w:trPr>
        <w:tc>
          <w:tcPr>
            <w:tcW w:w="4253" w:type="dxa"/>
            <w:gridSpan w:val="3"/>
            <w:shd w:val="clear" w:color="auto" w:fill="FFEEB9"/>
          </w:tcPr>
          <w:p w14:paraId="2FCC7410" w14:textId="62C0D1EB" w:rsidR="003F0791" w:rsidDel="00D545C6" w:rsidRDefault="001E30EA" w:rsidP="001E570D">
            <w:pPr>
              <w:jc w:val="both"/>
              <w:rPr>
                <w:del w:id="2106" w:author="Eva Skýbová" w:date="2024-05-15T07:28:00Z"/>
              </w:rPr>
            </w:pPr>
            <w:del w:id="2107" w:author="Eva Skýbová" w:date="2024-05-15T07:28:00Z">
              <w:r w:rsidDel="00D545C6">
                <w:delText>Health Risk Assessment Methods</w:delText>
              </w:r>
            </w:del>
          </w:p>
          <w:p w14:paraId="06AC0DB0" w14:textId="1A420901" w:rsidR="001E570D" w:rsidDel="00D545C6" w:rsidRDefault="001E570D" w:rsidP="001E570D">
            <w:pPr>
              <w:jc w:val="both"/>
              <w:rPr>
                <w:del w:id="2108" w:author="Eva Skýbová" w:date="2024-05-15T07:28:00Z"/>
              </w:rPr>
            </w:pPr>
          </w:p>
        </w:tc>
        <w:tc>
          <w:tcPr>
            <w:tcW w:w="1134" w:type="dxa"/>
            <w:shd w:val="clear" w:color="auto" w:fill="FFEEB9"/>
          </w:tcPr>
          <w:p w14:paraId="1195C573" w14:textId="72601CAA" w:rsidR="001E570D" w:rsidDel="00D545C6" w:rsidRDefault="001E570D" w:rsidP="001E570D">
            <w:pPr>
              <w:jc w:val="both"/>
              <w:rPr>
                <w:del w:id="2109" w:author="Eva Skýbová" w:date="2024-05-15T07:28:00Z"/>
              </w:rPr>
            </w:pPr>
            <w:del w:id="2110" w:author="Eva Skýbová" w:date="2024-05-15T07:28:00Z">
              <w:r w:rsidDel="00D545C6">
                <w:delText>10p-10c</w:delText>
              </w:r>
            </w:del>
          </w:p>
        </w:tc>
        <w:tc>
          <w:tcPr>
            <w:tcW w:w="1134" w:type="dxa"/>
            <w:shd w:val="clear" w:color="auto" w:fill="FFEEB9"/>
          </w:tcPr>
          <w:p w14:paraId="39C47C35" w14:textId="6C389387" w:rsidR="001E570D" w:rsidDel="00D545C6" w:rsidRDefault="001E570D" w:rsidP="001E570D">
            <w:pPr>
              <w:jc w:val="both"/>
              <w:rPr>
                <w:del w:id="2111" w:author="Eva Skýbová" w:date="2024-05-15T07:28:00Z"/>
              </w:rPr>
            </w:pPr>
            <w:del w:id="2112" w:author="Eva Skýbová" w:date="2024-05-15T07:28:00Z">
              <w:r w:rsidDel="00D545C6">
                <w:delText>klz</w:delText>
              </w:r>
            </w:del>
          </w:p>
        </w:tc>
        <w:tc>
          <w:tcPr>
            <w:tcW w:w="1134" w:type="dxa"/>
            <w:shd w:val="clear" w:color="auto" w:fill="FFEEB9"/>
          </w:tcPr>
          <w:p w14:paraId="41DDD645" w14:textId="51807FED" w:rsidR="001E570D" w:rsidDel="00D545C6" w:rsidRDefault="001E570D" w:rsidP="001E570D">
            <w:pPr>
              <w:jc w:val="both"/>
              <w:rPr>
                <w:del w:id="2113" w:author="Eva Skýbová" w:date="2024-05-15T07:28:00Z"/>
              </w:rPr>
            </w:pPr>
            <w:del w:id="2114" w:author="Eva Skýbová" w:date="2024-05-15T07:28:00Z">
              <w:r w:rsidDel="00D545C6">
                <w:delText>3</w:delText>
              </w:r>
            </w:del>
          </w:p>
        </w:tc>
        <w:tc>
          <w:tcPr>
            <w:tcW w:w="4111" w:type="dxa"/>
            <w:shd w:val="clear" w:color="auto" w:fill="FFEEB9"/>
          </w:tcPr>
          <w:p w14:paraId="759BA174" w14:textId="221D8BDB" w:rsidR="001E570D" w:rsidDel="00D545C6" w:rsidRDefault="001E570D" w:rsidP="001E570D">
            <w:pPr>
              <w:jc w:val="both"/>
              <w:rPr>
                <w:del w:id="2115" w:author="Eva Skýbová" w:date="2024-05-15T07:28:00Z"/>
                <w:b/>
                <w:bCs/>
              </w:rPr>
            </w:pPr>
            <w:del w:id="2116" w:author="Eva Skýbová" w:date="2024-05-15T07:28:00Z">
              <w:r w:rsidDel="00D545C6">
                <w:rPr>
                  <w:b/>
                  <w:bCs/>
                </w:rPr>
                <w:delText>doc. Mgr. Tomáš Zeman</w:delText>
              </w:r>
              <w:r w:rsidRPr="00DD0925" w:rsidDel="00D545C6">
                <w:rPr>
                  <w:b/>
                  <w:bCs/>
                </w:rPr>
                <w:delText>, Ph.D.</w:delText>
              </w:r>
              <w:r w:rsidDel="00D545C6">
                <w:rPr>
                  <w:b/>
                  <w:bCs/>
                </w:rPr>
                <w:delText xml:space="preserve"> et Ph.D.</w:delText>
              </w:r>
            </w:del>
          </w:p>
          <w:p w14:paraId="7671E6CF" w14:textId="628B1E55" w:rsidR="001E570D" w:rsidRPr="00DD0925" w:rsidDel="00D545C6" w:rsidRDefault="001E570D" w:rsidP="001E570D">
            <w:pPr>
              <w:jc w:val="both"/>
              <w:rPr>
                <w:del w:id="2117" w:author="Eva Skýbová" w:date="2024-05-15T07:28:00Z"/>
                <w:b/>
                <w:bCs/>
              </w:rPr>
            </w:pPr>
          </w:p>
        </w:tc>
        <w:tc>
          <w:tcPr>
            <w:tcW w:w="1134" w:type="dxa"/>
            <w:shd w:val="clear" w:color="auto" w:fill="FFEEB9"/>
          </w:tcPr>
          <w:p w14:paraId="0AB099ED" w14:textId="39378C90" w:rsidR="001E570D" w:rsidDel="00D545C6" w:rsidRDefault="001E570D" w:rsidP="001E570D">
            <w:pPr>
              <w:jc w:val="both"/>
              <w:rPr>
                <w:del w:id="2118" w:author="Eva Skýbová" w:date="2024-05-15T07:28:00Z"/>
              </w:rPr>
            </w:pPr>
            <w:del w:id="2119" w:author="Eva Skýbová" w:date="2024-05-15T07:28:00Z">
              <w:r w:rsidDel="00D545C6">
                <w:delText>3/LS</w:delText>
              </w:r>
            </w:del>
          </w:p>
        </w:tc>
        <w:tc>
          <w:tcPr>
            <w:tcW w:w="1134" w:type="dxa"/>
            <w:shd w:val="clear" w:color="auto" w:fill="FFEEB9"/>
          </w:tcPr>
          <w:p w14:paraId="340DBCFD" w14:textId="23184EF3" w:rsidR="001E570D" w:rsidDel="00D545C6" w:rsidRDefault="001E570D" w:rsidP="001E570D">
            <w:pPr>
              <w:jc w:val="both"/>
              <w:rPr>
                <w:del w:id="2120" w:author="Eva Skýbová" w:date="2024-05-15T07:28:00Z"/>
              </w:rPr>
            </w:pPr>
          </w:p>
        </w:tc>
      </w:tr>
      <w:tr w:rsidR="001E570D" w:rsidRPr="00042188" w:rsidDel="00D545C6" w14:paraId="37916E85" w14:textId="06A942E3" w:rsidTr="00604498">
        <w:trPr>
          <w:del w:id="2121" w:author="Eva Skýbová" w:date="2024-05-15T07:28:00Z"/>
        </w:trPr>
        <w:tc>
          <w:tcPr>
            <w:tcW w:w="14034" w:type="dxa"/>
            <w:gridSpan w:val="9"/>
            <w:shd w:val="clear" w:color="auto" w:fill="F7CAAC"/>
          </w:tcPr>
          <w:p w14:paraId="4246F77E" w14:textId="3597411A" w:rsidR="001E570D" w:rsidRPr="00042188" w:rsidDel="00D545C6" w:rsidRDefault="001E570D" w:rsidP="001E570D">
            <w:pPr>
              <w:jc w:val="center"/>
              <w:rPr>
                <w:del w:id="2122" w:author="Eva Skýbová" w:date="2024-05-15T07:28:00Z"/>
                <w:b/>
                <w:sz w:val="22"/>
              </w:rPr>
            </w:pPr>
            <w:del w:id="2123" w:author="Eva Skýbová" w:date="2024-05-15T07:28:00Z">
              <w:r w:rsidRPr="00042188" w:rsidDel="00D545C6">
                <w:rPr>
                  <w:b/>
                  <w:sz w:val="22"/>
                </w:rPr>
                <w:delText xml:space="preserve">Povinně volitelné předměty – skupina </w:delText>
              </w:r>
              <w:r w:rsidDel="00D545C6">
                <w:rPr>
                  <w:b/>
                  <w:sz w:val="22"/>
                </w:rPr>
                <w:delText>2</w:delText>
              </w:r>
            </w:del>
          </w:p>
        </w:tc>
      </w:tr>
      <w:tr w:rsidR="001E570D" w:rsidRPr="00042188" w:rsidDel="00D545C6" w14:paraId="7C6D3318" w14:textId="01CAD955" w:rsidTr="00604498">
        <w:trPr>
          <w:del w:id="2124" w:author="Eva Skýbová" w:date="2024-05-15T07:28:00Z"/>
        </w:trPr>
        <w:tc>
          <w:tcPr>
            <w:tcW w:w="4253" w:type="dxa"/>
            <w:gridSpan w:val="3"/>
            <w:shd w:val="clear" w:color="auto" w:fill="FFEEB9"/>
          </w:tcPr>
          <w:p w14:paraId="3D529345" w14:textId="2677BA09" w:rsidR="001E570D" w:rsidDel="00D545C6" w:rsidRDefault="001E570D" w:rsidP="001E570D">
            <w:pPr>
              <w:jc w:val="both"/>
              <w:rPr>
                <w:del w:id="2125" w:author="Eva Skýbová" w:date="2024-05-15T07:28:00Z"/>
              </w:rPr>
            </w:pPr>
            <w:del w:id="2126" w:author="Eva Skýbová" w:date="2024-05-15T07:28:00Z">
              <w:r w:rsidDel="00D545C6">
                <w:delText>Soft Targets Protection</w:delText>
              </w:r>
            </w:del>
          </w:p>
          <w:p w14:paraId="23E89E64" w14:textId="65B1DC49" w:rsidR="001E570D" w:rsidDel="00D545C6" w:rsidRDefault="001E570D" w:rsidP="001E570D">
            <w:pPr>
              <w:jc w:val="both"/>
              <w:rPr>
                <w:del w:id="2127" w:author="Eva Skýbová" w:date="2024-05-15T07:28:00Z"/>
              </w:rPr>
            </w:pPr>
            <w:del w:id="2128" w:author="Eva Skýbová" w:date="2024-05-15T07:28:00Z">
              <w:r w:rsidRPr="00AB4FD3" w:rsidDel="00D545C6">
                <w:rPr>
                  <w:color w:val="00B050"/>
                  <w:sz w:val="16"/>
                  <w:szCs w:val="16"/>
                </w:rPr>
                <w:delText>předmět specializace</w:delText>
              </w:r>
            </w:del>
          </w:p>
        </w:tc>
        <w:tc>
          <w:tcPr>
            <w:tcW w:w="1134" w:type="dxa"/>
            <w:shd w:val="clear" w:color="auto" w:fill="FFEEB9"/>
          </w:tcPr>
          <w:p w14:paraId="2E1115BB" w14:textId="735CD334" w:rsidR="001E570D" w:rsidDel="00D545C6" w:rsidRDefault="001E570D" w:rsidP="001E570D">
            <w:pPr>
              <w:jc w:val="both"/>
              <w:rPr>
                <w:del w:id="2129" w:author="Eva Skýbová" w:date="2024-05-15T07:28:00Z"/>
              </w:rPr>
            </w:pPr>
            <w:del w:id="2130" w:author="Eva Skýbová" w:date="2024-05-15T07:28:00Z">
              <w:r w:rsidDel="00D545C6">
                <w:delText>10p-10s</w:delText>
              </w:r>
            </w:del>
          </w:p>
        </w:tc>
        <w:tc>
          <w:tcPr>
            <w:tcW w:w="1134" w:type="dxa"/>
            <w:shd w:val="clear" w:color="auto" w:fill="FFEEB9"/>
          </w:tcPr>
          <w:p w14:paraId="607B71A3" w14:textId="4B1F674E" w:rsidR="001E570D" w:rsidDel="00D545C6" w:rsidRDefault="001E570D" w:rsidP="001E570D">
            <w:pPr>
              <w:jc w:val="both"/>
              <w:rPr>
                <w:del w:id="2131" w:author="Eva Skýbová" w:date="2024-05-15T07:28:00Z"/>
              </w:rPr>
            </w:pPr>
            <w:del w:id="2132" w:author="Eva Skýbová" w:date="2024-05-15T07:28:00Z">
              <w:r w:rsidDel="00D545C6">
                <w:delText>klz</w:delText>
              </w:r>
            </w:del>
          </w:p>
        </w:tc>
        <w:tc>
          <w:tcPr>
            <w:tcW w:w="1134" w:type="dxa"/>
            <w:shd w:val="clear" w:color="auto" w:fill="FFEEB9"/>
          </w:tcPr>
          <w:p w14:paraId="7AC357B9" w14:textId="0ECAE717" w:rsidR="001E570D" w:rsidDel="00D545C6" w:rsidRDefault="001E570D" w:rsidP="001E570D">
            <w:pPr>
              <w:jc w:val="both"/>
              <w:rPr>
                <w:del w:id="2133" w:author="Eva Skýbová" w:date="2024-05-15T07:28:00Z"/>
              </w:rPr>
            </w:pPr>
            <w:del w:id="2134" w:author="Eva Skýbová" w:date="2024-05-15T07:28:00Z">
              <w:r w:rsidDel="00D545C6">
                <w:delText>3</w:delText>
              </w:r>
            </w:del>
          </w:p>
        </w:tc>
        <w:tc>
          <w:tcPr>
            <w:tcW w:w="4111" w:type="dxa"/>
            <w:shd w:val="clear" w:color="auto" w:fill="FFEEB9"/>
          </w:tcPr>
          <w:p w14:paraId="61DC900F" w14:textId="19102956" w:rsidR="001E570D" w:rsidDel="00D545C6" w:rsidRDefault="001E570D" w:rsidP="001E570D">
            <w:pPr>
              <w:jc w:val="both"/>
              <w:rPr>
                <w:del w:id="2135" w:author="Eva Skýbová" w:date="2024-05-15T07:28:00Z"/>
                <w:b/>
                <w:bCs/>
              </w:rPr>
            </w:pPr>
            <w:del w:id="2136" w:author="Eva Skýbová" w:date="2024-05-15T07:28:00Z">
              <w:r w:rsidDel="00D545C6">
                <w:rPr>
                  <w:b/>
                  <w:bCs/>
                </w:rPr>
                <w:delText>Ing. Jakub Rak, Ph.D.</w:delText>
              </w:r>
            </w:del>
          </w:p>
          <w:p w14:paraId="3309486C" w14:textId="1C0E82C4" w:rsidR="001E570D" w:rsidDel="00D545C6" w:rsidRDefault="001E570D" w:rsidP="001E570D">
            <w:pPr>
              <w:jc w:val="both"/>
              <w:rPr>
                <w:del w:id="2137" w:author="Eva Skýbová" w:date="2024-05-15T07:28:00Z"/>
                <w:b/>
                <w:bCs/>
              </w:rPr>
            </w:pPr>
          </w:p>
        </w:tc>
        <w:tc>
          <w:tcPr>
            <w:tcW w:w="1134" w:type="dxa"/>
            <w:shd w:val="clear" w:color="auto" w:fill="FFEEB9"/>
          </w:tcPr>
          <w:p w14:paraId="062C2696" w14:textId="73BB475B" w:rsidR="001E570D" w:rsidDel="00D545C6" w:rsidRDefault="001E570D" w:rsidP="001E570D">
            <w:pPr>
              <w:jc w:val="both"/>
              <w:rPr>
                <w:del w:id="2138" w:author="Eva Skýbová" w:date="2024-05-15T07:28:00Z"/>
              </w:rPr>
            </w:pPr>
            <w:del w:id="2139" w:author="Eva Skýbová" w:date="2024-05-15T07:28:00Z">
              <w:r w:rsidDel="00D545C6">
                <w:delText>3/LS</w:delText>
              </w:r>
            </w:del>
          </w:p>
        </w:tc>
        <w:tc>
          <w:tcPr>
            <w:tcW w:w="1134" w:type="dxa"/>
            <w:shd w:val="clear" w:color="auto" w:fill="FFEEB9"/>
          </w:tcPr>
          <w:p w14:paraId="66D109AE" w14:textId="72AD6A10" w:rsidR="001E570D" w:rsidRPr="00042188" w:rsidDel="00D545C6" w:rsidRDefault="001E570D" w:rsidP="001E570D">
            <w:pPr>
              <w:jc w:val="both"/>
              <w:rPr>
                <w:del w:id="2140" w:author="Eva Skýbová" w:date="2024-05-15T07:28:00Z"/>
              </w:rPr>
            </w:pPr>
          </w:p>
        </w:tc>
      </w:tr>
      <w:tr w:rsidR="001E570D" w:rsidRPr="00042188" w:rsidDel="00D545C6" w14:paraId="68CF396A" w14:textId="7B7CB1D3" w:rsidTr="00604498">
        <w:trPr>
          <w:del w:id="2141" w:author="Eva Skýbová" w:date="2024-05-15T07:28:00Z"/>
        </w:trPr>
        <w:tc>
          <w:tcPr>
            <w:tcW w:w="4253" w:type="dxa"/>
            <w:gridSpan w:val="3"/>
            <w:shd w:val="clear" w:color="auto" w:fill="FFEEB9"/>
          </w:tcPr>
          <w:p w14:paraId="099723B4" w14:textId="5E004C8C" w:rsidR="001C002F" w:rsidDel="00D545C6" w:rsidRDefault="001C002F" w:rsidP="001C002F">
            <w:pPr>
              <w:jc w:val="both"/>
              <w:rPr>
                <w:del w:id="2142" w:author="Eva Skýbová" w:date="2024-05-15T07:28:00Z"/>
              </w:rPr>
            </w:pPr>
            <w:del w:id="2143" w:author="Eva Skýbová" w:date="2024-05-15T07:28:00Z">
              <w:r w:rsidDel="00D545C6">
                <w:delText>Current Trends in Security</w:delText>
              </w:r>
            </w:del>
          </w:p>
          <w:p w14:paraId="46113C8D" w14:textId="378BFCD5" w:rsidR="001E570D" w:rsidRPr="00042188" w:rsidDel="00D545C6" w:rsidRDefault="001E570D" w:rsidP="001E570D">
            <w:pPr>
              <w:jc w:val="both"/>
              <w:rPr>
                <w:del w:id="2144" w:author="Eva Skýbová" w:date="2024-05-15T07:28:00Z"/>
              </w:rPr>
            </w:pPr>
            <w:del w:id="2145" w:author="Eva Skýbová" w:date="2024-05-15T07:28:00Z">
              <w:r w:rsidRPr="00AB4FD3" w:rsidDel="00D545C6">
                <w:rPr>
                  <w:color w:val="00B050"/>
                  <w:sz w:val="16"/>
                  <w:szCs w:val="16"/>
                </w:rPr>
                <w:delText>předmět specializace</w:delText>
              </w:r>
            </w:del>
          </w:p>
        </w:tc>
        <w:tc>
          <w:tcPr>
            <w:tcW w:w="1134" w:type="dxa"/>
            <w:shd w:val="clear" w:color="auto" w:fill="FFEEB9"/>
          </w:tcPr>
          <w:p w14:paraId="1E4CC0B2" w14:textId="16164ADA" w:rsidR="001E570D" w:rsidRPr="00042188" w:rsidDel="00D545C6" w:rsidRDefault="001E570D" w:rsidP="001E570D">
            <w:pPr>
              <w:jc w:val="both"/>
              <w:rPr>
                <w:del w:id="2146" w:author="Eva Skýbová" w:date="2024-05-15T07:28:00Z"/>
              </w:rPr>
            </w:pPr>
            <w:del w:id="2147" w:author="Eva Skýbová" w:date="2024-05-15T07:28:00Z">
              <w:r w:rsidDel="00D545C6">
                <w:delText>20p-10s</w:delText>
              </w:r>
            </w:del>
          </w:p>
        </w:tc>
        <w:tc>
          <w:tcPr>
            <w:tcW w:w="1134" w:type="dxa"/>
            <w:shd w:val="clear" w:color="auto" w:fill="FFEEB9"/>
          </w:tcPr>
          <w:p w14:paraId="01892D7B" w14:textId="3925133E" w:rsidR="001E570D" w:rsidRPr="00042188" w:rsidDel="00D545C6" w:rsidRDefault="001E570D" w:rsidP="001E570D">
            <w:pPr>
              <w:jc w:val="both"/>
              <w:rPr>
                <w:del w:id="2148" w:author="Eva Skýbová" w:date="2024-05-15T07:28:00Z"/>
              </w:rPr>
            </w:pPr>
            <w:del w:id="2149" w:author="Eva Skýbová" w:date="2024-05-15T07:28:00Z">
              <w:r w:rsidDel="00D545C6">
                <w:delText>z, zk</w:delText>
              </w:r>
            </w:del>
          </w:p>
        </w:tc>
        <w:tc>
          <w:tcPr>
            <w:tcW w:w="1134" w:type="dxa"/>
            <w:shd w:val="clear" w:color="auto" w:fill="FFEEB9"/>
          </w:tcPr>
          <w:p w14:paraId="06A27FBC" w14:textId="2516C6AB" w:rsidR="001E570D" w:rsidRPr="00042188" w:rsidDel="00D545C6" w:rsidRDefault="001E570D" w:rsidP="001E570D">
            <w:pPr>
              <w:jc w:val="both"/>
              <w:rPr>
                <w:del w:id="2150" w:author="Eva Skýbová" w:date="2024-05-15T07:28:00Z"/>
              </w:rPr>
            </w:pPr>
            <w:del w:id="2151" w:author="Eva Skýbová" w:date="2024-05-15T07:28:00Z">
              <w:r w:rsidDel="00D545C6">
                <w:delText>4</w:delText>
              </w:r>
            </w:del>
          </w:p>
        </w:tc>
        <w:tc>
          <w:tcPr>
            <w:tcW w:w="4111" w:type="dxa"/>
            <w:shd w:val="clear" w:color="auto" w:fill="FFEEB9"/>
          </w:tcPr>
          <w:p w14:paraId="15E49D68" w14:textId="5BDCACEA" w:rsidR="001E570D" w:rsidDel="00D545C6" w:rsidRDefault="001E570D" w:rsidP="001E570D">
            <w:pPr>
              <w:jc w:val="both"/>
              <w:rPr>
                <w:del w:id="2152" w:author="Eva Skýbová" w:date="2024-05-15T07:28:00Z"/>
                <w:b/>
                <w:bCs/>
              </w:rPr>
            </w:pPr>
            <w:del w:id="2153" w:author="Eva Skýbová" w:date="2024-05-15T07:28:00Z">
              <w:r w:rsidDel="00D545C6">
                <w:rPr>
                  <w:b/>
                  <w:bCs/>
                </w:rPr>
                <w:delText>doc. Ing. Martin Hromada, Ph.D.</w:delText>
              </w:r>
              <w:r w:rsidR="00510E50" w:rsidDel="00D545C6">
                <w:rPr>
                  <w:b/>
                  <w:bCs/>
                </w:rPr>
                <w:delText xml:space="preserve"> (</w:delText>
              </w:r>
              <w:r w:rsidR="00187B3E" w:rsidDel="00D545C6">
                <w:rPr>
                  <w:b/>
                  <w:bCs/>
                </w:rPr>
                <w:delText>60</w:delText>
              </w:r>
              <w:r w:rsidR="00510E50" w:rsidDel="00D545C6">
                <w:rPr>
                  <w:b/>
                  <w:bCs/>
                </w:rPr>
                <w:delText xml:space="preserve"> %)</w:delText>
              </w:r>
            </w:del>
          </w:p>
          <w:p w14:paraId="230AFDAE" w14:textId="4EA30F4E" w:rsidR="001E570D" w:rsidRPr="00042188" w:rsidDel="00D545C6" w:rsidRDefault="00510E50" w:rsidP="00187B3E">
            <w:pPr>
              <w:jc w:val="both"/>
              <w:rPr>
                <w:del w:id="2154" w:author="Eva Skýbová" w:date="2024-05-15T07:28:00Z"/>
              </w:rPr>
            </w:pPr>
            <w:del w:id="2155" w:author="Eva Skýbová" w:date="2024-05-15T07:28:00Z">
              <w:r w:rsidDel="00D545C6">
                <w:delText>Ing. Robert Pekaj, MPA (</w:delText>
              </w:r>
              <w:r w:rsidR="00187B3E" w:rsidDel="00D545C6">
                <w:delText>40</w:delText>
              </w:r>
              <w:r w:rsidDel="00D545C6">
                <w:delText xml:space="preserve"> %)</w:delText>
              </w:r>
            </w:del>
          </w:p>
        </w:tc>
        <w:tc>
          <w:tcPr>
            <w:tcW w:w="1134" w:type="dxa"/>
            <w:shd w:val="clear" w:color="auto" w:fill="FFEEB9"/>
          </w:tcPr>
          <w:p w14:paraId="77B2CBE4" w14:textId="685FBB58" w:rsidR="001E570D" w:rsidRPr="00042188" w:rsidDel="00D545C6" w:rsidRDefault="001E570D" w:rsidP="001E570D">
            <w:pPr>
              <w:jc w:val="both"/>
              <w:rPr>
                <w:del w:id="2156" w:author="Eva Skýbová" w:date="2024-05-15T07:28:00Z"/>
              </w:rPr>
            </w:pPr>
            <w:del w:id="2157" w:author="Eva Skýbová" w:date="2024-05-15T07:28:00Z">
              <w:r w:rsidDel="00D545C6">
                <w:delText>3/LS</w:delText>
              </w:r>
            </w:del>
          </w:p>
        </w:tc>
        <w:tc>
          <w:tcPr>
            <w:tcW w:w="1134" w:type="dxa"/>
            <w:shd w:val="clear" w:color="auto" w:fill="FFEEB9"/>
          </w:tcPr>
          <w:p w14:paraId="2144D5EA" w14:textId="3BA31C2D" w:rsidR="001E570D" w:rsidRPr="00042188" w:rsidDel="00D545C6" w:rsidRDefault="001E570D" w:rsidP="001E570D">
            <w:pPr>
              <w:jc w:val="both"/>
              <w:rPr>
                <w:del w:id="2158" w:author="Eva Skýbová" w:date="2024-05-15T07:28:00Z"/>
              </w:rPr>
            </w:pPr>
          </w:p>
        </w:tc>
      </w:tr>
      <w:tr w:rsidR="001E570D" w:rsidRPr="00042188" w:rsidDel="00D545C6" w14:paraId="6711DD31" w14:textId="318704FD" w:rsidTr="00604498">
        <w:trPr>
          <w:del w:id="2159" w:author="Eva Skýbová" w:date="2024-05-15T07:28:00Z"/>
        </w:trPr>
        <w:tc>
          <w:tcPr>
            <w:tcW w:w="4253" w:type="dxa"/>
            <w:gridSpan w:val="3"/>
            <w:shd w:val="clear" w:color="auto" w:fill="FFEEB9"/>
          </w:tcPr>
          <w:p w14:paraId="1EF72372" w14:textId="2E0EAF6D" w:rsidR="001E570D" w:rsidDel="00D545C6" w:rsidRDefault="001C002F" w:rsidP="00020488">
            <w:pPr>
              <w:rPr>
                <w:del w:id="2160" w:author="Eva Skýbová" w:date="2024-05-15T07:28:00Z"/>
              </w:rPr>
            </w:pPr>
            <w:del w:id="2161" w:author="Eva Skýbová" w:date="2024-05-15T07:28:00Z">
              <w:r w:rsidDel="00D545C6">
                <w:delText>Health, Hygiene and Anti-Epidemic Population Protection</w:delText>
              </w:r>
            </w:del>
          </w:p>
        </w:tc>
        <w:tc>
          <w:tcPr>
            <w:tcW w:w="1134" w:type="dxa"/>
            <w:shd w:val="clear" w:color="auto" w:fill="FFEEB9"/>
          </w:tcPr>
          <w:p w14:paraId="0A178B82" w14:textId="046CAECF" w:rsidR="001E570D" w:rsidDel="00D545C6" w:rsidRDefault="001E570D" w:rsidP="001E570D">
            <w:pPr>
              <w:jc w:val="both"/>
              <w:rPr>
                <w:del w:id="2162" w:author="Eva Skýbová" w:date="2024-05-15T07:28:00Z"/>
              </w:rPr>
            </w:pPr>
            <w:del w:id="2163" w:author="Eva Skýbová" w:date="2024-05-15T07:28:00Z">
              <w:r w:rsidDel="00D545C6">
                <w:delText>10p-10s</w:delText>
              </w:r>
            </w:del>
          </w:p>
        </w:tc>
        <w:tc>
          <w:tcPr>
            <w:tcW w:w="1134" w:type="dxa"/>
            <w:shd w:val="clear" w:color="auto" w:fill="FFEEB9"/>
          </w:tcPr>
          <w:p w14:paraId="444FAB74" w14:textId="587AF63E" w:rsidR="001E570D" w:rsidDel="00D545C6" w:rsidRDefault="001E570D" w:rsidP="001E570D">
            <w:pPr>
              <w:jc w:val="both"/>
              <w:rPr>
                <w:del w:id="2164" w:author="Eva Skýbová" w:date="2024-05-15T07:28:00Z"/>
              </w:rPr>
            </w:pPr>
            <w:del w:id="2165" w:author="Eva Skýbová" w:date="2024-05-15T07:28:00Z">
              <w:r w:rsidDel="00D545C6">
                <w:delText>klz</w:delText>
              </w:r>
            </w:del>
          </w:p>
        </w:tc>
        <w:tc>
          <w:tcPr>
            <w:tcW w:w="1134" w:type="dxa"/>
            <w:shd w:val="clear" w:color="auto" w:fill="FFEEB9"/>
          </w:tcPr>
          <w:p w14:paraId="3F7167F1" w14:textId="00458776" w:rsidR="001E570D" w:rsidDel="00D545C6" w:rsidRDefault="001E570D" w:rsidP="001E570D">
            <w:pPr>
              <w:jc w:val="both"/>
              <w:rPr>
                <w:del w:id="2166" w:author="Eva Skýbová" w:date="2024-05-15T07:28:00Z"/>
              </w:rPr>
            </w:pPr>
            <w:del w:id="2167" w:author="Eva Skýbová" w:date="2024-05-15T07:28:00Z">
              <w:r w:rsidDel="00D545C6">
                <w:delText>3</w:delText>
              </w:r>
            </w:del>
          </w:p>
        </w:tc>
        <w:tc>
          <w:tcPr>
            <w:tcW w:w="4111" w:type="dxa"/>
            <w:shd w:val="clear" w:color="auto" w:fill="FFEEB9"/>
          </w:tcPr>
          <w:p w14:paraId="3C3894F3" w14:textId="3CF52FD6" w:rsidR="001E570D" w:rsidDel="00D545C6" w:rsidRDefault="001E570D" w:rsidP="001E570D">
            <w:pPr>
              <w:jc w:val="both"/>
              <w:rPr>
                <w:del w:id="2168" w:author="Eva Skýbová" w:date="2024-05-15T07:28:00Z"/>
                <w:b/>
                <w:bCs/>
              </w:rPr>
            </w:pPr>
            <w:del w:id="2169" w:author="Eva Skýbová" w:date="2024-05-15T07:28:00Z">
              <w:r w:rsidDel="00D545C6">
                <w:rPr>
                  <w:b/>
                  <w:bCs/>
                </w:rPr>
                <w:delText>PhDr. Mgr. Petr Snopek, Ph.D., MBA</w:delText>
              </w:r>
              <w:r w:rsidR="00510E50" w:rsidDel="00D545C6">
                <w:rPr>
                  <w:b/>
                  <w:bCs/>
                </w:rPr>
                <w:delText xml:space="preserve"> (</w:delText>
              </w:r>
              <w:r w:rsidR="00692D99" w:rsidDel="00D545C6">
                <w:rPr>
                  <w:b/>
                  <w:bCs/>
                </w:rPr>
                <w:delText>60</w:delText>
              </w:r>
              <w:r w:rsidR="00510E50" w:rsidDel="00D545C6">
                <w:rPr>
                  <w:b/>
                  <w:bCs/>
                </w:rPr>
                <w:delText xml:space="preserve"> %)</w:delText>
              </w:r>
            </w:del>
          </w:p>
          <w:p w14:paraId="7CAD6A7B" w14:textId="6FC7A2E1" w:rsidR="00510E50" w:rsidRPr="00510E50" w:rsidDel="00D545C6" w:rsidRDefault="00510E50" w:rsidP="00692D99">
            <w:pPr>
              <w:jc w:val="both"/>
              <w:rPr>
                <w:del w:id="2170" w:author="Eva Skýbová" w:date="2024-05-15T07:28:00Z"/>
                <w:bCs/>
              </w:rPr>
            </w:pPr>
            <w:del w:id="2171" w:author="Eva Skýbová" w:date="2024-05-15T07:28:00Z">
              <w:r w:rsidRPr="00510E50" w:rsidDel="00D545C6">
                <w:rPr>
                  <w:bCs/>
                </w:rPr>
                <w:delText>PhDr. Mgr. Radim Křivák, BBA (</w:delText>
              </w:r>
              <w:r w:rsidR="00692D99" w:rsidDel="00D545C6">
                <w:rPr>
                  <w:bCs/>
                </w:rPr>
                <w:delText>40</w:delText>
              </w:r>
              <w:r w:rsidRPr="00510E50" w:rsidDel="00D545C6">
                <w:rPr>
                  <w:bCs/>
                </w:rPr>
                <w:delText xml:space="preserve"> %)</w:delText>
              </w:r>
            </w:del>
          </w:p>
        </w:tc>
        <w:tc>
          <w:tcPr>
            <w:tcW w:w="1134" w:type="dxa"/>
            <w:shd w:val="clear" w:color="auto" w:fill="FFEEB9"/>
          </w:tcPr>
          <w:p w14:paraId="23DADA09" w14:textId="58C07B50" w:rsidR="001E570D" w:rsidDel="00D545C6" w:rsidRDefault="001E570D" w:rsidP="001E570D">
            <w:pPr>
              <w:jc w:val="both"/>
              <w:rPr>
                <w:del w:id="2172" w:author="Eva Skýbová" w:date="2024-05-15T07:28:00Z"/>
              </w:rPr>
            </w:pPr>
            <w:del w:id="2173" w:author="Eva Skýbová" w:date="2024-05-15T07:28:00Z">
              <w:r w:rsidDel="00D545C6">
                <w:delText>3/LS</w:delText>
              </w:r>
            </w:del>
          </w:p>
        </w:tc>
        <w:tc>
          <w:tcPr>
            <w:tcW w:w="1134" w:type="dxa"/>
            <w:shd w:val="clear" w:color="auto" w:fill="FFEEB9"/>
          </w:tcPr>
          <w:p w14:paraId="1DEB4DBC" w14:textId="6B47835A" w:rsidR="001E570D" w:rsidRPr="00042188" w:rsidDel="00D545C6" w:rsidRDefault="001E570D" w:rsidP="001E570D">
            <w:pPr>
              <w:jc w:val="both"/>
              <w:rPr>
                <w:del w:id="2174" w:author="Eva Skýbová" w:date="2024-05-15T07:28:00Z"/>
              </w:rPr>
            </w:pPr>
          </w:p>
        </w:tc>
      </w:tr>
      <w:tr w:rsidR="001E570D" w:rsidRPr="00042188" w:rsidDel="00D545C6" w14:paraId="54E87D89" w14:textId="7976071C" w:rsidTr="00604498">
        <w:trPr>
          <w:del w:id="2175" w:author="Eva Skýbová" w:date="2024-05-15T07:28:00Z"/>
        </w:trPr>
        <w:tc>
          <w:tcPr>
            <w:tcW w:w="4253" w:type="dxa"/>
            <w:gridSpan w:val="3"/>
            <w:shd w:val="clear" w:color="auto" w:fill="FFEEB9"/>
          </w:tcPr>
          <w:p w14:paraId="46D7468D" w14:textId="08F95D94" w:rsidR="001E570D" w:rsidDel="00D545C6" w:rsidRDefault="00CF5522" w:rsidP="004D6AEA">
            <w:pPr>
              <w:jc w:val="both"/>
              <w:rPr>
                <w:del w:id="2176" w:author="Eva Skýbová" w:date="2024-05-15T07:28:00Z"/>
              </w:rPr>
            </w:pPr>
            <w:del w:id="2177" w:author="Eva Skýbová" w:date="2024-05-15T07:28:00Z">
              <w:r w:rsidDel="00D545C6">
                <w:delText xml:space="preserve">Student </w:delText>
              </w:r>
              <w:r w:rsidR="00CC4615" w:rsidDel="00D545C6">
                <w:delText xml:space="preserve">Research and </w:delText>
              </w:r>
              <w:r w:rsidR="004D6AEA" w:rsidDel="00D545C6">
                <w:delText>P</w:delText>
              </w:r>
              <w:r w:rsidR="001C002F" w:rsidRPr="00CF5522" w:rsidDel="00D545C6">
                <w:delText xml:space="preserve">rofessional </w:delText>
              </w:r>
              <w:r w:rsidR="004D6AEA" w:rsidDel="00D545C6">
                <w:delText>A</w:delText>
              </w:r>
              <w:r w:rsidR="001C002F" w:rsidDel="00D545C6">
                <w:delText>ctivity</w:delText>
              </w:r>
            </w:del>
          </w:p>
        </w:tc>
        <w:tc>
          <w:tcPr>
            <w:tcW w:w="1134" w:type="dxa"/>
            <w:shd w:val="clear" w:color="auto" w:fill="FFEEB9"/>
          </w:tcPr>
          <w:p w14:paraId="4BBA5907" w14:textId="6187B64E" w:rsidR="001E570D" w:rsidDel="00D545C6" w:rsidRDefault="001E570D" w:rsidP="001E570D">
            <w:pPr>
              <w:jc w:val="both"/>
              <w:rPr>
                <w:del w:id="2178" w:author="Eva Skýbová" w:date="2024-05-15T07:28:00Z"/>
              </w:rPr>
            </w:pPr>
          </w:p>
        </w:tc>
        <w:tc>
          <w:tcPr>
            <w:tcW w:w="1134" w:type="dxa"/>
            <w:shd w:val="clear" w:color="auto" w:fill="FFEEB9"/>
          </w:tcPr>
          <w:p w14:paraId="46F63829" w14:textId="2E69A960" w:rsidR="001E570D" w:rsidDel="00D545C6" w:rsidRDefault="001E570D" w:rsidP="001E570D">
            <w:pPr>
              <w:jc w:val="both"/>
              <w:rPr>
                <w:del w:id="2179" w:author="Eva Skýbová" w:date="2024-05-15T07:28:00Z"/>
              </w:rPr>
            </w:pPr>
            <w:del w:id="2180" w:author="Eva Skýbová" w:date="2024-05-15T07:28:00Z">
              <w:r w:rsidDel="00D545C6">
                <w:delText>z</w:delText>
              </w:r>
            </w:del>
          </w:p>
        </w:tc>
        <w:tc>
          <w:tcPr>
            <w:tcW w:w="1134" w:type="dxa"/>
            <w:shd w:val="clear" w:color="auto" w:fill="FFEEB9"/>
          </w:tcPr>
          <w:p w14:paraId="6ED555D5" w14:textId="06EC6F76" w:rsidR="001E570D" w:rsidDel="00D545C6" w:rsidRDefault="00DA55A3" w:rsidP="001E570D">
            <w:pPr>
              <w:jc w:val="both"/>
              <w:rPr>
                <w:del w:id="2181" w:author="Eva Skýbová" w:date="2024-05-15T07:28:00Z"/>
              </w:rPr>
            </w:pPr>
            <w:del w:id="2182" w:author="Eva Skýbová" w:date="2024-05-15T07:28:00Z">
              <w:r w:rsidDel="00D545C6">
                <w:delText>3</w:delText>
              </w:r>
            </w:del>
          </w:p>
        </w:tc>
        <w:tc>
          <w:tcPr>
            <w:tcW w:w="4111" w:type="dxa"/>
            <w:shd w:val="clear" w:color="auto" w:fill="FFEEB9"/>
          </w:tcPr>
          <w:p w14:paraId="094ABD86" w14:textId="377CAFB9" w:rsidR="001E570D" w:rsidDel="00D545C6" w:rsidRDefault="001E570D" w:rsidP="001E570D">
            <w:pPr>
              <w:jc w:val="both"/>
              <w:rPr>
                <w:del w:id="2183" w:author="Eva Skýbová" w:date="2024-05-15T07:28:00Z"/>
                <w:b/>
                <w:bCs/>
              </w:rPr>
            </w:pPr>
            <w:del w:id="2184" w:author="Eva Skýbová" w:date="2024-05-15T07:28:00Z">
              <w:r w:rsidDel="00D545C6">
                <w:rPr>
                  <w:b/>
                  <w:bCs/>
                </w:rPr>
                <w:delText>Ing. Pavel Taraba, Ph.D.</w:delText>
              </w:r>
            </w:del>
          </w:p>
        </w:tc>
        <w:tc>
          <w:tcPr>
            <w:tcW w:w="1134" w:type="dxa"/>
            <w:shd w:val="clear" w:color="auto" w:fill="FFEEB9"/>
          </w:tcPr>
          <w:p w14:paraId="13557BF3" w14:textId="456E2C57" w:rsidR="001E570D" w:rsidDel="00D545C6" w:rsidRDefault="001E570D" w:rsidP="001E570D">
            <w:pPr>
              <w:jc w:val="both"/>
              <w:rPr>
                <w:del w:id="2185" w:author="Eva Skýbová" w:date="2024-05-15T07:28:00Z"/>
              </w:rPr>
            </w:pPr>
            <w:del w:id="2186" w:author="Eva Skýbová" w:date="2024-05-15T07:28:00Z">
              <w:r w:rsidDel="00D545C6">
                <w:delText>3/LS</w:delText>
              </w:r>
            </w:del>
          </w:p>
        </w:tc>
        <w:tc>
          <w:tcPr>
            <w:tcW w:w="1134" w:type="dxa"/>
            <w:shd w:val="clear" w:color="auto" w:fill="FFEEB9"/>
          </w:tcPr>
          <w:p w14:paraId="5180CA94" w14:textId="2EA7E12B" w:rsidR="001E570D" w:rsidRPr="00042188" w:rsidDel="00D545C6" w:rsidRDefault="001E570D" w:rsidP="001E570D">
            <w:pPr>
              <w:jc w:val="both"/>
              <w:rPr>
                <w:del w:id="2187" w:author="Eva Skýbová" w:date="2024-05-15T07:28:00Z"/>
              </w:rPr>
            </w:pPr>
          </w:p>
        </w:tc>
      </w:tr>
      <w:tr w:rsidR="001E570D" w:rsidRPr="00DE59D3" w:rsidDel="00D545C6" w14:paraId="5A012D08" w14:textId="351238FD" w:rsidTr="00632892">
        <w:trPr>
          <w:trHeight w:val="617"/>
          <w:del w:id="2188" w:author="Eva Skýbová" w:date="2024-05-15T07:28:00Z"/>
        </w:trPr>
        <w:tc>
          <w:tcPr>
            <w:tcW w:w="14034" w:type="dxa"/>
            <w:gridSpan w:val="9"/>
          </w:tcPr>
          <w:p w14:paraId="70DA7551" w14:textId="31FBF242" w:rsidR="001E570D" w:rsidDel="00D545C6" w:rsidRDefault="001E570D" w:rsidP="001E570D">
            <w:pPr>
              <w:jc w:val="both"/>
              <w:rPr>
                <w:del w:id="2189" w:author="Eva Skýbová" w:date="2024-05-15T07:28:00Z"/>
                <w:b/>
              </w:rPr>
            </w:pPr>
            <w:del w:id="2190" w:author="Eva Skýbová" w:date="2024-05-15T07:28:00Z">
              <w:r w:rsidRPr="00042188" w:rsidDel="00D545C6">
                <w:rPr>
                  <w:b/>
                </w:rPr>
                <w:delText>Podmínka pro splnění této skupiny předmětů:</w:delText>
              </w:r>
            </w:del>
          </w:p>
          <w:p w14:paraId="07D38E27" w14:textId="1CDBBDEF" w:rsidR="00020488" w:rsidRPr="00DE59D3" w:rsidDel="00D545C6" w:rsidRDefault="001E570D" w:rsidP="00632892">
            <w:pPr>
              <w:jc w:val="both"/>
              <w:rPr>
                <w:del w:id="2191" w:author="Eva Skýbová" w:date="2024-05-15T07:28:00Z"/>
                <w:bCs/>
              </w:rPr>
            </w:pPr>
            <w:del w:id="2192" w:author="Eva Skýbová" w:date="2024-05-15T07:28:00Z">
              <w:r w:rsidDel="00D545C6">
                <w:rPr>
                  <w:bCs/>
                </w:rPr>
                <w:delText>Student si volí nejméně jeden z povinně volitelných předmětů.</w:delText>
              </w:r>
            </w:del>
          </w:p>
        </w:tc>
      </w:tr>
      <w:tr w:rsidR="001E570D" w:rsidDel="00D545C6" w14:paraId="5B988292" w14:textId="07E425BD" w:rsidTr="00604498">
        <w:trPr>
          <w:del w:id="2193" w:author="Eva Skýbová" w:date="2024-05-15T07:28:00Z"/>
        </w:trPr>
        <w:tc>
          <w:tcPr>
            <w:tcW w:w="3618" w:type="dxa"/>
            <w:gridSpan w:val="2"/>
            <w:shd w:val="clear" w:color="auto" w:fill="F7CAAC"/>
          </w:tcPr>
          <w:p w14:paraId="355CB46A" w14:textId="17212079" w:rsidR="001E570D" w:rsidDel="00D545C6" w:rsidRDefault="001E570D" w:rsidP="001E570D">
            <w:pPr>
              <w:jc w:val="both"/>
              <w:rPr>
                <w:del w:id="2194" w:author="Eva Skýbová" w:date="2024-05-15T07:28:00Z"/>
                <w:b/>
              </w:rPr>
            </w:pPr>
            <w:del w:id="2195" w:author="Eva Skýbová" w:date="2024-05-15T07:28:00Z">
              <w:r w:rsidDel="00D545C6">
                <w:rPr>
                  <w:b/>
                </w:rPr>
                <w:delText>Součásti SZZ a jejich obsah</w:delText>
              </w:r>
            </w:del>
          </w:p>
        </w:tc>
        <w:tc>
          <w:tcPr>
            <w:tcW w:w="10416" w:type="dxa"/>
            <w:gridSpan w:val="7"/>
            <w:tcBorders>
              <w:bottom w:val="nil"/>
            </w:tcBorders>
          </w:tcPr>
          <w:p w14:paraId="4082237E" w14:textId="6CE77E46" w:rsidR="001E570D" w:rsidDel="00D545C6" w:rsidRDefault="001E570D" w:rsidP="001E570D">
            <w:pPr>
              <w:jc w:val="both"/>
              <w:rPr>
                <w:del w:id="2196" w:author="Eva Skýbová" w:date="2024-05-15T07:28:00Z"/>
              </w:rPr>
            </w:pPr>
          </w:p>
        </w:tc>
      </w:tr>
      <w:tr w:rsidR="001E570D" w:rsidDel="00D545C6" w14:paraId="2618D972" w14:textId="4D049443" w:rsidTr="00604498">
        <w:trPr>
          <w:trHeight w:val="1370"/>
          <w:del w:id="2197" w:author="Eva Skýbová" w:date="2024-05-15T07:28:00Z"/>
        </w:trPr>
        <w:tc>
          <w:tcPr>
            <w:tcW w:w="14034" w:type="dxa"/>
            <w:gridSpan w:val="9"/>
            <w:tcBorders>
              <w:top w:val="nil"/>
            </w:tcBorders>
          </w:tcPr>
          <w:p w14:paraId="04D6072A" w14:textId="56888320" w:rsidR="001E570D" w:rsidDel="00D545C6" w:rsidRDefault="001E570D" w:rsidP="001E570D">
            <w:pPr>
              <w:jc w:val="both"/>
              <w:rPr>
                <w:del w:id="2198" w:author="Eva Skýbová" w:date="2024-05-15T07:28:00Z"/>
              </w:rPr>
            </w:pPr>
          </w:p>
          <w:p w14:paraId="21DD8DDB" w14:textId="10134251" w:rsidR="001E570D" w:rsidDel="00D545C6" w:rsidRDefault="001E570D" w:rsidP="001E570D">
            <w:pPr>
              <w:jc w:val="both"/>
              <w:rPr>
                <w:del w:id="2199" w:author="Eva Skýbová" w:date="2024-05-15T07:28:00Z"/>
              </w:rPr>
            </w:pPr>
            <w:del w:id="2200" w:author="Eva Skýbová" w:date="2024-05-15T07:28:00Z">
              <w:r w:rsidDel="00D545C6">
                <w:delText xml:space="preserve">Státní závěrečnou zkoušku a obhajobu </w:delText>
              </w:r>
              <w:r w:rsidR="004F7146" w:rsidDel="00D545C6">
                <w:delText>bakalářské</w:delText>
              </w:r>
              <w:r w:rsidDel="00D545C6">
                <w:delText xml:space="preserve"> práce může vykonat student, který složil zápočty a zkoušky stanovené studijním plánem a který se k státní závěrečné zkoušce přihlásil. </w:delText>
              </w:r>
            </w:del>
          </w:p>
          <w:p w14:paraId="4B97DBDB" w14:textId="4DE3C570" w:rsidR="001E570D" w:rsidDel="00D545C6" w:rsidRDefault="001E570D" w:rsidP="001E570D">
            <w:pPr>
              <w:jc w:val="both"/>
              <w:rPr>
                <w:del w:id="2201" w:author="Eva Skýbová" w:date="2024-05-15T07:28:00Z"/>
              </w:rPr>
            </w:pPr>
            <w:del w:id="2202" w:author="Eva Skýbová" w:date="2024-05-15T07:28:00Z">
              <w:r w:rsidDel="00D545C6">
                <w:delText xml:space="preserve">Navrhované předměty pro SZZ: </w:delText>
              </w:r>
            </w:del>
          </w:p>
          <w:p w14:paraId="1BDA3D79" w14:textId="361A3361" w:rsidR="001E570D" w:rsidDel="00D545C6" w:rsidRDefault="001E570D" w:rsidP="001E570D">
            <w:pPr>
              <w:jc w:val="both"/>
              <w:rPr>
                <w:del w:id="2203" w:author="Eva Skýbová" w:date="2024-05-15T07:28:00Z"/>
              </w:rPr>
            </w:pPr>
          </w:p>
          <w:p w14:paraId="1E75076D" w14:textId="2631D3FA" w:rsidR="001E570D" w:rsidRPr="00EC1C63" w:rsidDel="00D545C6" w:rsidRDefault="001E570D" w:rsidP="001E570D">
            <w:pPr>
              <w:jc w:val="both"/>
              <w:rPr>
                <w:del w:id="2204" w:author="Eva Skýbová" w:date="2024-05-15T07:28:00Z"/>
                <w:b/>
                <w:bCs/>
                <w:u w:val="single"/>
              </w:rPr>
            </w:pPr>
            <w:del w:id="2205" w:author="Eva Skýbová" w:date="2024-05-15T07:28:00Z">
              <w:r w:rsidRPr="00EC1C63" w:rsidDel="00D545C6">
                <w:rPr>
                  <w:b/>
                  <w:bCs/>
                  <w:u w:val="single"/>
                </w:rPr>
                <w:delText>1) Obhajoba bakalářské práce</w:delText>
              </w:r>
            </w:del>
          </w:p>
          <w:p w14:paraId="0AAAAA7B" w14:textId="229E14D5" w:rsidR="001E570D" w:rsidDel="00D545C6" w:rsidRDefault="001E570D" w:rsidP="001E570D">
            <w:pPr>
              <w:jc w:val="both"/>
              <w:rPr>
                <w:del w:id="2206" w:author="Eva Skýbová" w:date="2024-05-15T07:28:00Z"/>
              </w:rPr>
            </w:pPr>
            <w:del w:id="2207" w:author="Eva Skýbová" w:date="2024-05-15T07:28:00Z">
              <w:r w:rsidDel="00D545C6">
                <w:delTex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delText>
              </w:r>
            </w:del>
          </w:p>
          <w:p w14:paraId="505AE7E8" w14:textId="2592022D" w:rsidR="001E570D" w:rsidDel="00D545C6" w:rsidRDefault="001E570D" w:rsidP="001E570D">
            <w:pPr>
              <w:jc w:val="both"/>
              <w:rPr>
                <w:del w:id="2208" w:author="Eva Skýbová" w:date="2024-05-15T07:28:00Z"/>
              </w:rPr>
            </w:pPr>
          </w:p>
          <w:p w14:paraId="4A7F841A" w14:textId="2139401F" w:rsidR="001E570D" w:rsidRPr="00EC1C63" w:rsidDel="00D545C6" w:rsidRDefault="001E570D" w:rsidP="001E570D">
            <w:pPr>
              <w:jc w:val="both"/>
              <w:rPr>
                <w:del w:id="2209" w:author="Eva Skýbová" w:date="2024-05-15T07:28:00Z"/>
                <w:b/>
                <w:bCs/>
                <w:u w:val="single"/>
              </w:rPr>
            </w:pPr>
            <w:del w:id="2210" w:author="Eva Skýbová" w:date="2024-05-15T07:28:00Z">
              <w:r w:rsidRPr="00EC1C63" w:rsidDel="00D545C6">
                <w:rPr>
                  <w:b/>
                  <w:bCs/>
                  <w:u w:val="single"/>
                </w:rPr>
                <w:delText>2) Povinné společné předměty</w:delText>
              </w:r>
            </w:del>
          </w:p>
          <w:p w14:paraId="18FBA49A" w14:textId="391D7689" w:rsidR="001E570D" w:rsidRPr="00EC1C63" w:rsidDel="00D545C6" w:rsidRDefault="001E570D" w:rsidP="001E570D">
            <w:pPr>
              <w:jc w:val="both"/>
              <w:rPr>
                <w:del w:id="2211" w:author="Eva Skýbová" w:date="2024-05-15T07:28:00Z"/>
                <w:b/>
                <w:bCs/>
              </w:rPr>
            </w:pPr>
            <w:del w:id="2212" w:author="Eva Skýbová" w:date="2024-05-15T07:28:00Z">
              <w:r w:rsidRPr="00EC1C63" w:rsidDel="00D545C6">
                <w:rPr>
                  <w:b/>
                  <w:bCs/>
                </w:rPr>
                <w:delText xml:space="preserve">a) </w:delText>
              </w:r>
              <w:r w:rsidR="004D6AEA" w:rsidDel="00D545C6">
                <w:rPr>
                  <w:b/>
                  <w:bCs/>
                </w:rPr>
                <w:delText>Security Management</w:delText>
              </w:r>
            </w:del>
          </w:p>
          <w:p w14:paraId="08E6628B" w14:textId="7F736EA5" w:rsidR="001E570D" w:rsidDel="00D545C6" w:rsidRDefault="001E570D" w:rsidP="001E570D">
            <w:pPr>
              <w:jc w:val="both"/>
              <w:rPr>
                <w:del w:id="2213" w:author="Eva Skýbová" w:date="2024-05-15T07:28:00Z"/>
              </w:rPr>
            </w:pPr>
            <w:del w:id="2214" w:author="Eva Skýbová" w:date="2024-05-15T07:28:00Z">
              <w:r w:rsidDel="00D545C6">
                <w:delText>Shrnuje poznatky z předmětů „</w:delText>
              </w:r>
              <w:r w:rsidR="003F0791" w:rsidDel="00D545C6">
                <w:delText>Risk Management I</w:delText>
              </w:r>
              <w:r w:rsidDel="00D545C6">
                <w:delText>“, „</w:delText>
              </w:r>
              <w:r w:rsidR="003F0791" w:rsidDel="00D545C6">
                <w:delText xml:space="preserve">Risk Management </w:delText>
              </w:r>
              <w:r w:rsidR="001C002F" w:rsidDel="00D545C6">
                <w:delText>II</w:delText>
              </w:r>
              <w:r w:rsidDel="00D545C6">
                <w:delText>“, „</w:delText>
              </w:r>
              <w:r w:rsidR="00CF5522" w:rsidDel="00D545C6">
                <w:delText>Population Protection</w:delText>
              </w:r>
              <w:r w:rsidR="004D6AEA" w:rsidDel="00D545C6">
                <w:delText xml:space="preserve"> I</w:delText>
              </w:r>
              <w:r w:rsidDel="00D545C6">
                <w:delText>“, „</w:delText>
              </w:r>
              <w:r w:rsidR="001C002F" w:rsidDel="00D545C6">
                <w:delText>Integrated Rescue Systems I</w:delText>
              </w:r>
              <w:r w:rsidDel="00D545C6">
                <w:delText>“ a „</w:delText>
              </w:r>
              <w:r w:rsidR="00F4533E" w:rsidDel="00D545C6">
                <w:delText>Crisis</w:delText>
              </w:r>
              <w:r w:rsidR="00A643B1" w:rsidDel="00D545C6">
                <w:delText xml:space="preserve"> Management and State Defence</w:delText>
              </w:r>
              <w:r w:rsidDel="00D545C6">
                <w:delText>“.</w:delText>
              </w:r>
            </w:del>
          </w:p>
          <w:p w14:paraId="095F23A0" w14:textId="0A68A0C9" w:rsidR="001E570D" w:rsidDel="00D545C6" w:rsidRDefault="001E570D" w:rsidP="001E570D">
            <w:pPr>
              <w:jc w:val="both"/>
              <w:rPr>
                <w:del w:id="2215" w:author="Eva Skýbová" w:date="2024-05-15T07:28:00Z"/>
              </w:rPr>
            </w:pPr>
          </w:p>
          <w:p w14:paraId="21E65C49" w14:textId="76C52EAF" w:rsidR="001E570D" w:rsidRPr="00EC1C63" w:rsidDel="00D545C6" w:rsidRDefault="001E570D" w:rsidP="001E570D">
            <w:pPr>
              <w:jc w:val="both"/>
              <w:rPr>
                <w:del w:id="2216" w:author="Eva Skýbová" w:date="2024-05-15T07:28:00Z"/>
                <w:b/>
                <w:bCs/>
              </w:rPr>
            </w:pPr>
            <w:del w:id="2217" w:author="Eva Skýbová" w:date="2024-05-15T07:28:00Z">
              <w:r w:rsidRPr="00EC1C63" w:rsidDel="00D545C6">
                <w:rPr>
                  <w:b/>
                  <w:bCs/>
                </w:rPr>
                <w:delText xml:space="preserve">b) </w:delText>
              </w:r>
              <w:r w:rsidR="004D6AEA" w:rsidDel="00D545C6">
                <w:rPr>
                  <w:b/>
                  <w:bCs/>
                </w:rPr>
                <w:delText>Economics and Management</w:delText>
              </w:r>
            </w:del>
          </w:p>
          <w:p w14:paraId="1D6F27FA" w14:textId="4AD2F857" w:rsidR="001E570D" w:rsidDel="00D545C6" w:rsidRDefault="001E570D" w:rsidP="001E570D">
            <w:pPr>
              <w:jc w:val="both"/>
              <w:rPr>
                <w:del w:id="2218" w:author="Eva Skýbová" w:date="2024-05-15T07:28:00Z"/>
              </w:rPr>
            </w:pPr>
            <w:del w:id="2219" w:author="Eva Skýbová" w:date="2024-05-15T07:28:00Z">
              <w:r w:rsidDel="00D545C6">
                <w:delText>Shrnuje poznatky z předmětů „</w:delText>
              </w:r>
              <w:r w:rsidR="00695045" w:rsidDel="00D545C6">
                <w:delText>Macroeconomics</w:delText>
              </w:r>
              <w:r w:rsidDel="00D545C6">
                <w:delText>“, „</w:delText>
              </w:r>
              <w:r w:rsidR="001E30EA" w:rsidDel="00D545C6">
                <w:delText>Microeconomics</w:delText>
              </w:r>
              <w:r w:rsidDel="00D545C6">
                <w:delText>“, „</w:delText>
              </w:r>
              <w:r w:rsidR="00FD2DF0" w:rsidRPr="00CF5522" w:rsidDel="00D545C6">
                <w:delText>Business Economics</w:delText>
              </w:r>
              <w:r w:rsidDel="00D545C6">
                <w:delText>“, „Management“ a „</w:delText>
              </w:r>
              <w:r w:rsidR="00A44001" w:rsidDel="00D545C6">
                <w:delText>Economics of Crisis Situation</w:delText>
              </w:r>
              <w:r w:rsidDel="00D545C6">
                <w:delText>“.</w:delText>
              </w:r>
            </w:del>
          </w:p>
          <w:p w14:paraId="4C5D51ED" w14:textId="1A8DEDBC" w:rsidR="001E570D" w:rsidDel="00D545C6" w:rsidRDefault="001E570D" w:rsidP="001E570D">
            <w:pPr>
              <w:jc w:val="both"/>
              <w:rPr>
                <w:del w:id="2220" w:author="Eva Skýbová" w:date="2024-05-15T07:28:00Z"/>
              </w:rPr>
            </w:pPr>
          </w:p>
          <w:p w14:paraId="331CBC1A" w14:textId="51E60DC0" w:rsidR="001E570D" w:rsidRPr="00EC1C63" w:rsidDel="00D545C6" w:rsidRDefault="001E570D" w:rsidP="001E570D">
            <w:pPr>
              <w:jc w:val="both"/>
              <w:rPr>
                <w:del w:id="2221" w:author="Eva Skýbová" w:date="2024-05-15T07:28:00Z"/>
                <w:b/>
                <w:bCs/>
                <w:u w:val="single"/>
              </w:rPr>
            </w:pPr>
            <w:del w:id="2222" w:author="Eva Skýbová" w:date="2024-05-15T07:28:00Z">
              <w:r w:rsidRPr="00EC1C63" w:rsidDel="00D545C6">
                <w:rPr>
                  <w:b/>
                  <w:bCs/>
                  <w:u w:val="single"/>
                </w:rPr>
                <w:delText>3) Předmět specializace</w:delText>
              </w:r>
            </w:del>
          </w:p>
          <w:p w14:paraId="70690477" w14:textId="02CCDFB9" w:rsidR="001E570D" w:rsidDel="00D545C6" w:rsidRDefault="004D6AEA" w:rsidP="001E570D">
            <w:pPr>
              <w:jc w:val="both"/>
              <w:rPr>
                <w:del w:id="2223" w:author="Eva Skýbová" w:date="2024-05-15T07:28:00Z"/>
              </w:rPr>
            </w:pPr>
            <w:del w:id="2224" w:author="Eva Skýbová" w:date="2024-05-15T07:28:00Z">
              <w:r w:rsidDel="00D545C6">
                <w:rPr>
                  <w:b/>
                  <w:bCs/>
                </w:rPr>
                <w:delText>Operation Safety</w:delText>
              </w:r>
              <w:r w:rsidR="001E570D" w:rsidDel="00D545C6">
                <w:delText xml:space="preserve"> – shrnuje určující poznatky z těchto předmětů PZ:</w:delText>
              </w:r>
            </w:del>
          </w:p>
          <w:p w14:paraId="07DD2CF7" w14:textId="06B634BF" w:rsidR="001E570D" w:rsidDel="00D545C6" w:rsidRDefault="001E570D" w:rsidP="001E570D">
            <w:pPr>
              <w:jc w:val="both"/>
              <w:rPr>
                <w:del w:id="2225" w:author="Eva Skýbová" w:date="2024-05-15T07:28:00Z"/>
              </w:rPr>
            </w:pPr>
            <w:del w:id="2226" w:author="Eva Skýbová" w:date="2024-05-15T07:28:00Z">
              <w:r w:rsidDel="00D545C6">
                <w:delText>„</w:delText>
              </w:r>
              <w:r w:rsidR="004D6AEA" w:rsidRPr="00CF5522" w:rsidDel="00D545C6">
                <w:delText xml:space="preserve">Safety and Health </w:delText>
              </w:r>
              <w:r w:rsidR="004D6AEA" w:rsidDel="00D545C6">
                <w:delText>Protection during Work</w:delText>
              </w:r>
              <w:r w:rsidDel="00D545C6">
                <w:delText>“, „</w:delText>
              </w:r>
              <w:r w:rsidR="00173CAD" w:rsidDel="00D545C6">
                <w:delText>Fire Protection</w:delText>
              </w:r>
              <w:r w:rsidDel="00D545C6">
                <w:delText>“, „</w:delText>
              </w:r>
              <w:r w:rsidR="00A44001" w:rsidDel="00D545C6">
                <w:delText>Human Resource Management</w:delText>
              </w:r>
              <w:r w:rsidDel="00D545C6">
                <w:delText xml:space="preserve">“, </w:delText>
              </w:r>
              <w:r w:rsidRPr="000D6E21" w:rsidDel="00D545C6">
                <w:delText>„</w:delText>
              </w:r>
              <w:r w:rsidR="000D6E21" w:rsidRPr="000D6E21" w:rsidDel="00D545C6">
                <w:delText>Internal Order and Security</w:delText>
              </w:r>
              <w:r w:rsidRPr="000D6E21" w:rsidDel="00D545C6">
                <w:delText>“</w:delText>
              </w:r>
              <w:r w:rsidRPr="0089580E" w:rsidDel="00D545C6">
                <w:rPr>
                  <w:b/>
                </w:rPr>
                <w:delText xml:space="preserve"> </w:delText>
              </w:r>
              <w:r w:rsidR="000D6E21" w:rsidRPr="00D005CE" w:rsidDel="00D545C6">
                <w:delText>a</w:delText>
              </w:r>
              <w:r w:rsidRPr="0089580E" w:rsidDel="00D545C6">
                <w:rPr>
                  <w:b/>
                </w:rPr>
                <w:delText xml:space="preserve"> „</w:delText>
              </w:r>
              <w:r w:rsidR="004D6AEA" w:rsidRPr="004D6AEA" w:rsidDel="00D545C6">
                <w:delText>Workplace Risk Assessment Methods</w:delText>
              </w:r>
              <w:r w:rsidR="004D6AEA" w:rsidDel="00D545C6">
                <w:delText xml:space="preserve"> </w:delText>
              </w:r>
              <w:r w:rsidDel="00D545C6">
                <w:delText>“.</w:delText>
              </w:r>
            </w:del>
          </w:p>
          <w:p w14:paraId="5AC526D3" w14:textId="1712469A" w:rsidR="00020488" w:rsidDel="00D545C6" w:rsidRDefault="00020488" w:rsidP="001E570D">
            <w:pPr>
              <w:jc w:val="both"/>
              <w:rPr>
                <w:del w:id="2227" w:author="Eva Skýbová" w:date="2024-05-15T07:28:00Z"/>
              </w:rPr>
            </w:pPr>
          </w:p>
          <w:p w14:paraId="1B734380" w14:textId="332B32CD" w:rsidR="00632892" w:rsidDel="00D545C6" w:rsidRDefault="00632892" w:rsidP="001E570D">
            <w:pPr>
              <w:jc w:val="both"/>
              <w:rPr>
                <w:del w:id="2228" w:author="Eva Skýbová" w:date="2024-05-15T07:28:00Z"/>
              </w:rPr>
            </w:pPr>
          </w:p>
          <w:p w14:paraId="6A66F751" w14:textId="1B48A66F" w:rsidR="00632892" w:rsidDel="00D545C6" w:rsidRDefault="00632892" w:rsidP="001E570D">
            <w:pPr>
              <w:jc w:val="both"/>
              <w:rPr>
                <w:del w:id="2229" w:author="Eva Skýbová" w:date="2024-05-15T07:28:00Z"/>
              </w:rPr>
            </w:pPr>
          </w:p>
          <w:p w14:paraId="7FD71D79" w14:textId="4D25C07F" w:rsidR="00632892" w:rsidDel="00D545C6" w:rsidRDefault="00632892" w:rsidP="001E570D">
            <w:pPr>
              <w:jc w:val="both"/>
              <w:rPr>
                <w:del w:id="2230" w:author="Eva Skýbová" w:date="2024-05-15T07:28:00Z"/>
              </w:rPr>
            </w:pPr>
          </w:p>
          <w:p w14:paraId="6BF19946" w14:textId="3C56AF9D" w:rsidR="00632892" w:rsidDel="00D545C6" w:rsidRDefault="00632892" w:rsidP="001E570D">
            <w:pPr>
              <w:jc w:val="both"/>
              <w:rPr>
                <w:del w:id="2231" w:author="Eva Skýbová" w:date="2024-05-15T07:28:00Z"/>
              </w:rPr>
            </w:pPr>
          </w:p>
          <w:p w14:paraId="4B12AA37" w14:textId="649BEDF4" w:rsidR="00632892" w:rsidDel="00D545C6" w:rsidRDefault="00632892" w:rsidP="001E570D">
            <w:pPr>
              <w:jc w:val="both"/>
              <w:rPr>
                <w:del w:id="2232" w:author="Eva Skýbová" w:date="2024-05-15T07:28:00Z"/>
              </w:rPr>
            </w:pPr>
          </w:p>
        </w:tc>
      </w:tr>
      <w:tr w:rsidR="001E570D" w:rsidDel="00D545C6" w14:paraId="2B45CDC2" w14:textId="6323126C" w:rsidTr="003F7332">
        <w:trPr>
          <w:del w:id="2233" w:author="Eva Skýbová" w:date="2024-05-15T07:28:00Z"/>
        </w:trPr>
        <w:tc>
          <w:tcPr>
            <w:tcW w:w="3618" w:type="dxa"/>
            <w:gridSpan w:val="2"/>
            <w:shd w:val="clear" w:color="auto" w:fill="F7CAAC"/>
          </w:tcPr>
          <w:p w14:paraId="03D9F43D" w14:textId="43B8BA63" w:rsidR="001E570D" w:rsidDel="00D545C6" w:rsidRDefault="001E570D" w:rsidP="001E570D">
            <w:pPr>
              <w:jc w:val="both"/>
              <w:rPr>
                <w:del w:id="2234" w:author="Eva Skýbová" w:date="2024-05-15T07:28:00Z"/>
                <w:b/>
              </w:rPr>
            </w:pPr>
            <w:del w:id="2235" w:author="Eva Skýbová" w:date="2024-05-15T07:28:00Z">
              <w:r w:rsidDel="00D545C6">
                <w:rPr>
                  <w:b/>
                </w:rPr>
                <w:delText>Další studijní povinnosti</w:delText>
              </w:r>
            </w:del>
          </w:p>
        </w:tc>
        <w:tc>
          <w:tcPr>
            <w:tcW w:w="10416" w:type="dxa"/>
            <w:gridSpan w:val="7"/>
            <w:tcBorders>
              <w:bottom w:val="nil"/>
            </w:tcBorders>
          </w:tcPr>
          <w:p w14:paraId="5B7B7BB6" w14:textId="20D33EF5" w:rsidR="001E570D" w:rsidDel="00D545C6" w:rsidRDefault="001E570D" w:rsidP="001E570D">
            <w:pPr>
              <w:jc w:val="both"/>
              <w:rPr>
                <w:del w:id="2236" w:author="Eva Skýbová" w:date="2024-05-15T07:28:00Z"/>
              </w:rPr>
            </w:pPr>
          </w:p>
        </w:tc>
      </w:tr>
      <w:tr w:rsidR="001E570D" w:rsidDel="00D545C6" w14:paraId="7E3EBAD5" w14:textId="6126F1DB" w:rsidTr="00A46A89">
        <w:trPr>
          <w:trHeight w:val="1984"/>
          <w:del w:id="2237" w:author="Eva Skýbová" w:date="2024-05-15T07:28:00Z"/>
        </w:trPr>
        <w:tc>
          <w:tcPr>
            <w:tcW w:w="14034" w:type="dxa"/>
            <w:gridSpan w:val="9"/>
            <w:tcBorders>
              <w:top w:val="nil"/>
            </w:tcBorders>
          </w:tcPr>
          <w:p w14:paraId="007C1B87" w14:textId="538695C5" w:rsidR="001E570D" w:rsidDel="00D545C6" w:rsidRDefault="001E570D" w:rsidP="001E570D">
            <w:pPr>
              <w:jc w:val="both"/>
              <w:rPr>
                <w:del w:id="2238" w:author="Eva Skýbová" w:date="2024-05-15T07:28:00Z"/>
              </w:rPr>
            </w:pPr>
          </w:p>
          <w:p w14:paraId="3438B32E" w14:textId="6D2C8CEB" w:rsidR="001E570D" w:rsidDel="00D545C6" w:rsidRDefault="001E570D" w:rsidP="001E570D">
            <w:pPr>
              <w:jc w:val="both"/>
              <w:rPr>
                <w:del w:id="2239" w:author="Eva Skýbová" w:date="2024-05-15T07:28:00Z"/>
              </w:rPr>
            </w:pPr>
          </w:p>
        </w:tc>
      </w:tr>
      <w:tr w:rsidR="001E570D" w:rsidDel="00D545C6" w14:paraId="0E904062" w14:textId="6B85E41D" w:rsidTr="003F7332">
        <w:trPr>
          <w:del w:id="2240" w:author="Eva Skýbová" w:date="2024-05-15T07:28:00Z"/>
        </w:trPr>
        <w:tc>
          <w:tcPr>
            <w:tcW w:w="3618" w:type="dxa"/>
            <w:gridSpan w:val="2"/>
            <w:shd w:val="clear" w:color="auto" w:fill="F7CAAC"/>
          </w:tcPr>
          <w:p w14:paraId="479281E4" w14:textId="2E193A59" w:rsidR="001E570D" w:rsidDel="00D545C6" w:rsidRDefault="001E570D" w:rsidP="001E570D">
            <w:pPr>
              <w:rPr>
                <w:del w:id="2241" w:author="Eva Skýbová" w:date="2024-05-15T07:28:00Z"/>
                <w:b/>
              </w:rPr>
            </w:pPr>
            <w:del w:id="2242" w:author="Eva Skýbová" w:date="2024-05-15T07:28:00Z">
              <w:r w:rsidDel="00D545C6">
                <w:rPr>
                  <w:b/>
                </w:rPr>
                <w:delText>Návrh témat kvalifikačních prací /témata obhájených prací a přístup k obhájeným kvalifikačním pracím</w:delText>
              </w:r>
            </w:del>
          </w:p>
        </w:tc>
        <w:tc>
          <w:tcPr>
            <w:tcW w:w="10416" w:type="dxa"/>
            <w:gridSpan w:val="7"/>
            <w:tcBorders>
              <w:bottom w:val="nil"/>
            </w:tcBorders>
          </w:tcPr>
          <w:p w14:paraId="5A8DD77A" w14:textId="18E02F5E" w:rsidR="001E570D" w:rsidDel="00D545C6" w:rsidRDefault="001E570D" w:rsidP="001E570D">
            <w:pPr>
              <w:jc w:val="both"/>
              <w:rPr>
                <w:del w:id="2243" w:author="Eva Skýbová" w:date="2024-05-15T07:28:00Z"/>
              </w:rPr>
            </w:pPr>
          </w:p>
        </w:tc>
      </w:tr>
      <w:tr w:rsidR="001E570D" w:rsidDel="00D545C6" w14:paraId="36A6A05D" w14:textId="50EDF327" w:rsidTr="003F7332">
        <w:trPr>
          <w:trHeight w:val="842"/>
          <w:del w:id="2244" w:author="Eva Skýbová" w:date="2024-05-15T07:28:00Z"/>
        </w:trPr>
        <w:tc>
          <w:tcPr>
            <w:tcW w:w="14034" w:type="dxa"/>
            <w:gridSpan w:val="9"/>
            <w:tcBorders>
              <w:top w:val="nil"/>
            </w:tcBorders>
          </w:tcPr>
          <w:p w14:paraId="16BC310F" w14:textId="0A8D2ADE" w:rsidR="001E570D" w:rsidDel="00D545C6" w:rsidRDefault="001E570D" w:rsidP="001E570D">
            <w:pPr>
              <w:jc w:val="both"/>
              <w:rPr>
                <w:del w:id="2245" w:author="Eva Skýbová" w:date="2024-05-15T07:28:00Z"/>
              </w:rPr>
            </w:pPr>
          </w:p>
          <w:p w14:paraId="087FA8D5" w14:textId="25DC9EBF" w:rsidR="00A643B1" w:rsidRPr="00A643B1" w:rsidDel="00D545C6" w:rsidRDefault="00A643B1" w:rsidP="00A643B1">
            <w:pPr>
              <w:pStyle w:val="Odstavecseseznamem"/>
              <w:numPr>
                <w:ilvl w:val="0"/>
                <w:numId w:val="5"/>
              </w:numPr>
              <w:rPr>
                <w:del w:id="2246" w:author="Eva Skýbová" w:date="2024-05-15T07:28:00Z"/>
                <w:lang w:val="en-GB"/>
              </w:rPr>
            </w:pPr>
            <w:del w:id="2247" w:author="Eva Skýbová" w:date="2024-05-15T07:28:00Z">
              <w:r w:rsidRPr="00A643B1" w:rsidDel="00D545C6">
                <w:rPr>
                  <w:lang w:val="en-GB"/>
                </w:rPr>
                <w:delText>Possibilities of Using Near Misses in the Prevention of Major Accidents</w:delText>
              </w:r>
            </w:del>
          </w:p>
          <w:p w14:paraId="247CA309" w14:textId="1BC2C202" w:rsidR="00A643B1" w:rsidRPr="00A643B1" w:rsidDel="00D545C6" w:rsidRDefault="00A643B1" w:rsidP="00A643B1">
            <w:pPr>
              <w:pStyle w:val="Odstavecseseznamem"/>
              <w:numPr>
                <w:ilvl w:val="0"/>
                <w:numId w:val="5"/>
              </w:numPr>
              <w:rPr>
                <w:del w:id="2248" w:author="Eva Skýbová" w:date="2024-05-15T07:28:00Z"/>
                <w:lang w:val="en-GB"/>
              </w:rPr>
            </w:pPr>
            <w:del w:id="2249" w:author="Eva Skýbová" w:date="2024-05-15T07:28:00Z">
              <w:r w:rsidRPr="00A643B1" w:rsidDel="00D545C6">
                <w:rPr>
                  <w:lang w:val="en-GB"/>
                </w:rPr>
                <w:delText>Health Risk Assessment at a Selected Workplace</w:delText>
              </w:r>
            </w:del>
          </w:p>
          <w:p w14:paraId="5C8757D3" w14:textId="1999782F" w:rsidR="00A643B1" w:rsidRPr="00A643B1" w:rsidDel="00D545C6" w:rsidRDefault="00A643B1" w:rsidP="00A643B1">
            <w:pPr>
              <w:pStyle w:val="Odstavecseseznamem"/>
              <w:numPr>
                <w:ilvl w:val="0"/>
                <w:numId w:val="5"/>
              </w:numPr>
              <w:rPr>
                <w:del w:id="2250" w:author="Eva Skýbová" w:date="2024-05-15T07:28:00Z"/>
                <w:lang w:val="en-GB"/>
              </w:rPr>
            </w:pPr>
            <w:del w:id="2251" w:author="Eva Skýbová" w:date="2024-05-15T07:28:00Z">
              <w:r w:rsidRPr="00A643B1" w:rsidDel="00D545C6">
                <w:rPr>
                  <w:lang w:val="en-GB"/>
                </w:rPr>
                <w:delText>Importance of Advanced Driver Assistance Systems in Reducing the Risk of Road Traffic Accidents</w:delText>
              </w:r>
            </w:del>
          </w:p>
          <w:p w14:paraId="4F412566" w14:textId="4DECB8A7" w:rsidR="00A643B1" w:rsidRPr="00A643B1" w:rsidDel="00D545C6" w:rsidRDefault="00A643B1" w:rsidP="00A643B1">
            <w:pPr>
              <w:pStyle w:val="Odstavecseseznamem"/>
              <w:numPr>
                <w:ilvl w:val="0"/>
                <w:numId w:val="5"/>
              </w:numPr>
              <w:rPr>
                <w:del w:id="2252" w:author="Eva Skýbová" w:date="2024-05-15T07:28:00Z"/>
                <w:lang w:val="en-GB"/>
              </w:rPr>
            </w:pPr>
            <w:del w:id="2253" w:author="Eva Skýbová" w:date="2024-05-15T07:28:00Z">
              <w:r w:rsidRPr="00A643B1" w:rsidDel="00D545C6">
                <w:rPr>
                  <w:lang w:val="en-GB"/>
                </w:rPr>
                <w:delText>Ergonomic Risk Assessment at a Selected Workplace</w:delText>
              </w:r>
            </w:del>
          </w:p>
          <w:p w14:paraId="11449B8A" w14:textId="0D74C925" w:rsidR="00A643B1" w:rsidRPr="00A643B1" w:rsidDel="00D545C6" w:rsidRDefault="00A643B1" w:rsidP="00A643B1">
            <w:pPr>
              <w:pStyle w:val="Odstavecseseznamem"/>
              <w:numPr>
                <w:ilvl w:val="0"/>
                <w:numId w:val="5"/>
              </w:numPr>
              <w:rPr>
                <w:del w:id="2254" w:author="Eva Skýbová" w:date="2024-05-15T07:28:00Z"/>
                <w:lang w:val="en-GB"/>
              </w:rPr>
            </w:pPr>
            <w:del w:id="2255" w:author="Eva Skýbová" w:date="2024-05-15T07:28:00Z">
              <w:r w:rsidRPr="00A643B1" w:rsidDel="00D545C6">
                <w:rPr>
                  <w:lang w:val="en-GB"/>
                </w:rPr>
                <w:delText>Financial Risk Assessment of a Selected Company</w:delText>
              </w:r>
            </w:del>
          </w:p>
          <w:p w14:paraId="4B508F55" w14:textId="54554830" w:rsidR="001E570D" w:rsidDel="00D545C6" w:rsidRDefault="001E570D" w:rsidP="001E570D">
            <w:pPr>
              <w:jc w:val="both"/>
              <w:rPr>
                <w:del w:id="2256" w:author="Eva Skýbová" w:date="2024-05-15T07:28:00Z"/>
              </w:rPr>
            </w:pPr>
          </w:p>
          <w:p w14:paraId="4F02BA01" w14:textId="66BF38AB" w:rsidR="001E570D" w:rsidDel="00D545C6" w:rsidRDefault="001E570D" w:rsidP="001E570D">
            <w:pPr>
              <w:jc w:val="both"/>
              <w:rPr>
                <w:del w:id="2257" w:author="Eva Skýbová" w:date="2024-05-15T07:28:00Z"/>
              </w:rPr>
            </w:pPr>
          </w:p>
        </w:tc>
      </w:tr>
      <w:tr w:rsidR="001E570D" w:rsidDel="00D545C6" w14:paraId="69D9ECF0" w14:textId="240B6300" w:rsidTr="003F7332">
        <w:trPr>
          <w:del w:id="2258" w:author="Eva Skýbová" w:date="2024-05-15T07:28:00Z"/>
        </w:trPr>
        <w:tc>
          <w:tcPr>
            <w:tcW w:w="3618" w:type="dxa"/>
            <w:gridSpan w:val="2"/>
            <w:shd w:val="clear" w:color="auto" w:fill="F7CAAC"/>
          </w:tcPr>
          <w:p w14:paraId="3162EE1F" w14:textId="3CF44296" w:rsidR="001E570D" w:rsidDel="00D545C6" w:rsidRDefault="001E570D" w:rsidP="001E570D">
            <w:pPr>
              <w:rPr>
                <w:del w:id="2259" w:author="Eva Skýbová" w:date="2024-05-15T07:28:00Z"/>
              </w:rPr>
            </w:pPr>
            <w:del w:id="2260" w:author="Eva Skýbová" w:date="2024-05-15T07:28:00Z">
              <w:r w:rsidDel="00D545C6">
                <w:rPr>
                  <w:b/>
                </w:rPr>
                <w:delText>Návrh témat rigorózních prací /témata obhájených prací a přístup k obhájeným rigorózním pracím</w:delText>
              </w:r>
            </w:del>
          </w:p>
        </w:tc>
        <w:tc>
          <w:tcPr>
            <w:tcW w:w="10416" w:type="dxa"/>
            <w:gridSpan w:val="7"/>
            <w:tcBorders>
              <w:bottom w:val="nil"/>
            </w:tcBorders>
            <w:shd w:val="clear" w:color="auto" w:fill="FFFFFF"/>
          </w:tcPr>
          <w:p w14:paraId="3B55E90A" w14:textId="01AB4F3C" w:rsidR="001E570D" w:rsidDel="00D545C6" w:rsidRDefault="001E570D" w:rsidP="001E570D">
            <w:pPr>
              <w:jc w:val="center"/>
              <w:rPr>
                <w:del w:id="2261" w:author="Eva Skýbová" w:date="2024-05-15T07:28:00Z"/>
              </w:rPr>
            </w:pPr>
          </w:p>
        </w:tc>
      </w:tr>
      <w:tr w:rsidR="001E570D" w:rsidDel="00D545C6" w14:paraId="4FC6E476" w14:textId="675B04B2" w:rsidTr="00A46A89">
        <w:trPr>
          <w:trHeight w:val="737"/>
          <w:del w:id="2262" w:author="Eva Skýbová" w:date="2024-05-15T07:28:00Z"/>
        </w:trPr>
        <w:tc>
          <w:tcPr>
            <w:tcW w:w="14034" w:type="dxa"/>
            <w:gridSpan w:val="9"/>
            <w:tcBorders>
              <w:top w:val="nil"/>
            </w:tcBorders>
          </w:tcPr>
          <w:p w14:paraId="686397E4" w14:textId="63E1C54D" w:rsidR="001E570D" w:rsidDel="00D545C6" w:rsidRDefault="001E570D" w:rsidP="001E570D">
            <w:pPr>
              <w:jc w:val="both"/>
              <w:rPr>
                <w:del w:id="2263" w:author="Eva Skýbová" w:date="2024-05-15T07:28:00Z"/>
              </w:rPr>
            </w:pPr>
          </w:p>
        </w:tc>
      </w:tr>
      <w:tr w:rsidR="001E570D" w:rsidDel="00D545C6" w14:paraId="74D23EEA" w14:textId="194836BD" w:rsidTr="003F7332">
        <w:trPr>
          <w:del w:id="2264" w:author="Eva Skýbová" w:date="2024-05-15T07:28:00Z"/>
        </w:trPr>
        <w:tc>
          <w:tcPr>
            <w:tcW w:w="3618" w:type="dxa"/>
            <w:gridSpan w:val="2"/>
            <w:shd w:val="clear" w:color="auto" w:fill="F7CAAC"/>
          </w:tcPr>
          <w:p w14:paraId="1C376C85" w14:textId="2C7C0502" w:rsidR="001E570D" w:rsidDel="00D545C6" w:rsidRDefault="001E570D" w:rsidP="001E570D">
            <w:pPr>
              <w:rPr>
                <w:del w:id="2265" w:author="Eva Skýbová" w:date="2024-05-15T07:28:00Z"/>
              </w:rPr>
            </w:pPr>
            <w:del w:id="2266" w:author="Eva Skýbová" w:date="2024-05-15T07:28:00Z">
              <w:r w:rsidDel="00D545C6">
                <w:rPr>
                  <w:b/>
                </w:rPr>
                <w:delText xml:space="preserve"> Součásti SRZ a jejich obsah</w:delText>
              </w:r>
            </w:del>
          </w:p>
        </w:tc>
        <w:tc>
          <w:tcPr>
            <w:tcW w:w="10416" w:type="dxa"/>
            <w:gridSpan w:val="7"/>
            <w:tcBorders>
              <w:bottom w:val="nil"/>
            </w:tcBorders>
            <w:shd w:val="clear" w:color="auto" w:fill="FFFFFF"/>
          </w:tcPr>
          <w:p w14:paraId="154AE224" w14:textId="2CD8EEA7" w:rsidR="001E570D" w:rsidDel="00D545C6" w:rsidRDefault="001E570D" w:rsidP="001E570D">
            <w:pPr>
              <w:jc w:val="center"/>
              <w:rPr>
                <w:del w:id="2267" w:author="Eva Skýbová" w:date="2024-05-15T07:28:00Z"/>
              </w:rPr>
            </w:pPr>
          </w:p>
        </w:tc>
      </w:tr>
      <w:tr w:rsidR="001E570D" w:rsidDel="00D545C6" w14:paraId="4F855466" w14:textId="07DD114F" w:rsidTr="00A46A89">
        <w:trPr>
          <w:trHeight w:val="737"/>
          <w:del w:id="2268" w:author="Eva Skýbová" w:date="2024-05-15T07:28:00Z"/>
        </w:trPr>
        <w:tc>
          <w:tcPr>
            <w:tcW w:w="14034" w:type="dxa"/>
            <w:gridSpan w:val="9"/>
            <w:tcBorders>
              <w:top w:val="nil"/>
            </w:tcBorders>
          </w:tcPr>
          <w:p w14:paraId="40C48DEB" w14:textId="0268C1BD" w:rsidR="001E570D" w:rsidDel="00D545C6" w:rsidRDefault="001E570D" w:rsidP="001E570D">
            <w:pPr>
              <w:jc w:val="both"/>
              <w:rPr>
                <w:del w:id="2269" w:author="Eva Skýbová" w:date="2024-05-15T07:28:00Z"/>
              </w:rPr>
            </w:pPr>
          </w:p>
        </w:tc>
      </w:tr>
      <w:tr w:rsidR="00D545C6" w:rsidRPr="00042188" w14:paraId="08F63560" w14:textId="77777777" w:rsidTr="00A4321B">
        <w:trPr>
          <w:ins w:id="2270" w:author="Eva Skýbová" w:date="2024-05-15T07:27:00Z"/>
        </w:trPr>
        <w:tc>
          <w:tcPr>
            <w:tcW w:w="14034" w:type="dxa"/>
            <w:gridSpan w:val="9"/>
            <w:tcBorders>
              <w:bottom w:val="double" w:sz="4" w:space="0" w:color="auto"/>
            </w:tcBorders>
            <w:shd w:val="clear" w:color="auto" w:fill="BDD6EE"/>
          </w:tcPr>
          <w:p w14:paraId="62DB0FB3" w14:textId="4FCDCB76" w:rsidR="00D545C6" w:rsidRPr="00042188" w:rsidRDefault="004E1A35" w:rsidP="00A4321B">
            <w:pPr>
              <w:jc w:val="both"/>
              <w:rPr>
                <w:ins w:id="2271" w:author="Eva Skýbová" w:date="2024-05-15T07:27:00Z"/>
                <w:b/>
                <w:sz w:val="28"/>
              </w:rPr>
            </w:pPr>
            <w:ins w:id="2272" w:author="Eva Skýbová" w:date="2024-05-15T11:48:00Z">
              <w:r>
                <w:rPr>
                  <w:b/>
                  <w:sz w:val="28"/>
                </w:rPr>
                <w:t>Stud</w:t>
              </w:r>
            </w:ins>
            <w:ins w:id="2273" w:author="Eva Skýbová" w:date="2024-05-15T07:27:00Z">
              <w:r w:rsidR="00D545C6" w:rsidRPr="00042188">
                <w:rPr>
                  <w:b/>
                  <w:sz w:val="28"/>
                </w:rPr>
                <w:t>ijní plány a návrh témat prací (bakalářské a magisterské studijní programy)</w:t>
              </w:r>
            </w:ins>
          </w:p>
        </w:tc>
      </w:tr>
      <w:tr w:rsidR="00D545C6" w:rsidRPr="00042188" w14:paraId="2A693522" w14:textId="77777777" w:rsidTr="00A4321B">
        <w:trPr>
          <w:trHeight w:val="397"/>
          <w:ins w:id="2274" w:author="Eva Skýbová" w:date="2024-05-15T07:27:00Z"/>
        </w:trPr>
        <w:tc>
          <w:tcPr>
            <w:tcW w:w="2768" w:type="dxa"/>
            <w:shd w:val="clear" w:color="auto" w:fill="F7CAAC"/>
          </w:tcPr>
          <w:p w14:paraId="686A5434" w14:textId="77777777" w:rsidR="00D545C6" w:rsidRPr="00042188" w:rsidRDefault="00D545C6" w:rsidP="00A4321B">
            <w:pPr>
              <w:rPr>
                <w:ins w:id="2275" w:author="Eva Skýbová" w:date="2024-05-15T07:27:00Z"/>
                <w:b/>
                <w:sz w:val="22"/>
              </w:rPr>
            </w:pPr>
            <w:ins w:id="2276" w:author="Eva Skýbová" w:date="2024-05-15T07:27:00Z">
              <w:r w:rsidRPr="00042188">
                <w:rPr>
                  <w:b/>
                  <w:sz w:val="22"/>
                </w:rPr>
                <w:t>Označení studijního plánu</w:t>
              </w:r>
            </w:ins>
          </w:p>
        </w:tc>
        <w:tc>
          <w:tcPr>
            <w:tcW w:w="11266" w:type="dxa"/>
            <w:gridSpan w:val="8"/>
            <w:vAlign w:val="center"/>
          </w:tcPr>
          <w:p w14:paraId="522D2ECC" w14:textId="77777777" w:rsidR="00D545C6" w:rsidRPr="00042188" w:rsidRDefault="00D545C6" w:rsidP="00A4321B">
            <w:pPr>
              <w:jc w:val="center"/>
              <w:rPr>
                <w:ins w:id="2277" w:author="Eva Skýbová" w:date="2024-05-15T07:27:00Z"/>
                <w:b/>
                <w:sz w:val="22"/>
              </w:rPr>
            </w:pPr>
            <w:ins w:id="2278" w:author="Eva Skýbová" w:date="2024-05-15T07:27:00Z">
              <w:r>
                <w:rPr>
                  <w:b/>
                  <w:sz w:val="22"/>
                </w:rPr>
                <w:t>Risk Management – prezenční forma studia</w:t>
              </w:r>
            </w:ins>
          </w:p>
        </w:tc>
      </w:tr>
      <w:tr w:rsidR="00D545C6" w:rsidRPr="00042188" w14:paraId="1A277FAE" w14:textId="77777777" w:rsidTr="00A4321B">
        <w:trPr>
          <w:trHeight w:val="397"/>
          <w:ins w:id="2279" w:author="Eva Skýbová" w:date="2024-05-15T07:27:00Z"/>
        </w:trPr>
        <w:tc>
          <w:tcPr>
            <w:tcW w:w="14034" w:type="dxa"/>
            <w:gridSpan w:val="9"/>
            <w:shd w:val="clear" w:color="auto" w:fill="F7CAAC"/>
            <w:vAlign w:val="center"/>
          </w:tcPr>
          <w:p w14:paraId="212817D8" w14:textId="77777777" w:rsidR="00D545C6" w:rsidRPr="00042188" w:rsidRDefault="00D545C6" w:rsidP="00A4321B">
            <w:pPr>
              <w:jc w:val="center"/>
              <w:rPr>
                <w:ins w:id="2280" w:author="Eva Skýbová" w:date="2024-05-15T07:27:00Z"/>
                <w:b/>
                <w:sz w:val="22"/>
              </w:rPr>
            </w:pPr>
            <w:ins w:id="2281" w:author="Eva Skýbová" w:date="2024-05-15T07:27:00Z">
              <w:r w:rsidRPr="00042188">
                <w:rPr>
                  <w:b/>
                  <w:sz w:val="22"/>
                </w:rPr>
                <w:t>Povinné předměty</w:t>
              </w:r>
            </w:ins>
          </w:p>
        </w:tc>
      </w:tr>
      <w:tr w:rsidR="00D545C6" w:rsidRPr="00042188" w14:paraId="2474216B" w14:textId="77777777" w:rsidTr="00A4321B">
        <w:trPr>
          <w:ins w:id="2282" w:author="Eva Skýbová" w:date="2024-05-15T07:27:00Z"/>
        </w:trPr>
        <w:tc>
          <w:tcPr>
            <w:tcW w:w="4253" w:type="dxa"/>
            <w:gridSpan w:val="3"/>
            <w:shd w:val="clear" w:color="auto" w:fill="F7CAAC"/>
          </w:tcPr>
          <w:p w14:paraId="7859F140" w14:textId="77777777" w:rsidR="00D545C6" w:rsidRPr="00042188" w:rsidRDefault="00D545C6" w:rsidP="00A4321B">
            <w:pPr>
              <w:jc w:val="both"/>
              <w:rPr>
                <w:ins w:id="2283" w:author="Eva Skýbová" w:date="2024-05-15T07:27:00Z"/>
                <w:b/>
              </w:rPr>
            </w:pPr>
            <w:ins w:id="2284" w:author="Eva Skýbová" w:date="2024-05-15T07:27:00Z">
              <w:r w:rsidRPr="00042188">
                <w:rPr>
                  <w:b/>
                  <w:sz w:val="22"/>
                </w:rPr>
                <w:t>Název předmětu</w:t>
              </w:r>
            </w:ins>
          </w:p>
        </w:tc>
        <w:tc>
          <w:tcPr>
            <w:tcW w:w="1134" w:type="dxa"/>
            <w:shd w:val="clear" w:color="auto" w:fill="F7CAAC"/>
          </w:tcPr>
          <w:p w14:paraId="2D89298D" w14:textId="77777777" w:rsidR="00D545C6" w:rsidRPr="00042188" w:rsidRDefault="00D545C6" w:rsidP="00A4321B">
            <w:pPr>
              <w:jc w:val="both"/>
              <w:rPr>
                <w:ins w:id="2285" w:author="Eva Skýbová" w:date="2024-05-15T07:27:00Z"/>
                <w:b/>
              </w:rPr>
            </w:pPr>
            <w:ins w:id="2286" w:author="Eva Skýbová" w:date="2024-05-15T07:27:00Z">
              <w:r w:rsidRPr="00042188">
                <w:rPr>
                  <w:b/>
                  <w:sz w:val="22"/>
                </w:rPr>
                <w:t>rozsah</w:t>
              </w:r>
            </w:ins>
          </w:p>
        </w:tc>
        <w:tc>
          <w:tcPr>
            <w:tcW w:w="1134" w:type="dxa"/>
            <w:shd w:val="clear" w:color="auto" w:fill="F7CAAC"/>
          </w:tcPr>
          <w:p w14:paraId="020BBF19" w14:textId="77777777" w:rsidR="00D545C6" w:rsidRPr="00042188" w:rsidRDefault="00D545C6" w:rsidP="00A4321B">
            <w:pPr>
              <w:jc w:val="both"/>
              <w:rPr>
                <w:ins w:id="2287" w:author="Eva Skýbová" w:date="2024-05-15T07:27:00Z"/>
                <w:b/>
                <w:sz w:val="22"/>
              </w:rPr>
            </w:pPr>
            <w:ins w:id="2288" w:author="Eva Skýbová" w:date="2024-05-15T07:27:00Z">
              <w:r w:rsidRPr="00042188">
                <w:rPr>
                  <w:b/>
                  <w:sz w:val="22"/>
                </w:rPr>
                <w:t>způsob ověř.</w:t>
              </w:r>
            </w:ins>
          </w:p>
        </w:tc>
        <w:tc>
          <w:tcPr>
            <w:tcW w:w="1134" w:type="dxa"/>
            <w:shd w:val="clear" w:color="auto" w:fill="F7CAAC"/>
          </w:tcPr>
          <w:p w14:paraId="17AED064" w14:textId="77777777" w:rsidR="00D545C6" w:rsidRPr="00042188" w:rsidRDefault="00D545C6" w:rsidP="00A4321B">
            <w:pPr>
              <w:jc w:val="both"/>
              <w:rPr>
                <w:ins w:id="2289" w:author="Eva Skýbová" w:date="2024-05-15T07:27:00Z"/>
                <w:b/>
                <w:sz w:val="22"/>
              </w:rPr>
            </w:pPr>
            <w:ins w:id="2290" w:author="Eva Skýbová" w:date="2024-05-15T07:27:00Z">
              <w:r w:rsidRPr="00042188">
                <w:rPr>
                  <w:b/>
                  <w:sz w:val="22"/>
                </w:rPr>
                <w:t>počet kred.</w:t>
              </w:r>
            </w:ins>
          </w:p>
        </w:tc>
        <w:tc>
          <w:tcPr>
            <w:tcW w:w="4111" w:type="dxa"/>
            <w:shd w:val="clear" w:color="auto" w:fill="F7CAAC"/>
          </w:tcPr>
          <w:p w14:paraId="287D498C" w14:textId="77777777" w:rsidR="00D545C6" w:rsidRPr="00042188" w:rsidRDefault="00D545C6" w:rsidP="00A4321B">
            <w:pPr>
              <w:jc w:val="both"/>
              <w:rPr>
                <w:ins w:id="2291" w:author="Eva Skýbová" w:date="2024-05-15T07:27:00Z"/>
                <w:b/>
                <w:sz w:val="22"/>
              </w:rPr>
            </w:pPr>
            <w:ins w:id="2292" w:author="Eva Skýbová" w:date="2024-05-15T07:27:00Z">
              <w:r w:rsidRPr="00042188">
                <w:rPr>
                  <w:b/>
                  <w:sz w:val="22"/>
                </w:rPr>
                <w:t>vyučující</w:t>
              </w:r>
            </w:ins>
          </w:p>
        </w:tc>
        <w:tc>
          <w:tcPr>
            <w:tcW w:w="1134" w:type="dxa"/>
            <w:shd w:val="clear" w:color="auto" w:fill="F7CAAC"/>
          </w:tcPr>
          <w:p w14:paraId="697B59B2" w14:textId="77777777" w:rsidR="00D545C6" w:rsidRPr="00042188" w:rsidRDefault="00D545C6" w:rsidP="00A4321B">
            <w:pPr>
              <w:jc w:val="both"/>
              <w:rPr>
                <w:ins w:id="2293" w:author="Eva Skýbová" w:date="2024-05-15T07:27:00Z"/>
                <w:b/>
                <w:sz w:val="22"/>
              </w:rPr>
            </w:pPr>
            <w:ins w:id="2294" w:author="Eva Skýbová" w:date="2024-05-15T07:27:00Z">
              <w:r w:rsidRPr="00042188">
                <w:rPr>
                  <w:b/>
                  <w:sz w:val="22"/>
                </w:rPr>
                <w:t>dop. roč./sem.</w:t>
              </w:r>
            </w:ins>
          </w:p>
        </w:tc>
        <w:tc>
          <w:tcPr>
            <w:tcW w:w="1134" w:type="dxa"/>
            <w:shd w:val="clear" w:color="auto" w:fill="F7CAAC"/>
          </w:tcPr>
          <w:p w14:paraId="3C2CF9B3" w14:textId="77777777" w:rsidR="00D545C6" w:rsidRPr="00042188" w:rsidRDefault="00D545C6" w:rsidP="00A4321B">
            <w:pPr>
              <w:jc w:val="both"/>
              <w:rPr>
                <w:ins w:id="2295" w:author="Eva Skýbová" w:date="2024-05-15T07:27:00Z"/>
                <w:b/>
                <w:sz w:val="22"/>
              </w:rPr>
            </w:pPr>
            <w:ins w:id="2296" w:author="Eva Skýbová" w:date="2024-05-15T07:27:00Z">
              <w:r w:rsidRPr="00042188">
                <w:rPr>
                  <w:b/>
                  <w:sz w:val="22"/>
                </w:rPr>
                <w:t>profil. základ</w:t>
              </w:r>
            </w:ins>
          </w:p>
        </w:tc>
      </w:tr>
      <w:tr w:rsidR="00D545C6" w:rsidRPr="00042188" w14:paraId="6F06D2DA" w14:textId="77777777" w:rsidTr="00A4321B">
        <w:trPr>
          <w:ins w:id="2297" w:author="Eva Skýbová" w:date="2024-05-15T07:27:00Z"/>
        </w:trPr>
        <w:tc>
          <w:tcPr>
            <w:tcW w:w="4253" w:type="dxa"/>
            <w:gridSpan w:val="3"/>
            <w:shd w:val="clear" w:color="auto" w:fill="ECF1F8"/>
          </w:tcPr>
          <w:p w14:paraId="1632D419" w14:textId="77777777" w:rsidR="00D545C6" w:rsidRPr="001830FE" w:rsidRDefault="00D545C6" w:rsidP="00A4321B">
            <w:pPr>
              <w:jc w:val="both"/>
              <w:rPr>
                <w:ins w:id="2298" w:author="Eva Skýbová" w:date="2024-05-15T07:27:00Z"/>
                <w:lang w:val="en-GB"/>
              </w:rPr>
            </w:pPr>
            <w:ins w:id="2299" w:author="Eva Skýbová" w:date="2024-05-15T07:27:00Z">
              <w:r w:rsidRPr="001830FE">
                <w:rPr>
                  <w:lang w:val="en-GB"/>
                </w:rPr>
                <w:t>Mathematical Analysis</w:t>
              </w:r>
            </w:ins>
          </w:p>
          <w:p w14:paraId="36FF8ED6" w14:textId="77777777" w:rsidR="00D545C6" w:rsidRPr="00042188" w:rsidRDefault="00D545C6" w:rsidP="00A4321B">
            <w:pPr>
              <w:jc w:val="both"/>
              <w:rPr>
                <w:ins w:id="2300" w:author="Eva Skýbová" w:date="2024-05-15T07:27:00Z"/>
              </w:rPr>
            </w:pPr>
          </w:p>
        </w:tc>
        <w:tc>
          <w:tcPr>
            <w:tcW w:w="1134" w:type="dxa"/>
            <w:shd w:val="clear" w:color="auto" w:fill="ECF1F8"/>
          </w:tcPr>
          <w:p w14:paraId="051773B9" w14:textId="77777777" w:rsidR="00D545C6" w:rsidRPr="00042188" w:rsidRDefault="00D545C6" w:rsidP="00A4321B">
            <w:pPr>
              <w:jc w:val="both"/>
              <w:rPr>
                <w:ins w:id="2301" w:author="Eva Skýbová" w:date="2024-05-15T07:27:00Z"/>
              </w:rPr>
            </w:pPr>
            <w:ins w:id="2302" w:author="Eva Skýbová" w:date="2024-05-15T07:27:00Z">
              <w:r>
                <w:t>28p-28c</w:t>
              </w:r>
            </w:ins>
          </w:p>
        </w:tc>
        <w:tc>
          <w:tcPr>
            <w:tcW w:w="1134" w:type="dxa"/>
            <w:shd w:val="clear" w:color="auto" w:fill="ECF1F8"/>
          </w:tcPr>
          <w:p w14:paraId="6FBF3AB9" w14:textId="77777777" w:rsidR="00D545C6" w:rsidRPr="00042188" w:rsidRDefault="00D545C6" w:rsidP="00A4321B">
            <w:pPr>
              <w:jc w:val="both"/>
              <w:rPr>
                <w:ins w:id="2303" w:author="Eva Skýbová" w:date="2024-05-15T07:27:00Z"/>
              </w:rPr>
            </w:pPr>
            <w:ins w:id="2304" w:author="Eva Skýbová" w:date="2024-05-15T07:27:00Z">
              <w:r>
                <w:t>z, zk</w:t>
              </w:r>
            </w:ins>
          </w:p>
        </w:tc>
        <w:tc>
          <w:tcPr>
            <w:tcW w:w="1134" w:type="dxa"/>
            <w:shd w:val="clear" w:color="auto" w:fill="ECF1F8"/>
          </w:tcPr>
          <w:p w14:paraId="163CC618" w14:textId="77777777" w:rsidR="00D545C6" w:rsidRPr="00042188" w:rsidRDefault="00D545C6" w:rsidP="00A4321B">
            <w:pPr>
              <w:jc w:val="both"/>
              <w:rPr>
                <w:ins w:id="2305" w:author="Eva Skýbová" w:date="2024-05-15T07:27:00Z"/>
              </w:rPr>
            </w:pPr>
            <w:ins w:id="2306" w:author="Eva Skýbová" w:date="2024-05-15T07:27:00Z">
              <w:r>
                <w:t>6</w:t>
              </w:r>
            </w:ins>
          </w:p>
        </w:tc>
        <w:tc>
          <w:tcPr>
            <w:tcW w:w="4111" w:type="dxa"/>
            <w:shd w:val="clear" w:color="auto" w:fill="ECF1F8"/>
          </w:tcPr>
          <w:p w14:paraId="34883600" w14:textId="77777777" w:rsidR="00D545C6" w:rsidRDefault="00D545C6" w:rsidP="00A4321B">
            <w:pPr>
              <w:jc w:val="both"/>
              <w:rPr>
                <w:ins w:id="2307" w:author="Eva Skýbová" w:date="2024-05-15T07:27:00Z"/>
                <w:b/>
                <w:bCs/>
              </w:rPr>
            </w:pPr>
            <w:ins w:id="2308" w:author="Eva Skýbová" w:date="2024-05-15T07:27:00Z">
              <w:r w:rsidRPr="00DD0925">
                <w:rPr>
                  <w:b/>
                  <w:bCs/>
                </w:rPr>
                <w:t>Mgr. Vladimír Polášek, Ph.D.</w:t>
              </w:r>
            </w:ins>
          </w:p>
          <w:p w14:paraId="688C6913" w14:textId="77777777" w:rsidR="00D545C6" w:rsidRPr="00DD0925" w:rsidRDefault="00D545C6" w:rsidP="00A4321B">
            <w:pPr>
              <w:jc w:val="both"/>
              <w:rPr>
                <w:ins w:id="2309" w:author="Eva Skýbová" w:date="2024-05-15T07:27:00Z"/>
                <w:b/>
                <w:bCs/>
              </w:rPr>
            </w:pPr>
          </w:p>
        </w:tc>
        <w:tc>
          <w:tcPr>
            <w:tcW w:w="1134" w:type="dxa"/>
            <w:shd w:val="clear" w:color="auto" w:fill="ECF1F8"/>
          </w:tcPr>
          <w:p w14:paraId="6DA7FE41" w14:textId="77777777" w:rsidR="00D545C6" w:rsidRPr="00042188" w:rsidRDefault="00D545C6" w:rsidP="00A4321B">
            <w:pPr>
              <w:jc w:val="both"/>
              <w:rPr>
                <w:ins w:id="2310" w:author="Eva Skýbová" w:date="2024-05-15T07:27:00Z"/>
              </w:rPr>
            </w:pPr>
            <w:ins w:id="2311" w:author="Eva Skýbová" w:date="2024-05-15T07:27:00Z">
              <w:r>
                <w:t>1/ZS</w:t>
              </w:r>
            </w:ins>
          </w:p>
        </w:tc>
        <w:tc>
          <w:tcPr>
            <w:tcW w:w="1134" w:type="dxa"/>
            <w:shd w:val="clear" w:color="auto" w:fill="ECF1F8"/>
          </w:tcPr>
          <w:p w14:paraId="60D1E338" w14:textId="77777777" w:rsidR="00D545C6" w:rsidRPr="00042188" w:rsidRDefault="00D545C6" w:rsidP="00A4321B">
            <w:pPr>
              <w:jc w:val="both"/>
              <w:rPr>
                <w:ins w:id="2312" w:author="Eva Skýbová" w:date="2024-05-15T07:27:00Z"/>
              </w:rPr>
            </w:pPr>
          </w:p>
        </w:tc>
      </w:tr>
      <w:tr w:rsidR="00D545C6" w:rsidRPr="00042188" w14:paraId="0C72265B" w14:textId="77777777" w:rsidTr="00A4321B">
        <w:trPr>
          <w:ins w:id="2313" w:author="Eva Skýbová" w:date="2024-05-15T07:27:00Z"/>
        </w:trPr>
        <w:tc>
          <w:tcPr>
            <w:tcW w:w="4253" w:type="dxa"/>
            <w:gridSpan w:val="3"/>
            <w:shd w:val="clear" w:color="auto" w:fill="ECF1F8"/>
          </w:tcPr>
          <w:p w14:paraId="73D3EA88" w14:textId="77777777" w:rsidR="00D545C6" w:rsidRPr="00F61303" w:rsidRDefault="00D545C6" w:rsidP="00A4321B">
            <w:pPr>
              <w:jc w:val="both"/>
              <w:rPr>
                <w:ins w:id="2314" w:author="Eva Skýbová" w:date="2024-05-15T07:27:00Z"/>
                <w:lang w:val="en-GB"/>
              </w:rPr>
            </w:pPr>
            <w:ins w:id="2315" w:author="Eva Skýbová" w:date="2024-05-15T07:27:00Z">
              <w:r w:rsidRPr="00F61303">
                <w:rPr>
                  <w:lang w:val="en-GB"/>
                </w:rPr>
                <w:t>Informatics</w:t>
              </w:r>
            </w:ins>
          </w:p>
        </w:tc>
        <w:tc>
          <w:tcPr>
            <w:tcW w:w="1134" w:type="dxa"/>
            <w:shd w:val="clear" w:color="auto" w:fill="ECF1F8"/>
          </w:tcPr>
          <w:p w14:paraId="23D94EA1" w14:textId="77777777" w:rsidR="00D545C6" w:rsidRPr="00042188" w:rsidRDefault="00D545C6" w:rsidP="00A4321B">
            <w:pPr>
              <w:jc w:val="both"/>
              <w:rPr>
                <w:ins w:id="2316" w:author="Eva Skýbová" w:date="2024-05-15T07:27:00Z"/>
              </w:rPr>
            </w:pPr>
            <w:ins w:id="2317" w:author="Eva Skýbová" w:date="2024-05-15T07:27:00Z">
              <w:r>
                <w:t>28p-14c</w:t>
              </w:r>
            </w:ins>
          </w:p>
        </w:tc>
        <w:tc>
          <w:tcPr>
            <w:tcW w:w="1134" w:type="dxa"/>
            <w:shd w:val="clear" w:color="auto" w:fill="ECF1F8"/>
          </w:tcPr>
          <w:p w14:paraId="62AA4DA1" w14:textId="77777777" w:rsidR="00D545C6" w:rsidRPr="00042188" w:rsidRDefault="00D545C6" w:rsidP="00A4321B">
            <w:pPr>
              <w:jc w:val="both"/>
              <w:rPr>
                <w:ins w:id="2318" w:author="Eva Skýbová" w:date="2024-05-15T07:27:00Z"/>
              </w:rPr>
            </w:pPr>
            <w:ins w:id="2319" w:author="Eva Skýbová" w:date="2024-05-15T07:27:00Z">
              <w:r>
                <w:t>z, zk</w:t>
              </w:r>
            </w:ins>
          </w:p>
        </w:tc>
        <w:tc>
          <w:tcPr>
            <w:tcW w:w="1134" w:type="dxa"/>
            <w:shd w:val="clear" w:color="auto" w:fill="ECF1F8"/>
          </w:tcPr>
          <w:p w14:paraId="3A70FCD8" w14:textId="77777777" w:rsidR="00D545C6" w:rsidRPr="00042188" w:rsidRDefault="00D545C6" w:rsidP="00A4321B">
            <w:pPr>
              <w:jc w:val="both"/>
              <w:rPr>
                <w:ins w:id="2320" w:author="Eva Skýbová" w:date="2024-05-15T07:27:00Z"/>
              </w:rPr>
            </w:pPr>
            <w:ins w:id="2321" w:author="Eva Skýbová" w:date="2024-05-15T07:27:00Z">
              <w:r>
                <w:t>4</w:t>
              </w:r>
            </w:ins>
          </w:p>
        </w:tc>
        <w:tc>
          <w:tcPr>
            <w:tcW w:w="4111" w:type="dxa"/>
            <w:shd w:val="clear" w:color="auto" w:fill="ECF1F8"/>
          </w:tcPr>
          <w:p w14:paraId="1BA0BEC4" w14:textId="77777777" w:rsidR="00D545C6" w:rsidRDefault="00D545C6" w:rsidP="00A4321B">
            <w:pPr>
              <w:jc w:val="both"/>
              <w:rPr>
                <w:ins w:id="2322" w:author="Eva Skýbová" w:date="2024-05-15T07:27:00Z"/>
                <w:b/>
                <w:bCs/>
              </w:rPr>
            </w:pPr>
            <w:ins w:id="2323" w:author="Eva Skýbová" w:date="2024-05-15T07:27:00Z">
              <w:r w:rsidRPr="00DD0925">
                <w:rPr>
                  <w:b/>
                  <w:bCs/>
                </w:rPr>
                <w:t>Ing. Pavel Tomášek, Ph.D.</w:t>
              </w:r>
            </w:ins>
          </w:p>
          <w:p w14:paraId="00C325F2" w14:textId="77777777" w:rsidR="00D545C6" w:rsidRPr="00DD0925" w:rsidRDefault="00D545C6" w:rsidP="00A4321B">
            <w:pPr>
              <w:jc w:val="both"/>
              <w:rPr>
                <w:ins w:id="2324" w:author="Eva Skýbová" w:date="2024-05-15T07:27:00Z"/>
                <w:b/>
                <w:bCs/>
              </w:rPr>
            </w:pPr>
          </w:p>
        </w:tc>
        <w:tc>
          <w:tcPr>
            <w:tcW w:w="1134" w:type="dxa"/>
            <w:shd w:val="clear" w:color="auto" w:fill="ECF1F8"/>
          </w:tcPr>
          <w:p w14:paraId="599365FE" w14:textId="77777777" w:rsidR="00D545C6" w:rsidRPr="00042188" w:rsidRDefault="00D545C6" w:rsidP="00A4321B">
            <w:pPr>
              <w:jc w:val="both"/>
              <w:rPr>
                <w:ins w:id="2325" w:author="Eva Skýbová" w:date="2024-05-15T07:27:00Z"/>
              </w:rPr>
            </w:pPr>
            <w:ins w:id="2326" w:author="Eva Skýbová" w:date="2024-05-15T07:27:00Z">
              <w:r>
                <w:t>1/ZS</w:t>
              </w:r>
            </w:ins>
          </w:p>
        </w:tc>
        <w:tc>
          <w:tcPr>
            <w:tcW w:w="1134" w:type="dxa"/>
            <w:shd w:val="clear" w:color="auto" w:fill="ECF1F8"/>
          </w:tcPr>
          <w:p w14:paraId="06BC9A25" w14:textId="77777777" w:rsidR="00D545C6" w:rsidRPr="00042188" w:rsidRDefault="00D545C6" w:rsidP="00A4321B">
            <w:pPr>
              <w:jc w:val="both"/>
              <w:rPr>
                <w:ins w:id="2327" w:author="Eva Skýbová" w:date="2024-05-15T07:27:00Z"/>
              </w:rPr>
            </w:pPr>
          </w:p>
        </w:tc>
      </w:tr>
      <w:tr w:rsidR="00D545C6" w:rsidRPr="00042188" w14:paraId="6C352063" w14:textId="77777777" w:rsidTr="00A4321B">
        <w:trPr>
          <w:ins w:id="2328" w:author="Eva Skýbová" w:date="2024-05-15T07:27:00Z"/>
        </w:trPr>
        <w:tc>
          <w:tcPr>
            <w:tcW w:w="4253" w:type="dxa"/>
            <w:gridSpan w:val="3"/>
            <w:shd w:val="clear" w:color="auto" w:fill="ECF1F8"/>
          </w:tcPr>
          <w:p w14:paraId="12362B48" w14:textId="77777777" w:rsidR="00D545C6" w:rsidRPr="00F61303" w:rsidRDefault="00D545C6" w:rsidP="00A4321B">
            <w:pPr>
              <w:jc w:val="both"/>
              <w:rPr>
                <w:ins w:id="2329" w:author="Eva Skýbová" w:date="2024-05-15T07:27:00Z"/>
                <w:lang w:val="en-GB"/>
              </w:rPr>
            </w:pPr>
            <w:ins w:id="2330" w:author="Eva Skýbová" w:date="2024-05-15T07:27:00Z">
              <w:r w:rsidRPr="00F61303">
                <w:rPr>
                  <w:lang w:val="en-GB"/>
                </w:rPr>
                <w:t>Mi</w:t>
              </w:r>
              <w:r>
                <w:rPr>
                  <w:lang w:val="en-GB"/>
                </w:rPr>
                <w:t>c</w:t>
              </w:r>
              <w:r w:rsidRPr="00F61303">
                <w:rPr>
                  <w:lang w:val="en-GB"/>
                </w:rPr>
                <w:t>roeconomics</w:t>
              </w:r>
            </w:ins>
          </w:p>
        </w:tc>
        <w:tc>
          <w:tcPr>
            <w:tcW w:w="1134" w:type="dxa"/>
            <w:shd w:val="clear" w:color="auto" w:fill="ECF1F8"/>
          </w:tcPr>
          <w:p w14:paraId="432721CD" w14:textId="77777777" w:rsidR="00D545C6" w:rsidRPr="00042188" w:rsidRDefault="00D545C6" w:rsidP="00A4321B">
            <w:pPr>
              <w:jc w:val="both"/>
              <w:rPr>
                <w:ins w:id="2331" w:author="Eva Skýbová" w:date="2024-05-15T07:27:00Z"/>
              </w:rPr>
            </w:pPr>
            <w:ins w:id="2332" w:author="Eva Skýbová" w:date="2024-05-15T07:27:00Z">
              <w:r>
                <w:t>14p-28s</w:t>
              </w:r>
            </w:ins>
          </w:p>
        </w:tc>
        <w:tc>
          <w:tcPr>
            <w:tcW w:w="1134" w:type="dxa"/>
            <w:shd w:val="clear" w:color="auto" w:fill="ECF1F8"/>
          </w:tcPr>
          <w:p w14:paraId="4F489B99" w14:textId="77777777" w:rsidR="00D545C6" w:rsidRPr="00042188" w:rsidRDefault="00D545C6" w:rsidP="00A4321B">
            <w:pPr>
              <w:jc w:val="both"/>
              <w:rPr>
                <w:ins w:id="2333" w:author="Eva Skýbová" w:date="2024-05-15T07:27:00Z"/>
              </w:rPr>
            </w:pPr>
            <w:ins w:id="2334" w:author="Eva Skýbová" w:date="2024-05-15T07:27:00Z">
              <w:r>
                <w:t>z, zk</w:t>
              </w:r>
            </w:ins>
          </w:p>
        </w:tc>
        <w:tc>
          <w:tcPr>
            <w:tcW w:w="1134" w:type="dxa"/>
            <w:shd w:val="clear" w:color="auto" w:fill="ECF1F8"/>
          </w:tcPr>
          <w:p w14:paraId="2F862C87" w14:textId="77777777" w:rsidR="00D545C6" w:rsidRPr="00042188" w:rsidRDefault="00D545C6" w:rsidP="00A4321B">
            <w:pPr>
              <w:jc w:val="both"/>
              <w:rPr>
                <w:ins w:id="2335" w:author="Eva Skýbová" w:date="2024-05-15T07:27:00Z"/>
              </w:rPr>
            </w:pPr>
            <w:ins w:id="2336" w:author="Eva Skýbová" w:date="2024-05-15T07:27:00Z">
              <w:r>
                <w:t>5</w:t>
              </w:r>
            </w:ins>
          </w:p>
        </w:tc>
        <w:tc>
          <w:tcPr>
            <w:tcW w:w="4111" w:type="dxa"/>
            <w:shd w:val="clear" w:color="auto" w:fill="ECF1F8"/>
          </w:tcPr>
          <w:p w14:paraId="4966F8C1" w14:textId="5069F2CF" w:rsidR="00D545C6" w:rsidRDefault="00D545C6" w:rsidP="00A4321B">
            <w:pPr>
              <w:jc w:val="both"/>
              <w:rPr>
                <w:ins w:id="2337" w:author="Eva Skýbová" w:date="2024-05-15T07:27:00Z"/>
                <w:b/>
                <w:bCs/>
              </w:rPr>
            </w:pPr>
            <w:ins w:id="2338" w:author="Eva Skýbová" w:date="2024-05-15T07:27:00Z">
              <w:r w:rsidRPr="00DD0925">
                <w:rPr>
                  <w:b/>
                  <w:bCs/>
                </w:rPr>
                <w:t xml:space="preserve">Ing. </w:t>
              </w:r>
            </w:ins>
            <w:ins w:id="2339" w:author="Eva Skýbová" w:date="2024-05-15T09:15:00Z">
              <w:r w:rsidR="00864106">
                <w:rPr>
                  <w:b/>
                  <w:bCs/>
                </w:rPr>
                <w:t>Milan Damborský</w:t>
              </w:r>
            </w:ins>
            <w:ins w:id="2340" w:author="Eva Skýbová" w:date="2024-05-15T07:27:00Z">
              <w:r w:rsidRPr="00DD0925">
                <w:rPr>
                  <w:b/>
                  <w:bCs/>
                </w:rPr>
                <w:t>, Ph.D.</w:t>
              </w:r>
            </w:ins>
          </w:p>
          <w:p w14:paraId="0E61E96B" w14:textId="77777777" w:rsidR="00D545C6" w:rsidRPr="00DD0925" w:rsidRDefault="00D545C6" w:rsidP="00A4321B">
            <w:pPr>
              <w:jc w:val="both"/>
              <w:rPr>
                <w:ins w:id="2341" w:author="Eva Skýbová" w:date="2024-05-15T07:27:00Z"/>
                <w:b/>
                <w:bCs/>
              </w:rPr>
            </w:pPr>
          </w:p>
        </w:tc>
        <w:tc>
          <w:tcPr>
            <w:tcW w:w="1134" w:type="dxa"/>
            <w:shd w:val="clear" w:color="auto" w:fill="ECF1F8"/>
          </w:tcPr>
          <w:p w14:paraId="5D447786" w14:textId="77777777" w:rsidR="00D545C6" w:rsidRPr="00042188" w:rsidRDefault="00D545C6" w:rsidP="00A4321B">
            <w:pPr>
              <w:jc w:val="both"/>
              <w:rPr>
                <w:ins w:id="2342" w:author="Eva Skýbová" w:date="2024-05-15T07:27:00Z"/>
              </w:rPr>
            </w:pPr>
            <w:ins w:id="2343" w:author="Eva Skýbová" w:date="2024-05-15T07:27:00Z">
              <w:r>
                <w:t>1/ZS</w:t>
              </w:r>
            </w:ins>
          </w:p>
        </w:tc>
        <w:tc>
          <w:tcPr>
            <w:tcW w:w="1134" w:type="dxa"/>
            <w:shd w:val="clear" w:color="auto" w:fill="ECF1F8"/>
          </w:tcPr>
          <w:p w14:paraId="26AA3EBA" w14:textId="77777777" w:rsidR="00D545C6" w:rsidRPr="00042188" w:rsidRDefault="00D545C6" w:rsidP="00A4321B">
            <w:pPr>
              <w:jc w:val="both"/>
              <w:rPr>
                <w:ins w:id="2344" w:author="Eva Skýbová" w:date="2024-05-15T07:27:00Z"/>
              </w:rPr>
            </w:pPr>
            <w:ins w:id="2345" w:author="Eva Skýbová" w:date="2024-05-15T07:27:00Z">
              <w:r>
                <w:t>ZT</w:t>
              </w:r>
            </w:ins>
          </w:p>
        </w:tc>
      </w:tr>
      <w:tr w:rsidR="00D545C6" w:rsidRPr="00042188" w14:paraId="4D92F620" w14:textId="77777777" w:rsidTr="00A4321B">
        <w:trPr>
          <w:ins w:id="2346" w:author="Eva Skýbová" w:date="2024-05-15T07:27:00Z"/>
        </w:trPr>
        <w:tc>
          <w:tcPr>
            <w:tcW w:w="4253" w:type="dxa"/>
            <w:gridSpan w:val="3"/>
            <w:shd w:val="clear" w:color="auto" w:fill="ECF1F8"/>
          </w:tcPr>
          <w:p w14:paraId="4D28665B" w14:textId="77777777" w:rsidR="00D545C6" w:rsidRPr="00F61303" w:rsidRDefault="00D545C6" w:rsidP="00A4321B">
            <w:pPr>
              <w:jc w:val="both"/>
              <w:rPr>
                <w:ins w:id="2347" w:author="Eva Skýbová" w:date="2024-05-15T07:27:00Z"/>
                <w:lang w:val="en-GB"/>
              </w:rPr>
            </w:pPr>
            <w:ins w:id="2348" w:author="Eva Skýbová" w:date="2024-05-15T07:27:00Z">
              <w:r w:rsidRPr="00F61303">
                <w:rPr>
                  <w:lang w:val="en-GB"/>
                </w:rPr>
                <w:t>Management</w:t>
              </w:r>
            </w:ins>
          </w:p>
        </w:tc>
        <w:tc>
          <w:tcPr>
            <w:tcW w:w="1134" w:type="dxa"/>
            <w:shd w:val="clear" w:color="auto" w:fill="ECF1F8"/>
          </w:tcPr>
          <w:p w14:paraId="21EB9C95" w14:textId="77777777" w:rsidR="00D545C6" w:rsidRPr="00042188" w:rsidRDefault="00D545C6" w:rsidP="00A4321B">
            <w:pPr>
              <w:jc w:val="both"/>
              <w:rPr>
                <w:ins w:id="2349" w:author="Eva Skýbová" w:date="2024-05-15T07:27:00Z"/>
              </w:rPr>
            </w:pPr>
            <w:ins w:id="2350" w:author="Eva Skýbová" w:date="2024-05-15T07:27:00Z">
              <w:r>
                <w:t>28p-14s</w:t>
              </w:r>
            </w:ins>
          </w:p>
        </w:tc>
        <w:tc>
          <w:tcPr>
            <w:tcW w:w="1134" w:type="dxa"/>
            <w:shd w:val="clear" w:color="auto" w:fill="ECF1F8"/>
          </w:tcPr>
          <w:p w14:paraId="66E2CCB4" w14:textId="77777777" w:rsidR="00D545C6" w:rsidRPr="00042188" w:rsidRDefault="00D545C6" w:rsidP="00A4321B">
            <w:pPr>
              <w:jc w:val="both"/>
              <w:rPr>
                <w:ins w:id="2351" w:author="Eva Skýbová" w:date="2024-05-15T07:27:00Z"/>
              </w:rPr>
            </w:pPr>
            <w:ins w:id="2352" w:author="Eva Skýbová" w:date="2024-05-15T07:27:00Z">
              <w:r>
                <w:t>z, zk</w:t>
              </w:r>
            </w:ins>
          </w:p>
        </w:tc>
        <w:tc>
          <w:tcPr>
            <w:tcW w:w="1134" w:type="dxa"/>
            <w:shd w:val="clear" w:color="auto" w:fill="ECF1F8"/>
          </w:tcPr>
          <w:p w14:paraId="25D407A8" w14:textId="77777777" w:rsidR="00D545C6" w:rsidRPr="00042188" w:rsidRDefault="00D545C6" w:rsidP="00A4321B">
            <w:pPr>
              <w:jc w:val="both"/>
              <w:rPr>
                <w:ins w:id="2353" w:author="Eva Skýbová" w:date="2024-05-15T07:27:00Z"/>
              </w:rPr>
            </w:pPr>
            <w:ins w:id="2354" w:author="Eva Skýbová" w:date="2024-05-15T07:27:00Z">
              <w:r>
                <w:t>5</w:t>
              </w:r>
            </w:ins>
          </w:p>
        </w:tc>
        <w:tc>
          <w:tcPr>
            <w:tcW w:w="4111" w:type="dxa"/>
            <w:shd w:val="clear" w:color="auto" w:fill="ECF1F8"/>
          </w:tcPr>
          <w:p w14:paraId="1289C98F" w14:textId="4315F577" w:rsidR="00D545C6" w:rsidRPr="00DD0925" w:rsidRDefault="00D545C6">
            <w:pPr>
              <w:rPr>
                <w:ins w:id="2355" w:author="Eva Skýbová" w:date="2024-05-15T07:27:00Z"/>
                <w:b/>
                <w:bCs/>
              </w:rPr>
              <w:pPrChange w:id="2356" w:author="Eva Skýbová" w:date="2024-05-15T09:18:00Z">
                <w:pPr>
                  <w:jc w:val="both"/>
                </w:pPr>
              </w:pPrChange>
            </w:pPr>
            <w:ins w:id="2357" w:author="Eva Skýbová" w:date="2024-05-15T07:27:00Z">
              <w:r>
                <w:rPr>
                  <w:b/>
                  <w:bCs/>
                </w:rPr>
                <w:t>Ing. Pavel Taraba</w:t>
              </w:r>
            </w:ins>
            <w:ins w:id="2358" w:author="Eva Skýbová" w:date="2024-05-15T09:15:00Z">
              <w:r w:rsidR="00864106">
                <w:rPr>
                  <w:b/>
                  <w:bCs/>
                </w:rPr>
                <w:t>, Ph.D. (79 %)</w:t>
              </w:r>
              <w:r w:rsidR="0092357D">
                <w:rPr>
                  <w:b/>
                  <w:bCs/>
                </w:rPr>
                <w:br/>
              </w:r>
            </w:ins>
            <w:ins w:id="2359" w:author="Eva Skýbová" w:date="2024-05-15T09:16:00Z">
              <w:r w:rsidR="0092357D">
                <w:rPr>
                  <w:b/>
                  <w:bCs/>
                </w:rPr>
                <w:t>Mgr. Marek Tomaštík, Ph.D. (21 %)</w:t>
              </w:r>
            </w:ins>
          </w:p>
        </w:tc>
        <w:tc>
          <w:tcPr>
            <w:tcW w:w="1134" w:type="dxa"/>
            <w:shd w:val="clear" w:color="auto" w:fill="ECF1F8"/>
          </w:tcPr>
          <w:p w14:paraId="4B0621DB" w14:textId="77777777" w:rsidR="00D545C6" w:rsidRPr="00042188" w:rsidRDefault="00D545C6" w:rsidP="00A4321B">
            <w:pPr>
              <w:jc w:val="both"/>
              <w:rPr>
                <w:ins w:id="2360" w:author="Eva Skýbová" w:date="2024-05-15T07:27:00Z"/>
              </w:rPr>
            </w:pPr>
            <w:ins w:id="2361" w:author="Eva Skýbová" w:date="2024-05-15T07:27:00Z">
              <w:r>
                <w:t>1/ZS</w:t>
              </w:r>
            </w:ins>
          </w:p>
        </w:tc>
        <w:tc>
          <w:tcPr>
            <w:tcW w:w="1134" w:type="dxa"/>
            <w:shd w:val="clear" w:color="auto" w:fill="ECF1F8"/>
          </w:tcPr>
          <w:p w14:paraId="454D9D29" w14:textId="77777777" w:rsidR="00D545C6" w:rsidRPr="00042188" w:rsidRDefault="00D545C6" w:rsidP="00A4321B">
            <w:pPr>
              <w:jc w:val="both"/>
              <w:rPr>
                <w:ins w:id="2362" w:author="Eva Skýbová" w:date="2024-05-15T07:27:00Z"/>
              </w:rPr>
            </w:pPr>
            <w:ins w:id="2363" w:author="Eva Skýbová" w:date="2024-05-15T07:27:00Z">
              <w:r>
                <w:t>ZT</w:t>
              </w:r>
            </w:ins>
          </w:p>
        </w:tc>
      </w:tr>
      <w:tr w:rsidR="00D545C6" w:rsidRPr="00042188" w14:paraId="02E43331" w14:textId="77777777" w:rsidTr="00A4321B">
        <w:trPr>
          <w:ins w:id="2364" w:author="Eva Skýbová" w:date="2024-05-15T07:27:00Z"/>
        </w:trPr>
        <w:tc>
          <w:tcPr>
            <w:tcW w:w="4253" w:type="dxa"/>
            <w:gridSpan w:val="3"/>
            <w:shd w:val="clear" w:color="auto" w:fill="ECF1F8"/>
          </w:tcPr>
          <w:p w14:paraId="19F9075D" w14:textId="77777777" w:rsidR="00D545C6" w:rsidRPr="00F61303" w:rsidRDefault="00D545C6" w:rsidP="00A4321B">
            <w:pPr>
              <w:jc w:val="both"/>
              <w:rPr>
                <w:ins w:id="2365" w:author="Eva Skýbová" w:date="2024-05-15T07:27:00Z"/>
                <w:lang w:val="en-GB"/>
              </w:rPr>
            </w:pPr>
            <w:ins w:id="2366" w:author="Eva Skýbová" w:date="2024-05-15T07:27:00Z">
              <w:r w:rsidRPr="0092357D">
                <w:rPr>
                  <w:lang w:val="en-GB"/>
                  <w:rPrChange w:id="2367" w:author="Eva Skýbová" w:date="2024-05-15T09:19:00Z">
                    <w:rPr>
                      <w:highlight w:val="yellow"/>
                      <w:lang w:val="en-GB"/>
                    </w:rPr>
                  </w:rPrChange>
                </w:rPr>
                <w:t>Security Policy and State Security System</w:t>
              </w:r>
            </w:ins>
          </w:p>
          <w:p w14:paraId="019C372E" w14:textId="77777777" w:rsidR="00D545C6" w:rsidRPr="00F61303" w:rsidRDefault="00D545C6" w:rsidP="00A4321B">
            <w:pPr>
              <w:jc w:val="both"/>
              <w:rPr>
                <w:ins w:id="2368" w:author="Eva Skýbová" w:date="2024-05-15T07:27:00Z"/>
                <w:lang w:val="en-GB"/>
              </w:rPr>
            </w:pPr>
          </w:p>
        </w:tc>
        <w:tc>
          <w:tcPr>
            <w:tcW w:w="1134" w:type="dxa"/>
            <w:shd w:val="clear" w:color="auto" w:fill="ECF1F8"/>
          </w:tcPr>
          <w:p w14:paraId="60FDA29F" w14:textId="77777777" w:rsidR="00D545C6" w:rsidRPr="00D052E1" w:rsidRDefault="00D545C6" w:rsidP="00A4321B">
            <w:pPr>
              <w:jc w:val="both"/>
              <w:rPr>
                <w:ins w:id="2369" w:author="Eva Skýbová" w:date="2024-05-15T07:27:00Z"/>
              </w:rPr>
            </w:pPr>
            <w:ins w:id="2370" w:author="Eva Skýbová" w:date="2024-05-15T07:27:00Z">
              <w:r w:rsidRPr="00D052E1">
                <w:t>28p-28s</w:t>
              </w:r>
            </w:ins>
          </w:p>
        </w:tc>
        <w:tc>
          <w:tcPr>
            <w:tcW w:w="1134" w:type="dxa"/>
            <w:shd w:val="clear" w:color="auto" w:fill="ECF1F8"/>
          </w:tcPr>
          <w:p w14:paraId="7D548F77" w14:textId="77777777" w:rsidR="00D545C6" w:rsidRPr="00D052E1" w:rsidRDefault="00D545C6" w:rsidP="00A4321B">
            <w:pPr>
              <w:jc w:val="both"/>
              <w:rPr>
                <w:ins w:id="2371" w:author="Eva Skýbová" w:date="2024-05-15T07:27:00Z"/>
              </w:rPr>
            </w:pPr>
            <w:ins w:id="2372" w:author="Eva Skýbová" w:date="2024-05-15T07:27:00Z">
              <w:r w:rsidRPr="00D052E1">
                <w:t>z, zk</w:t>
              </w:r>
            </w:ins>
          </w:p>
        </w:tc>
        <w:tc>
          <w:tcPr>
            <w:tcW w:w="1134" w:type="dxa"/>
            <w:shd w:val="clear" w:color="auto" w:fill="ECF1F8"/>
          </w:tcPr>
          <w:p w14:paraId="3010CE81" w14:textId="77777777" w:rsidR="00D545C6" w:rsidRPr="00D052E1" w:rsidRDefault="00D545C6" w:rsidP="00A4321B">
            <w:pPr>
              <w:jc w:val="both"/>
              <w:rPr>
                <w:ins w:id="2373" w:author="Eva Skýbová" w:date="2024-05-15T07:27:00Z"/>
              </w:rPr>
            </w:pPr>
            <w:ins w:id="2374" w:author="Eva Skýbová" w:date="2024-05-15T07:27:00Z">
              <w:r w:rsidRPr="00D052E1">
                <w:t>6</w:t>
              </w:r>
            </w:ins>
          </w:p>
        </w:tc>
        <w:tc>
          <w:tcPr>
            <w:tcW w:w="4111" w:type="dxa"/>
            <w:shd w:val="clear" w:color="auto" w:fill="ECF1F8"/>
          </w:tcPr>
          <w:p w14:paraId="0FCEF186" w14:textId="06507576" w:rsidR="00D545C6" w:rsidRDefault="00D545C6" w:rsidP="00A4321B">
            <w:pPr>
              <w:jc w:val="both"/>
              <w:rPr>
                <w:ins w:id="2375" w:author="Eva Skýbová" w:date="2024-05-15T07:27:00Z"/>
                <w:b/>
                <w:bCs/>
              </w:rPr>
            </w:pPr>
            <w:ins w:id="2376" w:author="Eva Skýbová" w:date="2024-05-15T07:27:00Z">
              <w:r>
                <w:rPr>
                  <w:b/>
                  <w:bCs/>
                </w:rPr>
                <w:t>doc. RSDr. Václav Lošek, CSc. (</w:t>
              </w:r>
            </w:ins>
            <w:ins w:id="2377" w:author="Eva Skýbová" w:date="2024-05-15T07:28:00Z">
              <w:r>
                <w:rPr>
                  <w:b/>
                  <w:bCs/>
                </w:rPr>
                <w:t>57</w:t>
              </w:r>
            </w:ins>
            <w:ins w:id="2378" w:author="Eva Skýbová" w:date="2024-05-15T07:27:00Z">
              <w:r>
                <w:rPr>
                  <w:b/>
                  <w:bCs/>
                </w:rPr>
                <w:t xml:space="preserve"> %)</w:t>
              </w:r>
            </w:ins>
          </w:p>
          <w:p w14:paraId="1114602C" w14:textId="683473AC" w:rsidR="00D545C6" w:rsidRPr="00D425F8" w:rsidRDefault="00D545C6" w:rsidP="002207FB">
            <w:pPr>
              <w:jc w:val="both"/>
              <w:rPr>
                <w:ins w:id="2379" w:author="Eva Skýbová" w:date="2024-05-15T07:27:00Z"/>
              </w:rPr>
            </w:pPr>
            <w:ins w:id="2380" w:author="Eva Skýbová" w:date="2024-05-15T07:27:00Z">
              <w:r>
                <w:t xml:space="preserve">Ing. </w:t>
              </w:r>
            </w:ins>
            <w:ins w:id="2381" w:author="Eva Skýbová" w:date="2024-05-15T11:15:00Z">
              <w:r w:rsidR="002207FB">
                <w:t xml:space="preserve">Lukáš </w:t>
              </w:r>
            </w:ins>
            <w:ins w:id="2382" w:author="Eva Skýbová" w:date="2024-05-15T11:16:00Z">
              <w:r w:rsidR="002207FB">
                <w:t>Pavlík, Ph.D.</w:t>
              </w:r>
            </w:ins>
            <w:ins w:id="2383" w:author="Eva Skýbová" w:date="2024-05-15T07:27:00Z">
              <w:r>
                <w:t xml:space="preserve"> (</w:t>
              </w:r>
            </w:ins>
            <w:ins w:id="2384" w:author="Eva Skýbová" w:date="2024-05-15T07:28:00Z">
              <w:r>
                <w:t>43</w:t>
              </w:r>
            </w:ins>
            <w:ins w:id="2385" w:author="Eva Skýbová" w:date="2024-05-15T07:27:00Z">
              <w:r>
                <w:t xml:space="preserve"> %)</w:t>
              </w:r>
            </w:ins>
          </w:p>
        </w:tc>
        <w:tc>
          <w:tcPr>
            <w:tcW w:w="1134" w:type="dxa"/>
            <w:shd w:val="clear" w:color="auto" w:fill="ECF1F8"/>
          </w:tcPr>
          <w:p w14:paraId="55BA3E31" w14:textId="77777777" w:rsidR="00D545C6" w:rsidRPr="00042188" w:rsidRDefault="00D545C6" w:rsidP="00A4321B">
            <w:pPr>
              <w:jc w:val="both"/>
              <w:rPr>
                <w:ins w:id="2386" w:author="Eva Skýbová" w:date="2024-05-15T07:27:00Z"/>
              </w:rPr>
            </w:pPr>
            <w:ins w:id="2387" w:author="Eva Skýbová" w:date="2024-05-15T07:27:00Z">
              <w:r>
                <w:t>1/ZS</w:t>
              </w:r>
            </w:ins>
          </w:p>
        </w:tc>
        <w:tc>
          <w:tcPr>
            <w:tcW w:w="1134" w:type="dxa"/>
            <w:shd w:val="clear" w:color="auto" w:fill="ECF1F8"/>
          </w:tcPr>
          <w:p w14:paraId="64F0BF35" w14:textId="77777777" w:rsidR="00D545C6" w:rsidRPr="00042188" w:rsidRDefault="00D545C6" w:rsidP="00A4321B">
            <w:pPr>
              <w:jc w:val="both"/>
              <w:rPr>
                <w:ins w:id="2388" w:author="Eva Skýbová" w:date="2024-05-15T07:27:00Z"/>
              </w:rPr>
            </w:pPr>
            <w:ins w:id="2389" w:author="Eva Skýbová" w:date="2024-05-15T07:27:00Z">
              <w:r>
                <w:t>PZ</w:t>
              </w:r>
            </w:ins>
          </w:p>
        </w:tc>
      </w:tr>
      <w:tr w:rsidR="00D545C6" w:rsidRPr="00042188" w14:paraId="4DAAE52E" w14:textId="77777777" w:rsidTr="00A4321B">
        <w:trPr>
          <w:ins w:id="2390" w:author="Eva Skýbová" w:date="2024-05-15T07:27:00Z"/>
        </w:trPr>
        <w:tc>
          <w:tcPr>
            <w:tcW w:w="4253" w:type="dxa"/>
            <w:gridSpan w:val="3"/>
            <w:shd w:val="clear" w:color="auto" w:fill="ECF1F8"/>
          </w:tcPr>
          <w:p w14:paraId="078C979A" w14:textId="77777777" w:rsidR="00D545C6" w:rsidRPr="001759DC" w:rsidRDefault="00D545C6" w:rsidP="00A4321B">
            <w:pPr>
              <w:jc w:val="both"/>
              <w:rPr>
                <w:ins w:id="2391" w:author="Eva Skýbová" w:date="2024-05-15T07:27:00Z"/>
                <w:lang w:val="en-GB"/>
              </w:rPr>
            </w:pPr>
            <w:ins w:id="2392" w:author="Eva Skýbová" w:date="2024-05-15T07:27:00Z">
              <w:r w:rsidRPr="0092357D">
                <w:rPr>
                  <w:lang w:val="en-GB"/>
                  <w:rPrChange w:id="2393" w:author="Eva Skýbová" w:date="2024-05-15T09:19:00Z">
                    <w:rPr>
                      <w:highlight w:val="yellow"/>
                      <w:lang w:val="en-GB"/>
                    </w:rPr>
                  </w:rPrChange>
                </w:rPr>
                <w:t>Public Administration and Law</w:t>
              </w:r>
            </w:ins>
          </w:p>
        </w:tc>
        <w:tc>
          <w:tcPr>
            <w:tcW w:w="1134" w:type="dxa"/>
            <w:shd w:val="clear" w:color="auto" w:fill="ECF1F8"/>
          </w:tcPr>
          <w:p w14:paraId="37A09649" w14:textId="77777777" w:rsidR="00D545C6" w:rsidRPr="00042188" w:rsidRDefault="00D545C6" w:rsidP="00A4321B">
            <w:pPr>
              <w:jc w:val="both"/>
              <w:rPr>
                <w:ins w:id="2394" w:author="Eva Skýbová" w:date="2024-05-15T07:27:00Z"/>
              </w:rPr>
            </w:pPr>
            <w:ins w:id="2395" w:author="Eva Skýbová" w:date="2024-05-15T07:27:00Z">
              <w:r>
                <w:t>28p-14s</w:t>
              </w:r>
            </w:ins>
          </w:p>
        </w:tc>
        <w:tc>
          <w:tcPr>
            <w:tcW w:w="1134" w:type="dxa"/>
            <w:shd w:val="clear" w:color="auto" w:fill="ECF1F8"/>
          </w:tcPr>
          <w:p w14:paraId="26B246DA" w14:textId="77777777" w:rsidR="00D545C6" w:rsidRPr="00042188" w:rsidRDefault="00D545C6" w:rsidP="00A4321B">
            <w:pPr>
              <w:jc w:val="both"/>
              <w:rPr>
                <w:ins w:id="2396" w:author="Eva Skýbová" w:date="2024-05-15T07:27:00Z"/>
              </w:rPr>
            </w:pPr>
            <w:ins w:id="2397" w:author="Eva Skýbová" w:date="2024-05-15T07:27:00Z">
              <w:r>
                <w:t>z, zk</w:t>
              </w:r>
            </w:ins>
          </w:p>
        </w:tc>
        <w:tc>
          <w:tcPr>
            <w:tcW w:w="1134" w:type="dxa"/>
            <w:shd w:val="clear" w:color="auto" w:fill="ECF1F8"/>
          </w:tcPr>
          <w:p w14:paraId="2054E9AC" w14:textId="77777777" w:rsidR="00D545C6" w:rsidRPr="00042188" w:rsidRDefault="00D545C6" w:rsidP="00A4321B">
            <w:pPr>
              <w:jc w:val="both"/>
              <w:rPr>
                <w:ins w:id="2398" w:author="Eva Skýbová" w:date="2024-05-15T07:27:00Z"/>
              </w:rPr>
            </w:pPr>
            <w:ins w:id="2399" w:author="Eva Skýbová" w:date="2024-05-15T07:27:00Z">
              <w:r>
                <w:t>4</w:t>
              </w:r>
            </w:ins>
          </w:p>
        </w:tc>
        <w:tc>
          <w:tcPr>
            <w:tcW w:w="4111" w:type="dxa"/>
            <w:shd w:val="clear" w:color="auto" w:fill="ECF1F8"/>
          </w:tcPr>
          <w:p w14:paraId="7495221B" w14:textId="00B2A9A1" w:rsidR="00D545C6" w:rsidRPr="00A17A90" w:rsidRDefault="00D545C6" w:rsidP="00A4321B">
            <w:pPr>
              <w:jc w:val="both"/>
              <w:rPr>
                <w:ins w:id="2400" w:author="Eva Skýbová" w:date="2024-05-15T07:27:00Z"/>
                <w:b/>
                <w:bCs/>
                <w:color w:val="FF0000"/>
              </w:rPr>
            </w:pPr>
            <w:ins w:id="2401" w:author="Eva Skýbová" w:date="2024-05-15T07:27:00Z">
              <w:r w:rsidRPr="00F401F3">
                <w:rPr>
                  <w:b/>
                  <w:bCs/>
                </w:rPr>
                <w:t>Ing. Robert Pekaj</w:t>
              </w:r>
              <w:r>
                <w:rPr>
                  <w:b/>
                  <w:bCs/>
                </w:rPr>
                <w:t xml:space="preserve"> </w:t>
              </w:r>
              <w:r w:rsidRPr="00A17A90">
                <w:rPr>
                  <w:b/>
                  <w:bCs/>
                  <w:color w:val="FF0000"/>
                </w:rPr>
                <w:t>(</w:t>
              </w:r>
            </w:ins>
            <w:ins w:id="2402" w:author="Eva Skýbová" w:date="2024-05-15T07:28:00Z">
              <w:r>
                <w:rPr>
                  <w:b/>
                  <w:bCs/>
                  <w:color w:val="FF0000"/>
                </w:rPr>
                <w:t>57</w:t>
              </w:r>
            </w:ins>
            <w:ins w:id="2403" w:author="Eva Skýbová" w:date="2024-05-15T07:27:00Z">
              <w:r w:rsidRPr="00A17A90">
                <w:rPr>
                  <w:b/>
                  <w:bCs/>
                  <w:color w:val="FF0000"/>
                </w:rPr>
                <w:t xml:space="preserve"> %)</w:t>
              </w:r>
            </w:ins>
          </w:p>
          <w:p w14:paraId="184A4F9C" w14:textId="794D2C4E" w:rsidR="00D545C6" w:rsidRPr="00A17A90" w:rsidRDefault="00D545C6" w:rsidP="00D545C6">
            <w:pPr>
              <w:jc w:val="both"/>
              <w:rPr>
                <w:ins w:id="2404" w:author="Eva Skýbová" w:date="2024-05-15T07:27:00Z"/>
              </w:rPr>
            </w:pPr>
            <w:ins w:id="2405" w:author="Eva Skýbová" w:date="2024-05-15T07:27:00Z">
              <w:r w:rsidRPr="00A17A90">
                <w:rPr>
                  <w:color w:val="FF0000"/>
                </w:rPr>
                <w:t>JUDr. Radomíra Veselá, Ph.D., LL.M (</w:t>
              </w:r>
            </w:ins>
            <w:ins w:id="2406" w:author="Eva Skýbová" w:date="2024-05-15T07:28:00Z">
              <w:r>
                <w:rPr>
                  <w:color w:val="FF0000"/>
                </w:rPr>
                <w:t>43</w:t>
              </w:r>
            </w:ins>
            <w:ins w:id="2407" w:author="Eva Skýbová" w:date="2024-05-15T07:27:00Z">
              <w:r w:rsidRPr="00A17A90">
                <w:rPr>
                  <w:color w:val="FF0000"/>
                </w:rPr>
                <w:t xml:space="preserve"> %)</w:t>
              </w:r>
            </w:ins>
          </w:p>
        </w:tc>
        <w:tc>
          <w:tcPr>
            <w:tcW w:w="1134" w:type="dxa"/>
            <w:shd w:val="clear" w:color="auto" w:fill="ECF1F8"/>
          </w:tcPr>
          <w:p w14:paraId="75DCD96D" w14:textId="77777777" w:rsidR="00D545C6" w:rsidRPr="00042188" w:rsidRDefault="00D545C6" w:rsidP="00A4321B">
            <w:pPr>
              <w:jc w:val="both"/>
              <w:rPr>
                <w:ins w:id="2408" w:author="Eva Skýbová" w:date="2024-05-15T07:27:00Z"/>
              </w:rPr>
            </w:pPr>
            <w:ins w:id="2409" w:author="Eva Skýbová" w:date="2024-05-15T07:27:00Z">
              <w:r>
                <w:t>1/ZS</w:t>
              </w:r>
            </w:ins>
          </w:p>
        </w:tc>
        <w:tc>
          <w:tcPr>
            <w:tcW w:w="1134" w:type="dxa"/>
            <w:shd w:val="clear" w:color="auto" w:fill="ECF1F8"/>
          </w:tcPr>
          <w:p w14:paraId="348E2EEC" w14:textId="77777777" w:rsidR="00D545C6" w:rsidRPr="00CA75FA" w:rsidRDefault="00D545C6" w:rsidP="00A4321B">
            <w:pPr>
              <w:jc w:val="both"/>
              <w:rPr>
                <w:ins w:id="2410" w:author="Eva Skýbová" w:date="2024-05-15T07:27:00Z"/>
                <w:strike/>
              </w:rPr>
            </w:pPr>
          </w:p>
        </w:tc>
      </w:tr>
      <w:tr w:rsidR="00D545C6" w:rsidRPr="00042188" w14:paraId="785EA4A4" w14:textId="77777777" w:rsidTr="00A4321B">
        <w:trPr>
          <w:ins w:id="2411" w:author="Eva Skýbová" w:date="2024-05-15T07:27:00Z"/>
        </w:trPr>
        <w:tc>
          <w:tcPr>
            <w:tcW w:w="4253" w:type="dxa"/>
            <w:gridSpan w:val="3"/>
            <w:shd w:val="clear" w:color="auto" w:fill="ECF1F8"/>
          </w:tcPr>
          <w:p w14:paraId="3027008F" w14:textId="77777777" w:rsidR="00D545C6" w:rsidRPr="00463A6D" w:rsidRDefault="00D545C6" w:rsidP="00A4321B">
            <w:pPr>
              <w:jc w:val="both"/>
              <w:rPr>
                <w:ins w:id="2412" w:author="Eva Skýbová" w:date="2024-05-15T07:27:00Z"/>
                <w:lang w:val="en-GB"/>
              </w:rPr>
            </w:pPr>
            <w:ins w:id="2413" w:author="Eva Skýbová" w:date="2024-05-15T07:27:00Z">
              <w:r w:rsidRPr="00463A6D">
                <w:rPr>
                  <w:lang w:val="en-GB"/>
                </w:rPr>
                <w:t>Introduction to Academic Writing</w:t>
              </w:r>
            </w:ins>
          </w:p>
          <w:p w14:paraId="634D4889" w14:textId="77777777" w:rsidR="00D545C6" w:rsidRPr="00042188" w:rsidRDefault="00D545C6" w:rsidP="00A4321B">
            <w:pPr>
              <w:jc w:val="both"/>
              <w:rPr>
                <w:ins w:id="2414" w:author="Eva Skýbová" w:date="2024-05-15T07:27:00Z"/>
              </w:rPr>
            </w:pPr>
          </w:p>
        </w:tc>
        <w:tc>
          <w:tcPr>
            <w:tcW w:w="1134" w:type="dxa"/>
            <w:shd w:val="clear" w:color="auto" w:fill="ECF1F8"/>
          </w:tcPr>
          <w:p w14:paraId="26E4A0C3" w14:textId="77777777" w:rsidR="00D545C6" w:rsidRPr="00042188" w:rsidRDefault="00D545C6" w:rsidP="00A4321B">
            <w:pPr>
              <w:jc w:val="both"/>
              <w:rPr>
                <w:ins w:id="2415" w:author="Eva Skýbová" w:date="2024-05-15T07:27:00Z"/>
              </w:rPr>
            </w:pPr>
            <w:ins w:id="2416" w:author="Eva Skýbová" w:date="2024-05-15T07:27:00Z">
              <w:r>
                <w:t>14s</w:t>
              </w:r>
            </w:ins>
          </w:p>
        </w:tc>
        <w:tc>
          <w:tcPr>
            <w:tcW w:w="1134" w:type="dxa"/>
            <w:shd w:val="clear" w:color="auto" w:fill="ECF1F8"/>
          </w:tcPr>
          <w:p w14:paraId="2BF82F62" w14:textId="77777777" w:rsidR="00D545C6" w:rsidRPr="00042188" w:rsidRDefault="00D545C6" w:rsidP="00A4321B">
            <w:pPr>
              <w:jc w:val="both"/>
              <w:rPr>
                <w:ins w:id="2417" w:author="Eva Skýbová" w:date="2024-05-15T07:27:00Z"/>
              </w:rPr>
            </w:pPr>
            <w:ins w:id="2418" w:author="Eva Skýbová" w:date="2024-05-15T07:27:00Z">
              <w:r>
                <w:t>z</w:t>
              </w:r>
            </w:ins>
          </w:p>
        </w:tc>
        <w:tc>
          <w:tcPr>
            <w:tcW w:w="1134" w:type="dxa"/>
            <w:shd w:val="clear" w:color="auto" w:fill="ECF1F8"/>
          </w:tcPr>
          <w:p w14:paraId="6B3E9492" w14:textId="77777777" w:rsidR="00D545C6" w:rsidRPr="00042188" w:rsidRDefault="00D545C6" w:rsidP="00A4321B">
            <w:pPr>
              <w:jc w:val="both"/>
              <w:rPr>
                <w:ins w:id="2419" w:author="Eva Skýbová" w:date="2024-05-15T07:27:00Z"/>
              </w:rPr>
            </w:pPr>
            <w:ins w:id="2420" w:author="Eva Skýbová" w:date="2024-05-15T07:27:00Z">
              <w:r>
                <w:t>2</w:t>
              </w:r>
            </w:ins>
          </w:p>
        </w:tc>
        <w:tc>
          <w:tcPr>
            <w:tcW w:w="4111" w:type="dxa"/>
            <w:shd w:val="clear" w:color="auto" w:fill="ECF1F8"/>
          </w:tcPr>
          <w:p w14:paraId="5AD69A4D" w14:textId="77777777" w:rsidR="00D545C6" w:rsidRDefault="00D545C6" w:rsidP="00A4321B">
            <w:pPr>
              <w:jc w:val="both"/>
              <w:rPr>
                <w:ins w:id="2421" w:author="Eva Skýbová" w:date="2024-05-15T07:27:00Z"/>
                <w:b/>
                <w:bCs/>
              </w:rPr>
            </w:pPr>
            <w:ins w:id="2422" w:author="Eva Skýbová" w:date="2024-05-15T07:27:00Z">
              <w:r w:rsidRPr="00F75544">
                <w:rPr>
                  <w:b/>
                  <w:bCs/>
                </w:rPr>
                <w:t>doc. Ing. Zuzana Tučková, Ph.D.</w:t>
              </w:r>
            </w:ins>
          </w:p>
          <w:p w14:paraId="75EA6026" w14:textId="77777777" w:rsidR="00D545C6" w:rsidRPr="00DD0925" w:rsidRDefault="00D545C6" w:rsidP="00A4321B">
            <w:pPr>
              <w:jc w:val="both"/>
              <w:rPr>
                <w:ins w:id="2423" w:author="Eva Skýbová" w:date="2024-05-15T07:27:00Z"/>
                <w:b/>
                <w:bCs/>
              </w:rPr>
            </w:pPr>
          </w:p>
        </w:tc>
        <w:tc>
          <w:tcPr>
            <w:tcW w:w="1134" w:type="dxa"/>
            <w:shd w:val="clear" w:color="auto" w:fill="ECF1F8"/>
          </w:tcPr>
          <w:p w14:paraId="3B778C63" w14:textId="77777777" w:rsidR="00D545C6" w:rsidRPr="00042188" w:rsidRDefault="00D545C6" w:rsidP="00A4321B">
            <w:pPr>
              <w:jc w:val="both"/>
              <w:rPr>
                <w:ins w:id="2424" w:author="Eva Skýbová" w:date="2024-05-15T07:27:00Z"/>
              </w:rPr>
            </w:pPr>
            <w:ins w:id="2425" w:author="Eva Skýbová" w:date="2024-05-15T07:27:00Z">
              <w:r>
                <w:t>1/ZS</w:t>
              </w:r>
            </w:ins>
          </w:p>
        </w:tc>
        <w:tc>
          <w:tcPr>
            <w:tcW w:w="1134" w:type="dxa"/>
            <w:shd w:val="clear" w:color="auto" w:fill="ECF1F8"/>
          </w:tcPr>
          <w:p w14:paraId="74519218" w14:textId="77777777" w:rsidR="00D545C6" w:rsidRPr="00042188" w:rsidRDefault="00D545C6" w:rsidP="00A4321B">
            <w:pPr>
              <w:jc w:val="both"/>
              <w:rPr>
                <w:ins w:id="2426" w:author="Eva Skýbová" w:date="2024-05-15T07:27:00Z"/>
              </w:rPr>
            </w:pPr>
          </w:p>
        </w:tc>
      </w:tr>
      <w:tr w:rsidR="00D545C6" w:rsidRPr="00042188" w14:paraId="16BCD95E" w14:textId="77777777" w:rsidTr="00A4321B">
        <w:trPr>
          <w:ins w:id="2427" w:author="Eva Skýbová" w:date="2024-05-15T07:27:00Z"/>
        </w:trPr>
        <w:tc>
          <w:tcPr>
            <w:tcW w:w="4253" w:type="dxa"/>
            <w:gridSpan w:val="3"/>
            <w:shd w:val="clear" w:color="auto" w:fill="FFEEB9"/>
          </w:tcPr>
          <w:p w14:paraId="61DF2694" w14:textId="77777777" w:rsidR="00D545C6" w:rsidRPr="0007164A" w:rsidRDefault="00D545C6" w:rsidP="00A4321B">
            <w:pPr>
              <w:jc w:val="both"/>
              <w:rPr>
                <w:ins w:id="2428" w:author="Eva Skýbová" w:date="2024-05-15T07:27:00Z"/>
                <w:lang w:val="en-GB"/>
              </w:rPr>
            </w:pPr>
            <w:ins w:id="2429" w:author="Eva Skýbová" w:date="2024-05-15T07:27:00Z">
              <w:r>
                <w:rPr>
                  <w:lang w:val="en-GB"/>
                </w:rPr>
                <w:t>Macroeconomics</w:t>
              </w:r>
            </w:ins>
          </w:p>
        </w:tc>
        <w:tc>
          <w:tcPr>
            <w:tcW w:w="1134" w:type="dxa"/>
            <w:shd w:val="clear" w:color="auto" w:fill="FFEEB9"/>
          </w:tcPr>
          <w:p w14:paraId="48D7F779" w14:textId="77777777" w:rsidR="00D545C6" w:rsidRPr="00042188" w:rsidRDefault="00D545C6" w:rsidP="00A4321B">
            <w:pPr>
              <w:jc w:val="both"/>
              <w:rPr>
                <w:ins w:id="2430" w:author="Eva Skýbová" w:date="2024-05-15T07:27:00Z"/>
              </w:rPr>
            </w:pPr>
            <w:ins w:id="2431" w:author="Eva Skýbová" w:date="2024-05-15T07:27:00Z">
              <w:r>
                <w:t>14p-28s</w:t>
              </w:r>
            </w:ins>
          </w:p>
        </w:tc>
        <w:tc>
          <w:tcPr>
            <w:tcW w:w="1134" w:type="dxa"/>
            <w:shd w:val="clear" w:color="auto" w:fill="FFEEB9"/>
          </w:tcPr>
          <w:p w14:paraId="203DB287" w14:textId="77777777" w:rsidR="00D545C6" w:rsidRPr="00042188" w:rsidRDefault="00D545C6" w:rsidP="00A4321B">
            <w:pPr>
              <w:jc w:val="both"/>
              <w:rPr>
                <w:ins w:id="2432" w:author="Eva Skýbová" w:date="2024-05-15T07:27:00Z"/>
              </w:rPr>
            </w:pPr>
            <w:ins w:id="2433" w:author="Eva Skýbová" w:date="2024-05-15T07:27:00Z">
              <w:r>
                <w:t>z, zk</w:t>
              </w:r>
            </w:ins>
          </w:p>
        </w:tc>
        <w:tc>
          <w:tcPr>
            <w:tcW w:w="1134" w:type="dxa"/>
            <w:shd w:val="clear" w:color="auto" w:fill="FFEEB9"/>
          </w:tcPr>
          <w:p w14:paraId="79F6A926" w14:textId="77777777" w:rsidR="00D545C6" w:rsidRPr="00042188" w:rsidRDefault="00D545C6" w:rsidP="00A4321B">
            <w:pPr>
              <w:jc w:val="both"/>
              <w:rPr>
                <w:ins w:id="2434" w:author="Eva Skýbová" w:date="2024-05-15T07:27:00Z"/>
              </w:rPr>
            </w:pPr>
            <w:ins w:id="2435" w:author="Eva Skýbová" w:date="2024-05-15T07:27:00Z">
              <w:r>
                <w:t>5</w:t>
              </w:r>
            </w:ins>
          </w:p>
        </w:tc>
        <w:tc>
          <w:tcPr>
            <w:tcW w:w="4111" w:type="dxa"/>
            <w:shd w:val="clear" w:color="auto" w:fill="FFEEB9"/>
          </w:tcPr>
          <w:p w14:paraId="06C41B48" w14:textId="0336409C" w:rsidR="00D545C6" w:rsidRDefault="00D545C6" w:rsidP="00A4321B">
            <w:pPr>
              <w:jc w:val="both"/>
              <w:rPr>
                <w:ins w:id="2436" w:author="Eva Skýbová" w:date="2024-05-15T09:17:00Z"/>
                <w:b/>
                <w:bCs/>
              </w:rPr>
            </w:pPr>
            <w:ins w:id="2437" w:author="Eva Skýbová" w:date="2024-05-15T07:27:00Z">
              <w:r w:rsidRPr="00DD0925">
                <w:rPr>
                  <w:b/>
                  <w:bCs/>
                </w:rPr>
                <w:t xml:space="preserve">Ing. </w:t>
              </w:r>
              <w:r>
                <w:rPr>
                  <w:b/>
                  <w:bCs/>
                </w:rPr>
                <w:t>Monika Horáková</w:t>
              </w:r>
              <w:r w:rsidRPr="00DD0925">
                <w:rPr>
                  <w:b/>
                  <w:bCs/>
                </w:rPr>
                <w:t>, Ph.D.</w:t>
              </w:r>
            </w:ins>
            <w:ins w:id="2438" w:author="Eva Skýbová" w:date="2024-05-15T09:17:00Z">
              <w:r w:rsidR="0092357D">
                <w:rPr>
                  <w:b/>
                  <w:bCs/>
                </w:rPr>
                <w:t xml:space="preserve"> (57 %)</w:t>
              </w:r>
            </w:ins>
          </w:p>
          <w:p w14:paraId="2C575207" w14:textId="0417C501" w:rsidR="00D545C6" w:rsidRPr="00042188" w:rsidRDefault="0092357D" w:rsidP="00FD3188">
            <w:pPr>
              <w:jc w:val="both"/>
              <w:rPr>
                <w:ins w:id="2439" w:author="Eva Skýbová" w:date="2024-05-15T07:27:00Z"/>
              </w:rPr>
            </w:pPr>
            <w:ins w:id="2440" w:author="Eva Skýbová" w:date="2024-05-15T09:17:00Z">
              <w:r>
                <w:rPr>
                  <w:b/>
                  <w:bCs/>
                </w:rPr>
                <w:t>Ing. Eva Hoke, Ph.D. (43 %)</w:t>
              </w:r>
            </w:ins>
          </w:p>
        </w:tc>
        <w:tc>
          <w:tcPr>
            <w:tcW w:w="1134" w:type="dxa"/>
            <w:shd w:val="clear" w:color="auto" w:fill="FFEEB9"/>
          </w:tcPr>
          <w:p w14:paraId="2CF2AB37" w14:textId="77777777" w:rsidR="00D545C6" w:rsidRPr="00042188" w:rsidRDefault="00D545C6" w:rsidP="00A4321B">
            <w:pPr>
              <w:jc w:val="both"/>
              <w:rPr>
                <w:ins w:id="2441" w:author="Eva Skýbová" w:date="2024-05-15T07:27:00Z"/>
              </w:rPr>
            </w:pPr>
            <w:ins w:id="2442" w:author="Eva Skýbová" w:date="2024-05-15T07:27:00Z">
              <w:r>
                <w:t>1/LS</w:t>
              </w:r>
            </w:ins>
          </w:p>
        </w:tc>
        <w:tc>
          <w:tcPr>
            <w:tcW w:w="1134" w:type="dxa"/>
            <w:shd w:val="clear" w:color="auto" w:fill="FFEEB9"/>
          </w:tcPr>
          <w:p w14:paraId="749F1A32" w14:textId="77777777" w:rsidR="00D545C6" w:rsidRPr="00042188" w:rsidRDefault="00D545C6" w:rsidP="00A4321B">
            <w:pPr>
              <w:jc w:val="both"/>
              <w:rPr>
                <w:ins w:id="2443" w:author="Eva Skýbová" w:date="2024-05-15T07:27:00Z"/>
              </w:rPr>
            </w:pPr>
            <w:ins w:id="2444" w:author="Eva Skýbová" w:date="2024-05-15T07:27:00Z">
              <w:r>
                <w:t>ZT</w:t>
              </w:r>
            </w:ins>
          </w:p>
        </w:tc>
      </w:tr>
      <w:tr w:rsidR="00D545C6" w:rsidRPr="00042188" w14:paraId="7F0B4C9F" w14:textId="77777777" w:rsidTr="00A4321B">
        <w:trPr>
          <w:ins w:id="2445" w:author="Eva Skýbová" w:date="2024-05-15T07:27:00Z"/>
        </w:trPr>
        <w:tc>
          <w:tcPr>
            <w:tcW w:w="4253" w:type="dxa"/>
            <w:gridSpan w:val="3"/>
            <w:shd w:val="clear" w:color="auto" w:fill="FFEEB9"/>
          </w:tcPr>
          <w:p w14:paraId="65EB9F85" w14:textId="77777777" w:rsidR="00D545C6" w:rsidRPr="0007164A" w:rsidRDefault="00D545C6" w:rsidP="00A4321B">
            <w:pPr>
              <w:jc w:val="both"/>
              <w:rPr>
                <w:ins w:id="2446" w:author="Eva Skýbová" w:date="2024-05-15T07:27:00Z"/>
                <w:lang w:val="en-GB"/>
              </w:rPr>
            </w:pPr>
            <w:ins w:id="2447" w:author="Eva Skýbová" w:date="2024-05-15T07:27:00Z">
              <w:r>
                <w:rPr>
                  <w:lang w:val="en-GB"/>
                </w:rPr>
                <w:t>Business Economics</w:t>
              </w:r>
            </w:ins>
          </w:p>
        </w:tc>
        <w:tc>
          <w:tcPr>
            <w:tcW w:w="1134" w:type="dxa"/>
            <w:shd w:val="clear" w:color="auto" w:fill="FFEEB9"/>
          </w:tcPr>
          <w:p w14:paraId="1B53B03F" w14:textId="77777777" w:rsidR="00D545C6" w:rsidRPr="00042188" w:rsidRDefault="00D545C6" w:rsidP="00A4321B">
            <w:pPr>
              <w:jc w:val="both"/>
              <w:rPr>
                <w:ins w:id="2448" w:author="Eva Skýbová" w:date="2024-05-15T07:27:00Z"/>
              </w:rPr>
            </w:pPr>
            <w:ins w:id="2449" w:author="Eva Skýbová" w:date="2024-05-15T07:27:00Z">
              <w:r>
                <w:t>14p-28s</w:t>
              </w:r>
            </w:ins>
          </w:p>
        </w:tc>
        <w:tc>
          <w:tcPr>
            <w:tcW w:w="1134" w:type="dxa"/>
            <w:shd w:val="clear" w:color="auto" w:fill="FFEEB9"/>
          </w:tcPr>
          <w:p w14:paraId="749D2F2F" w14:textId="77777777" w:rsidR="00D545C6" w:rsidRPr="00042188" w:rsidRDefault="00D545C6" w:rsidP="00A4321B">
            <w:pPr>
              <w:jc w:val="both"/>
              <w:rPr>
                <w:ins w:id="2450" w:author="Eva Skýbová" w:date="2024-05-15T07:27:00Z"/>
              </w:rPr>
            </w:pPr>
            <w:ins w:id="2451" w:author="Eva Skýbová" w:date="2024-05-15T07:27:00Z">
              <w:r>
                <w:t>z, zk</w:t>
              </w:r>
            </w:ins>
          </w:p>
        </w:tc>
        <w:tc>
          <w:tcPr>
            <w:tcW w:w="1134" w:type="dxa"/>
            <w:shd w:val="clear" w:color="auto" w:fill="FFEEB9"/>
          </w:tcPr>
          <w:p w14:paraId="4D281728" w14:textId="77777777" w:rsidR="00D545C6" w:rsidRPr="00042188" w:rsidRDefault="00D545C6" w:rsidP="00A4321B">
            <w:pPr>
              <w:jc w:val="both"/>
              <w:rPr>
                <w:ins w:id="2452" w:author="Eva Skýbová" w:date="2024-05-15T07:27:00Z"/>
              </w:rPr>
            </w:pPr>
            <w:ins w:id="2453" w:author="Eva Skýbová" w:date="2024-05-15T07:27:00Z">
              <w:r>
                <w:t>5</w:t>
              </w:r>
            </w:ins>
          </w:p>
        </w:tc>
        <w:tc>
          <w:tcPr>
            <w:tcW w:w="4111" w:type="dxa"/>
            <w:shd w:val="clear" w:color="auto" w:fill="FFEEB9"/>
          </w:tcPr>
          <w:p w14:paraId="160D47C1" w14:textId="77777777" w:rsidR="00D545C6" w:rsidRDefault="00D545C6" w:rsidP="00A4321B">
            <w:pPr>
              <w:jc w:val="both"/>
              <w:rPr>
                <w:ins w:id="2454" w:author="Eva Skýbová" w:date="2024-05-15T07:27:00Z"/>
                <w:b/>
                <w:bCs/>
              </w:rPr>
            </w:pPr>
            <w:ins w:id="2455" w:author="Eva Skýbová" w:date="2024-05-15T07:27:00Z">
              <w:r w:rsidRPr="00F75544">
                <w:rPr>
                  <w:b/>
                  <w:bCs/>
                </w:rPr>
                <w:t>doc. Ing. Zuzana Tučková, Ph.D.</w:t>
              </w:r>
            </w:ins>
          </w:p>
          <w:p w14:paraId="16867203" w14:textId="77777777" w:rsidR="00D545C6" w:rsidRPr="00042188" w:rsidRDefault="00D545C6" w:rsidP="00A4321B">
            <w:pPr>
              <w:jc w:val="both"/>
              <w:rPr>
                <w:ins w:id="2456" w:author="Eva Skýbová" w:date="2024-05-15T07:27:00Z"/>
              </w:rPr>
            </w:pPr>
          </w:p>
        </w:tc>
        <w:tc>
          <w:tcPr>
            <w:tcW w:w="1134" w:type="dxa"/>
            <w:shd w:val="clear" w:color="auto" w:fill="FFEEB9"/>
          </w:tcPr>
          <w:p w14:paraId="3ED087B9" w14:textId="77777777" w:rsidR="00D545C6" w:rsidRPr="00042188" w:rsidRDefault="00D545C6" w:rsidP="00A4321B">
            <w:pPr>
              <w:jc w:val="both"/>
              <w:rPr>
                <w:ins w:id="2457" w:author="Eva Skýbová" w:date="2024-05-15T07:27:00Z"/>
              </w:rPr>
            </w:pPr>
            <w:ins w:id="2458" w:author="Eva Skýbová" w:date="2024-05-15T07:27:00Z">
              <w:r>
                <w:t>1/LS</w:t>
              </w:r>
            </w:ins>
          </w:p>
        </w:tc>
        <w:tc>
          <w:tcPr>
            <w:tcW w:w="1134" w:type="dxa"/>
            <w:shd w:val="clear" w:color="auto" w:fill="FFEEB9"/>
          </w:tcPr>
          <w:p w14:paraId="60F3AB9B" w14:textId="77777777" w:rsidR="00D545C6" w:rsidRPr="00042188" w:rsidRDefault="00D545C6" w:rsidP="00A4321B">
            <w:pPr>
              <w:jc w:val="both"/>
              <w:rPr>
                <w:ins w:id="2459" w:author="Eva Skýbová" w:date="2024-05-15T07:27:00Z"/>
              </w:rPr>
            </w:pPr>
            <w:ins w:id="2460" w:author="Eva Skýbová" w:date="2024-05-15T07:27:00Z">
              <w:r>
                <w:t>PZ</w:t>
              </w:r>
            </w:ins>
          </w:p>
        </w:tc>
      </w:tr>
      <w:tr w:rsidR="00D545C6" w:rsidRPr="00042188" w14:paraId="133689E0" w14:textId="77777777" w:rsidTr="00A4321B">
        <w:trPr>
          <w:ins w:id="2461" w:author="Eva Skýbová" w:date="2024-05-15T07:27:00Z"/>
        </w:trPr>
        <w:tc>
          <w:tcPr>
            <w:tcW w:w="4253" w:type="dxa"/>
            <w:gridSpan w:val="3"/>
            <w:shd w:val="clear" w:color="auto" w:fill="FFEEB9"/>
          </w:tcPr>
          <w:p w14:paraId="6F875E81" w14:textId="77777777" w:rsidR="00D545C6" w:rsidRPr="0007164A" w:rsidRDefault="00D545C6" w:rsidP="00A4321B">
            <w:pPr>
              <w:jc w:val="both"/>
              <w:rPr>
                <w:ins w:id="2462" w:author="Eva Skýbová" w:date="2024-05-15T07:27:00Z"/>
                <w:lang w:val="en-GB"/>
              </w:rPr>
            </w:pPr>
            <w:ins w:id="2463" w:author="Eva Skýbová" w:date="2024-05-15T07:27:00Z">
              <w:r>
                <w:rPr>
                  <w:lang w:val="en-GB"/>
                </w:rPr>
                <w:t>Risk Management I</w:t>
              </w:r>
            </w:ins>
          </w:p>
        </w:tc>
        <w:tc>
          <w:tcPr>
            <w:tcW w:w="1134" w:type="dxa"/>
            <w:shd w:val="clear" w:color="auto" w:fill="FFEEB9"/>
          </w:tcPr>
          <w:p w14:paraId="374166B0" w14:textId="77777777" w:rsidR="00D545C6" w:rsidRPr="00042188" w:rsidRDefault="00D545C6" w:rsidP="00A4321B">
            <w:pPr>
              <w:jc w:val="both"/>
              <w:rPr>
                <w:ins w:id="2464" w:author="Eva Skýbová" w:date="2024-05-15T07:27:00Z"/>
              </w:rPr>
            </w:pPr>
            <w:ins w:id="2465" w:author="Eva Skýbová" w:date="2024-05-15T07:27:00Z">
              <w:r>
                <w:t>28p-14c</w:t>
              </w:r>
            </w:ins>
          </w:p>
        </w:tc>
        <w:tc>
          <w:tcPr>
            <w:tcW w:w="1134" w:type="dxa"/>
            <w:shd w:val="clear" w:color="auto" w:fill="FFEEB9"/>
          </w:tcPr>
          <w:p w14:paraId="630D3019" w14:textId="77777777" w:rsidR="00D545C6" w:rsidRPr="00042188" w:rsidRDefault="00D545C6" w:rsidP="00A4321B">
            <w:pPr>
              <w:jc w:val="both"/>
              <w:rPr>
                <w:ins w:id="2466" w:author="Eva Skýbová" w:date="2024-05-15T07:27:00Z"/>
              </w:rPr>
            </w:pPr>
            <w:ins w:id="2467" w:author="Eva Skýbová" w:date="2024-05-15T07:27:00Z">
              <w:r>
                <w:t>z, zk</w:t>
              </w:r>
            </w:ins>
          </w:p>
        </w:tc>
        <w:tc>
          <w:tcPr>
            <w:tcW w:w="1134" w:type="dxa"/>
            <w:shd w:val="clear" w:color="auto" w:fill="FFEEB9"/>
          </w:tcPr>
          <w:p w14:paraId="0BFB17D6" w14:textId="77777777" w:rsidR="00D545C6" w:rsidRPr="00042188" w:rsidRDefault="00D545C6" w:rsidP="00A4321B">
            <w:pPr>
              <w:jc w:val="both"/>
              <w:rPr>
                <w:ins w:id="2468" w:author="Eva Skýbová" w:date="2024-05-15T07:27:00Z"/>
              </w:rPr>
            </w:pPr>
            <w:ins w:id="2469" w:author="Eva Skýbová" w:date="2024-05-15T07:27:00Z">
              <w:r>
                <w:t>5</w:t>
              </w:r>
            </w:ins>
          </w:p>
        </w:tc>
        <w:tc>
          <w:tcPr>
            <w:tcW w:w="4111" w:type="dxa"/>
            <w:shd w:val="clear" w:color="auto" w:fill="FFEEB9"/>
          </w:tcPr>
          <w:p w14:paraId="3ACE1DAC" w14:textId="77777777" w:rsidR="00D545C6" w:rsidRDefault="00D545C6" w:rsidP="00A4321B">
            <w:pPr>
              <w:jc w:val="both"/>
              <w:rPr>
                <w:ins w:id="2470" w:author="Eva Skýbová" w:date="2024-05-15T07:27:00Z"/>
                <w:b/>
                <w:bCs/>
              </w:rPr>
            </w:pPr>
            <w:ins w:id="2471" w:author="Eva Skýbová" w:date="2024-05-15T07:27:00Z">
              <w:r>
                <w:rPr>
                  <w:b/>
                  <w:bCs/>
                </w:rPr>
                <w:t>doc. Mgr. Tomáš Zeman</w:t>
              </w:r>
              <w:r w:rsidRPr="00DD0925">
                <w:rPr>
                  <w:b/>
                  <w:bCs/>
                </w:rPr>
                <w:t>, Ph.D.</w:t>
              </w:r>
              <w:r>
                <w:rPr>
                  <w:b/>
                  <w:bCs/>
                </w:rPr>
                <w:t xml:space="preserve"> et Ph.D.</w:t>
              </w:r>
            </w:ins>
          </w:p>
          <w:p w14:paraId="10551A6A" w14:textId="77777777" w:rsidR="00D545C6" w:rsidRPr="003C6C2D" w:rsidRDefault="00D545C6" w:rsidP="00A4321B">
            <w:pPr>
              <w:jc w:val="both"/>
              <w:rPr>
                <w:ins w:id="2472" w:author="Eva Skýbová" w:date="2024-05-15T07:27:00Z"/>
              </w:rPr>
            </w:pPr>
          </w:p>
        </w:tc>
        <w:tc>
          <w:tcPr>
            <w:tcW w:w="1134" w:type="dxa"/>
            <w:shd w:val="clear" w:color="auto" w:fill="FFEEB9"/>
          </w:tcPr>
          <w:p w14:paraId="2BE32090" w14:textId="77777777" w:rsidR="00D545C6" w:rsidRPr="00042188" w:rsidRDefault="00D545C6" w:rsidP="00A4321B">
            <w:pPr>
              <w:jc w:val="both"/>
              <w:rPr>
                <w:ins w:id="2473" w:author="Eva Skýbová" w:date="2024-05-15T07:27:00Z"/>
              </w:rPr>
            </w:pPr>
            <w:ins w:id="2474" w:author="Eva Skýbová" w:date="2024-05-15T07:27:00Z">
              <w:r>
                <w:t>1/LS</w:t>
              </w:r>
            </w:ins>
          </w:p>
        </w:tc>
        <w:tc>
          <w:tcPr>
            <w:tcW w:w="1134" w:type="dxa"/>
            <w:shd w:val="clear" w:color="auto" w:fill="FFEEB9"/>
          </w:tcPr>
          <w:p w14:paraId="4364F5CD" w14:textId="77777777" w:rsidR="00D545C6" w:rsidRPr="00042188" w:rsidRDefault="00D545C6" w:rsidP="00A4321B">
            <w:pPr>
              <w:jc w:val="both"/>
              <w:rPr>
                <w:ins w:id="2475" w:author="Eva Skýbová" w:date="2024-05-15T07:27:00Z"/>
              </w:rPr>
            </w:pPr>
            <w:ins w:id="2476" w:author="Eva Skýbová" w:date="2024-05-15T07:27:00Z">
              <w:r>
                <w:t>ZT</w:t>
              </w:r>
            </w:ins>
          </w:p>
        </w:tc>
      </w:tr>
      <w:tr w:rsidR="00D545C6" w:rsidRPr="00042188" w14:paraId="717D1ED5" w14:textId="77777777" w:rsidTr="00A4321B">
        <w:trPr>
          <w:ins w:id="2477" w:author="Eva Skýbová" w:date="2024-05-15T07:27:00Z"/>
        </w:trPr>
        <w:tc>
          <w:tcPr>
            <w:tcW w:w="4253" w:type="dxa"/>
            <w:gridSpan w:val="3"/>
            <w:shd w:val="clear" w:color="auto" w:fill="FFEEB9"/>
          </w:tcPr>
          <w:p w14:paraId="2E540608" w14:textId="77777777" w:rsidR="00D545C6" w:rsidRPr="00F61E31" w:rsidRDefault="00D545C6" w:rsidP="00A4321B">
            <w:pPr>
              <w:jc w:val="both"/>
              <w:rPr>
                <w:ins w:id="2478" w:author="Eva Skýbová" w:date="2024-05-15T07:27:00Z"/>
                <w:strike/>
                <w:color w:val="000000" w:themeColor="text1"/>
                <w:lang w:val="en-GB"/>
              </w:rPr>
            </w:pPr>
            <w:ins w:id="2479" w:author="Eva Skýbová" w:date="2024-05-15T07:27:00Z">
              <w:r w:rsidRPr="0092357D">
                <w:rPr>
                  <w:color w:val="000000" w:themeColor="text1"/>
                  <w:lang w:val="en-GB"/>
                  <w:rPrChange w:id="2480" w:author="Eva Skýbová" w:date="2024-05-15T09:19:00Z">
                    <w:rPr>
                      <w:color w:val="000000" w:themeColor="text1"/>
                      <w:highlight w:val="yellow"/>
                      <w:lang w:val="en-GB"/>
                    </w:rPr>
                  </w:rPrChange>
                </w:rPr>
                <w:t>Internal Security</w:t>
              </w:r>
            </w:ins>
          </w:p>
        </w:tc>
        <w:tc>
          <w:tcPr>
            <w:tcW w:w="1134" w:type="dxa"/>
            <w:shd w:val="clear" w:color="auto" w:fill="FFEEB9"/>
          </w:tcPr>
          <w:p w14:paraId="68782876" w14:textId="77777777" w:rsidR="00D545C6" w:rsidRPr="00F61E31" w:rsidRDefault="00D545C6" w:rsidP="00A4321B">
            <w:pPr>
              <w:jc w:val="both"/>
              <w:rPr>
                <w:ins w:id="2481" w:author="Eva Skýbová" w:date="2024-05-15T07:27:00Z"/>
                <w:strike/>
                <w:color w:val="000000" w:themeColor="text1"/>
              </w:rPr>
            </w:pPr>
            <w:ins w:id="2482" w:author="Eva Skýbová" w:date="2024-05-15T07:27:00Z">
              <w:r w:rsidRPr="00F61E31">
                <w:rPr>
                  <w:color w:val="000000" w:themeColor="text1"/>
                </w:rPr>
                <w:t>28p-14s</w:t>
              </w:r>
            </w:ins>
          </w:p>
        </w:tc>
        <w:tc>
          <w:tcPr>
            <w:tcW w:w="1134" w:type="dxa"/>
            <w:shd w:val="clear" w:color="auto" w:fill="FFEEB9"/>
          </w:tcPr>
          <w:p w14:paraId="64B5229D" w14:textId="77777777" w:rsidR="00D545C6" w:rsidRPr="00F61E31" w:rsidRDefault="00D545C6" w:rsidP="00A4321B">
            <w:pPr>
              <w:jc w:val="both"/>
              <w:rPr>
                <w:ins w:id="2483" w:author="Eva Skýbová" w:date="2024-05-15T07:27:00Z"/>
                <w:strike/>
                <w:color w:val="000000" w:themeColor="text1"/>
              </w:rPr>
            </w:pPr>
            <w:ins w:id="2484" w:author="Eva Skýbová" w:date="2024-05-15T07:27:00Z">
              <w:r w:rsidRPr="00F61E31">
                <w:rPr>
                  <w:color w:val="000000" w:themeColor="text1"/>
                </w:rPr>
                <w:t>z, zk</w:t>
              </w:r>
            </w:ins>
          </w:p>
        </w:tc>
        <w:tc>
          <w:tcPr>
            <w:tcW w:w="1134" w:type="dxa"/>
            <w:shd w:val="clear" w:color="auto" w:fill="FFEEB9"/>
          </w:tcPr>
          <w:p w14:paraId="13FDC285" w14:textId="77777777" w:rsidR="00D545C6" w:rsidRPr="00F61E31" w:rsidRDefault="00D545C6" w:rsidP="00A4321B">
            <w:pPr>
              <w:jc w:val="both"/>
              <w:rPr>
                <w:ins w:id="2485" w:author="Eva Skýbová" w:date="2024-05-15T07:27:00Z"/>
                <w:strike/>
                <w:color w:val="000000" w:themeColor="text1"/>
              </w:rPr>
            </w:pPr>
            <w:ins w:id="2486" w:author="Eva Skýbová" w:date="2024-05-15T07:27:00Z">
              <w:r>
                <w:rPr>
                  <w:color w:val="000000" w:themeColor="text1"/>
                </w:rPr>
                <w:t>4</w:t>
              </w:r>
            </w:ins>
          </w:p>
        </w:tc>
        <w:tc>
          <w:tcPr>
            <w:tcW w:w="4111" w:type="dxa"/>
            <w:shd w:val="clear" w:color="auto" w:fill="FFEEB9"/>
          </w:tcPr>
          <w:p w14:paraId="091C27DC" w14:textId="7805ABB4" w:rsidR="00D545C6" w:rsidRPr="00F61E31" w:rsidRDefault="00D545C6" w:rsidP="00A4321B">
            <w:pPr>
              <w:jc w:val="both"/>
              <w:rPr>
                <w:ins w:id="2487" w:author="Eva Skýbová" w:date="2024-05-15T07:27:00Z"/>
                <w:b/>
                <w:bCs/>
                <w:color w:val="000000" w:themeColor="text1"/>
              </w:rPr>
            </w:pPr>
            <w:ins w:id="2488" w:author="Eva Skýbová" w:date="2024-05-15T07:27:00Z">
              <w:r w:rsidRPr="00F61E31">
                <w:rPr>
                  <w:b/>
                  <w:bCs/>
                  <w:color w:val="000000" w:themeColor="text1"/>
                </w:rPr>
                <w:t>doc. Ing. Miroslav Tomek, Ph.D. (</w:t>
              </w:r>
            </w:ins>
            <w:ins w:id="2489" w:author="Eva Skýbová" w:date="2024-05-15T07:33:00Z">
              <w:r w:rsidR="00A4321B">
                <w:rPr>
                  <w:b/>
                  <w:bCs/>
                  <w:color w:val="000000" w:themeColor="text1"/>
                </w:rPr>
                <w:t>57</w:t>
              </w:r>
            </w:ins>
            <w:ins w:id="2490" w:author="Eva Skýbová" w:date="2024-05-15T07:27:00Z">
              <w:r w:rsidRPr="00F61E31">
                <w:rPr>
                  <w:b/>
                  <w:bCs/>
                  <w:color w:val="000000" w:themeColor="text1"/>
                </w:rPr>
                <w:t xml:space="preserve"> %)</w:t>
              </w:r>
            </w:ins>
          </w:p>
          <w:p w14:paraId="3CD3C9E6" w14:textId="77777777" w:rsidR="00D545C6" w:rsidRDefault="00D545C6" w:rsidP="00A4321B">
            <w:pPr>
              <w:jc w:val="both"/>
              <w:rPr>
                <w:ins w:id="2491" w:author="Eva Skýbová" w:date="2024-05-15T09:20:00Z"/>
                <w:color w:val="000000" w:themeColor="text1"/>
              </w:rPr>
            </w:pPr>
            <w:ins w:id="2492" w:author="Eva Skýbová" w:date="2024-05-15T07:27:00Z">
              <w:r w:rsidRPr="00F61E31">
                <w:rPr>
                  <w:color w:val="000000" w:themeColor="text1"/>
                </w:rPr>
                <w:t>Ing. Martin Ficek, Ph.D. (</w:t>
              </w:r>
            </w:ins>
            <w:ins w:id="2493" w:author="Eva Skýbová" w:date="2024-05-15T07:33:00Z">
              <w:r w:rsidR="00A4321B">
                <w:rPr>
                  <w:color w:val="000000" w:themeColor="text1"/>
                </w:rPr>
                <w:t>43</w:t>
              </w:r>
            </w:ins>
            <w:ins w:id="2494" w:author="Eva Skýbová" w:date="2024-05-15T07:27:00Z">
              <w:r w:rsidRPr="00F61E31">
                <w:rPr>
                  <w:color w:val="000000" w:themeColor="text1"/>
                </w:rPr>
                <w:t>%)</w:t>
              </w:r>
            </w:ins>
          </w:p>
          <w:p w14:paraId="1831D799" w14:textId="385F5885" w:rsidR="0092357D" w:rsidRPr="00F61E31" w:rsidRDefault="0092357D" w:rsidP="00A4321B">
            <w:pPr>
              <w:jc w:val="both"/>
              <w:rPr>
                <w:ins w:id="2495" w:author="Eva Skýbová" w:date="2024-05-15T07:27:00Z"/>
                <w:b/>
                <w:bCs/>
                <w:strike/>
                <w:color w:val="000000" w:themeColor="text1"/>
              </w:rPr>
            </w:pPr>
          </w:p>
        </w:tc>
        <w:tc>
          <w:tcPr>
            <w:tcW w:w="1134" w:type="dxa"/>
            <w:shd w:val="clear" w:color="auto" w:fill="FFEEB9"/>
          </w:tcPr>
          <w:p w14:paraId="4B28D6A8" w14:textId="77777777" w:rsidR="00D545C6" w:rsidRPr="00422596" w:rsidRDefault="00D545C6" w:rsidP="00A4321B">
            <w:pPr>
              <w:jc w:val="both"/>
              <w:rPr>
                <w:ins w:id="2496" w:author="Eva Skýbová" w:date="2024-05-15T07:27:00Z"/>
                <w:strike/>
                <w:color w:val="FF0000"/>
              </w:rPr>
            </w:pPr>
            <w:ins w:id="2497" w:author="Eva Skýbová" w:date="2024-05-15T07:27:00Z">
              <w:r w:rsidRPr="00D052E1">
                <w:t>1/LS</w:t>
              </w:r>
            </w:ins>
          </w:p>
        </w:tc>
        <w:tc>
          <w:tcPr>
            <w:tcW w:w="1134" w:type="dxa"/>
            <w:shd w:val="clear" w:color="auto" w:fill="FFEEB9"/>
          </w:tcPr>
          <w:p w14:paraId="78BFCF35" w14:textId="77777777" w:rsidR="00D545C6" w:rsidRPr="00422596" w:rsidRDefault="00D545C6" w:rsidP="00A4321B">
            <w:pPr>
              <w:jc w:val="both"/>
              <w:rPr>
                <w:ins w:id="2498" w:author="Eva Skýbová" w:date="2024-05-15T07:27:00Z"/>
                <w:strike/>
                <w:color w:val="FF0000"/>
              </w:rPr>
            </w:pPr>
          </w:p>
        </w:tc>
      </w:tr>
      <w:tr w:rsidR="00D545C6" w:rsidRPr="00042188" w14:paraId="1832A55B" w14:textId="77777777" w:rsidTr="00A4321B">
        <w:trPr>
          <w:trHeight w:val="510"/>
          <w:ins w:id="2499" w:author="Eva Skýbová" w:date="2024-05-15T07:27:00Z"/>
        </w:trPr>
        <w:tc>
          <w:tcPr>
            <w:tcW w:w="4253" w:type="dxa"/>
            <w:gridSpan w:val="3"/>
            <w:shd w:val="clear" w:color="auto" w:fill="FFEEB9"/>
          </w:tcPr>
          <w:p w14:paraId="6814D7E0" w14:textId="77777777" w:rsidR="00D545C6" w:rsidRPr="0007164A" w:rsidRDefault="00D545C6" w:rsidP="00A4321B">
            <w:pPr>
              <w:rPr>
                <w:ins w:id="2500" w:author="Eva Skýbová" w:date="2024-05-15T07:27:00Z"/>
                <w:lang w:val="en-GB"/>
              </w:rPr>
            </w:pPr>
            <w:ins w:id="2501" w:author="Eva Skýbová" w:date="2024-05-15T07:27:00Z">
              <w:r w:rsidRPr="00331129">
                <w:rPr>
                  <w:lang w:val="en-GB"/>
                </w:rPr>
                <w:t>Fundamentals of Linear Algebra and Optimalization</w:t>
              </w:r>
            </w:ins>
          </w:p>
        </w:tc>
        <w:tc>
          <w:tcPr>
            <w:tcW w:w="1134" w:type="dxa"/>
            <w:shd w:val="clear" w:color="auto" w:fill="FFEEB9"/>
          </w:tcPr>
          <w:p w14:paraId="02AA8804" w14:textId="77777777" w:rsidR="00D545C6" w:rsidRPr="00042188" w:rsidRDefault="00D545C6" w:rsidP="00A4321B">
            <w:pPr>
              <w:jc w:val="both"/>
              <w:rPr>
                <w:ins w:id="2502" w:author="Eva Skýbová" w:date="2024-05-15T07:27:00Z"/>
              </w:rPr>
            </w:pPr>
            <w:ins w:id="2503" w:author="Eva Skýbová" w:date="2024-05-15T07:27:00Z">
              <w:r>
                <w:t>28p-28c</w:t>
              </w:r>
            </w:ins>
          </w:p>
        </w:tc>
        <w:tc>
          <w:tcPr>
            <w:tcW w:w="1134" w:type="dxa"/>
            <w:shd w:val="clear" w:color="auto" w:fill="FFEEB9"/>
          </w:tcPr>
          <w:p w14:paraId="6330BA8C" w14:textId="77777777" w:rsidR="00D545C6" w:rsidRPr="00042188" w:rsidRDefault="00D545C6" w:rsidP="00A4321B">
            <w:pPr>
              <w:jc w:val="both"/>
              <w:rPr>
                <w:ins w:id="2504" w:author="Eva Skýbová" w:date="2024-05-15T07:27:00Z"/>
              </w:rPr>
            </w:pPr>
            <w:ins w:id="2505" w:author="Eva Skýbová" w:date="2024-05-15T07:27:00Z">
              <w:r>
                <w:t>z, zk</w:t>
              </w:r>
            </w:ins>
          </w:p>
        </w:tc>
        <w:tc>
          <w:tcPr>
            <w:tcW w:w="1134" w:type="dxa"/>
            <w:shd w:val="clear" w:color="auto" w:fill="FFEEB9"/>
          </w:tcPr>
          <w:p w14:paraId="5F71766F" w14:textId="77777777" w:rsidR="00D545C6" w:rsidRPr="00042188" w:rsidRDefault="00D545C6" w:rsidP="00A4321B">
            <w:pPr>
              <w:jc w:val="both"/>
              <w:rPr>
                <w:ins w:id="2506" w:author="Eva Skýbová" w:date="2024-05-15T07:27:00Z"/>
              </w:rPr>
            </w:pPr>
            <w:ins w:id="2507" w:author="Eva Skýbová" w:date="2024-05-15T07:27:00Z">
              <w:r>
                <w:t>5</w:t>
              </w:r>
            </w:ins>
          </w:p>
        </w:tc>
        <w:tc>
          <w:tcPr>
            <w:tcW w:w="4111" w:type="dxa"/>
            <w:shd w:val="clear" w:color="auto" w:fill="FFEEB9"/>
          </w:tcPr>
          <w:p w14:paraId="1ED96E8C" w14:textId="77777777" w:rsidR="00D545C6" w:rsidRDefault="00D545C6" w:rsidP="00A4321B">
            <w:pPr>
              <w:jc w:val="both"/>
              <w:rPr>
                <w:ins w:id="2508" w:author="Eva Skýbová" w:date="2024-05-15T07:27:00Z"/>
                <w:b/>
                <w:bCs/>
              </w:rPr>
            </w:pPr>
            <w:ins w:id="2509" w:author="Eva Skýbová" w:date="2024-05-15T07:27:00Z">
              <w:r>
                <w:rPr>
                  <w:b/>
                  <w:bCs/>
                </w:rPr>
                <w:t>Mgr. Zbyněk Cerman</w:t>
              </w:r>
              <w:r w:rsidRPr="00DD0925">
                <w:rPr>
                  <w:b/>
                  <w:bCs/>
                </w:rPr>
                <w:t xml:space="preserve">, </w:t>
              </w:r>
              <w:r>
                <w:rPr>
                  <w:b/>
                  <w:bCs/>
                </w:rPr>
                <w:t>Ph.D.</w:t>
              </w:r>
            </w:ins>
          </w:p>
          <w:p w14:paraId="1672ABC2" w14:textId="77777777" w:rsidR="00D545C6" w:rsidRPr="00042188" w:rsidRDefault="00D545C6" w:rsidP="00A4321B">
            <w:pPr>
              <w:jc w:val="both"/>
              <w:rPr>
                <w:ins w:id="2510" w:author="Eva Skýbová" w:date="2024-05-15T07:27:00Z"/>
              </w:rPr>
            </w:pPr>
          </w:p>
        </w:tc>
        <w:tc>
          <w:tcPr>
            <w:tcW w:w="1134" w:type="dxa"/>
            <w:shd w:val="clear" w:color="auto" w:fill="FFEEB9"/>
          </w:tcPr>
          <w:p w14:paraId="4833DC1C" w14:textId="77777777" w:rsidR="00D545C6" w:rsidRPr="00042188" w:rsidRDefault="00D545C6" w:rsidP="00A4321B">
            <w:pPr>
              <w:jc w:val="both"/>
              <w:rPr>
                <w:ins w:id="2511" w:author="Eva Skýbová" w:date="2024-05-15T07:27:00Z"/>
              </w:rPr>
            </w:pPr>
            <w:ins w:id="2512" w:author="Eva Skýbová" w:date="2024-05-15T07:27:00Z">
              <w:r>
                <w:t>1/LS</w:t>
              </w:r>
            </w:ins>
          </w:p>
        </w:tc>
        <w:tc>
          <w:tcPr>
            <w:tcW w:w="1134" w:type="dxa"/>
            <w:shd w:val="clear" w:color="auto" w:fill="FFEEB9"/>
          </w:tcPr>
          <w:p w14:paraId="08900594" w14:textId="77777777" w:rsidR="00D545C6" w:rsidRPr="00042188" w:rsidRDefault="00D545C6" w:rsidP="00A4321B">
            <w:pPr>
              <w:jc w:val="both"/>
              <w:rPr>
                <w:ins w:id="2513" w:author="Eva Skýbová" w:date="2024-05-15T07:27:00Z"/>
              </w:rPr>
            </w:pPr>
          </w:p>
        </w:tc>
      </w:tr>
      <w:tr w:rsidR="00D545C6" w:rsidRPr="00042188" w14:paraId="2630CB2E" w14:textId="77777777" w:rsidTr="00A4321B">
        <w:trPr>
          <w:ins w:id="2514" w:author="Eva Skýbová" w:date="2024-05-15T07:27:00Z"/>
        </w:trPr>
        <w:tc>
          <w:tcPr>
            <w:tcW w:w="4253" w:type="dxa"/>
            <w:gridSpan w:val="3"/>
            <w:shd w:val="clear" w:color="auto" w:fill="FFEEB9"/>
          </w:tcPr>
          <w:p w14:paraId="69FE5C70" w14:textId="77777777" w:rsidR="00D545C6" w:rsidRPr="0007164A" w:rsidRDefault="00D545C6" w:rsidP="00A4321B">
            <w:pPr>
              <w:jc w:val="both"/>
              <w:rPr>
                <w:ins w:id="2515" w:author="Eva Skýbová" w:date="2024-05-15T07:27:00Z"/>
                <w:lang w:val="en-GB"/>
              </w:rPr>
            </w:pPr>
            <w:ins w:id="2516" w:author="Eva Skýbová" w:date="2024-05-15T07:27:00Z">
              <w:r>
                <w:rPr>
                  <w:lang w:val="en-GB"/>
                </w:rPr>
                <w:t>Technical Chemistry</w:t>
              </w:r>
            </w:ins>
          </w:p>
        </w:tc>
        <w:tc>
          <w:tcPr>
            <w:tcW w:w="1134" w:type="dxa"/>
            <w:shd w:val="clear" w:color="auto" w:fill="FFEEB9"/>
          </w:tcPr>
          <w:p w14:paraId="5E2D205C" w14:textId="77777777" w:rsidR="00D545C6" w:rsidRPr="00042188" w:rsidRDefault="00D545C6" w:rsidP="00A4321B">
            <w:pPr>
              <w:jc w:val="both"/>
              <w:rPr>
                <w:ins w:id="2517" w:author="Eva Skýbová" w:date="2024-05-15T07:27:00Z"/>
              </w:rPr>
            </w:pPr>
            <w:ins w:id="2518" w:author="Eva Skýbová" w:date="2024-05-15T07:27:00Z">
              <w:r>
                <w:t>28p-28s-42c</w:t>
              </w:r>
            </w:ins>
          </w:p>
        </w:tc>
        <w:tc>
          <w:tcPr>
            <w:tcW w:w="1134" w:type="dxa"/>
            <w:shd w:val="clear" w:color="auto" w:fill="FFEEB9"/>
          </w:tcPr>
          <w:p w14:paraId="043F43F0" w14:textId="77777777" w:rsidR="00D545C6" w:rsidRPr="00042188" w:rsidRDefault="00D545C6" w:rsidP="00A4321B">
            <w:pPr>
              <w:jc w:val="both"/>
              <w:rPr>
                <w:ins w:id="2519" w:author="Eva Skýbová" w:date="2024-05-15T07:27:00Z"/>
              </w:rPr>
            </w:pPr>
            <w:ins w:id="2520" w:author="Eva Skýbová" w:date="2024-05-15T07:27:00Z">
              <w:r>
                <w:t>z, zk</w:t>
              </w:r>
            </w:ins>
          </w:p>
        </w:tc>
        <w:tc>
          <w:tcPr>
            <w:tcW w:w="1134" w:type="dxa"/>
            <w:shd w:val="clear" w:color="auto" w:fill="FFEEB9"/>
          </w:tcPr>
          <w:p w14:paraId="0A1E11DA" w14:textId="77777777" w:rsidR="00D545C6" w:rsidRPr="00042188" w:rsidRDefault="00D545C6" w:rsidP="00A4321B">
            <w:pPr>
              <w:jc w:val="both"/>
              <w:rPr>
                <w:ins w:id="2521" w:author="Eva Skýbová" w:date="2024-05-15T07:27:00Z"/>
              </w:rPr>
            </w:pPr>
            <w:ins w:id="2522" w:author="Eva Skýbová" w:date="2024-05-15T07:27:00Z">
              <w:r>
                <w:t>6</w:t>
              </w:r>
            </w:ins>
          </w:p>
        </w:tc>
        <w:tc>
          <w:tcPr>
            <w:tcW w:w="4111" w:type="dxa"/>
            <w:shd w:val="clear" w:color="auto" w:fill="FFEEB9"/>
          </w:tcPr>
          <w:p w14:paraId="3E9F8C7F" w14:textId="77777777" w:rsidR="00D545C6" w:rsidRDefault="00D545C6" w:rsidP="00A4321B">
            <w:pPr>
              <w:jc w:val="both"/>
              <w:rPr>
                <w:ins w:id="2523" w:author="Eva Skýbová" w:date="2024-05-15T07:27:00Z"/>
                <w:b/>
                <w:bCs/>
              </w:rPr>
            </w:pPr>
            <w:ins w:id="2524" w:author="Eva Skýbová" w:date="2024-05-15T07:27:00Z">
              <w:r>
                <w:rPr>
                  <w:b/>
                  <w:bCs/>
                </w:rPr>
                <w:t>doc. Ing. Pavel Valášek, CSc., LL.M</w:t>
              </w:r>
            </w:ins>
          </w:p>
          <w:p w14:paraId="09DDB5BD" w14:textId="77777777" w:rsidR="00D545C6" w:rsidRPr="00042188" w:rsidRDefault="00D545C6" w:rsidP="00A4321B">
            <w:pPr>
              <w:jc w:val="both"/>
              <w:rPr>
                <w:ins w:id="2525" w:author="Eva Skýbová" w:date="2024-05-15T07:27:00Z"/>
              </w:rPr>
            </w:pPr>
          </w:p>
        </w:tc>
        <w:tc>
          <w:tcPr>
            <w:tcW w:w="1134" w:type="dxa"/>
            <w:shd w:val="clear" w:color="auto" w:fill="FFEEB9"/>
          </w:tcPr>
          <w:p w14:paraId="1991BFB8" w14:textId="77777777" w:rsidR="00D545C6" w:rsidRPr="00042188" w:rsidRDefault="00D545C6" w:rsidP="00A4321B">
            <w:pPr>
              <w:jc w:val="both"/>
              <w:rPr>
                <w:ins w:id="2526" w:author="Eva Skýbová" w:date="2024-05-15T07:27:00Z"/>
              </w:rPr>
            </w:pPr>
            <w:ins w:id="2527" w:author="Eva Skýbová" w:date="2024-05-15T07:27:00Z">
              <w:r>
                <w:t>1/LS</w:t>
              </w:r>
            </w:ins>
          </w:p>
        </w:tc>
        <w:tc>
          <w:tcPr>
            <w:tcW w:w="1134" w:type="dxa"/>
            <w:shd w:val="clear" w:color="auto" w:fill="FFEEB9"/>
          </w:tcPr>
          <w:p w14:paraId="0774C832" w14:textId="77777777" w:rsidR="00D545C6" w:rsidRPr="00042188" w:rsidRDefault="00D545C6" w:rsidP="00A4321B">
            <w:pPr>
              <w:jc w:val="both"/>
              <w:rPr>
                <w:ins w:id="2528" w:author="Eva Skýbová" w:date="2024-05-15T07:27:00Z"/>
              </w:rPr>
            </w:pPr>
          </w:p>
        </w:tc>
      </w:tr>
      <w:tr w:rsidR="00D545C6" w:rsidRPr="00042188" w14:paraId="6588D1FF" w14:textId="77777777" w:rsidTr="00A4321B">
        <w:trPr>
          <w:cantSplit/>
          <w:ins w:id="2529" w:author="Eva Skýbová" w:date="2024-05-15T07:27:00Z"/>
        </w:trPr>
        <w:tc>
          <w:tcPr>
            <w:tcW w:w="4253" w:type="dxa"/>
            <w:gridSpan w:val="3"/>
            <w:shd w:val="clear" w:color="auto" w:fill="ECF1F8"/>
          </w:tcPr>
          <w:p w14:paraId="38EF7336" w14:textId="77777777" w:rsidR="00D545C6" w:rsidRPr="00F47513" w:rsidRDefault="00D545C6" w:rsidP="00A4321B">
            <w:pPr>
              <w:jc w:val="both"/>
              <w:rPr>
                <w:ins w:id="2530" w:author="Eva Skýbová" w:date="2024-05-15T07:27:00Z"/>
                <w:lang w:val="en-GB"/>
              </w:rPr>
            </w:pPr>
            <w:ins w:id="2531" w:author="Eva Skýbová" w:date="2024-05-15T07:27:00Z">
              <w:r w:rsidRPr="00F47513">
                <w:rPr>
                  <w:lang w:val="en-GB"/>
                </w:rPr>
                <w:t>Risk Management II</w:t>
              </w:r>
            </w:ins>
          </w:p>
        </w:tc>
        <w:tc>
          <w:tcPr>
            <w:tcW w:w="1134" w:type="dxa"/>
            <w:shd w:val="clear" w:color="auto" w:fill="ECF1F8"/>
          </w:tcPr>
          <w:p w14:paraId="5523ADBE" w14:textId="69827F51" w:rsidR="00D545C6" w:rsidRPr="00042188" w:rsidRDefault="00D545C6" w:rsidP="009C6C75">
            <w:pPr>
              <w:jc w:val="both"/>
              <w:rPr>
                <w:ins w:id="2532" w:author="Eva Skýbová" w:date="2024-05-15T07:27:00Z"/>
              </w:rPr>
            </w:pPr>
            <w:ins w:id="2533" w:author="Eva Skýbová" w:date="2024-05-15T07:27:00Z">
              <w:r>
                <w:t>28p-14</w:t>
              </w:r>
            </w:ins>
            <w:ins w:id="2534" w:author="Eva Skýbová" w:date="2024-05-15T10:11:00Z">
              <w:r w:rsidR="009C6C75">
                <w:t>c</w:t>
              </w:r>
            </w:ins>
          </w:p>
        </w:tc>
        <w:tc>
          <w:tcPr>
            <w:tcW w:w="1134" w:type="dxa"/>
            <w:shd w:val="clear" w:color="auto" w:fill="ECF1F8"/>
          </w:tcPr>
          <w:p w14:paraId="54CD24AB" w14:textId="77777777" w:rsidR="00D545C6" w:rsidRPr="00042188" w:rsidRDefault="00D545C6" w:rsidP="00A4321B">
            <w:pPr>
              <w:jc w:val="both"/>
              <w:rPr>
                <w:ins w:id="2535" w:author="Eva Skýbová" w:date="2024-05-15T07:27:00Z"/>
              </w:rPr>
            </w:pPr>
            <w:ins w:id="2536" w:author="Eva Skýbová" w:date="2024-05-15T07:27:00Z">
              <w:r>
                <w:t>z, zk</w:t>
              </w:r>
            </w:ins>
          </w:p>
        </w:tc>
        <w:tc>
          <w:tcPr>
            <w:tcW w:w="1134" w:type="dxa"/>
            <w:shd w:val="clear" w:color="auto" w:fill="ECF1F8"/>
          </w:tcPr>
          <w:p w14:paraId="5D049B5F" w14:textId="77777777" w:rsidR="00D545C6" w:rsidRPr="00042188" w:rsidRDefault="00D545C6" w:rsidP="00A4321B">
            <w:pPr>
              <w:jc w:val="both"/>
              <w:rPr>
                <w:ins w:id="2537" w:author="Eva Skýbová" w:date="2024-05-15T07:27:00Z"/>
              </w:rPr>
            </w:pPr>
            <w:ins w:id="2538" w:author="Eva Skýbová" w:date="2024-05-15T07:27:00Z">
              <w:r>
                <w:t>5</w:t>
              </w:r>
            </w:ins>
          </w:p>
        </w:tc>
        <w:tc>
          <w:tcPr>
            <w:tcW w:w="4111" w:type="dxa"/>
            <w:shd w:val="clear" w:color="auto" w:fill="ECF1F8"/>
          </w:tcPr>
          <w:p w14:paraId="14C970E5" w14:textId="77777777" w:rsidR="00D545C6" w:rsidRDefault="00D545C6" w:rsidP="00A4321B">
            <w:pPr>
              <w:jc w:val="both"/>
              <w:rPr>
                <w:ins w:id="2539" w:author="Eva Skýbová" w:date="2024-05-15T07:27:00Z"/>
                <w:b/>
                <w:bCs/>
              </w:rPr>
            </w:pPr>
            <w:ins w:id="2540" w:author="Eva Skýbová" w:date="2024-05-15T07:27:00Z">
              <w:r>
                <w:rPr>
                  <w:b/>
                  <w:bCs/>
                </w:rPr>
                <w:t>doc. Mgr. Tomáš Zeman</w:t>
              </w:r>
              <w:r w:rsidRPr="00DD0925">
                <w:rPr>
                  <w:b/>
                  <w:bCs/>
                </w:rPr>
                <w:t>, Ph.D.</w:t>
              </w:r>
              <w:r>
                <w:rPr>
                  <w:b/>
                  <w:bCs/>
                </w:rPr>
                <w:t xml:space="preserve"> et Ph.D.</w:t>
              </w:r>
            </w:ins>
          </w:p>
          <w:p w14:paraId="0EFCAB74" w14:textId="77777777" w:rsidR="00D545C6" w:rsidRPr="00042188" w:rsidRDefault="00D545C6" w:rsidP="00A4321B">
            <w:pPr>
              <w:jc w:val="both"/>
              <w:rPr>
                <w:ins w:id="2541" w:author="Eva Skýbová" w:date="2024-05-15T07:27:00Z"/>
              </w:rPr>
            </w:pPr>
          </w:p>
        </w:tc>
        <w:tc>
          <w:tcPr>
            <w:tcW w:w="1134" w:type="dxa"/>
            <w:shd w:val="clear" w:color="auto" w:fill="ECF1F8"/>
          </w:tcPr>
          <w:p w14:paraId="0E4A45B4" w14:textId="77777777" w:rsidR="00D545C6" w:rsidRPr="00042188" w:rsidRDefault="00D545C6" w:rsidP="00A4321B">
            <w:pPr>
              <w:jc w:val="both"/>
              <w:rPr>
                <w:ins w:id="2542" w:author="Eva Skýbová" w:date="2024-05-15T07:27:00Z"/>
              </w:rPr>
            </w:pPr>
            <w:ins w:id="2543" w:author="Eva Skýbová" w:date="2024-05-15T07:27:00Z">
              <w:r>
                <w:t>2/ZS</w:t>
              </w:r>
            </w:ins>
          </w:p>
        </w:tc>
        <w:tc>
          <w:tcPr>
            <w:tcW w:w="1134" w:type="dxa"/>
            <w:shd w:val="clear" w:color="auto" w:fill="ECF1F8"/>
          </w:tcPr>
          <w:p w14:paraId="5260C595" w14:textId="77777777" w:rsidR="00D545C6" w:rsidRPr="00042188" w:rsidRDefault="00D545C6" w:rsidP="00A4321B">
            <w:pPr>
              <w:jc w:val="both"/>
              <w:rPr>
                <w:ins w:id="2544" w:author="Eva Skýbová" w:date="2024-05-15T07:27:00Z"/>
              </w:rPr>
            </w:pPr>
            <w:ins w:id="2545" w:author="Eva Skýbová" w:date="2024-05-15T07:27:00Z">
              <w:r>
                <w:t>ZT</w:t>
              </w:r>
            </w:ins>
          </w:p>
        </w:tc>
      </w:tr>
      <w:tr w:rsidR="00D545C6" w:rsidRPr="00042188" w14:paraId="34A48C0B" w14:textId="77777777" w:rsidTr="00A4321B">
        <w:trPr>
          <w:ins w:id="2546" w:author="Eva Skýbová" w:date="2024-05-15T07:27:00Z"/>
        </w:trPr>
        <w:tc>
          <w:tcPr>
            <w:tcW w:w="4253" w:type="dxa"/>
            <w:gridSpan w:val="3"/>
            <w:shd w:val="clear" w:color="auto" w:fill="ECF1F8"/>
          </w:tcPr>
          <w:p w14:paraId="4CED20EB" w14:textId="77777777" w:rsidR="00D545C6" w:rsidRPr="00F47513" w:rsidRDefault="00D545C6" w:rsidP="00A4321B">
            <w:pPr>
              <w:jc w:val="both"/>
              <w:rPr>
                <w:ins w:id="2547" w:author="Eva Skýbová" w:date="2024-05-15T07:27:00Z"/>
                <w:lang w:val="en-GB"/>
              </w:rPr>
            </w:pPr>
            <w:ins w:id="2548" w:author="Eva Skýbová" w:date="2024-05-15T07:27:00Z">
              <w:r>
                <w:rPr>
                  <w:lang w:val="en-GB"/>
                </w:rPr>
                <w:t>Introduction to Logistics</w:t>
              </w:r>
            </w:ins>
          </w:p>
        </w:tc>
        <w:tc>
          <w:tcPr>
            <w:tcW w:w="1134" w:type="dxa"/>
            <w:shd w:val="clear" w:color="auto" w:fill="ECF1F8"/>
          </w:tcPr>
          <w:p w14:paraId="4014A5D2" w14:textId="77777777" w:rsidR="00D545C6" w:rsidRPr="00042188" w:rsidRDefault="00D545C6" w:rsidP="00A4321B">
            <w:pPr>
              <w:jc w:val="both"/>
              <w:rPr>
                <w:ins w:id="2549" w:author="Eva Skýbová" w:date="2024-05-15T07:27:00Z"/>
              </w:rPr>
            </w:pPr>
            <w:ins w:id="2550" w:author="Eva Skýbová" w:date="2024-05-15T07:27:00Z">
              <w:r>
                <w:t>14p-28s</w:t>
              </w:r>
            </w:ins>
          </w:p>
        </w:tc>
        <w:tc>
          <w:tcPr>
            <w:tcW w:w="1134" w:type="dxa"/>
            <w:shd w:val="clear" w:color="auto" w:fill="ECF1F8"/>
          </w:tcPr>
          <w:p w14:paraId="732A49F2" w14:textId="77777777" w:rsidR="00D545C6" w:rsidRPr="00042188" w:rsidRDefault="00D545C6" w:rsidP="00A4321B">
            <w:pPr>
              <w:jc w:val="both"/>
              <w:rPr>
                <w:ins w:id="2551" w:author="Eva Skýbová" w:date="2024-05-15T07:27:00Z"/>
              </w:rPr>
            </w:pPr>
            <w:ins w:id="2552" w:author="Eva Skýbová" w:date="2024-05-15T07:27:00Z">
              <w:r>
                <w:t>z, zk</w:t>
              </w:r>
            </w:ins>
          </w:p>
        </w:tc>
        <w:tc>
          <w:tcPr>
            <w:tcW w:w="1134" w:type="dxa"/>
            <w:shd w:val="clear" w:color="auto" w:fill="ECF1F8"/>
          </w:tcPr>
          <w:p w14:paraId="3863AEE4" w14:textId="77777777" w:rsidR="00D545C6" w:rsidRPr="00042188" w:rsidRDefault="00D545C6" w:rsidP="00A4321B">
            <w:pPr>
              <w:jc w:val="both"/>
              <w:rPr>
                <w:ins w:id="2553" w:author="Eva Skýbová" w:date="2024-05-15T07:27:00Z"/>
              </w:rPr>
            </w:pPr>
            <w:ins w:id="2554" w:author="Eva Skýbová" w:date="2024-05-15T07:27:00Z">
              <w:r>
                <w:t>4</w:t>
              </w:r>
            </w:ins>
          </w:p>
        </w:tc>
        <w:tc>
          <w:tcPr>
            <w:tcW w:w="4111" w:type="dxa"/>
            <w:shd w:val="clear" w:color="auto" w:fill="ECF1F8"/>
          </w:tcPr>
          <w:p w14:paraId="633942E8" w14:textId="22476AF0" w:rsidR="00D545C6" w:rsidRDefault="0092357D" w:rsidP="00A4321B">
            <w:pPr>
              <w:jc w:val="both"/>
              <w:rPr>
                <w:ins w:id="2555" w:author="Eva Skýbová" w:date="2024-05-15T07:27:00Z"/>
                <w:b/>
                <w:bCs/>
              </w:rPr>
            </w:pPr>
            <w:ins w:id="2556" w:author="Eva Skýbová" w:date="2024-05-15T09:18:00Z">
              <w:r>
                <w:rPr>
                  <w:b/>
                  <w:bCs/>
                </w:rPr>
                <w:t xml:space="preserve">Ing. Leo Tvrdoň, </w:t>
              </w:r>
            </w:ins>
            <w:ins w:id="2557" w:author="Eva Skýbová" w:date="2024-05-15T09:19:00Z">
              <w:r>
                <w:rPr>
                  <w:b/>
                  <w:bCs/>
                </w:rPr>
                <w:t>Ph.D., Alog.</w:t>
              </w:r>
            </w:ins>
          </w:p>
          <w:p w14:paraId="26C8B592" w14:textId="77777777" w:rsidR="00D545C6" w:rsidRPr="007615E7" w:rsidRDefault="00D545C6" w:rsidP="00A4321B">
            <w:pPr>
              <w:jc w:val="both"/>
              <w:rPr>
                <w:ins w:id="2558" w:author="Eva Skýbová" w:date="2024-05-15T07:27:00Z"/>
                <w:b/>
                <w:bCs/>
              </w:rPr>
            </w:pPr>
          </w:p>
        </w:tc>
        <w:tc>
          <w:tcPr>
            <w:tcW w:w="1134" w:type="dxa"/>
            <w:shd w:val="clear" w:color="auto" w:fill="ECF1F8"/>
          </w:tcPr>
          <w:p w14:paraId="7CEA5C1B" w14:textId="77777777" w:rsidR="00D545C6" w:rsidRPr="00042188" w:rsidRDefault="00D545C6" w:rsidP="00A4321B">
            <w:pPr>
              <w:jc w:val="both"/>
              <w:rPr>
                <w:ins w:id="2559" w:author="Eva Skýbová" w:date="2024-05-15T07:27:00Z"/>
              </w:rPr>
            </w:pPr>
            <w:ins w:id="2560" w:author="Eva Skýbová" w:date="2024-05-15T07:27:00Z">
              <w:r>
                <w:t>2/ZS</w:t>
              </w:r>
            </w:ins>
          </w:p>
        </w:tc>
        <w:tc>
          <w:tcPr>
            <w:tcW w:w="1134" w:type="dxa"/>
            <w:shd w:val="clear" w:color="auto" w:fill="ECF1F8"/>
          </w:tcPr>
          <w:p w14:paraId="45DC6F3F" w14:textId="77777777" w:rsidR="00D545C6" w:rsidRPr="00042188" w:rsidRDefault="00D545C6" w:rsidP="00A4321B">
            <w:pPr>
              <w:jc w:val="both"/>
              <w:rPr>
                <w:ins w:id="2561" w:author="Eva Skýbová" w:date="2024-05-15T07:27:00Z"/>
              </w:rPr>
            </w:pPr>
          </w:p>
        </w:tc>
      </w:tr>
      <w:tr w:rsidR="00D545C6" w:rsidRPr="00042188" w14:paraId="0E034861" w14:textId="77777777" w:rsidTr="00A4321B">
        <w:trPr>
          <w:ins w:id="2562" w:author="Eva Skýbová" w:date="2024-05-15T07:27:00Z"/>
        </w:trPr>
        <w:tc>
          <w:tcPr>
            <w:tcW w:w="4253" w:type="dxa"/>
            <w:gridSpan w:val="3"/>
            <w:shd w:val="clear" w:color="auto" w:fill="ECF1F8"/>
          </w:tcPr>
          <w:p w14:paraId="279D58C4" w14:textId="77777777" w:rsidR="00D545C6" w:rsidRPr="00F47513" w:rsidRDefault="00D545C6" w:rsidP="00A4321B">
            <w:pPr>
              <w:jc w:val="both"/>
              <w:rPr>
                <w:ins w:id="2563" w:author="Eva Skýbová" w:date="2024-05-15T07:27:00Z"/>
                <w:lang w:val="en-GB"/>
              </w:rPr>
            </w:pPr>
            <w:ins w:id="2564" w:author="Eva Skýbová" w:date="2024-05-15T07:27:00Z">
              <w:r w:rsidRPr="0092357D">
                <w:rPr>
                  <w:lang w:val="en-GB"/>
                  <w:rPrChange w:id="2565" w:author="Eva Skýbová" w:date="2024-05-15T09:19:00Z">
                    <w:rPr>
                      <w:highlight w:val="yellow"/>
                      <w:lang w:val="en-GB"/>
                    </w:rPr>
                  </w:rPrChange>
                </w:rPr>
                <w:lastRenderedPageBreak/>
                <w:t xml:space="preserve">Population </w:t>
              </w:r>
              <w:r w:rsidRPr="0092357D">
                <w:rPr>
                  <w:lang w:val="en-GB"/>
                  <w:rPrChange w:id="2566" w:author="Eva Skýbová" w:date="2024-05-15T09:19:00Z">
                    <w:rPr>
                      <w:color w:val="FF0000"/>
                      <w:highlight w:val="yellow"/>
                      <w:lang w:val="en-GB"/>
                    </w:rPr>
                  </w:rPrChange>
                </w:rPr>
                <w:t>P</w:t>
              </w:r>
              <w:r w:rsidRPr="0092357D">
                <w:rPr>
                  <w:lang w:val="en-GB"/>
                  <w:rPrChange w:id="2567" w:author="Eva Skýbová" w:date="2024-05-15T09:19:00Z">
                    <w:rPr>
                      <w:highlight w:val="yellow"/>
                      <w:lang w:val="en-GB"/>
                    </w:rPr>
                  </w:rPrChange>
                </w:rPr>
                <w:t xml:space="preserve">rotection </w:t>
              </w:r>
            </w:ins>
          </w:p>
        </w:tc>
        <w:tc>
          <w:tcPr>
            <w:tcW w:w="1134" w:type="dxa"/>
            <w:shd w:val="clear" w:color="auto" w:fill="ECF1F8"/>
          </w:tcPr>
          <w:p w14:paraId="5A6317B7" w14:textId="77777777" w:rsidR="00D545C6" w:rsidRPr="00DE2B3F" w:rsidRDefault="00D545C6" w:rsidP="00A4321B">
            <w:pPr>
              <w:jc w:val="both"/>
              <w:rPr>
                <w:ins w:id="2568" w:author="Eva Skýbová" w:date="2024-05-15T07:27:00Z"/>
              </w:rPr>
            </w:pPr>
            <w:ins w:id="2569" w:author="Eva Skýbová" w:date="2024-05-15T07:27:00Z">
              <w:r w:rsidRPr="00DE2B3F">
                <w:t>28p-14s</w:t>
              </w:r>
            </w:ins>
          </w:p>
        </w:tc>
        <w:tc>
          <w:tcPr>
            <w:tcW w:w="1134" w:type="dxa"/>
            <w:shd w:val="clear" w:color="auto" w:fill="ECF1F8"/>
          </w:tcPr>
          <w:p w14:paraId="2691B062" w14:textId="77777777" w:rsidR="00D545C6" w:rsidRPr="00DE2B3F" w:rsidRDefault="00D545C6" w:rsidP="00A4321B">
            <w:pPr>
              <w:jc w:val="both"/>
              <w:rPr>
                <w:ins w:id="2570" w:author="Eva Skýbová" w:date="2024-05-15T07:27:00Z"/>
              </w:rPr>
            </w:pPr>
            <w:ins w:id="2571" w:author="Eva Skýbová" w:date="2024-05-15T07:27:00Z">
              <w:r w:rsidRPr="00DE2B3F">
                <w:t>z, zk</w:t>
              </w:r>
            </w:ins>
          </w:p>
        </w:tc>
        <w:tc>
          <w:tcPr>
            <w:tcW w:w="1134" w:type="dxa"/>
            <w:shd w:val="clear" w:color="auto" w:fill="ECF1F8"/>
          </w:tcPr>
          <w:p w14:paraId="3E285E78" w14:textId="77777777" w:rsidR="00D545C6" w:rsidRPr="00DE2B3F" w:rsidRDefault="00D545C6" w:rsidP="00A4321B">
            <w:pPr>
              <w:jc w:val="both"/>
              <w:rPr>
                <w:ins w:id="2572" w:author="Eva Skýbová" w:date="2024-05-15T07:27:00Z"/>
              </w:rPr>
            </w:pPr>
            <w:ins w:id="2573" w:author="Eva Skýbová" w:date="2024-05-15T07:27:00Z">
              <w:r w:rsidRPr="00DE2B3F">
                <w:t>4</w:t>
              </w:r>
            </w:ins>
          </w:p>
        </w:tc>
        <w:tc>
          <w:tcPr>
            <w:tcW w:w="4111" w:type="dxa"/>
            <w:shd w:val="clear" w:color="auto" w:fill="ECF1F8"/>
          </w:tcPr>
          <w:p w14:paraId="2070A3F4" w14:textId="77777777" w:rsidR="0092357D" w:rsidRDefault="00D545C6" w:rsidP="00FD3188">
            <w:pPr>
              <w:jc w:val="both"/>
              <w:rPr>
                <w:ins w:id="2574" w:author="Eva Skýbová" w:date="2024-05-15T09:20:00Z"/>
                <w:b/>
                <w:bCs/>
              </w:rPr>
            </w:pPr>
            <w:ins w:id="2575" w:author="Eva Skýbová" w:date="2024-05-15T07:27:00Z">
              <w:r w:rsidRPr="00A63DA4">
                <w:rPr>
                  <w:b/>
                  <w:bCs/>
                </w:rPr>
                <w:t xml:space="preserve">Ing. Jan </w:t>
              </w:r>
              <w:r>
                <w:rPr>
                  <w:b/>
                  <w:bCs/>
                </w:rPr>
                <w:t>Strohmandl</w:t>
              </w:r>
              <w:r w:rsidRPr="00A63DA4">
                <w:rPr>
                  <w:b/>
                  <w:bCs/>
                </w:rPr>
                <w:t>, Ph.D.</w:t>
              </w:r>
              <w:r>
                <w:rPr>
                  <w:b/>
                  <w:bCs/>
                </w:rPr>
                <w:t xml:space="preserve"> (</w:t>
              </w:r>
            </w:ins>
            <w:ins w:id="2576" w:author="Eva Skýbová" w:date="2024-05-15T07:33:00Z">
              <w:r w:rsidR="00A4321B">
                <w:rPr>
                  <w:b/>
                  <w:bCs/>
                </w:rPr>
                <w:t>57</w:t>
              </w:r>
            </w:ins>
            <w:ins w:id="2577" w:author="Eva Skýbová" w:date="2024-05-15T07:27:00Z">
              <w:r>
                <w:rPr>
                  <w:b/>
                  <w:bCs/>
                </w:rPr>
                <w:t>%)</w:t>
              </w:r>
            </w:ins>
          </w:p>
          <w:p w14:paraId="428E6AF5" w14:textId="32DE97C1" w:rsidR="00D545C6" w:rsidRPr="007972B1" w:rsidRDefault="00D545C6" w:rsidP="00FD3188">
            <w:pPr>
              <w:jc w:val="both"/>
              <w:rPr>
                <w:ins w:id="2578" w:author="Eva Skýbová" w:date="2024-05-15T07:27:00Z"/>
              </w:rPr>
            </w:pPr>
            <w:ins w:id="2579" w:author="Eva Skýbová" w:date="2024-05-15T07:27:00Z">
              <w:r w:rsidRPr="007972B1">
                <w:t>Ing. Jan Kyselák, Ph.D.</w:t>
              </w:r>
              <w:r>
                <w:t xml:space="preserve"> (</w:t>
              </w:r>
            </w:ins>
            <w:ins w:id="2580" w:author="Eva Skýbová" w:date="2024-05-15T07:33:00Z">
              <w:r w:rsidR="00A4321B">
                <w:t>43</w:t>
              </w:r>
            </w:ins>
            <w:ins w:id="2581" w:author="Eva Skýbová" w:date="2024-05-15T07:27:00Z">
              <w:r>
                <w:t xml:space="preserve"> %)</w:t>
              </w:r>
            </w:ins>
          </w:p>
        </w:tc>
        <w:tc>
          <w:tcPr>
            <w:tcW w:w="1134" w:type="dxa"/>
            <w:shd w:val="clear" w:color="auto" w:fill="ECF1F8"/>
          </w:tcPr>
          <w:p w14:paraId="6CAA19CF" w14:textId="77777777" w:rsidR="00D545C6" w:rsidRPr="00042188" w:rsidRDefault="00D545C6" w:rsidP="00A4321B">
            <w:pPr>
              <w:jc w:val="both"/>
              <w:rPr>
                <w:ins w:id="2582" w:author="Eva Skýbová" w:date="2024-05-15T07:27:00Z"/>
              </w:rPr>
            </w:pPr>
            <w:ins w:id="2583" w:author="Eva Skýbová" w:date="2024-05-15T07:27:00Z">
              <w:r>
                <w:t>2/ZS</w:t>
              </w:r>
            </w:ins>
          </w:p>
        </w:tc>
        <w:tc>
          <w:tcPr>
            <w:tcW w:w="1134" w:type="dxa"/>
            <w:shd w:val="clear" w:color="auto" w:fill="ECF1F8"/>
          </w:tcPr>
          <w:p w14:paraId="54AD0E1D" w14:textId="77777777" w:rsidR="00D545C6" w:rsidRPr="003A0CFA" w:rsidRDefault="00D545C6" w:rsidP="00A4321B">
            <w:pPr>
              <w:jc w:val="both"/>
              <w:rPr>
                <w:ins w:id="2584" w:author="Eva Skýbová" w:date="2024-05-15T07:27:00Z"/>
                <w:strike/>
              </w:rPr>
            </w:pPr>
          </w:p>
        </w:tc>
      </w:tr>
      <w:tr w:rsidR="00D545C6" w:rsidRPr="00042188" w14:paraId="3CD1AB8D" w14:textId="77777777" w:rsidTr="00A4321B">
        <w:trPr>
          <w:ins w:id="2585" w:author="Eva Skýbová" w:date="2024-05-15T07:27:00Z"/>
        </w:trPr>
        <w:tc>
          <w:tcPr>
            <w:tcW w:w="4253" w:type="dxa"/>
            <w:gridSpan w:val="3"/>
            <w:shd w:val="clear" w:color="auto" w:fill="ECF1F8"/>
          </w:tcPr>
          <w:p w14:paraId="2EFC5C8C" w14:textId="77777777" w:rsidR="00D545C6" w:rsidRPr="00F47513" w:rsidRDefault="00D545C6" w:rsidP="00A4321B">
            <w:pPr>
              <w:jc w:val="both"/>
              <w:rPr>
                <w:ins w:id="2586" w:author="Eva Skýbová" w:date="2024-05-15T07:27:00Z"/>
                <w:lang w:val="en-GB"/>
              </w:rPr>
            </w:pPr>
            <w:ins w:id="2587" w:author="Eva Skýbová" w:date="2024-05-15T07:27:00Z">
              <w:r>
                <w:rPr>
                  <w:lang w:val="en-GB"/>
                </w:rPr>
                <w:t>Sports Activities I</w:t>
              </w:r>
            </w:ins>
          </w:p>
        </w:tc>
        <w:tc>
          <w:tcPr>
            <w:tcW w:w="1134" w:type="dxa"/>
            <w:shd w:val="clear" w:color="auto" w:fill="ECF1F8"/>
          </w:tcPr>
          <w:p w14:paraId="22774040" w14:textId="77777777" w:rsidR="00D545C6" w:rsidRPr="00042188" w:rsidRDefault="00D545C6" w:rsidP="00A4321B">
            <w:pPr>
              <w:jc w:val="both"/>
              <w:rPr>
                <w:ins w:id="2588" w:author="Eva Skýbová" w:date="2024-05-15T07:27:00Z"/>
              </w:rPr>
            </w:pPr>
            <w:ins w:id="2589" w:author="Eva Skýbová" w:date="2024-05-15T07:27:00Z">
              <w:r>
                <w:t>28c</w:t>
              </w:r>
            </w:ins>
          </w:p>
        </w:tc>
        <w:tc>
          <w:tcPr>
            <w:tcW w:w="1134" w:type="dxa"/>
            <w:shd w:val="clear" w:color="auto" w:fill="ECF1F8"/>
          </w:tcPr>
          <w:p w14:paraId="53E8A579" w14:textId="77777777" w:rsidR="00D545C6" w:rsidRPr="00042188" w:rsidRDefault="00D545C6" w:rsidP="00A4321B">
            <w:pPr>
              <w:jc w:val="both"/>
              <w:rPr>
                <w:ins w:id="2590" w:author="Eva Skýbová" w:date="2024-05-15T07:27:00Z"/>
              </w:rPr>
            </w:pPr>
            <w:ins w:id="2591" w:author="Eva Skýbová" w:date="2024-05-15T07:27:00Z">
              <w:r>
                <w:t>z</w:t>
              </w:r>
            </w:ins>
          </w:p>
        </w:tc>
        <w:tc>
          <w:tcPr>
            <w:tcW w:w="1134" w:type="dxa"/>
            <w:shd w:val="clear" w:color="auto" w:fill="ECF1F8"/>
          </w:tcPr>
          <w:p w14:paraId="1F210513" w14:textId="77777777" w:rsidR="00D545C6" w:rsidRPr="00042188" w:rsidRDefault="00D545C6" w:rsidP="00A4321B">
            <w:pPr>
              <w:jc w:val="both"/>
              <w:rPr>
                <w:ins w:id="2592" w:author="Eva Skýbová" w:date="2024-05-15T07:27:00Z"/>
              </w:rPr>
            </w:pPr>
            <w:ins w:id="2593" w:author="Eva Skýbová" w:date="2024-05-15T07:27:00Z">
              <w:r>
                <w:t>2</w:t>
              </w:r>
            </w:ins>
          </w:p>
        </w:tc>
        <w:tc>
          <w:tcPr>
            <w:tcW w:w="4111" w:type="dxa"/>
            <w:shd w:val="clear" w:color="auto" w:fill="ECF1F8"/>
          </w:tcPr>
          <w:p w14:paraId="50CC75E1" w14:textId="77777777" w:rsidR="00D545C6" w:rsidRDefault="00D545C6" w:rsidP="00A4321B">
            <w:pPr>
              <w:jc w:val="both"/>
              <w:rPr>
                <w:ins w:id="2594" w:author="Eva Skýbová" w:date="2024-05-15T07:27:00Z"/>
              </w:rPr>
            </w:pPr>
            <w:ins w:id="2595" w:author="Eva Skýbová" w:date="2024-05-15T07:27:00Z">
              <w:r>
                <w:t>MUTV</w:t>
              </w:r>
            </w:ins>
          </w:p>
          <w:p w14:paraId="4ED3199F" w14:textId="77777777" w:rsidR="00D545C6" w:rsidRPr="00042188" w:rsidRDefault="00D545C6" w:rsidP="00A4321B">
            <w:pPr>
              <w:jc w:val="both"/>
              <w:rPr>
                <w:ins w:id="2596" w:author="Eva Skýbová" w:date="2024-05-15T07:27:00Z"/>
              </w:rPr>
            </w:pPr>
          </w:p>
        </w:tc>
        <w:tc>
          <w:tcPr>
            <w:tcW w:w="1134" w:type="dxa"/>
            <w:shd w:val="clear" w:color="auto" w:fill="ECF1F8"/>
          </w:tcPr>
          <w:p w14:paraId="138ABD49" w14:textId="77777777" w:rsidR="00D545C6" w:rsidRPr="00042188" w:rsidRDefault="00D545C6" w:rsidP="00A4321B">
            <w:pPr>
              <w:jc w:val="both"/>
              <w:rPr>
                <w:ins w:id="2597" w:author="Eva Skýbová" w:date="2024-05-15T07:27:00Z"/>
              </w:rPr>
            </w:pPr>
            <w:ins w:id="2598" w:author="Eva Skýbová" w:date="2024-05-15T07:27:00Z">
              <w:r>
                <w:t>2/ZS</w:t>
              </w:r>
            </w:ins>
          </w:p>
        </w:tc>
        <w:tc>
          <w:tcPr>
            <w:tcW w:w="1134" w:type="dxa"/>
            <w:shd w:val="clear" w:color="auto" w:fill="ECF1F8"/>
          </w:tcPr>
          <w:p w14:paraId="4C8C48CD" w14:textId="77777777" w:rsidR="00D545C6" w:rsidRPr="00042188" w:rsidRDefault="00D545C6" w:rsidP="00A4321B">
            <w:pPr>
              <w:jc w:val="both"/>
              <w:rPr>
                <w:ins w:id="2599" w:author="Eva Skýbová" w:date="2024-05-15T07:27:00Z"/>
              </w:rPr>
            </w:pPr>
          </w:p>
        </w:tc>
      </w:tr>
      <w:tr w:rsidR="00D545C6" w:rsidRPr="00042188" w14:paraId="0928DA69" w14:textId="77777777" w:rsidTr="00A4321B">
        <w:trPr>
          <w:ins w:id="2600" w:author="Eva Skýbová" w:date="2024-05-15T07:27:00Z"/>
        </w:trPr>
        <w:tc>
          <w:tcPr>
            <w:tcW w:w="4253" w:type="dxa"/>
            <w:gridSpan w:val="3"/>
            <w:shd w:val="clear" w:color="auto" w:fill="ECF1F8"/>
          </w:tcPr>
          <w:p w14:paraId="52AF1A36" w14:textId="77777777" w:rsidR="00D545C6" w:rsidRDefault="00D545C6" w:rsidP="00A4321B">
            <w:pPr>
              <w:jc w:val="both"/>
              <w:rPr>
                <w:ins w:id="2601" w:author="Eva Skýbová" w:date="2024-05-15T07:27:00Z"/>
                <w:lang w:val="en-GB"/>
              </w:rPr>
            </w:pPr>
            <w:ins w:id="2602" w:author="Eva Skýbová" w:date="2024-05-15T07:27:00Z">
              <w:r w:rsidRPr="00854FF6">
                <w:rPr>
                  <w:lang w:val="en-GB"/>
                </w:rPr>
                <w:t>Foundations of Programming</w:t>
              </w:r>
            </w:ins>
          </w:p>
          <w:p w14:paraId="228D693A" w14:textId="77777777" w:rsidR="00D545C6" w:rsidRDefault="00D545C6" w:rsidP="00A4321B">
            <w:pPr>
              <w:jc w:val="both"/>
              <w:rPr>
                <w:ins w:id="2603" w:author="Eva Skýbová" w:date="2024-05-15T07:27:00Z"/>
                <w:lang w:val="en-GB"/>
              </w:rPr>
            </w:pPr>
          </w:p>
        </w:tc>
        <w:tc>
          <w:tcPr>
            <w:tcW w:w="1134" w:type="dxa"/>
            <w:shd w:val="clear" w:color="auto" w:fill="ECF1F8"/>
          </w:tcPr>
          <w:p w14:paraId="260AA738" w14:textId="77777777" w:rsidR="00D545C6" w:rsidRDefault="00D545C6" w:rsidP="00A4321B">
            <w:pPr>
              <w:jc w:val="both"/>
              <w:rPr>
                <w:ins w:id="2604" w:author="Eva Skýbová" w:date="2024-05-15T07:27:00Z"/>
              </w:rPr>
            </w:pPr>
            <w:ins w:id="2605" w:author="Eva Skýbová" w:date="2024-05-15T07:27:00Z">
              <w:r>
                <w:t>14p-14c</w:t>
              </w:r>
            </w:ins>
          </w:p>
        </w:tc>
        <w:tc>
          <w:tcPr>
            <w:tcW w:w="1134" w:type="dxa"/>
            <w:shd w:val="clear" w:color="auto" w:fill="ECF1F8"/>
          </w:tcPr>
          <w:p w14:paraId="01BDDE53" w14:textId="77777777" w:rsidR="00D545C6" w:rsidRDefault="00D545C6" w:rsidP="00A4321B">
            <w:pPr>
              <w:jc w:val="both"/>
              <w:rPr>
                <w:ins w:id="2606" w:author="Eva Skýbová" w:date="2024-05-15T07:27:00Z"/>
              </w:rPr>
            </w:pPr>
            <w:ins w:id="2607" w:author="Eva Skýbová" w:date="2024-05-15T07:27:00Z">
              <w:r>
                <w:t>klz</w:t>
              </w:r>
            </w:ins>
          </w:p>
        </w:tc>
        <w:tc>
          <w:tcPr>
            <w:tcW w:w="1134" w:type="dxa"/>
            <w:shd w:val="clear" w:color="auto" w:fill="ECF1F8"/>
          </w:tcPr>
          <w:p w14:paraId="6C06B47F" w14:textId="77777777" w:rsidR="00D545C6" w:rsidRDefault="00D545C6" w:rsidP="00A4321B">
            <w:pPr>
              <w:jc w:val="both"/>
              <w:rPr>
                <w:ins w:id="2608" w:author="Eva Skýbová" w:date="2024-05-15T07:27:00Z"/>
              </w:rPr>
            </w:pPr>
            <w:ins w:id="2609" w:author="Eva Skýbová" w:date="2024-05-15T07:27:00Z">
              <w:r>
                <w:t>3</w:t>
              </w:r>
            </w:ins>
          </w:p>
        </w:tc>
        <w:tc>
          <w:tcPr>
            <w:tcW w:w="4111" w:type="dxa"/>
            <w:shd w:val="clear" w:color="auto" w:fill="ECF1F8"/>
          </w:tcPr>
          <w:p w14:paraId="58475BA2" w14:textId="77777777" w:rsidR="00D545C6" w:rsidRDefault="00D545C6" w:rsidP="00A4321B">
            <w:pPr>
              <w:jc w:val="both"/>
              <w:rPr>
                <w:ins w:id="2610" w:author="Eva Skýbová" w:date="2024-05-15T07:27:00Z"/>
              </w:rPr>
            </w:pPr>
            <w:ins w:id="2611" w:author="Eva Skýbová" w:date="2024-05-15T07:27:00Z">
              <w:r w:rsidRPr="00DD0925">
                <w:rPr>
                  <w:b/>
                  <w:bCs/>
                </w:rPr>
                <w:t>Ing. Pavel Tomášek, Ph.D.</w:t>
              </w:r>
            </w:ins>
          </w:p>
        </w:tc>
        <w:tc>
          <w:tcPr>
            <w:tcW w:w="1134" w:type="dxa"/>
            <w:shd w:val="clear" w:color="auto" w:fill="ECF1F8"/>
          </w:tcPr>
          <w:p w14:paraId="44932B32" w14:textId="77777777" w:rsidR="00D545C6" w:rsidRDefault="00D545C6" w:rsidP="00A4321B">
            <w:pPr>
              <w:jc w:val="both"/>
              <w:rPr>
                <w:ins w:id="2612" w:author="Eva Skýbová" w:date="2024-05-15T07:27:00Z"/>
              </w:rPr>
            </w:pPr>
            <w:ins w:id="2613" w:author="Eva Skýbová" w:date="2024-05-15T07:27:00Z">
              <w:r>
                <w:t>2/ZS</w:t>
              </w:r>
            </w:ins>
          </w:p>
        </w:tc>
        <w:tc>
          <w:tcPr>
            <w:tcW w:w="1134" w:type="dxa"/>
            <w:shd w:val="clear" w:color="auto" w:fill="ECF1F8"/>
          </w:tcPr>
          <w:p w14:paraId="5CECF2BB" w14:textId="77777777" w:rsidR="00D545C6" w:rsidRPr="00042188" w:rsidRDefault="00D545C6" w:rsidP="00A4321B">
            <w:pPr>
              <w:jc w:val="both"/>
              <w:rPr>
                <w:ins w:id="2614" w:author="Eva Skýbová" w:date="2024-05-15T07:27:00Z"/>
              </w:rPr>
            </w:pPr>
          </w:p>
        </w:tc>
      </w:tr>
      <w:tr w:rsidR="00D545C6" w:rsidRPr="00042188" w14:paraId="7A1B3624" w14:textId="77777777" w:rsidTr="00A4321B">
        <w:trPr>
          <w:ins w:id="2615" w:author="Eva Skýbová" w:date="2024-05-15T07:27:00Z"/>
        </w:trPr>
        <w:tc>
          <w:tcPr>
            <w:tcW w:w="4253" w:type="dxa"/>
            <w:gridSpan w:val="3"/>
            <w:shd w:val="clear" w:color="auto" w:fill="ECF1F8"/>
          </w:tcPr>
          <w:p w14:paraId="7F4FA5E3" w14:textId="77777777" w:rsidR="00D545C6" w:rsidRPr="00F47513" w:rsidRDefault="00D545C6" w:rsidP="00A4321B">
            <w:pPr>
              <w:jc w:val="both"/>
              <w:rPr>
                <w:ins w:id="2616" w:author="Eva Skýbová" w:date="2024-05-15T07:27:00Z"/>
                <w:lang w:val="en-GB"/>
              </w:rPr>
            </w:pPr>
            <w:ins w:id="2617" w:author="Eva Skýbová" w:date="2024-05-15T07:27:00Z">
              <w:r>
                <w:rPr>
                  <w:lang w:val="en-GB"/>
                </w:rPr>
                <w:t>Applied Informatics</w:t>
              </w:r>
            </w:ins>
          </w:p>
        </w:tc>
        <w:tc>
          <w:tcPr>
            <w:tcW w:w="1134" w:type="dxa"/>
            <w:shd w:val="clear" w:color="auto" w:fill="ECF1F8"/>
          </w:tcPr>
          <w:p w14:paraId="2D9BFB10" w14:textId="77777777" w:rsidR="00D545C6" w:rsidRDefault="00D545C6" w:rsidP="00A4321B">
            <w:pPr>
              <w:jc w:val="both"/>
              <w:rPr>
                <w:ins w:id="2618" w:author="Eva Skýbová" w:date="2024-05-15T07:27:00Z"/>
              </w:rPr>
            </w:pPr>
            <w:ins w:id="2619" w:author="Eva Skýbová" w:date="2024-05-15T07:27:00Z">
              <w:r>
                <w:t>28p-14c</w:t>
              </w:r>
            </w:ins>
          </w:p>
        </w:tc>
        <w:tc>
          <w:tcPr>
            <w:tcW w:w="1134" w:type="dxa"/>
            <w:shd w:val="clear" w:color="auto" w:fill="ECF1F8"/>
          </w:tcPr>
          <w:p w14:paraId="53FB698E" w14:textId="77777777" w:rsidR="00D545C6" w:rsidRDefault="00D545C6" w:rsidP="00A4321B">
            <w:pPr>
              <w:jc w:val="both"/>
              <w:rPr>
                <w:ins w:id="2620" w:author="Eva Skýbová" w:date="2024-05-15T07:27:00Z"/>
              </w:rPr>
            </w:pPr>
            <w:ins w:id="2621" w:author="Eva Skýbová" w:date="2024-05-15T07:27:00Z">
              <w:r>
                <w:t>z, zk</w:t>
              </w:r>
            </w:ins>
          </w:p>
        </w:tc>
        <w:tc>
          <w:tcPr>
            <w:tcW w:w="1134" w:type="dxa"/>
            <w:shd w:val="clear" w:color="auto" w:fill="ECF1F8"/>
          </w:tcPr>
          <w:p w14:paraId="6F0D5722" w14:textId="77777777" w:rsidR="00D545C6" w:rsidRDefault="00D545C6" w:rsidP="00A4321B">
            <w:pPr>
              <w:jc w:val="both"/>
              <w:rPr>
                <w:ins w:id="2622" w:author="Eva Skýbová" w:date="2024-05-15T07:27:00Z"/>
              </w:rPr>
            </w:pPr>
            <w:ins w:id="2623" w:author="Eva Skýbová" w:date="2024-05-15T07:27:00Z">
              <w:r>
                <w:t>4</w:t>
              </w:r>
            </w:ins>
          </w:p>
        </w:tc>
        <w:tc>
          <w:tcPr>
            <w:tcW w:w="4111" w:type="dxa"/>
            <w:shd w:val="clear" w:color="auto" w:fill="ECF1F8"/>
          </w:tcPr>
          <w:p w14:paraId="6DD4986D" w14:textId="77777777" w:rsidR="00D545C6" w:rsidRDefault="00D545C6" w:rsidP="00A4321B">
            <w:pPr>
              <w:jc w:val="both"/>
              <w:rPr>
                <w:ins w:id="2624" w:author="Eva Skýbová" w:date="2024-05-15T07:27:00Z"/>
                <w:b/>
                <w:bCs/>
              </w:rPr>
            </w:pPr>
            <w:ins w:id="2625" w:author="Eva Skýbová" w:date="2024-05-15T07:27:00Z">
              <w:r>
                <w:rPr>
                  <w:b/>
                  <w:bCs/>
                </w:rPr>
                <w:t xml:space="preserve">Ing. Jakub Rak, </w:t>
              </w:r>
              <w:r w:rsidRPr="00DD0925">
                <w:rPr>
                  <w:b/>
                  <w:bCs/>
                </w:rPr>
                <w:t>Ph.D.</w:t>
              </w:r>
            </w:ins>
          </w:p>
          <w:p w14:paraId="0FE88F27" w14:textId="77777777" w:rsidR="00D545C6" w:rsidRDefault="00D545C6" w:rsidP="00A4321B">
            <w:pPr>
              <w:jc w:val="both"/>
              <w:rPr>
                <w:ins w:id="2626" w:author="Eva Skýbová" w:date="2024-05-15T07:27:00Z"/>
              </w:rPr>
            </w:pPr>
          </w:p>
        </w:tc>
        <w:tc>
          <w:tcPr>
            <w:tcW w:w="1134" w:type="dxa"/>
            <w:shd w:val="clear" w:color="auto" w:fill="ECF1F8"/>
          </w:tcPr>
          <w:p w14:paraId="67C880E4" w14:textId="77777777" w:rsidR="00D545C6" w:rsidRDefault="00D545C6" w:rsidP="00A4321B">
            <w:pPr>
              <w:jc w:val="both"/>
              <w:rPr>
                <w:ins w:id="2627" w:author="Eva Skýbová" w:date="2024-05-15T07:27:00Z"/>
              </w:rPr>
            </w:pPr>
            <w:ins w:id="2628" w:author="Eva Skýbová" w:date="2024-05-15T07:27:00Z">
              <w:r>
                <w:t>2/ZS</w:t>
              </w:r>
            </w:ins>
          </w:p>
        </w:tc>
        <w:tc>
          <w:tcPr>
            <w:tcW w:w="1134" w:type="dxa"/>
            <w:shd w:val="clear" w:color="auto" w:fill="ECF1F8"/>
          </w:tcPr>
          <w:p w14:paraId="12058DBD" w14:textId="77777777" w:rsidR="00D545C6" w:rsidRPr="00042188" w:rsidRDefault="00D545C6" w:rsidP="00A4321B">
            <w:pPr>
              <w:jc w:val="both"/>
              <w:rPr>
                <w:ins w:id="2629" w:author="Eva Skýbová" w:date="2024-05-15T07:27:00Z"/>
              </w:rPr>
            </w:pPr>
          </w:p>
        </w:tc>
      </w:tr>
      <w:tr w:rsidR="00D545C6" w:rsidRPr="00042188" w14:paraId="2B45B128" w14:textId="77777777" w:rsidTr="00A4321B">
        <w:trPr>
          <w:ins w:id="2630" w:author="Eva Skýbová" w:date="2024-05-15T07:27:00Z"/>
        </w:trPr>
        <w:tc>
          <w:tcPr>
            <w:tcW w:w="4253" w:type="dxa"/>
            <w:gridSpan w:val="3"/>
            <w:shd w:val="clear" w:color="auto" w:fill="ECF1F8"/>
          </w:tcPr>
          <w:p w14:paraId="00F902E9" w14:textId="77777777" w:rsidR="00D545C6" w:rsidRDefault="00D545C6" w:rsidP="00A4321B">
            <w:pPr>
              <w:jc w:val="both"/>
              <w:rPr>
                <w:ins w:id="2631" w:author="Eva Skýbová" w:date="2024-05-15T07:27:00Z"/>
                <w:lang w:val="en-GB"/>
              </w:rPr>
            </w:pPr>
            <w:ins w:id="2632" w:author="Eva Skýbová" w:date="2024-05-15T07:27:00Z">
              <w:r w:rsidRPr="0092357D">
                <w:rPr>
                  <w:lang w:val="en-GB"/>
                  <w:rPrChange w:id="2633" w:author="Eva Skýbová" w:date="2024-05-15T09:20:00Z">
                    <w:rPr>
                      <w:highlight w:val="yellow"/>
                      <w:lang w:val="en-GB"/>
                    </w:rPr>
                  </w:rPrChange>
                </w:rPr>
                <w:t>Occupational Health and Safety</w:t>
              </w:r>
            </w:ins>
          </w:p>
          <w:p w14:paraId="6BF1539F" w14:textId="77777777" w:rsidR="00D545C6" w:rsidRDefault="00D545C6" w:rsidP="00A4321B">
            <w:pPr>
              <w:jc w:val="both"/>
              <w:rPr>
                <w:ins w:id="2634" w:author="Eva Skýbová" w:date="2024-05-15T07:27:00Z"/>
                <w:lang w:val="en-GB"/>
              </w:rPr>
            </w:pPr>
          </w:p>
        </w:tc>
        <w:tc>
          <w:tcPr>
            <w:tcW w:w="1134" w:type="dxa"/>
            <w:shd w:val="clear" w:color="auto" w:fill="ECF1F8"/>
          </w:tcPr>
          <w:p w14:paraId="2421F6B2" w14:textId="77777777" w:rsidR="00D545C6" w:rsidRDefault="00D545C6" w:rsidP="00A4321B">
            <w:pPr>
              <w:jc w:val="both"/>
              <w:rPr>
                <w:ins w:id="2635" w:author="Eva Skýbová" w:date="2024-05-15T07:27:00Z"/>
              </w:rPr>
            </w:pPr>
            <w:ins w:id="2636" w:author="Eva Skýbová" w:date="2024-05-15T07:27:00Z">
              <w:r>
                <w:t>28p-28c</w:t>
              </w:r>
            </w:ins>
          </w:p>
        </w:tc>
        <w:tc>
          <w:tcPr>
            <w:tcW w:w="1134" w:type="dxa"/>
            <w:shd w:val="clear" w:color="auto" w:fill="ECF1F8"/>
          </w:tcPr>
          <w:p w14:paraId="4601DA50" w14:textId="77777777" w:rsidR="00D545C6" w:rsidRDefault="00D545C6" w:rsidP="00A4321B">
            <w:pPr>
              <w:jc w:val="both"/>
              <w:rPr>
                <w:ins w:id="2637" w:author="Eva Skýbová" w:date="2024-05-15T07:27:00Z"/>
              </w:rPr>
            </w:pPr>
            <w:ins w:id="2638" w:author="Eva Skýbová" w:date="2024-05-15T07:27:00Z">
              <w:r>
                <w:t>z, zk</w:t>
              </w:r>
            </w:ins>
          </w:p>
        </w:tc>
        <w:tc>
          <w:tcPr>
            <w:tcW w:w="1134" w:type="dxa"/>
            <w:shd w:val="clear" w:color="auto" w:fill="ECF1F8"/>
          </w:tcPr>
          <w:p w14:paraId="50210C1F" w14:textId="77777777" w:rsidR="00D545C6" w:rsidRDefault="00D545C6" w:rsidP="00A4321B">
            <w:pPr>
              <w:jc w:val="both"/>
              <w:rPr>
                <w:ins w:id="2639" w:author="Eva Skýbová" w:date="2024-05-15T07:27:00Z"/>
              </w:rPr>
            </w:pPr>
            <w:ins w:id="2640" w:author="Eva Skýbová" w:date="2024-05-15T07:27:00Z">
              <w:r>
                <w:t>5</w:t>
              </w:r>
            </w:ins>
          </w:p>
        </w:tc>
        <w:tc>
          <w:tcPr>
            <w:tcW w:w="4111" w:type="dxa"/>
            <w:shd w:val="clear" w:color="auto" w:fill="ECF1F8"/>
          </w:tcPr>
          <w:p w14:paraId="1EDAF208" w14:textId="77777777" w:rsidR="00D545C6" w:rsidRDefault="00D545C6" w:rsidP="00A4321B">
            <w:pPr>
              <w:jc w:val="both"/>
              <w:rPr>
                <w:ins w:id="2641" w:author="Eva Skýbová" w:date="2024-05-15T07:27:00Z"/>
                <w:b/>
                <w:bCs/>
              </w:rPr>
            </w:pPr>
            <w:ins w:id="2642" w:author="Eva Skýbová" w:date="2024-05-15T07:27:00Z">
              <w:r w:rsidRPr="00DD0925">
                <w:rPr>
                  <w:b/>
                  <w:bCs/>
                </w:rPr>
                <w:t xml:space="preserve">Ing. </w:t>
              </w:r>
              <w:r>
                <w:rPr>
                  <w:b/>
                  <w:bCs/>
                </w:rPr>
                <w:t>Slavomíra Vargová</w:t>
              </w:r>
              <w:r w:rsidRPr="00DD0925">
                <w:rPr>
                  <w:b/>
                  <w:bCs/>
                </w:rPr>
                <w:t>, Ph.D.</w:t>
              </w:r>
            </w:ins>
          </w:p>
        </w:tc>
        <w:tc>
          <w:tcPr>
            <w:tcW w:w="1134" w:type="dxa"/>
            <w:shd w:val="clear" w:color="auto" w:fill="ECF1F8"/>
          </w:tcPr>
          <w:p w14:paraId="5083DE8B" w14:textId="77777777" w:rsidR="00D545C6" w:rsidRDefault="00D545C6" w:rsidP="00A4321B">
            <w:pPr>
              <w:jc w:val="both"/>
              <w:rPr>
                <w:ins w:id="2643" w:author="Eva Skýbová" w:date="2024-05-15T07:27:00Z"/>
              </w:rPr>
            </w:pPr>
            <w:ins w:id="2644" w:author="Eva Skýbová" w:date="2024-05-15T07:27:00Z">
              <w:r>
                <w:t>2/ZS</w:t>
              </w:r>
            </w:ins>
          </w:p>
        </w:tc>
        <w:tc>
          <w:tcPr>
            <w:tcW w:w="1134" w:type="dxa"/>
            <w:shd w:val="clear" w:color="auto" w:fill="ECF1F8"/>
          </w:tcPr>
          <w:p w14:paraId="6DFD58D4" w14:textId="77777777" w:rsidR="00D545C6" w:rsidRPr="00042188" w:rsidRDefault="00D545C6" w:rsidP="00A4321B">
            <w:pPr>
              <w:jc w:val="both"/>
              <w:rPr>
                <w:ins w:id="2645" w:author="Eva Skýbová" w:date="2024-05-15T07:27:00Z"/>
              </w:rPr>
            </w:pPr>
            <w:ins w:id="2646" w:author="Eva Skýbová" w:date="2024-05-15T07:27:00Z">
              <w:r w:rsidRPr="00B926DA">
                <w:t>PZ</w:t>
              </w:r>
            </w:ins>
          </w:p>
        </w:tc>
      </w:tr>
      <w:tr w:rsidR="00D545C6" w:rsidRPr="00042188" w14:paraId="3AF7FFDB" w14:textId="77777777" w:rsidTr="00A4321B">
        <w:trPr>
          <w:ins w:id="2647" w:author="Eva Skýbová" w:date="2024-05-15T07:27:00Z"/>
        </w:trPr>
        <w:tc>
          <w:tcPr>
            <w:tcW w:w="4253" w:type="dxa"/>
            <w:gridSpan w:val="3"/>
            <w:shd w:val="clear" w:color="auto" w:fill="FFEEB9"/>
          </w:tcPr>
          <w:p w14:paraId="2BAA13FD" w14:textId="77777777" w:rsidR="00D545C6" w:rsidRPr="00A149FB" w:rsidRDefault="00D545C6" w:rsidP="00A4321B">
            <w:pPr>
              <w:jc w:val="both"/>
              <w:rPr>
                <w:ins w:id="2648" w:author="Eva Skýbová" w:date="2024-05-15T07:27:00Z"/>
                <w:lang w:val="en-GB"/>
              </w:rPr>
            </w:pPr>
            <w:ins w:id="2649" w:author="Eva Skýbová" w:date="2024-05-15T07:27:00Z">
              <w:r>
                <w:rPr>
                  <w:lang w:val="en-GB"/>
                </w:rPr>
                <w:t>Cyber Security</w:t>
              </w:r>
            </w:ins>
          </w:p>
        </w:tc>
        <w:tc>
          <w:tcPr>
            <w:tcW w:w="1134" w:type="dxa"/>
            <w:shd w:val="clear" w:color="auto" w:fill="FFEEB9"/>
          </w:tcPr>
          <w:p w14:paraId="36CD9D30" w14:textId="77777777" w:rsidR="00D545C6" w:rsidRPr="00042188" w:rsidRDefault="00D545C6" w:rsidP="00A4321B">
            <w:pPr>
              <w:jc w:val="both"/>
              <w:rPr>
                <w:ins w:id="2650" w:author="Eva Skýbová" w:date="2024-05-15T07:27:00Z"/>
              </w:rPr>
            </w:pPr>
            <w:ins w:id="2651" w:author="Eva Skýbová" w:date="2024-05-15T07:27:00Z">
              <w:r>
                <w:t>28p-28c</w:t>
              </w:r>
            </w:ins>
          </w:p>
        </w:tc>
        <w:tc>
          <w:tcPr>
            <w:tcW w:w="1134" w:type="dxa"/>
            <w:shd w:val="clear" w:color="auto" w:fill="FFEEB9"/>
          </w:tcPr>
          <w:p w14:paraId="091410D5" w14:textId="77777777" w:rsidR="00D545C6" w:rsidRPr="00042188" w:rsidRDefault="00D545C6" w:rsidP="00A4321B">
            <w:pPr>
              <w:jc w:val="both"/>
              <w:rPr>
                <w:ins w:id="2652" w:author="Eva Skýbová" w:date="2024-05-15T07:27:00Z"/>
              </w:rPr>
            </w:pPr>
            <w:ins w:id="2653" w:author="Eva Skýbová" w:date="2024-05-15T07:27:00Z">
              <w:r>
                <w:t>z, zk</w:t>
              </w:r>
            </w:ins>
          </w:p>
        </w:tc>
        <w:tc>
          <w:tcPr>
            <w:tcW w:w="1134" w:type="dxa"/>
            <w:shd w:val="clear" w:color="auto" w:fill="FFEEB9"/>
          </w:tcPr>
          <w:p w14:paraId="61D67F69" w14:textId="77777777" w:rsidR="00D545C6" w:rsidRPr="00042188" w:rsidRDefault="00D545C6" w:rsidP="00A4321B">
            <w:pPr>
              <w:jc w:val="both"/>
              <w:rPr>
                <w:ins w:id="2654" w:author="Eva Skýbová" w:date="2024-05-15T07:27:00Z"/>
              </w:rPr>
            </w:pPr>
            <w:ins w:id="2655" w:author="Eva Skýbová" w:date="2024-05-15T07:27:00Z">
              <w:r>
                <w:t>5</w:t>
              </w:r>
            </w:ins>
          </w:p>
        </w:tc>
        <w:tc>
          <w:tcPr>
            <w:tcW w:w="4111" w:type="dxa"/>
            <w:shd w:val="clear" w:color="auto" w:fill="FFEEB9"/>
          </w:tcPr>
          <w:p w14:paraId="7CE2DCA5" w14:textId="77777777" w:rsidR="00D545C6" w:rsidRPr="00042188" w:rsidRDefault="00D545C6" w:rsidP="00A4321B">
            <w:pPr>
              <w:jc w:val="both"/>
              <w:rPr>
                <w:ins w:id="2656" w:author="Eva Skýbová" w:date="2024-05-15T07:27:00Z"/>
              </w:rPr>
            </w:pPr>
            <w:ins w:id="2657" w:author="Eva Skýbová" w:date="2024-05-15T07:27:00Z">
              <w:r>
                <w:rPr>
                  <w:b/>
                  <w:bCs/>
                </w:rPr>
                <w:t>Ing. Petr Svoboda, Ph.D. (90 %)</w:t>
              </w:r>
            </w:ins>
          </w:p>
          <w:p w14:paraId="2637AFA9" w14:textId="77777777" w:rsidR="00D545C6" w:rsidRPr="00042188" w:rsidRDefault="00D545C6" w:rsidP="00A4321B">
            <w:pPr>
              <w:jc w:val="both"/>
              <w:rPr>
                <w:ins w:id="2658" w:author="Eva Skýbová" w:date="2024-05-15T07:27:00Z"/>
              </w:rPr>
            </w:pPr>
            <w:ins w:id="2659" w:author="Eva Skýbová" w:date="2024-05-15T07:27:00Z">
              <w:r>
                <w:t>Ing. Pavel Valášek (10 %)</w:t>
              </w:r>
            </w:ins>
          </w:p>
        </w:tc>
        <w:tc>
          <w:tcPr>
            <w:tcW w:w="1134" w:type="dxa"/>
            <w:shd w:val="clear" w:color="auto" w:fill="FFEEB9"/>
          </w:tcPr>
          <w:p w14:paraId="415ABAD7" w14:textId="77777777" w:rsidR="00D545C6" w:rsidRPr="00042188" w:rsidRDefault="00D545C6" w:rsidP="00A4321B">
            <w:pPr>
              <w:jc w:val="both"/>
              <w:rPr>
                <w:ins w:id="2660" w:author="Eva Skýbová" w:date="2024-05-15T07:27:00Z"/>
              </w:rPr>
            </w:pPr>
            <w:ins w:id="2661" w:author="Eva Skýbová" w:date="2024-05-15T07:27:00Z">
              <w:r>
                <w:t>2/LS</w:t>
              </w:r>
            </w:ins>
          </w:p>
        </w:tc>
        <w:tc>
          <w:tcPr>
            <w:tcW w:w="1134" w:type="dxa"/>
            <w:shd w:val="clear" w:color="auto" w:fill="FFEEB9"/>
          </w:tcPr>
          <w:p w14:paraId="50BE98C8" w14:textId="77777777" w:rsidR="00D545C6" w:rsidRPr="00042188" w:rsidRDefault="00D545C6" w:rsidP="00A4321B">
            <w:pPr>
              <w:jc w:val="both"/>
              <w:rPr>
                <w:ins w:id="2662" w:author="Eva Skýbová" w:date="2024-05-15T07:27:00Z"/>
              </w:rPr>
            </w:pPr>
            <w:ins w:id="2663" w:author="Eva Skýbová" w:date="2024-05-15T07:27:00Z">
              <w:r>
                <w:t>PZ</w:t>
              </w:r>
            </w:ins>
          </w:p>
        </w:tc>
      </w:tr>
      <w:tr w:rsidR="00D545C6" w:rsidRPr="00042188" w14:paraId="7540712D" w14:textId="77777777" w:rsidTr="00A4321B">
        <w:trPr>
          <w:ins w:id="2664" w:author="Eva Skýbová" w:date="2024-05-15T07:27:00Z"/>
        </w:trPr>
        <w:tc>
          <w:tcPr>
            <w:tcW w:w="4253" w:type="dxa"/>
            <w:gridSpan w:val="3"/>
            <w:shd w:val="clear" w:color="auto" w:fill="FFEEB9"/>
          </w:tcPr>
          <w:p w14:paraId="571F4E2C" w14:textId="77777777" w:rsidR="00D545C6" w:rsidRPr="00FD3188" w:rsidRDefault="00D545C6" w:rsidP="00A4321B">
            <w:pPr>
              <w:jc w:val="both"/>
              <w:rPr>
                <w:ins w:id="2665" w:author="Eva Skýbová" w:date="2024-05-15T07:27:00Z"/>
                <w:lang w:val="en-GB"/>
              </w:rPr>
            </w:pPr>
            <w:ins w:id="2666" w:author="Eva Skýbová" w:date="2024-05-15T07:27:00Z">
              <w:r w:rsidRPr="0092357D">
                <w:rPr>
                  <w:lang w:val="en-GB"/>
                  <w:rPrChange w:id="2667" w:author="Eva Skýbová" w:date="2024-05-15T09:20:00Z">
                    <w:rPr>
                      <w:highlight w:val="yellow"/>
                      <w:lang w:val="en-GB"/>
                    </w:rPr>
                  </w:rPrChange>
                </w:rPr>
                <w:t xml:space="preserve">Crisis Management </w:t>
              </w:r>
            </w:ins>
          </w:p>
        </w:tc>
        <w:tc>
          <w:tcPr>
            <w:tcW w:w="1134" w:type="dxa"/>
            <w:shd w:val="clear" w:color="auto" w:fill="FFEEB9"/>
          </w:tcPr>
          <w:p w14:paraId="6706D11D" w14:textId="77777777" w:rsidR="00D545C6" w:rsidRPr="005A70AA" w:rsidRDefault="00D545C6" w:rsidP="00A4321B">
            <w:pPr>
              <w:jc w:val="both"/>
              <w:rPr>
                <w:ins w:id="2668" w:author="Eva Skýbová" w:date="2024-05-15T07:27:00Z"/>
              </w:rPr>
            </w:pPr>
            <w:ins w:id="2669" w:author="Eva Skýbová" w:date="2024-05-15T07:27:00Z">
              <w:r w:rsidRPr="005A70AA">
                <w:t>28p-28s</w:t>
              </w:r>
            </w:ins>
          </w:p>
        </w:tc>
        <w:tc>
          <w:tcPr>
            <w:tcW w:w="1134" w:type="dxa"/>
            <w:shd w:val="clear" w:color="auto" w:fill="FFEEB9"/>
          </w:tcPr>
          <w:p w14:paraId="0B912B4B" w14:textId="77777777" w:rsidR="00D545C6" w:rsidRPr="005A70AA" w:rsidRDefault="00D545C6" w:rsidP="00A4321B">
            <w:pPr>
              <w:jc w:val="both"/>
              <w:rPr>
                <w:ins w:id="2670" w:author="Eva Skýbová" w:date="2024-05-15T07:27:00Z"/>
              </w:rPr>
            </w:pPr>
            <w:ins w:id="2671" w:author="Eva Skýbová" w:date="2024-05-15T07:27:00Z">
              <w:r w:rsidRPr="005A70AA">
                <w:t>z, zk</w:t>
              </w:r>
            </w:ins>
          </w:p>
        </w:tc>
        <w:tc>
          <w:tcPr>
            <w:tcW w:w="1134" w:type="dxa"/>
            <w:shd w:val="clear" w:color="auto" w:fill="FFEEB9"/>
          </w:tcPr>
          <w:p w14:paraId="5B3682FC" w14:textId="77777777" w:rsidR="00D545C6" w:rsidRPr="005A70AA" w:rsidRDefault="00D545C6" w:rsidP="00A4321B">
            <w:pPr>
              <w:jc w:val="both"/>
              <w:rPr>
                <w:ins w:id="2672" w:author="Eva Skýbová" w:date="2024-05-15T07:27:00Z"/>
              </w:rPr>
            </w:pPr>
            <w:ins w:id="2673" w:author="Eva Skýbová" w:date="2024-05-15T07:27:00Z">
              <w:r w:rsidRPr="005A70AA">
                <w:t>5</w:t>
              </w:r>
            </w:ins>
          </w:p>
        </w:tc>
        <w:tc>
          <w:tcPr>
            <w:tcW w:w="4111" w:type="dxa"/>
            <w:shd w:val="clear" w:color="auto" w:fill="FFEEB9"/>
          </w:tcPr>
          <w:p w14:paraId="554BD3DD" w14:textId="38661AFD" w:rsidR="00D545C6" w:rsidRPr="005A70AA" w:rsidRDefault="00D545C6" w:rsidP="00A4321B">
            <w:pPr>
              <w:jc w:val="both"/>
              <w:rPr>
                <w:ins w:id="2674" w:author="Eva Skýbová" w:date="2024-05-15T07:27:00Z"/>
                <w:b/>
                <w:bCs/>
              </w:rPr>
            </w:pPr>
            <w:ins w:id="2675" w:author="Eva Skýbová" w:date="2024-05-15T07:27:00Z">
              <w:r w:rsidRPr="005A70AA">
                <w:rPr>
                  <w:b/>
                  <w:bCs/>
                </w:rPr>
                <w:t>Ing. Kateřina Víchová, Ph.D. (</w:t>
              </w:r>
            </w:ins>
            <w:ins w:id="2676" w:author="Eva Skýbová" w:date="2024-05-15T07:33:00Z">
              <w:r w:rsidR="00A4321B">
                <w:rPr>
                  <w:b/>
                  <w:bCs/>
                </w:rPr>
                <w:t>57</w:t>
              </w:r>
            </w:ins>
            <w:ins w:id="2677" w:author="Eva Skýbová" w:date="2024-05-15T07:27:00Z">
              <w:r w:rsidRPr="005A70AA">
                <w:rPr>
                  <w:b/>
                  <w:bCs/>
                </w:rPr>
                <w:t xml:space="preserve"> %)</w:t>
              </w:r>
            </w:ins>
          </w:p>
          <w:p w14:paraId="590BA8B7" w14:textId="39DB0383" w:rsidR="00D545C6" w:rsidRPr="005A70AA" w:rsidRDefault="00D545C6" w:rsidP="00A4321B">
            <w:pPr>
              <w:jc w:val="both"/>
              <w:rPr>
                <w:ins w:id="2678" w:author="Eva Skýbová" w:date="2024-05-15T07:27:00Z"/>
              </w:rPr>
            </w:pPr>
            <w:ins w:id="2679" w:author="Eva Skýbová" w:date="2024-05-15T07:27:00Z">
              <w:r w:rsidRPr="005A70AA">
                <w:t>Mgr. Marek Tomaštík, Ph.D. (</w:t>
              </w:r>
            </w:ins>
            <w:ins w:id="2680" w:author="Eva Skýbová" w:date="2024-05-15T07:34:00Z">
              <w:r w:rsidR="00A4321B">
                <w:t>43</w:t>
              </w:r>
            </w:ins>
            <w:ins w:id="2681" w:author="Eva Skýbová" w:date="2024-05-15T07:27:00Z">
              <w:r w:rsidRPr="005A70AA">
                <w:t xml:space="preserve"> %)</w:t>
              </w:r>
            </w:ins>
          </w:p>
        </w:tc>
        <w:tc>
          <w:tcPr>
            <w:tcW w:w="1134" w:type="dxa"/>
            <w:shd w:val="clear" w:color="auto" w:fill="FFEEB9"/>
          </w:tcPr>
          <w:p w14:paraId="2F544FBF" w14:textId="77777777" w:rsidR="00D545C6" w:rsidRPr="005A70AA" w:rsidRDefault="00D545C6" w:rsidP="00A4321B">
            <w:pPr>
              <w:jc w:val="both"/>
              <w:rPr>
                <w:ins w:id="2682" w:author="Eva Skýbová" w:date="2024-05-15T07:27:00Z"/>
              </w:rPr>
            </w:pPr>
            <w:ins w:id="2683" w:author="Eva Skýbová" w:date="2024-05-15T07:27:00Z">
              <w:r w:rsidRPr="005A70AA">
                <w:t>2/LS</w:t>
              </w:r>
            </w:ins>
          </w:p>
        </w:tc>
        <w:tc>
          <w:tcPr>
            <w:tcW w:w="1134" w:type="dxa"/>
            <w:shd w:val="clear" w:color="auto" w:fill="FFEEB9"/>
          </w:tcPr>
          <w:p w14:paraId="50840F01" w14:textId="77777777" w:rsidR="00D545C6" w:rsidRPr="00042188" w:rsidRDefault="00D545C6" w:rsidP="00A4321B">
            <w:pPr>
              <w:jc w:val="both"/>
              <w:rPr>
                <w:ins w:id="2684" w:author="Eva Skýbová" w:date="2024-05-15T07:27:00Z"/>
              </w:rPr>
            </w:pPr>
            <w:ins w:id="2685" w:author="Eva Skýbová" w:date="2024-05-15T07:27:00Z">
              <w:r>
                <w:t>PZ</w:t>
              </w:r>
            </w:ins>
          </w:p>
        </w:tc>
      </w:tr>
      <w:tr w:rsidR="00D545C6" w:rsidRPr="00042188" w14:paraId="241A9128" w14:textId="77777777" w:rsidTr="00A4321B">
        <w:trPr>
          <w:ins w:id="2686" w:author="Eva Skýbová" w:date="2024-05-15T07:27:00Z"/>
        </w:trPr>
        <w:tc>
          <w:tcPr>
            <w:tcW w:w="4253" w:type="dxa"/>
            <w:gridSpan w:val="3"/>
            <w:shd w:val="clear" w:color="auto" w:fill="FFEEB9"/>
          </w:tcPr>
          <w:p w14:paraId="4442C70E" w14:textId="77777777" w:rsidR="00D545C6" w:rsidRPr="00FD3188" w:rsidRDefault="00D545C6" w:rsidP="00A4321B">
            <w:pPr>
              <w:jc w:val="both"/>
              <w:rPr>
                <w:ins w:id="2687" w:author="Eva Skýbová" w:date="2024-05-15T07:27:00Z"/>
                <w:lang w:val="en-GB"/>
              </w:rPr>
            </w:pPr>
            <w:ins w:id="2688" w:author="Eva Skýbová" w:date="2024-05-15T07:27:00Z">
              <w:r w:rsidRPr="0092357D">
                <w:rPr>
                  <w:lang w:val="en-GB"/>
                  <w:rPrChange w:id="2689" w:author="Eva Skýbová" w:date="2024-05-15T09:20:00Z">
                    <w:rPr>
                      <w:highlight w:val="yellow"/>
                      <w:lang w:val="en-GB"/>
                    </w:rPr>
                  </w:rPrChange>
                </w:rPr>
                <w:t>Fire Protection</w:t>
              </w:r>
            </w:ins>
          </w:p>
        </w:tc>
        <w:tc>
          <w:tcPr>
            <w:tcW w:w="1134" w:type="dxa"/>
            <w:shd w:val="clear" w:color="auto" w:fill="FFEEB9"/>
          </w:tcPr>
          <w:p w14:paraId="50DB39BA" w14:textId="77777777" w:rsidR="00D545C6" w:rsidRDefault="00D545C6" w:rsidP="00A4321B">
            <w:pPr>
              <w:jc w:val="both"/>
              <w:rPr>
                <w:ins w:id="2690" w:author="Eva Skýbová" w:date="2024-05-15T07:27:00Z"/>
              </w:rPr>
            </w:pPr>
            <w:ins w:id="2691" w:author="Eva Skýbová" w:date="2024-05-15T07:27:00Z">
              <w:r>
                <w:t>14p-28s</w:t>
              </w:r>
            </w:ins>
          </w:p>
        </w:tc>
        <w:tc>
          <w:tcPr>
            <w:tcW w:w="1134" w:type="dxa"/>
            <w:shd w:val="clear" w:color="auto" w:fill="FFEEB9"/>
          </w:tcPr>
          <w:p w14:paraId="05428604" w14:textId="77777777" w:rsidR="00D545C6" w:rsidRDefault="00D545C6" w:rsidP="00A4321B">
            <w:pPr>
              <w:jc w:val="both"/>
              <w:rPr>
                <w:ins w:id="2692" w:author="Eva Skýbová" w:date="2024-05-15T07:27:00Z"/>
              </w:rPr>
            </w:pPr>
            <w:ins w:id="2693" w:author="Eva Skýbová" w:date="2024-05-15T07:27:00Z">
              <w:r>
                <w:t>z, zk</w:t>
              </w:r>
            </w:ins>
          </w:p>
        </w:tc>
        <w:tc>
          <w:tcPr>
            <w:tcW w:w="1134" w:type="dxa"/>
            <w:shd w:val="clear" w:color="auto" w:fill="FFEEB9"/>
          </w:tcPr>
          <w:p w14:paraId="641BFB14" w14:textId="77777777" w:rsidR="00D545C6" w:rsidRDefault="00D545C6" w:rsidP="00A4321B">
            <w:pPr>
              <w:jc w:val="both"/>
              <w:rPr>
                <w:ins w:id="2694" w:author="Eva Skýbová" w:date="2024-05-15T07:27:00Z"/>
              </w:rPr>
            </w:pPr>
            <w:ins w:id="2695" w:author="Eva Skýbová" w:date="2024-05-15T07:27:00Z">
              <w:r>
                <w:t>4</w:t>
              </w:r>
            </w:ins>
          </w:p>
        </w:tc>
        <w:tc>
          <w:tcPr>
            <w:tcW w:w="4111" w:type="dxa"/>
            <w:shd w:val="clear" w:color="auto" w:fill="FFEEB9"/>
          </w:tcPr>
          <w:p w14:paraId="207C0DE0" w14:textId="77777777" w:rsidR="00D545C6" w:rsidRDefault="00D545C6" w:rsidP="00A4321B">
            <w:pPr>
              <w:jc w:val="both"/>
              <w:rPr>
                <w:ins w:id="2696" w:author="Eva Skýbová" w:date="2024-05-15T07:27:00Z"/>
                <w:b/>
                <w:bCs/>
              </w:rPr>
            </w:pPr>
            <w:ins w:id="2697" w:author="Eva Skýbová" w:date="2024-05-15T07:27:00Z">
              <w:r w:rsidRPr="00A63DA4">
                <w:rPr>
                  <w:b/>
                  <w:bCs/>
                </w:rPr>
                <w:t xml:space="preserve">Ing. Jan </w:t>
              </w:r>
              <w:r>
                <w:rPr>
                  <w:b/>
                  <w:bCs/>
                </w:rPr>
                <w:t>Strohmandl</w:t>
              </w:r>
              <w:r w:rsidRPr="00A63DA4">
                <w:rPr>
                  <w:b/>
                  <w:bCs/>
                </w:rPr>
                <w:t>, Ph.D.</w:t>
              </w:r>
            </w:ins>
          </w:p>
          <w:p w14:paraId="522D1B86" w14:textId="77777777" w:rsidR="00D545C6" w:rsidRPr="006F07D6" w:rsidRDefault="00D545C6" w:rsidP="00A4321B">
            <w:pPr>
              <w:jc w:val="both"/>
              <w:rPr>
                <w:ins w:id="2698" w:author="Eva Skýbová" w:date="2024-05-15T07:27:00Z"/>
                <w:b/>
                <w:bCs/>
              </w:rPr>
            </w:pPr>
          </w:p>
        </w:tc>
        <w:tc>
          <w:tcPr>
            <w:tcW w:w="1134" w:type="dxa"/>
            <w:shd w:val="clear" w:color="auto" w:fill="FFEEB9"/>
          </w:tcPr>
          <w:p w14:paraId="2785B2A8" w14:textId="77777777" w:rsidR="00D545C6" w:rsidRDefault="00D545C6" w:rsidP="00A4321B">
            <w:pPr>
              <w:jc w:val="both"/>
              <w:rPr>
                <w:ins w:id="2699" w:author="Eva Skýbová" w:date="2024-05-15T07:27:00Z"/>
              </w:rPr>
            </w:pPr>
            <w:ins w:id="2700" w:author="Eva Skýbová" w:date="2024-05-15T07:27:00Z">
              <w:r>
                <w:t>2/LS</w:t>
              </w:r>
            </w:ins>
          </w:p>
        </w:tc>
        <w:tc>
          <w:tcPr>
            <w:tcW w:w="1134" w:type="dxa"/>
            <w:shd w:val="clear" w:color="auto" w:fill="FFEEB9"/>
          </w:tcPr>
          <w:p w14:paraId="4F239BBD" w14:textId="77777777" w:rsidR="00D545C6" w:rsidRDefault="00D545C6" w:rsidP="00A4321B">
            <w:pPr>
              <w:jc w:val="both"/>
              <w:rPr>
                <w:ins w:id="2701" w:author="Eva Skýbová" w:date="2024-05-15T07:27:00Z"/>
              </w:rPr>
            </w:pPr>
          </w:p>
        </w:tc>
      </w:tr>
      <w:tr w:rsidR="00D545C6" w:rsidRPr="00042188" w14:paraId="754EC7D8" w14:textId="77777777" w:rsidTr="00A4321B">
        <w:trPr>
          <w:ins w:id="2702" w:author="Eva Skýbová" w:date="2024-05-15T07:27:00Z"/>
        </w:trPr>
        <w:tc>
          <w:tcPr>
            <w:tcW w:w="4253" w:type="dxa"/>
            <w:gridSpan w:val="3"/>
            <w:shd w:val="clear" w:color="auto" w:fill="FFEEB9"/>
          </w:tcPr>
          <w:p w14:paraId="2A3F69CC" w14:textId="77777777" w:rsidR="00D545C6" w:rsidRPr="00A149FB" w:rsidRDefault="00D545C6" w:rsidP="00A4321B">
            <w:pPr>
              <w:jc w:val="both"/>
              <w:rPr>
                <w:ins w:id="2703" w:author="Eva Skýbová" w:date="2024-05-15T07:27:00Z"/>
                <w:lang w:val="en-GB"/>
              </w:rPr>
            </w:pPr>
            <w:ins w:id="2704" w:author="Eva Skýbová" w:date="2024-05-15T07:27:00Z">
              <w:r w:rsidRPr="009A2FC6">
                <w:rPr>
                  <w:lang w:val="en-GB"/>
                </w:rPr>
                <w:t>Introduction to Psychology</w:t>
              </w:r>
            </w:ins>
          </w:p>
        </w:tc>
        <w:tc>
          <w:tcPr>
            <w:tcW w:w="1134" w:type="dxa"/>
            <w:shd w:val="clear" w:color="auto" w:fill="FFEEB9"/>
          </w:tcPr>
          <w:p w14:paraId="5DCA8EC6" w14:textId="77777777" w:rsidR="00D545C6" w:rsidRPr="00042188" w:rsidRDefault="00D545C6" w:rsidP="00A4321B">
            <w:pPr>
              <w:jc w:val="both"/>
              <w:rPr>
                <w:ins w:id="2705" w:author="Eva Skýbová" w:date="2024-05-15T07:27:00Z"/>
              </w:rPr>
            </w:pPr>
            <w:ins w:id="2706" w:author="Eva Skýbová" w:date="2024-05-15T07:27:00Z">
              <w:r>
                <w:t>28p-14s</w:t>
              </w:r>
            </w:ins>
          </w:p>
        </w:tc>
        <w:tc>
          <w:tcPr>
            <w:tcW w:w="1134" w:type="dxa"/>
            <w:shd w:val="clear" w:color="auto" w:fill="FFEEB9"/>
          </w:tcPr>
          <w:p w14:paraId="3ED42FB3" w14:textId="77777777" w:rsidR="00D545C6" w:rsidRPr="00042188" w:rsidRDefault="00D545C6" w:rsidP="00A4321B">
            <w:pPr>
              <w:jc w:val="both"/>
              <w:rPr>
                <w:ins w:id="2707" w:author="Eva Skýbová" w:date="2024-05-15T07:27:00Z"/>
              </w:rPr>
            </w:pPr>
            <w:ins w:id="2708" w:author="Eva Skýbová" w:date="2024-05-15T07:27:00Z">
              <w:r>
                <w:t>klz</w:t>
              </w:r>
            </w:ins>
          </w:p>
        </w:tc>
        <w:tc>
          <w:tcPr>
            <w:tcW w:w="1134" w:type="dxa"/>
            <w:shd w:val="clear" w:color="auto" w:fill="FFEEB9"/>
          </w:tcPr>
          <w:p w14:paraId="6D36C3D6" w14:textId="77777777" w:rsidR="00D545C6" w:rsidRPr="00042188" w:rsidRDefault="00D545C6" w:rsidP="00A4321B">
            <w:pPr>
              <w:jc w:val="both"/>
              <w:rPr>
                <w:ins w:id="2709" w:author="Eva Skýbová" w:date="2024-05-15T07:27:00Z"/>
              </w:rPr>
            </w:pPr>
            <w:ins w:id="2710" w:author="Eva Skýbová" w:date="2024-05-15T07:27:00Z">
              <w:r>
                <w:t>4</w:t>
              </w:r>
            </w:ins>
          </w:p>
        </w:tc>
        <w:tc>
          <w:tcPr>
            <w:tcW w:w="4111" w:type="dxa"/>
            <w:shd w:val="clear" w:color="auto" w:fill="FFEEB9"/>
          </w:tcPr>
          <w:p w14:paraId="6903D277" w14:textId="08F3A7CD" w:rsidR="00D545C6" w:rsidRPr="00042188" w:rsidRDefault="00D800F5" w:rsidP="00A4321B">
            <w:pPr>
              <w:jc w:val="both"/>
              <w:rPr>
                <w:ins w:id="2711" w:author="Eva Skýbová" w:date="2024-05-15T07:27:00Z"/>
              </w:rPr>
            </w:pPr>
            <w:ins w:id="2712" w:author="Eva Skýbová" w:date="2024-05-15T08:18:00Z">
              <w:r>
                <w:rPr>
                  <w:b/>
                  <w:bCs/>
                </w:rPr>
                <w:t>Mgr. Petra Trechová</w:t>
              </w:r>
            </w:ins>
          </w:p>
          <w:p w14:paraId="52AE0475" w14:textId="77777777" w:rsidR="00D545C6" w:rsidRPr="00042188" w:rsidRDefault="00D545C6" w:rsidP="00A4321B">
            <w:pPr>
              <w:jc w:val="both"/>
              <w:rPr>
                <w:ins w:id="2713" w:author="Eva Skýbová" w:date="2024-05-15T07:27:00Z"/>
              </w:rPr>
            </w:pPr>
          </w:p>
        </w:tc>
        <w:tc>
          <w:tcPr>
            <w:tcW w:w="1134" w:type="dxa"/>
            <w:shd w:val="clear" w:color="auto" w:fill="FFEEB9"/>
          </w:tcPr>
          <w:p w14:paraId="78EDE58D" w14:textId="77777777" w:rsidR="00D545C6" w:rsidRPr="00042188" w:rsidRDefault="00D545C6" w:rsidP="00A4321B">
            <w:pPr>
              <w:jc w:val="both"/>
              <w:rPr>
                <w:ins w:id="2714" w:author="Eva Skýbová" w:date="2024-05-15T07:27:00Z"/>
              </w:rPr>
            </w:pPr>
            <w:ins w:id="2715" w:author="Eva Skýbová" w:date="2024-05-15T07:27:00Z">
              <w:r>
                <w:t>2/LS</w:t>
              </w:r>
            </w:ins>
          </w:p>
        </w:tc>
        <w:tc>
          <w:tcPr>
            <w:tcW w:w="1134" w:type="dxa"/>
            <w:shd w:val="clear" w:color="auto" w:fill="FFEEB9"/>
          </w:tcPr>
          <w:p w14:paraId="598C4563" w14:textId="77777777" w:rsidR="00D545C6" w:rsidRPr="00042188" w:rsidRDefault="00D545C6" w:rsidP="00A4321B">
            <w:pPr>
              <w:jc w:val="both"/>
              <w:rPr>
                <w:ins w:id="2716" w:author="Eva Skýbová" w:date="2024-05-15T07:27:00Z"/>
              </w:rPr>
            </w:pPr>
          </w:p>
        </w:tc>
      </w:tr>
      <w:tr w:rsidR="00D545C6" w:rsidRPr="00042188" w14:paraId="3B8C1B01" w14:textId="77777777" w:rsidTr="00A4321B">
        <w:trPr>
          <w:ins w:id="2717" w:author="Eva Skýbová" w:date="2024-05-15T07:27:00Z"/>
        </w:trPr>
        <w:tc>
          <w:tcPr>
            <w:tcW w:w="4253" w:type="dxa"/>
            <w:gridSpan w:val="3"/>
            <w:shd w:val="clear" w:color="auto" w:fill="FFEEB9"/>
          </w:tcPr>
          <w:p w14:paraId="6A55A459" w14:textId="77777777" w:rsidR="00D545C6" w:rsidRPr="00A149FB" w:rsidRDefault="00D545C6" w:rsidP="00A4321B">
            <w:pPr>
              <w:jc w:val="both"/>
              <w:rPr>
                <w:ins w:id="2718" w:author="Eva Skýbová" w:date="2024-05-15T07:27:00Z"/>
                <w:lang w:val="en-GB"/>
              </w:rPr>
            </w:pPr>
            <w:ins w:id="2719" w:author="Eva Skýbová" w:date="2024-05-15T07:27:00Z">
              <w:r>
                <w:rPr>
                  <w:lang w:val="en-GB"/>
                </w:rPr>
                <w:t>Sports Activities II</w:t>
              </w:r>
            </w:ins>
          </w:p>
        </w:tc>
        <w:tc>
          <w:tcPr>
            <w:tcW w:w="1134" w:type="dxa"/>
            <w:shd w:val="clear" w:color="auto" w:fill="FFEEB9"/>
          </w:tcPr>
          <w:p w14:paraId="728EE656" w14:textId="77777777" w:rsidR="00D545C6" w:rsidRPr="00042188" w:rsidRDefault="00D545C6" w:rsidP="00A4321B">
            <w:pPr>
              <w:jc w:val="both"/>
              <w:rPr>
                <w:ins w:id="2720" w:author="Eva Skýbová" w:date="2024-05-15T07:27:00Z"/>
              </w:rPr>
            </w:pPr>
            <w:ins w:id="2721" w:author="Eva Skýbová" w:date="2024-05-15T07:27:00Z">
              <w:r>
                <w:t>28c</w:t>
              </w:r>
            </w:ins>
          </w:p>
        </w:tc>
        <w:tc>
          <w:tcPr>
            <w:tcW w:w="1134" w:type="dxa"/>
            <w:shd w:val="clear" w:color="auto" w:fill="FFEEB9"/>
          </w:tcPr>
          <w:p w14:paraId="6F2762AE" w14:textId="77777777" w:rsidR="00D545C6" w:rsidRPr="00042188" w:rsidRDefault="00D545C6" w:rsidP="00A4321B">
            <w:pPr>
              <w:jc w:val="both"/>
              <w:rPr>
                <w:ins w:id="2722" w:author="Eva Skýbová" w:date="2024-05-15T07:27:00Z"/>
              </w:rPr>
            </w:pPr>
            <w:ins w:id="2723" w:author="Eva Skýbová" w:date="2024-05-15T07:27:00Z">
              <w:r>
                <w:t>z</w:t>
              </w:r>
            </w:ins>
          </w:p>
        </w:tc>
        <w:tc>
          <w:tcPr>
            <w:tcW w:w="1134" w:type="dxa"/>
            <w:shd w:val="clear" w:color="auto" w:fill="FFEEB9"/>
          </w:tcPr>
          <w:p w14:paraId="5501ADB6" w14:textId="77777777" w:rsidR="00D545C6" w:rsidRPr="00042188" w:rsidRDefault="00D545C6" w:rsidP="00A4321B">
            <w:pPr>
              <w:jc w:val="both"/>
              <w:rPr>
                <w:ins w:id="2724" w:author="Eva Skýbová" w:date="2024-05-15T07:27:00Z"/>
              </w:rPr>
            </w:pPr>
            <w:ins w:id="2725" w:author="Eva Skýbová" w:date="2024-05-15T07:27:00Z">
              <w:r>
                <w:t>2</w:t>
              </w:r>
            </w:ins>
          </w:p>
        </w:tc>
        <w:tc>
          <w:tcPr>
            <w:tcW w:w="4111" w:type="dxa"/>
            <w:shd w:val="clear" w:color="auto" w:fill="FFEEB9"/>
          </w:tcPr>
          <w:p w14:paraId="3C720CBD" w14:textId="77777777" w:rsidR="00D545C6" w:rsidRDefault="00D545C6" w:rsidP="00A4321B">
            <w:pPr>
              <w:jc w:val="both"/>
              <w:rPr>
                <w:ins w:id="2726" w:author="Eva Skýbová" w:date="2024-05-15T07:27:00Z"/>
              </w:rPr>
            </w:pPr>
            <w:ins w:id="2727" w:author="Eva Skýbová" w:date="2024-05-15T07:27:00Z">
              <w:r>
                <w:t>MUTV</w:t>
              </w:r>
            </w:ins>
          </w:p>
          <w:p w14:paraId="7E5F7E88" w14:textId="77777777" w:rsidR="00D545C6" w:rsidRPr="00042188" w:rsidRDefault="00D545C6" w:rsidP="00A4321B">
            <w:pPr>
              <w:jc w:val="both"/>
              <w:rPr>
                <w:ins w:id="2728" w:author="Eva Skýbová" w:date="2024-05-15T07:27:00Z"/>
              </w:rPr>
            </w:pPr>
          </w:p>
        </w:tc>
        <w:tc>
          <w:tcPr>
            <w:tcW w:w="1134" w:type="dxa"/>
            <w:shd w:val="clear" w:color="auto" w:fill="FFEEB9"/>
          </w:tcPr>
          <w:p w14:paraId="30861960" w14:textId="77777777" w:rsidR="00D545C6" w:rsidRPr="00042188" w:rsidRDefault="00D545C6" w:rsidP="00A4321B">
            <w:pPr>
              <w:jc w:val="both"/>
              <w:rPr>
                <w:ins w:id="2729" w:author="Eva Skýbová" w:date="2024-05-15T07:27:00Z"/>
              </w:rPr>
            </w:pPr>
            <w:ins w:id="2730" w:author="Eva Skýbová" w:date="2024-05-15T07:27:00Z">
              <w:r>
                <w:t>2/LS</w:t>
              </w:r>
            </w:ins>
          </w:p>
        </w:tc>
        <w:tc>
          <w:tcPr>
            <w:tcW w:w="1134" w:type="dxa"/>
            <w:shd w:val="clear" w:color="auto" w:fill="FFEEB9"/>
          </w:tcPr>
          <w:p w14:paraId="238835FE" w14:textId="77777777" w:rsidR="00D545C6" w:rsidRPr="00042188" w:rsidRDefault="00D545C6" w:rsidP="00A4321B">
            <w:pPr>
              <w:jc w:val="both"/>
              <w:rPr>
                <w:ins w:id="2731" w:author="Eva Skýbová" w:date="2024-05-15T07:27:00Z"/>
              </w:rPr>
            </w:pPr>
          </w:p>
        </w:tc>
      </w:tr>
      <w:tr w:rsidR="00D545C6" w:rsidRPr="00042188" w14:paraId="028EF6A1" w14:textId="77777777" w:rsidTr="00A4321B">
        <w:trPr>
          <w:ins w:id="2732" w:author="Eva Skýbová" w:date="2024-05-15T07:27:00Z"/>
        </w:trPr>
        <w:tc>
          <w:tcPr>
            <w:tcW w:w="4253" w:type="dxa"/>
            <w:gridSpan w:val="3"/>
            <w:shd w:val="clear" w:color="auto" w:fill="FFEEB9"/>
          </w:tcPr>
          <w:p w14:paraId="08F4C504" w14:textId="77777777" w:rsidR="00D545C6" w:rsidRPr="00A149FB" w:rsidRDefault="00D545C6" w:rsidP="00A4321B">
            <w:pPr>
              <w:jc w:val="both"/>
              <w:rPr>
                <w:ins w:id="2733" w:author="Eva Skýbová" w:date="2024-05-15T07:27:00Z"/>
                <w:lang w:val="en-GB"/>
              </w:rPr>
            </w:pPr>
            <w:ins w:id="2734" w:author="Eva Skýbová" w:date="2024-05-15T07:27:00Z">
              <w:r>
                <w:rPr>
                  <w:lang w:val="en-GB"/>
                </w:rPr>
                <w:t>Excursion</w:t>
              </w:r>
            </w:ins>
          </w:p>
        </w:tc>
        <w:tc>
          <w:tcPr>
            <w:tcW w:w="1134" w:type="dxa"/>
            <w:shd w:val="clear" w:color="auto" w:fill="FFEEB9"/>
          </w:tcPr>
          <w:p w14:paraId="3136E127" w14:textId="77777777" w:rsidR="00D545C6" w:rsidRPr="00042188" w:rsidRDefault="00D545C6" w:rsidP="00A4321B">
            <w:pPr>
              <w:jc w:val="both"/>
              <w:rPr>
                <w:ins w:id="2735" w:author="Eva Skýbová" w:date="2024-05-15T07:27:00Z"/>
              </w:rPr>
            </w:pPr>
            <w:ins w:id="2736" w:author="Eva Skýbová" w:date="2024-05-15T07:27:00Z">
              <w:r>
                <w:t>20 hodin</w:t>
              </w:r>
            </w:ins>
          </w:p>
        </w:tc>
        <w:tc>
          <w:tcPr>
            <w:tcW w:w="1134" w:type="dxa"/>
            <w:shd w:val="clear" w:color="auto" w:fill="FFEEB9"/>
          </w:tcPr>
          <w:p w14:paraId="21685F93" w14:textId="77777777" w:rsidR="00D545C6" w:rsidRPr="00042188" w:rsidRDefault="00D545C6" w:rsidP="00A4321B">
            <w:pPr>
              <w:jc w:val="both"/>
              <w:rPr>
                <w:ins w:id="2737" w:author="Eva Skýbová" w:date="2024-05-15T07:27:00Z"/>
              </w:rPr>
            </w:pPr>
            <w:ins w:id="2738" w:author="Eva Skýbová" w:date="2024-05-15T07:27:00Z">
              <w:r>
                <w:t>z</w:t>
              </w:r>
            </w:ins>
          </w:p>
        </w:tc>
        <w:tc>
          <w:tcPr>
            <w:tcW w:w="1134" w:type="dxa"/>
            <w:shd w:val="clear" w:color="auto" w:fill="FFEEB9"/>
          </w:tcPr>
          <w:p w14:paraId="3C274C0A" w14:textId="77777777" w:rsidR="00D545C6" w:rsidRPr="00042188" w:rsidRDefault="00D545C6" w:rsidP="00A4321B">
            <w:pPr>
              <w:jc w:val="both"/>
              <w:rPr>
                <w:ins w:id="2739" w:author="Eva Skýbová" w:date="2024-05-15T07:27:00Z"/>
              </w:rPr>
            </w:pPr>
            <w:ins w:id="2740" w:author="Eva Skýbová" w:date="2024-05-15T07:27:00Z">
              <w:r>
                <w:t>2</w:t>
              </w:r>
            </w:ins>
          </w:p>
        </w:tc>
        <w:tc>
          <w:tcPr>
            <w:tcW w:w="4111" w:type="dxa"/>
            <w:shd w:val="clear" w:color="auto" w:fill="FFEEB9"/>
          </w:tcPr>
          <w:p w14:paraId="4A9CF9F8" w14:textId="77777777" w:rsidR="00D545C6" w:rsidRPr="00D46EC4" w:rsidRDefault="00D545C6" w:rsidP="00A4321B">
            <w:pPr>
              <w:jc w:val="both"/>
              <w:rPr>
                <w:ins w:id="2741" w:author="Eva Skýbová" w:date="2024-05-15T07:27:00Z"/>
                <w:b/>
                <w:bCs/>
              </w:rPr>
            </w:pPr>
            <w:ins w:id="2742" w:author="Eva Skýbová" w:date="2024-05-15T07:27:00Z">
              <w:r w:rsidRPr="00D46EC4">
                <w:rPr>
                  <w:b/>
                  <w:bCs/>
                </w:rPr>
                <w:t>Mgr. Marek Tomaštík, Ph.D.</w:t>
              </w:r>
            </w:ins>
          </w:p>
          <w:p w14:paraId="032E6CE0" w14:textId="77777777" w:rsidR="00D545C6" w:rsidRPr="00042188" w:rsidRDefault="00D545C6" w:rsidP="00A4321B">
            <w:pPr>
              <w:jc w:val="both"/>
              <w:rPr>
                <w:ins w:id="2743" w:author="Eva Skýbová" w:date="2024-05-15T07:27:00Z"/>
              </w:rPr>
            </w:pPr>
          </w:p>
        </w:tc>
        <w:tc>
          <w:tcPr>
            <w:tcW w:w="1134" w:type="dxa"/>
            <w:shd w:val="clear" w:color="auto" w:fill="FFEEB9"/>
          </w:tcPr>
          <w:p w14:paraId="27136F52" w14:textId="77777777" w:rsidR="00D545C6" w:rsidRPr="00042188" w:rsidRDefault="00D545C6" w:rsidP="00A4321B">
            <w:pPr>
              <w:jc w:val="both"/>
              <w:rPr>
                <w:ins w:id="2744" w:author="Eva Skýbová" w:date="2024-05-15T07:27:00Z"/>
              </w:rPr>
            </w:pPr>
            <w:ins w:id="2745" w:author="Eva Skýbová" w:date="2024-05-15T07:27:00Z">
              <w:r>
                <w:t>2/LS</w:t>
              </w:r>
            </w:ins>
          </w:p>
        </w:tc>
        <w:tc>
          <w:tcPr>
            <w:tcW w:w="1134" w:type="dxa"/>
            <w:shd w:val="clear" w:color="auto" w:fill="FFEEB9"/>
          </w:tcPr>
          <w:p w14:paraId="2FA25B22" w14:textId="77777777" w:rsidR="00D545C6" w:rsidRPr="00042188" w:rsidRDefault="00D545C6" w:rsidP="00A4321B">
            <w:pPr>
              <w:jc w:val="both"/>
              <w:rPr>
                <w:ins w:id="2746" w:author="Eva Skýbová" w:date="2024-05-15T07:27:00Z"/>
              </w:rPr>
            </w:pPr>
          </w:p>
        </w:tc>
      </w:tr>
      <w:tr w:rsidR="00D545C6" w:rsidRPr="00042188" w14:paraId="0B5A91BB" w14:textId="77777777" w:rsidTr="00A4321B">
        <w:trPr>
          <w:trHeight w:val="510"/>
          <w:ins w:id="2747" w:author="Eva Skýbová" w:date="2024-05-15T07:27:00Z"/>
        </w:trPr>
        <w:tc>
          <w:tcPr>
            <w:tcW w:w="4253" w:type="dxa"/>
            <w:gridSpan w:val="3"/>
            <w:shd w:val="clear" w:color="auto" w:fill="FFEEB9"/>
          </w:tcPr>
          <w:p w14:paraId="419838B5" w14:textId="77777777" w:rsidR="00D545C6" w:rsidRDefault="00D545C6" w:rsidP="00A4321B">
            <w:pPr>
              <w:jc w:val="both"/>
              <w:rPr>
                <w:ins w:id="2748" w:author="Eva Skýbová" w:date="2024-05-15T07:27:00Z"/>
                <w:lang w:val="en-GB"/>
              </w:rPr>
            </w:pPr>
            <w:ins w:id="2749" w:author="Eva Skýbová" w:date="2024-05-15T07:27:00Z">
              <w:r>
                <w:rPr>
                  <w:lang w:val="en-GB"/>
                </w:rPr>
                <w:t>Ergonomics</w:t>
              </w:r>
            </w:ins>
          </w:p>
        </w:tc>
        <w:tc>
          <w:tcPr>
            <w:tcW w:w="1134" w:type="dxa"/>
            <w:shd w:val="clear" w:color="auto" w:fill="FFEEB9"/>
          </w:tcPr>
          <w:p w14:paraId="07C456C5" w14:textId="77777777" w:rsidR="00D545C6" w:rsidRDefault="00D545C6" w:rsidP="00A4321B">
            <w:pPr>
              <w:jc w:val="both"/>
              <w:rPr>
                <w:ins w:id="2750" w:author="Eva Skýbová" w:date="2024-05-15T07:27:00Z"/>
              </w:rPr>
            </w:pPr>
            <w:ins w:id="2751" w:author="Eva Skýbová" w:date="2024-05-15T07:27:00Z">
              <w:r>
                <w:t>14p-28s</w:t>
              </w:r>
            </w:ins>
          </w:p>
        </w:tc>
        <w:tc>
          <w:tcPr>
            <w:tcW w:w="1134" w:type="dxa"/>
            <w:shd w:val="clear" w:color="auto" w:fill="FFEEB9"/>
          </w:tcPr>
          <w:p w14:paraId="124173F9" w14:textId="77777777" w:rsidR="00D545C6" w:rsidRDefault="00D545C6" w:rsidP="00A4321B">
            <w:pPr>
              <w:jc w:val="both"/>
              <w:rPr>
                <w:ins w:id="2752" w:author="Eva Skýbová" w:date="2024-05-15T07:27:00Z"/>
              </w:rPr>
            </w:pPr>
            <w:ins w:id="2753" w:author="Eva Skýbová" w:date="2024-05-15T07:27:00Z">
              <w:r>
                <w:t>z, zk</w:t>
              </w:r>
            </w:ins>
          </w:p>
        </w:tc>
        <w:tc>
          <w:tcPr>
            <w:tcW w:w="1134" w:type="dxa"/>
            <w:shd w:val="clear" w:color="auto" w:fill="FFEEB9"/>
          </w:tcPr>
          <w:p w14:paraId="740AD7F8" w14:textId="77777777" w:rsidR="00D545C6" w:rsidRDefault="00D545C6" w:rsidP="00A4321B">
            <w:pPr>
              <w:jc w:val="both"/>
              <w:rPr>
                <w:ins w:id="2754" w:author="Eva Skýbová" w:date="2024-05-15T07:27:00Z"/>
              </w:rPr>
            </w:pPr>
            <w:ins w:id="2755" w:author="Eva Skýbová" w:date="2024-05-15T07:27:00Z">
              <w:r>
                <w:t>4</w:t>
              </w:r>
            </w:ins>
          </w:p>
        </w:tc>
        <w:tc>
          <w:tcPr>
            <w:tcW w:w="4111" w:type="dxa"/>
            <w:shd w:val="clear" w:color="auto" w:fill="FFEEB9"/>
          </w:tcPr>
          <w:p w14:paraId="5F0C2DFE" w14:textId="1668E56A" w:rsidR="00D545C6" w:rsidRDefault="00D545C6" w:rsidP="00A4321B">
            <w:pPr>
              <w:jc w:val="both"/>
              <w:rPr>
                <w:ins w:id="2756" w:author="Eva Skýbová" w:date="2024-05-15T07:27:00Z"/>
                <w:b/>
                <w:bCs/>
              </w:rPr>
            </w:pPr>
            <w:ins w:id="2757" w:author="Eva Skýbová" w:date="2024-05-15T07:27:00Z">
              <w:r w:rsidRPr="007537E4">
                <w:rPr>
                  <w:b/>
                  <w:bCs/>
                </w:rPr>
                <w:t>prof. Ing. David Tuček, Ph.D. (</w:t>
              </w:r>
            </w:ins>
            <w:ins w:id="2758" w:author="Eva Skýbová" w:date="2024-05-15T07:34:00Z">
              <w:r w:rsidR="00A4321B">
                <w:rPr>
                  <w:b/>
                  <w:bCs/>
                </w:rPr>
                <w:t>57</w:t>
              </w:r>
            </w:ins>
            <w:ins w:id="2759" w:author="Eva Skýbová" w:date="2024-05-15T07:27:00Z">
              <w:r w:rsidRPr="007537E4">
                <w:rPr>
                  <w:b/>
                  <w:bCs/>
                </w:rPr>
                <w:t xml:space="preserve"> %)</w:t>
              </w:r>
            </w:ins>
          </w:p>
          <w:p w14:paraId="714D4E80" w14:textId="307619D4" w:rsidR="00D545C6" w:rsidRPr="00D46EC4" w:rsidRDefault="00D545C6" w:rsidP="00A4321B">
            <w:pPr>
              <w:jc w:val="both"/>
              <w:rPr>
                <w:ins w:id="2760" w:author="Eva Skýbová" w:date="2024-05-15T07:27:00Z"/>
                <w:b/>
                <w:bCs/>
              </w:rPr>
            </w:pPr>
            <w:ins w:id="2761" w:author="Eva Skýbová" w:date="2024-05-15T07:27:00Z">
              <w:r w:rsidRPr="008E0755">
                <w:t>Ing. Slavomíra Vargová, Ph.D. (</w:t>
              </w:r>
            </w:ins>
            <w:ins w:id="2762" w:author="Eva Skýbová" w:date="2024-05-15T07:34:00Z">
              <w:r w:rsidR="00A4321B">
                <w:t>43</w:t>
              </w:r>
            </w:ins>
            <w:ins w:id="2763" w:author="Eva Skýbová" w:date="2024-05-15T07:27:00Z">
              <w:r w:rsidRPr="00E67FCD">
                <w:t xml:space="preserve"> %)</w:t>
              </w:r>
            </w:ins>
          </w:p>
        </w:tc>
        <w:tc>
          <w:tcPr>
            <w:tcW w:w="1134" w:type="dxa"/>
            <w:shd w:val="clear" w:color="auto" w:fill="FFEEB9"/>
          </w:tcPr>
          <w:p w14:paraId="3DC96D8D" w14:textId="77777777" w:rsidR="00D545C6" w:rsidRDefault="00D545C6" w:rsidP="00A4321B">
            <w:pPr>
              <w:jc w:val="both"/>
              <w:rPr>
                <w:ins w:id="2764" w:author="Eva Skýbová" w:date="2024-05-15T07:27:00Z"/>
              </w:rPr>
            </w:pPr>
            <w:ins w:id="2765" w:author="Eva Skýbová" w:date="2024-05-15T07:27:00Z">
              <w:r>
                <w:t>2/LS</w:t>
              </w:r>
            </w:ins>
          </w:p>
        </w:tc>
        <w:tc>
          <w:tcPr>
            <w:tcW w:w="1134" w:type="dxa"/>
            <w:shd w:val="clear" w:color="auto" w:fill="FFEEB9"/>
          </w:tcPr>
          <w:p w14:paraId="737C872C" w14:textId="77777777" w:rsidR="00D545C6" w:rsidRPr="00042188" w:rsidRDefault="00D545C6" w:rsidP="00A4321B">
            <w:pPr>
              <w:jc w:val="both"/>
              <w:rPr>
                <w:ins w:id="2766" w:author="Eva Skýbová" w:date="2024-05-15T07:27:00Z"/>
              </w:rPr>
            </w:pPr>
          </w:p>
        </w:tc>
      </w:tr>
      <w:tr w:rsidR="00D545C6" w:rsidRPr="00042188" w14:paraId="7E0B2E15" w14:textId="77777777" w:rsidTr="00A4321B">
        <w:trPr>
          <w:ins w:id="2767" w:author="Eva Skýbová" w:date="2024-05-15T07:27:00Z"/>
        </w:trPr>
        <w:tc>
          <w:tcPr>
            <w:tcW w:w="4253" w:type="dxa"/>
            <w:gridSpan w:val="3"/>
            <w:shd w:val="clear" w:color="auto" w:fill="FFEEB9"/>
          </w:tcPr>
          <w:p w14:paraId="2C957865" w14:textId="77777777" w:rsidR="00D545C6" w:rsidRDefault="00D545C6" w:rsidP="00A4321B">
            <w:pPr>
              <w:jc w:val="both"/>
              <w:rPr>
                <w:ins w:id="2768" w:author="Eva Skýbová" w:date="2024-05-15T07:27:00Z"/>
                <w:lang w:val="en-GB"/>
              </w:rPr>
            </w:pPr>
            <w:ins w:id="2769" w:author="Eva Skýbová" w:date="2024-05-15T07:27:00Z">
              <w:r>
                <w:rPr>
                  <w:lang w:val="en-GB"/>
                </w:rPr>
                <w:t>Financial Risk Management</w:t>
              </w:r>
            </w:ins>
          </w:p>
          <w:p w14:paraId="7D387CC6" w14:textId="77777777" w:rsidR="00D545C6" w:rsidRPr="00A149FB" w:rsidRDefault="00D545C6" w:rsidP="00A4321B">
            <w:pPr>
              <w:jc w:val="both"/>
              <w:rPr>
                <w:ins w:id="2770" w:author="Eva Skýbová" w:date="2024-05-15T07:27:00Z"/>
                <w:lang w:val="en-GB"/>
              </w:rPr>
            </w:pPr>
          </w:p>
        </w:tc>
        <w:tc>
          <w:tcPr>
            <w:tcW w:w="1134" w:type="dxa"/>
            <w:shd w:val="clear" w:color="auto" w:fill="FFEEB9"/>
          </w:tcPr>
          <w:p w14:paraId="7B17C012" w14:textId="77777777" w:rsidR="00D545C6" w:rsidRPr="00042188" w:rsidRDefault="00D545C6" w:rsidP="00A4321B">
            <w:pPr>
              <w:jc w:val="both"/>
              <w:rPr>
                <w:ins w:id="2771" w:author="Eva Skýbová" w:date="2024-05-15T07:27:00Z"/>
              </w:rPr>
            </w:pPr>
            <w:ins w:id="2772" w:author="Eva Skýbová" w:date="2024-05-15T07:27:00Z">
              <w:r>
                <w:t>14p-28s</w:t>
              </w:r>
            </w:ins>
          </w:p>
        </w:tc>
        <w:tc>
          <w:tcPr>
            <w:tcW w:w="1134" w:type="dxa"/>
            <w:shd w:val="clear" w:color="auto" w:fill="FFEEB9"/>
          </w:tcPr>
          <w:p w14:paraId="59307463" w14:textId="77777777" w:rsidR="00D545C6" w:rsidRPr="00042188" w:rsidRDefault="00D545C6" w:rsidP="00A4321B">
            <w:pPr>
              <w:jc w:val="both"/>
              <w:rPr>
                <w:ins w:id="2773" w:author="Eva Skýbová" w:date="2024-05-15T07:27:00Z"/>
              </w:rPr>
            </w:pPr>
            <w:ins w:id="2774" w:author="Eva Skýbová" w:date="2024-05-15T07:27:00Z">
              <w:r>
                <w:t>z, zk</w:t>
              </w:r>
            </w:ins>
          </w:p>
        </w:tc>
        <w:tc>
          <w:tcPr>
            <w:tcW w:w="1134" w:type="dxa"/>
            <w:shd w:val="clear" w:color="auto" w:fill="FFEEB9"/>
          </w:tcPr>
          <w:p w14:paraId="32EDF1ED" w14:textId="77777777" w:rsidR="00D545C6" w:rsidRPr="00042188" w:rsidRDefault="00D545C6" w:rsidP="00A4321B">
            <w:pPr>
              <w:jc w:val="both"/>
              <w:rPr>
                <w:ins w:id="2775" w:author="Eva Skýbová" w:date="2024-05-15T07:27:00Z"/>
              </w:rPr>
            </w:pPr>
            <w:ins w:id="2776" w:author="Eva Skýbová" w:date="2024-05-15T07:27:00Z">
              <w:r>
                <w:t>4</w:t>
              </w:r>
            </w:ins>
          </w:p>
        </w:tc>
        <w:tc>
          <w:tcPr>
            <w:tcW w:w="4111" w:type="dxa"/>
            <w:shd w:val="clear" w:color="auto" w:fill="FFEEB9"/>
          </w:tcPr>
          <w:p w14:paraId="6D66E384" w14:textId="77777777" w:rsidR="00D545C6" w:rsidRPr="000F2429" w:rsidRDefault="00D545C6" w:rsidP="00A4321B">
            <w:pPr>
              <w:jc w:val="both"/>
              <w:rPr>
                <w:ins w:id="2777" w:author="Eva Skýbová" w:date="2024-05-15T07:27:00Z"/>
                <w:b/>
                <w:bCs/>
              </w:rPr>
            </w:pPr>
            <w:ins w:id="2778" w:author="Eva Skýbová" w:date="2024-05-15T07:27:00Z">
              <w:r w:rsidRPr="000F2429">
                <w:rPr>
                  <w:b/>
                  <w:bCs/>
                </w:rPr>
                <w:t>Ing. Eva Hoke, Ph.D.</w:t>
              </w:r>
            </w:ins>
          </w:p>
        </w:tc>
        <w:tc>
          <w:tcPr>
            <w:tcW w:w="1134" w:type="dxa"/>
            <w:shd w:val="clear" w:color="auto" w:fill="FFEEB9"/>
          </w:tcPr>
          <w:p w14:paraId="1F3337AA" w14:textId="77777777" w:rsidR="00D545C6" w:rsidRPr="00042188" w:rsidRDefault="00D545C6" w:rsidP="00A4321B">
            <w:pPr>
              <w:jc w:val="both"/>
              <w:rPr>
                <w:ins w:id="2779" w:author="Eva Skýbová" w:date="2024-05-15T07:27:00Z"/>
              </w:rPr>
            </w:pPr>
            <w:ins w:id="2780" w:author="Eva Skýbová" w:date="2024-05-15T07:27:00Z">
              <w:r>
                <w:t>2/LS</w:t>
              </w:r>
            </w:ins>
          </w:p>
        </w:tc>
        <w:tc>
          <w:tcPr>
            <w:tcW w:w="1134" w:type="dxa"/>
            <w:shd w:val="clear" w:color="auto" w:fill="FFEEB9"/>
          </w:tcPr>
          <w:p w14:paraId="0AEB4037" w14:textId="77777777" w:rsidR="00D545C6" w:rsidRPr="00042188" w:rsidRDefault="00D545C6" w:rsidP="00A4321B">
            <w:pPr>
              <w:jc w:val="both"/>
              <w:rPr>
                <w:ins w:id="2781" w:author="Eva Skýbová" w:date="2024-05-15T07:27:00Z"/>
              </w:rPr>
            </w:pPr>
          </w:p>
        </w:tc>
      </w:tr>
      <w:tr w:rsidR="00D545C6" w:rsidRPr="00042188" w14:paraId="2126AE56" w14:textId="77777777" w:rsidTr="00A4321B">
        <w:trPr>
          <w:ins w:id="2782" w:author="Eva Skýbová" w:date="2024-05-15T07:27:00Z"/>
        </w:trPr>
        <w:tc>
          <w:tcPr>
            <w:tcW w:w="4253" w:type="dxa"/>
            <w:gridSpan w:val="3"/>
            <w:shd w:val="clear" w:color="auto" w:fill="ECF1F8"/>
          </w:tcPr>
          <w:p w14:paraId="0DF3CD00" w14:textId="77777777" w:rsidR="00D545C6" w:rsidRPr="00FD3188" w:rsidRDefault="00D545C6" w:rsidP="00A4321B">
            <w:pPr>
              <w:jc w:val="both"/>
              <w:rPr>
                <w:ins w:id="2783" w:author="Eva Skýbová" w:date="2024-05-15T07:27:00Z"/>
                <w:lang w:val="en-GB"/>
              </w:rPr>
            </w:pPr>
            <w:ins w:id="2784" w:author="Eva Skýbová" w:date="2024-05-15T07:27:00Z">
              <w:r w:rsidRPr="0092357D">
                <w:rPr>
                  <w:lang w:val="en-GB"/>
                  <w:rPrChange w:id="2785" w:author="Eva Skýbová" w:date="2024-05-15T09:20:00Z">
                    <w:rPr>
                      <w:highlight w:val="yellow"/>
                      <w:lang w:val="en-GB"/>
                    </w:rPr>
                  </w:rPrChange>
                </w:rPr>
                <w:t>Economics of Safety and Security</w:t>
              </w:r>
            </w:ins>
          </w:p>
        </w:tc>
        <w:tc>
          <w:tcPr>
            <w:tcW w:w="1134" w:type="dxa"/>
            <w:shd w:val="clear" w:color="auto" w:fill="ECF1F8"/>
          </w:tcPr>
          <w:p w14:paraId="5D0C25BB" w14:textId="77777777" w:rsidR="00D545C6" w:rsidRPr="00042188" w:rsidRDefault="00D545C6" w:rsidP="00A4321B">
            <w:pPr>
              <w:jc w:val="both"/>
              <w:rPr>
                <w:ins w:id="2786" w:author="Eva Skýbová" w:date="2024-05-15T07:27:00Z"/>
              </w:rPr>
            </w:pPr>
            <w:ins w:id="2787" w:author="Eva Skýbová" w:date="2024-05-15T07:27:00Z">
              <w:r>
                <w:t>28p-14s</w:t>
              </w:r>
            </w:ins>
          </w:p>
        </w:tc>
        <w:tc>
          <w:tcPr>
            <w:tcW w:w="1134" w:type="dxa"/>
            <w:shd w:val="clear" w:color="auto" w:fill="ECF1F8"/>
          </w:tcPr>
          <w:p w14:paraId="361061A2" w14:textId="77777777" w:rsidR="00D545C6" w:rsidRPr="00042188" w:rsidRDefault="00D545C6" w:rsidP="00A4321B">
            <w:pPr>
              <w:jc w:val="both"/>
              <w:rPr>
                <w:ins w:id="2788" w:author="Eva Skýbová" w:date="2024-05-15T07:27:00Z"/>
              </w:rPr>
            </w:pPr>
            <w:ins w:id="2789" w:author="Eva Skýbová" w:date="2024-05-15T07:27:00Z">
              <w:r>
                <w:t>z, zk</w:t>
              </w:r>
            </w:ins>
          </w:p>
        </w:tc>
        <w:tc>
          <w:tcPr>
            <w:tcW w:w="1134" w:type="dxa"/>
            <w:shd w:val="clear" w:color="auto" w:fill="ECF1F8"/>
          </w:tcPr>
          <w:p w14:paraId="2D7E5081" w14:textId="77777777" w:rsidR="00D545C6" w:rsidRPr="00042188" w:rsidRDefault="00D545C6" w:rsidP="00A4321B">
            <w:pPr>
              <w:jc w:val="both"/>
              <w:rPr>
                <w:ins w:id="2790" w:author="Eva Skýbová" w:date="2024-05-15T07:27:00Z"/>
              </w:rPr>
            </w:pPr>
            <w:ins w:id="2791" w:author="Eva Skýbová" w:date="2024-05-15T07:27:00Z">
              <w:r>
                <w:t>4</w:t>
              </w:r>
            </w:ins>
          </w:p>
        </w:tc>
        <w:tc>
          <w:tcPr>
            <w:tcW w:w="4111" w:type="dxa"/>
            <w:shd w:val="clear" w:color="auto" w:fill="ECF1F8"/>
          </w:tcPr>
          <w:p w14:paraId="61E337BB" w14:textId="77777777" w:rsidR="00D545C6" w:rsidRDefault="00D545C6" w:rsidP="00A4321B">
            <w:pPr>
              <w:jc w:val="both"/>
              <w:rPr>
                <w:ins w:id="2792" w:author="Eva Skýbová" w:date="2024-05-15T07:27:00Z"/>
                <w:b/>
                <w:bCs/>
              </w:rPr>
            </w:pPr>
            <w:ins w:id="2793" w:author="Eva Skýbová" w:date="2024-05-15T07:27:00Z">
              <w:r>
                <w:rPr>
                  <w:b/>
                  <w:bCs/>
                </w:rPr>
                <w:t>Ing. Eva Hoke</w:t>
              </w:r>
              <w:r w:rsidRPr="00DD0925">
                <w:rPr>
                  <w:b/>
                  <w:bCs/>
                </w:rPr>
                <w:t>, Ph.D.</w:t>
              </w:r>
            </w:ins>
          </w:p>
          <w:p w14:paraId="64DDFD16" w14:textId="77777777" w:rsidR="00D545C6" w:rsidRPr="00DD0925" w:rsidRDefault="00D545C6" w:rsidP="00A4321B">
            <w:pPr>
              <w:jc w:val="both"/>
              <w:rPr>
                <w:ins w:id="2794" w:author="Eva Skýbová" w:date="2024-05-15T07:27:00Z"/>
                <w:b/>
                <w:bCs/>
              </w:rPr>
            </w:pPr>
          </w:p>
        </w:tc>
        <w:tc>
          <w:tcPr>
            <w:tcW w:w="1134" w:type="dxa"/>
            <w:shd w:val="clear" w:color="auto" w:fill="ECF1F8"/>
          </w:tcPr>
          <w:p w14:paraId="3343345F" w14:textId="77777777" w:rsidR="00D545C6" w:rsidRPr="00042188" w:rsidRDefault="00D545C6" w:rsidP="00A4321B">
            <w:pPr>
              <w:jc w:val="both"/>
              <w:rPr>
                <w:ins w:id="2795" w:author="Eva Skýbová" w:date="2024-05-15T07:27:00Z"/>
              </w:rPr>
            </w:pPr>
            <w:ins w:id="2796" w:author="Eva Skýbová" w:date="2024-05-15T07:27:00Z">
              <w:r>
                <w:t>3/ZS</w:t>
              </w:r>
            </w:ins>
          </w:p>
        </w:tc>
        <w:tc>
          <w:tcPr>
            <w:tcW w:w="1134" w:type="dxa"/>
            <w:shd w:val="clear" w:color="auto" w:fill="ECF1F8"/>
          </w:tcPr>
          <w:p w14:paraId="343CF242" w14:textId="77777777" w:rsidR="00D545C6" w:rsidRPr="00042188" w:rsidRDefault="00D545C6" w:rsidP="00A4321B">
            <w:pPr>
              <w:jc w:val="both"/>
              <w:rPr>
                <w:ins w:id="2797" w:author="Eva Skýbová" w:date="2024-05-15T07:27:00Z"/>
              </w:rPr>
            </w:pPr>
            <w:ins w:id="2798" w:author="Eva Skýbová" w:date="2024-05-15T07:27:00Z">
              <w:r>
                <w:t>PZ</w:t>
              </w:r>
            </w:ins>
          </w:p>
        </w:tc>
      </w:tr>
      <w:tr w:rsidR="00D545C6" w:rsidRPr="00042188" w14:paraId="2D9DDA08" w14:textId="77777777" w:rsidTr="00A4321B">
        <w:trPr>
          <w:ins w:id="2799" w:author="Eva Skýbová" w:date="2024-05-15T07:27:00Z"/>
        </w:trPr>
        <w:tc>
          <w:tcPr>
            <w:tcW w:w="4253" w:type="dxa"/>
            <w:gridSpan w:val="3"/>
            <w:shd w:val="clear" w:color="auto" w:fill="ECF1F8"/>
          </w:tcPr>
          <w:p w14:paraId="63FAE358" w14:textId="77777777" w:rsidR="00D545C6" w:rsidRPr="00FD3188" w:rsidRDefault="00D545C6" w:rsidP="00A4321B">
            <w:pPr>
              <w:jc w:val="both"/>
              <w:rPr>
                <w:ins w:id="2800" w:author="Eva Skýbová" w:date="2024-05-15T07:27:00Z"/>
                <w:lang w:val="en-GB"/>
              </w:rPr>
            </w:pPr>
            <w:ins w:id="2801" w:author="Eva Skýbová" w:date="2024-05-15T07:27:00Z">
              <w:r w:rsidRPr="0092357D">
                <w:rPr>
                  <w:lang w:val="en-GB"/>
                  <w:rPrChange w:id="2802" w:author="Eva Skýbová" w:date="2024-05-15T09:20:00Z">
                    <w:rPr>
                      <w:highlight w:val="yellow"/>
                      <w:lang w:val="en-GB"/>
                    </w:rPr>
                  </w:rPrChange>
                </w:rPr>
                <w:t>Major Accident Prevention</w:t>
              </w:r>
            </w:ins>
          </w:p>
        </w:tc>
        <w:tc>
          <w:tcPr>
            <w:tcW w:w="1134" w:type="dxa"/>
            <w:shd w:val="clear" w:color="auto" w:fill="ECF1F8"/>
          </w:tcPr>
          <w:p w14:paraId="2AF09976" w14:textId="77777777" w:rsidR="00D545C6" w:rsidRDefault="00D545C6" w:rsidP="00A4321B">
            <w:pPr>
              <w:jc w:val="both"/>
              <w:rPr>
                <w:ins w:id="2803" w:author="Eva Skýbová" w:date="2024-05-15T07:27:00Z"/>
              </w:rPr>
            </w:pPr>
            <w:ins w:id="2804" w:author="Eva Skýbová" w:date="2024-05-15T07:27:00Z">
              <w:r>
                <w:t>28p-14s</w:t>
              </w:r>
            </w:ins>
          </w:p>
        </w:tc>
        <w:tc>
          <w:tcPr>
            <w:tcW w:w="1134" w:type="dxa"/>
            <w:shd w:val="clear" w:color="auto" w:fill="ECF1F8"/>
          </w:tcPr>
          <w:p w14:paraId="6B3C0C52" w14:textId="77777777" w:rsidR="00D545C6" w:rsidRDefault="00D545C6" w:rsidP="00A4321B">
            <w:pPr>
              <w:jc w:val="both"/>
              <w:rPr>
                <w:ins w:id="2805" w:author="Eva Skýbová" w:date="2024-05-15T07:27:00Z"/>
              </w:rPr>
            </w:pPr>
            <w:ins w:id="2806" w:author="Eva Skýbová" w:date="2024-05-15T07:27:00Z">
              <w:r>
                <w:t>klz</w:t>
              </w:r>
            </w:ins>
          </w:p>
        </w:tc>
        <w:tc>
          <w:tcPr>
            <w:tcW w:w="1134" w:type="dxa"/>
            <w:shd w:val="clear" w:color="auto" w:fill="ECF1F8"/>
          </w:tcPr>
          <w:p w14:paraId="79B1986D" w14:textId="77777777" w:rsidR="00D545C6" w:rsidRDefault="00D545C6" w:rsidP="00A4321B">
            <w:pPr>
              <w:jc w:val="both"/>
              <w:rPr>
                <w:ins w:id="2807" w:author="Eva Skýbová" w:date="2024-05-15T07:27:00Z"/>
              </w:rPr>
            </w:pPr>
            <w:ins w:id="2808" w:author="Eva Skýbová" w:date="2024-05-15T07:27:00Z">
              <w:r>
                <w:t>3</w:t>
              </w:r>
            </w:ins>
          </w:p>
        </w:tc>
        <w:tc>
          <w:tcPr>
            <w:tcW w:w="4111" w:type="dxa"/>
            <w:shd w:val="clear" w:color="auto" w:fill="ECF1F8"/>
          </w:tcPr>
          <w:p w14:paraId="2D318A81" w14:textId="77777777" w:rsidR="00D545C6" w:rsidRDefault="00D545C6" w:rsidP="00A4321B">
            <w:pPr>
              <w:jc w:val="both"/>
              <w:rPr>
                <w:ins w:id="2809" w:author="Eva Skýbová" w:date="2024-05-15T07:27:00Z"/>
                <w:b/>
                <w:bCs/>
              </w:rPr>
            </w:pPr>
            <w:ins w:id="2810" w:author="Eva Skýbová" w:date="2024-05-15T07:27:00Z">
              <w:r w:rsidRPr="00DD0925">
                <w:rPr>
                  <w:b/>
                  <w:bCs/>
                </w:rPr>
                <w:t xml:space="preserve">Ing. </w:t>
              </w:r>
              <w:r>
                <w:rPr>
                  <w:b/>
                  <w:bCs/>
                </w:rPr>
                <w:t>Slavomíra Vargová</w:t>
              </w:r>
              <w:r w:rsidRPr="00DD0925">
                <w:rPr>
                  <w:b/>
                  <w:bCs/>
                </w:rPr>
                <w:t>, Ph.D.</w:t>
              </w:r>
            </w:ins>
          </w:p>
          <w:p w14:paraId="609B48E8" w14:textId="77777777" w:rsidR="00D545C6" w:rsidRDefault="00D545C6" w:rsidP="00A4321B">
            <w:pPr>
              <w:jc w:val="both"/>
              <w:rPr>
                <w:ins w:id="2811" w:author="Eva Skýbová" w:date="2024-05-15T07:27:00Z"/>
                <w:b/>
                <w:bCs/>
              </w:rPr>
            </w:pPr>
          </w:p>
        </w:tc>
        <w:tc>
          <w:tcPr>
            <w:tcW w:w="1134" w:type="dxa"/>
            <w:shd w:val="clear" w:color="auto" w:fill="ECF1F8"/>
          </w:tcPr>
          <w:p w14:paraId="4048E883" w14:textId="77777777" w:rsidR="00D545C6" w:rsidRDefault="00D545C6" w:rsidP="00A4321B">
            <w:pPr>
              <w:jc w:val="both"/>
              <w:rPr>
                <w:ins w:id="2812" w:author="Eva Skýbová" w:date="2024-05-15T07:27:00Z"/>
              </w:rPr>
            </w:pPr>
            <w:ins w:id="2813" w:author="Eva Skýbová" w:date="2024-05-15T07:27:00Z">
              <w:r>
                <w:t>3/ZS</w:t>
              </w:r>
            </w:ins>
          </w:p>
        </w:tc>
        <w:tc>
          <w:tcPr>
            <w:tcW w:w="1134" w:type="dxa"/>
            <w:shd w:val="clear" w:color="auto" w:fill="ECF1F8"/>
          </w:tcPr>
          <w:p w14:paraId="480CC993" w14:textId="77777777" w:rsidR="00D545C6" w:rsidRDefault="00D545C6" w:rsidP="00A4321B">
            <w:pPr>
              <w:jc w:val="both"/>
              <w:rPr>
                <w:ins w:id="2814" w:author="Eva Skýbová" w:date="2024-05-15T07:27:00Z"/>
              </w:rPr>
            </w:pPr>
          </w:p>
        </w:tc>
      </w:tr>
      <w:tr w:rsidR="00D545C6" w:rsidRPr="00042188" w14:paraId="7C3AAAB2" w14:textId="77777777" w:rsidTr="00A4321B">
        <w:trPr>
          <w:ins w:id="2815" w:author="Eva Skýbová" w:date="2024-05-15T07:27:00Z"/>
        </w:trPr>
        <w:tc>
          <w:tcPr>
            <w:tcW w:w="4253" w:type="dxa"/>
            <w:gridSpan w:val="3"/>
            <w:shd w:val="clear" w:color="auto" w:fill="ECF1F8"/>
          </w:tcPr>
          <w:p w14:paraId="1BC21F47" w14:textId="77777777" w:rsidR="00D545C6" w:rsidRPr="003C7F2C" w:rsidRDefault="00D545C6" w:rsidP="00A4321B">
            <w:pPr>
              <w:jc w:val="both"/>
              <w:rPr>
                <w:ins w:id="2816" w:author="Eva Skýbová" w:date="2024-05-15T07:27:00Z"/>
                <w:lang w:val="en-GB"/>
              </w:rPr>
            </w:pPr>
            <w:ins w:id="2817" w:author="Eva Skýbová" w:date="2024-05-15T07:27:00Z">
              <w:r w:rsidRPr="005208E1">
                <w:rPr>
                  <w:lang w:val="en-GB"/>
                </w:rPr>
                <w:t>Bachelor Thesis Seminar</w:t>
              </w:r>
            </w:ins>
          </w:p>
        </w:tc>
        <w:tc>
          <w:tcPr>
            <w:tcW w:w="1134" w:type="dxa"/>
            <w:shd w:val="clear" w:color="auto" w:fill="ECF1F8"/>
          </w:tcPr>
          <w:p w14:paraId="0136AD61" w14:textId="77777777" w:rsidR="00D545C6" w:rsidRPr="00042188" w:rsidRDefault="00D545C6" w:rsidP="00A4321B">
            <w:pPr>
              <w:jc w:val="both"/>
              <w:rPr>
                <w:ins w:id="2818" w:author="Eva Skýbová" w:date="2024-05-15T07:27:00Z"/>
              </w:rPr>
            </w:pPr>
            <w:ins w:id="2819" w:author="Eva Skýbová" w:date="2024-05-15T07:27:00Z">
              <w:r>
                <w:t>14s</w:t>
              </w:r>
            </w:ins>
          </w:p>
        </w:tc>
        <w:tc>
          <w:tcPr>
            <w:tcW w:w="1134" w:type="dxa"/>
            <w:shd w:val="clear" w:color="auto" w:fill="ECF1F8"/>
          </w:tcPr>
          <w:p w14:paraId="29A619C3" w14:textId="77777777" w:rsidR="00D545C6" w:rsidRPr="00042188" w:rsidRDefault="00D545C6" w:rsidP="00A4321B">
            <w:pPr>
              <w:jc w:val="both"/>
              <w:rPr>
                <w:ins w:id="2820" w:author="Eva Skýbová" w:date="2024-05-15T07:27:00Z"/>
              </w:rPr>
            </w:pPr>
            <w:ins w:id="2821" w:author="Eva Skýbová" w:date="2024-05-15T07:27:00Z">
              <w:r>
                <w:t>z</w:t>
              </w:r>
            </w:ins>
          </w:p>
        </w:tc>
        <w:tc>
          <w:tcPr>
            <w:tcW w:w="1134" w:type="dxa"/>
            <w:shd w:val="clear" w:color="auto" w:fill="ECF1F8"/>
          </w:tcPr>
          <w:p w14:paraId="6437182B" w14:textId="77777777" w:rsidR="00D545C6" w:rsidRPr="00042188" w:rsidRDefault="00D545C6" w:rsidP="00A4321B">
            <w:pPr>
              <w:jc w:val="both"/>
              <w:rPr>
                <w:ins w:id="2822" w:author="Eva Skýbová" w:date="2024-05-15T07:27:00Z"/>
              </w:rPr>
            </w:pPr>
            <w:ins w:id="2823" w:author="Eva Skýbová" w:date="2024-05-15T07:27:00Z">
              <w:r>
                <w:t>2</w:t>
              </w:r>
            </w:ins>
          </w:p>
        </w:tc>
        <w:tc>
          <w:tcPr>
            <w:tcW w:w="4111" w:type="dxa"/>
            <w:shd w:val="clear" w:color="auto" w:fill="ECF1F8"/>
          </w:tcPr>
          <w:p w14:paraId="30A71628" w14:textId="77777777" w:rsidR="00D545C6" w:rsidRDefault="00D545C6" w:rsidP="00A4321B">
            <w:pPr>
              <w:jc w:val="both"/>
              <w:rPr>
                <w:ins w:id="2824" w:author="Eva Skýbová" w:date="2024-05-15T07:27:00Z"/>
                <w:b/>
                <w:bCs/>
              </w:rPr>
            </w:pPr>
            <w:ins w:id="2825" w:author="Eva Skýbová" w:date="2024-05-15T07:27:00Z">
              <w:r w:rsidRPr="00F75544">
                <w:rPr>
                  <w:b/>
                  <w:bCs/>
                </w:rPr>
                <w:t>doc. Ing. Zuzana Tučková, Ph.D</w:t>
              </w:r>
              <w:r>
                <w:rPr>
                  <w:b/>
                  <w:bCs/>
                </w:rPr>
                <w:t>.</w:t>
              </w:r>
            </w:ins>
          </w:p>
          <w:p w14:paraId="1509C750" w14:textId="77777777" w:rsidR="00D545C6" w:rsidRPr="00DD0925" w:rsidRDefault="00D545C6" w:rsidP="00A4321B">
            <w:pPr>
              <w:jc w:val="both"/>
              <w:rPr>
                <w:ins w:id="2826" w:author="Eva Skýbová" w:date="2024-05-15T07:27:00Z"/>
                <w:b/>
                <w:bCs/>
              </w:rPr>
            </w:pPr>
          </w:p>
        </w:tc>
        <w:tc>
          <w:tcPr>
            <w:tcW w:w="1134" w:type="dxa"/>
            <w:shd w:val="clear" w:color="auto" w:fill="ECF1F8"/>
          </w:tcPr>
          <w:p w14:paraId="3330062E" w14:textId="77777777" w:rsidR="00D545C6" w:rsidRPr="00042188" w:rsidRDefault="00D545C6" w:rsidP="00A4321B">
            <w:pPr>
              <w:jc w:val="both"/>
              <w:rPr>
                <w:ins w:id="2827" w:author="Eva Skýbová" w:date="2024-05-15T07:27:00Z"/>
              </w:rPr>
            </w:pPr>
            <w:ins w:id="2828" w:author="Eva Skýbová" w:date="2024-05-15T07:27:00Z">
              <w:r>
                <w:t>3/ZS</w:t>
              </w:r>
            </w:ins>
          </w:p>
        </w:tc>
        <w:tc>
          <w:tcPr>
            <w:tcW w:w="1134" w:type="dxa"/>
            <w:shd w:val="clear" w:color="auto" w:fill="ECF1F8"/>
          </w:tcPr>
          <w:p w14:paraId="5469DC71" w14:textId="77777777" w:rsidR="00D545C6" w:rsidRPr="00042188" w:rsidRDefault="00D545C6" w:rsidP="00A4321B">
            <w:pPr>
              <w:jc w:val="both"/>
              <w:rPr>
                <w:ins w:id="2829" w:author="Eva Skýbová" w:date="2024-05-15T07:27:00Z"/>
              </w:rPr>
            </w:pPr>
          </w:p>
        </w:tc>
      </w:tr>
      <w:tr w:rsidR="00D545C6" w:rsidRPr="00042188" w14:paraId="6EB7D18D" w14:textId="77777777" w:rsidTr="00A4321B">
        <w:trPr>
          <w:ins w:id="2830" w:author="Eva Skýbová" w:date="2024-05-15T07:27:00Z"/>
        </w:trPr>
        <w:tc>
          <w:tcPr>
            <w:tcW w:w="4253" w:type="dxa"/>
            <w:gridSpan w:val="3"/>
            <w:shd w:val="clear" w:color="auto" w:fill="ECF1F8"/>
          </w:tcPr>
          <w:p w14:paraId="71B37216" w14:textId="77777777" w:rsidR="00D545C6" w:rsidRPr="003C7F2C" w:rsidRDefault="00D545C6" w:rsidP="00A4321B">
            <w:pPr>
              <w:jc w:val="both"/>
              <w:rPr>
                <w:ins w:id="2831" w:author="Eva Skýbová" w:date="2024-05-15T07:27:00Z"/>
                <w:lang w:val="en-GB"/>
              </w:rPr>
            </w:pPr>
            <w:ins w:id="2832" w:author="Eva Skýbová" w:date="2024-05-15T07:27:00Z">
              <w:r w:rsidRPr="00F65BA2">
                <w:rPr>
                  <w:lang w:val="en-GB"/>
                </w:rPr>
                <w:t>Works Experience</w:t>
              </w:r>
            </w:ins>
          </w:p>
        </w:tc>
        <w:tc>
          <w:tcPr>
            <w:tcW w:w="1134" w:type="dxa"/>
            <w:shd w:val="clear" w:color="auto" w:fill="ECF1F8"/>
          </w:tcPr>
          <w:p w14:paraId="0C2CA6EA" w14:textId="77777777" w:rsidR="00D545C6" w:rsidRDefault="00D545C6" w:rsidP="00A4321B">
            <w:pPr>
              <w:jc w:val="both"/>
              <w:rPr>
                <w:ins w:id="2833" w:author="Eva Skýbová" w:date="2024-05-15T07:27:00Z"/>
              </w:rPr>
            </w:pPr>
            <w:ins w:id="2834" w:author="Eva Skýbová" w:date="2024-05-15T07:27:00Z">
              <w:r>
                <w:t>80 hodin</w:t>
              </w:r>
            </w:ins>
          </w:p>
        </w:tc>
        <w:tc>
          <w:tcPr>
            <w:tcW w:w="1134" w:type="dxa"/>
            <w:shd w:val="clear" w:color="auto" w:fill="ECF1F8"/>
          </w:tcPr>
          <w:p w14:paraId="280C084C" w14:textId="77777777" w:rsidR="00D545C6" w:rsidRDefault="00D545C6" w:rsidP="00A4321B">
            <w:pPr>
              <w:jc w:val="both"/>
              <w:rPr>
                <w:ins w:id="2835" w:author="Eva Skýbová" w:date="2024-05-15T07:27:00Z"/>
              </w:rPr>
            </w:pPr>
            <w:ins w:id="2836" w:author="Eva Skýbová" w:date="2024-05-15T07:27:00Z">
              <w:r>
                <w:t>z</w:t>
              </w:r>
            </w:ins>
          </w:p>
        </w:tc>
        <w:tc>
          <w:tcPr>
            <w:tcW w:w="1134" w:type="dxa"/>
            <w:shd w:val="clear" w:color="auto" w:fill="ECF1F8"/>
          </w:tcPr>
          <w:p w14:paraId="70A7024E" w14:textId="77777777" w:rsidR="00D545C6" w:rsidRDefault="00D545C6" w:rsidP="00A4321B">
            <w:pPr>
              <w:jc w:val="both"/>
              <w:rPr>
                <w:ins w:id="2837" w:author="Eva Skýbová" w:date="2024-05-15T07:27:00Z"/>
              </w:rPr>
            </w:pPr>
            <w:ins w:id="2838" w:author="Eva Skýbová" w:date="2024-05-15T07:27:00Z">
              <w:r>
                <w:t>4</w:t>
              </w:r>
            </w:ins>
          </w:p>
        </w:tc>
        <w:tc>
          <w:tcPr>
            <w:tcW w:w="4111" w:type="dxa"/>
            <w:shd w:val="clear" w:color="auto" w:fill="ECF1F8"/>
          </w:tcPr>
          <w:p w14:paraId="52105B1A" w14:textId="77777777" w:rsidR="00D545C6" w:rsidRDefault="00D545C6" w:rsidP="00A4321B">
            <w:pPr>
              <w:jc w:val="both"/>
              <w:rPr>
                <w:ins w:id="2839" w:author="Eva Skýbová" w:date="2024-05-15T07:27:00Z"/>
                <w:b/>
                <w:bCs/>
              </w:rPr>
            </w:pPr>
            <w:ins w:id="2840" w:author="Eva Skýbová" w:date="2024-05-15T07:27:00Z">
              <w:r>
                <w:rPr>
                  <w:b/>
                  <w:bCs/>
                </w:rPr>
                <w:t>Mgr. Marek Tomaštík</w:t>
              </w:r>
              <w:r w:rsidRPr="00F75544">
                <w:rPr>
                  <w:b/>
                  <w:bCs/>
                </w:rPr>
                <w:t>, Ph.D</w:t>
              </w:r>
              <w:r>
                <w:rPr>
                  <w:b/>
                  <w:bCs/>
                </w:rPr>
                <w:t>.</w:t>
              </w:r>
            </w:ins>
          </w:p>
          <w:p w14:paraId="5883DC85" w14:textId="77777777" w:rsidR="00D545C6" w:rsidRPr="00DD0925" w:rsidRDefault="00D545C6" w:rsidP="00A4321B">
            <w:pPr>
              <w:jc w:val="both"/>
              <w:rPr>
                <w:ins w:id="2841" w:author="Eva Skýbová" w:date="2024-05-15T07:27:00Z"/>
                <w:b/>
                <w:bCs/>
              </w:rPr>
            </w:pPr>
          </w:p>
        </w:tc>
        <w:tc>
          <w:tcPr>
            <w:tcW w:w="1134" w:type="dxa"/>
            <w:shd w:val="clear" w:color="auto" w:fill="ECF1F8"/>
          </w:tcPr>
          <w:p w14:paraId="55AFBF9E" w14:textId="77777777" w:rsidR="00D545C6" w:rsidRDefault="00D545C6" w:rsidP="00A4321B">
            <w:pPr>
              <w:jc w:val="both"/>
              <w:rPr>
                <w:ins w:id="2842" w:author="Eva Skýbová" w:date="2024-05-15T07:27:00Z"/>
              </w:rPr>
            </w:pPr>
            <w:ins w:id="2843" w:author="Eva Skýbová" w:date="2024-05-15T07:27:00Z">
              <w:r>
                <w:t>3/ZS</w:t>
              </w:r>
            </w:ins>
          </w:p>
        </w:tc>
        <w:tc>
          <w:tcPr>
            <w:tcW w:w="1134" w:type="dxa"/>
            <w:shd w:val="clear" w:color="auto" w:fill="ECF1F8"/>
          </w:tcPr>
          <w:p w14:paraId="5257006A" w14:textId="77777777" w:rsidR="00D545C6" w:rsidRDefault="00D545C6" w:rsidP="00A4321B">
            <w:pPr>
              <w:jc w:val="both"/>
              <w:rPr>
                <w:ins w:id="2844" w:author="Eva Skýbová" w:date="2024-05-15T07:27:00Z"/>
              </w:rPr>
            </w:pPr>
          </w:p>
        </w:tc>
      </w:tr>
      <w:tr w:rsidR="00D545C6" w:rsidRPr="00042188" w14:paraId="5E8E457C" w14:textId="77777777" w:rsidTr="00A4321B">
        <w:trPr>
          <w:ins w:id="2845" w:author="Eva Skýbová" w:date="2024-05-15T07:27:00Z"/>
        </w:trPr>
        <w:tc>
          <w:tcPr>
            <w:tcW w:w="4253" w:type="dxa"/>
            <w:gridSpan w:val="3"/>
            <w:shd w:val="clear" w:color="auto" w:fill="ECF1F8"/>
          </w:tcPr>
          <w:p w14:paraId="1CEEEF68" w14:textId="77777777" w:rsidR="00D545C6" w:rsidRPr="003C7F2C" w:rsidRDefault="00D545C6" w:rsidP="00A4321B">
            <w:pPr>
              <w:jc w:val="both"/>
              <w:rPr>
                <w:ins w:id="2846" w:author="Eva Skýbová" w:date="2024-05-15T07:27:00Z"/>
                <w:lang w:val="en-GB"/>
              </w:rPr>
            </w:pPr>
            <w:ins w:id="2847" w:author="Eva Skýbová" w:date="2024-05-15T07:27:00Z">
              <w:r w:rsidRPr="00907970">
                <w:rPr>
                  <w:lang w:val="en-GB"/>
                </w:rPr>
                <w:t>Applied Statistics and Data Analysis</w:t>
              </w:r>
            </w:ins>
          </w:p>
        </w:tc>
        <w:tc>
          <w:tcPr>
            <w:tcW w:w="1134" w:type="dxa"/>
            <w:shd w:val="clear" w:color="auto" w:fill="ECF1F8"/>
          </w:tcPr>
          <w:p w14:paraId="156332E3" w14:textId="77777777" w:rsidR="00D545C6" w:rsidRDefault="00D545C6" w:rsidP="00A4321B">
            <w:pPr>
              <w:jc w:val="both"/>
              <w:rPr>
                <w:ins w:id="2848" w:author="Eva Skýbová" w:date="2024-05-15T07:27:00Z"/>
              </w:rPr>
            </w:pPr>
            <w:ins w:id="2849" w:author="Eva Skýbová" w:date="2024-05-15T07:27:00Z">
              <w:r>
                <w:t>28p-28c</w:t>
              </w:r>
            </w:ins>
          </w:p>
        </w:tc>
        <w:tc>
          <w:tcPr>
            <w:tcW w:w="1134" w:type="dxa"/>
            <w:shd w:val="clear" w:color="auto" w:fill="ECF1F8"/>
          </w:tcPr>
          <w:p w14:paraId="19A3FA98" w14:textId="77777777" w:rsidR="00D545C6" w:rsidRDefault="00D545C6" w:rsidP="00A4321B">
            <w:pPr>
              <w:jc w:val="both"/>
              <w:rPr>
                <w:ins w:id="2850" w:author="Eva Skýbová" w:date="2024-05-15T07:27:00Z"/>
              </w:rPr>
            </w:pPr>
            <w:ins w:id="2851" w:author="Eva Skýbová" w:date="2024-05-15T07:27:00Z">
              <w:r>
                <w:t>z, zk</w:t>
              </w:r>
            </w:ins>
          </w:p>
        </w:tc>
        <w:tc>
          <w:tcPr>
            <w:tcW w:w="1134" w:type="dxa"/>
            <w:shd w:val="clear" w:color="auto" w:fill="ECF1F8"/>
          </w:tcPr>
          <w:p w14:paraId="42D161AD" w14:textId="77777777" w:rsidR="00D545C6" w:rsidRDefault="00D545C6" w:rsidP="00A4321B">
            <w:pPr>
              <w:jc w:val="both"/>
              <w:rPr>
                <w:ins w:id="2852" w:author="Eva Skýbová" w:date="2024-05-15T07:27:00Z"/>
              </w:rPr>
            </w:pPr>
            <w:ins w:id="2853" w:author="Eva Skýbová" w:date="2024-05-15T07:27:00Z">
              <w:r>
                <w:t>5</w:t>
              </w:r>
            </w:ins>
          </w:p>
        </w:tc>
        <w:tc>
          <w:tcPr>
            <w:tcW w:w="4111" w:type="dxa"/>
            <w:shd w:val="clear" w:color="auto" w:fill="ECF1F8"/>
          </w:tcPr>
          <w:p w14:paraId="759CF61F" w14:textId="77777777" w:rsidR="00D545C6" w:rsidRPr="00042188" w:rsidRDefault="00D545C6" w:rsidP="00A4321B">
            <w:pPr>
              <w:jc w:val="both"/>
              <w:rPr>
                <w:ins w:id="2854" w:author="Eva Skýbová" w:date="2024-05-15T07:27:00Z"/>
              </w:rPr>
            </w:pPr>
            <w:ins w:id="2855" w:author="Eva Skýbová" w:date="2024-05-15T07:27:00Z">
              <w:r>
                <w:rPr>
                  <w:b/>
                  <w:bCs/>
                </w:rPr>
                <w:t>Ing. Petr Veselík, Ph.D.</w:t>
              </w:r>
            </w:ins>
          </w:p>
          <w:p w14:paraId="219B0005" w14:textId="77777777" w:rsidR="00D545C6" w:rsidRPr="00DD0925" w:rsidRDefault="00D545C6" w:rsidP="00A4321B">
            <w:pPr>
              <w:jc w:val="both"/>
              <w:rPr>
                <w:ins w:id="2856" w:author="Eva Skýbová" w:date="2024-05-15T07:27:00Z"/>
                <w:b/>
                <w:bCs/>
              </w:rPr>
            </w:pPr>
          </w:p>
        </w:tc>
        <w:tc>
          <w:tcPr>
            <w:tcW w:w="1134" w:type="dxa"/>
            <w:shd w:val="clear" w:color="auto" w:fill="ECF1F8"/>
          </w:tcPr>
          <w:p w14:paraId="525C83ED" w14:textId="77777777" w:rsidR="00D545C6" w:rsidRDefault="00D545C6" w:rsidP="00A4321B">
            <w:pPr>
              <w:jc w:val="both"/>
              <w:rPr>
                <w:ins w:id="2857" w:author="Eva Skýbová" w:date="2024-05-15T07:27:00Z"/>
              </w:rPr>
            </w:pPr>
            <w:ins w:id="2858" w:author="Eva Skýbová" w:date="2024-05-15T07:27:00Z">
              <w:r>
                <w:t>3/ZS</w:t>
              </w:r>
            </w:ins>
          </w:p>
        </w:tc>
        <w:tc>
          <w:tcPr>
            <w:tcW w:w="1134" w:type="dxa"/>
            <w:shd w:val="clear" w:color="auto" w:fill="ECF1F8"/>
          </w:tcPr>
          <w:p w14:paraId="423DF935" w14:textId="77777777" w:rsidR="00D545C6" w:rsidRDefault="00D545C6" w:rsidP="00A4321B">
            <w:pPr>
              <w:jc w:val="both"/>
              <w:rPr>
                <w:ins w:id="2859" w:author="Eva Skýbová" w:date="2024-05-15T07:27:00Z"/>
              </w:rPr>
            </w:pPr>
          </w:p>
        </w:tc>
      </w:tr>
      <w:tr w:rsidR="00D545C6" w:rsidRPr="00042188" w14:paraId="107B62A1" w14:textId="77777777" w:rsidTr="00A4321B">
        <w:trPr>
          <w:ins w:id="2860" w:author="Eva Skýbová" w:date="2024-05-15T07:27:00Z"/>
        </w:trPr>
        <w:tc>
          <w:tcPr>
            <w:tcW w:w="4253" w:type="dxa"/>
            <w:gridSpan w:val="3"/>
            <w:shd w:val="clear" w:color="auto" w:fill="ECF1F8"/>
          </w:tcPr>
          <w:p w14:paraId="130CA115" w14:textId="77777777" w:rsidR="00D545C6" w:rsidRDefault="00D545C6" w:rsidP="00A4321B">
            <w:pPr>
              <w:jc w:val="both"/>
              <w:rPr>
                <w:ins w:id="2861" w:author="Eva Skýbová" w:date="2024-05-15T07:27:00Z"/>
                <w:lang w:val="en-GB"/>
              </w:rPr>
            </w:pPr>
            <w:ins w:id="2862" w:author="Eva Skýbová" w:date="2024-05-15T07:27:00Z">
              <w:r w:rsidRPr="00761B2E">
                <w:rPr>
                  <w:lang w:val="en-GB"/>
                </w:rPr>
                <w:t>Spatial Planning and Regional Policy</w:t>
              </w:r>
            </w:ins>
          </w:p>
          <w:p w14:paraId="668C5FD8" w14:textId="77777777" w:rsidR="00D545C6" w:rsidRPr="003C7F2C" w:rsidRDefault="00D545C6" w:rsidP="00A4321B">
            <w:pPr>
              <w:jc w:val="both"/>
              <w:rPr>
                <w:ins w:id="2863" w:author="Eva Skýbová" w:date="2024-05-15T07:27:00Z"/>
                <w:lang w:val="en-GB"/>
              </w:rPr>
            </w:pPr>
          </w:p>
        </w:tc>
        <w:tc>
          <w:tcPr>
            <w:tcW w:w="1134" w:type="dxa"/>
            <w:shd w:val="clear" w:color="auto" w:fill="ECF1F8"/>
          </w:tcPr>
          <w:p w14:paraId="3245CAAB" w14:textId="77777777" w:rsidR="00D545C6" w:rsidRDefault="00D545C6" w:rsidP="00A4321B">
            <w:pPr>
              <w:jc w:val="both"/>
              <w:rPr>
                <w:ins w:id="2864" w:author="Eva Skýbová" w:date="2024-05-15T07:27:00Z"/>
              </w:rPr>
            </w:pPr>
            <w:ins w:id="2865" w:author="Eva Skýbová" w:date="2024-05-15T07:27:00Z">
              <w:r>
                <w:t>14p-14c</w:t>
              </w:r>
            </w:ins>
          </w:p>
        </w:tc>
        <w:tc>
          <w:tcPr>
            <w:tcW w:w="1134" w:type="dxa"/>
            <w:shd w:val="clear" w:color="auto" w:fill="ECF1F8"/>
          </w:tcPr>
          <w:p w14:paraId="3A7CDCDC" w14:textId="77777777" w:rsidR="00D545C6" w:rsidRDefault="00D545C6" w:rsidP="00A4321B">
            <w:pPr>
              <w:jc w:val="both"/>
              <w:rPr>
                <w:ins w:id="2866" w:author="Eva Skýbová" w:date="2024-05-15T07:27:00Z"/>
              </w:rPr>
            </w:pPr>
            <w:ins w:id="2867" w:author="Eva Skýbová" w:date="2024-05-15T07:27:00Z">
              <w:r>
                <w:t>klz</w:t>
              </w:r>
            </w:ins>
          </w:p>
        </w:tc>
        <w:tc>
          <w:tcPr>
            <w:tcW w:w="1134" w:type="dxa"/>
            <w:shd w:val="clear" w:color="auto" w:fill="ECF1F8"/>
          </w:tcPr>
          <w:p w14:paraId="6331BC7C" w14:textId="77777777" w:rsidR="00D545C6" w:rsidRDefault="00D545C6" w:rsidP="00A4321B">
            <w:pPr>
              <w:jc w:val="both"/>
              <w:rPr>
                <w:ins w:id="2868" w:author="Eva Skýbová" w:date="2024-05-15T07:27:00Z"/>
              </w:rPr>
            </w:pPr>
            <w:ins w:id="2869" w:author="Eva Skýbová" w:date="2024-05-15T07:27:00Z">
              <w:r>
                <w:t>3</w:t>
              </w:r>
            </w:ins>
          </w:p>
        </w:tc>
        <w:tc>
          <w:tcPr>
            <w:tcW w:w="4111" w:type="dxa"/>
            <w:shd w:val="clear" w:color="auto" w:fill="ECF1F8"/>
          </w:tcPr>
          <w:p w14:paraId="0618D5B7" w14:textId="77777777" w:rsidR="00D545C6" w:rsidRPr="00DD0925" w:rsidRDefault="00D545C6" w:rsidP="00A4321B">
            <w:pPr>
              <w:jc w:val="both"/>
              <w:rPr>
                <w:ins w:id="2870" w:author="Eva Skýbová" w:date="2024-05-15T07:27:00Z"/>
                <w:b/>
                <w:bCs/>
              </w:rPr>
            </w:pPr>
            <w:ins w:id="2871" w:author="Eva Skýbová" w:date="2024-05-15T07:27:00Z">
              <w:r>
                <w:rPr>
                  <w:b/>
                  <w:bCs/>
                </w:rPr>
                <w:t>RNDr. Jakub Trojan</w:t>
              </w:r>
              <w:r w:rsidRPr="00DD0925">
                <w:rPr>
                  <w:b/>
                  <w:bCs/>
                </w:rPr>
                <w:t>,</w:t>
              </w:r>
              <w:r>
                <w:rPr>
                  <w:b/>
                  <w:bCs/>
                </w:rPr>
                <w:t xml:space="preserve"> MSc </w:t>
              </w:r>
              <w:r w:rsidRPr="00DD0925">
                <w:rPr>
                  <w:b/>
                  <w:bCs/>
                </w:rPr>
                <w:t>Ph.D.</w:t>
              </w:r>
            </w:ins>
          </w:p>
        </w:tc>
        <w:tc>
          <w:tcPr>
            <w:tcW w:w="1134" w:type="dxa"/>
            <w:shd w:val="clear" w:color="auto" w:fill="ECF1F8"/>
          </w:tcPr>
          <w:p w14:paraId="01CB79D8" w14:textId="77777777" w:rsidR="00D545C6" w:rsidRDefault="00D545C6" w:rsidP="00A4321B">
            <w:pPr>
              <w:jc w:val="both"/>
              <w:rPr>
                <w:ins w:id="2872" w:author="Eva Skýbová" w:date="2024-05-15T07:27:00Z"/>
              </w:rPr>
            </w:pPr>
            <w:ins w:id="2873" w:author="Eva Skýbová" w:date="2024-05-15T07:27:00Z">
              <w:r>
                <w:t>3/ZS</w:t>
              </w:r>
            </w:ins>
          </w:p>
        </w:tc>
        <w:tc>
          <w:tcPr>
            <w:tcW w:w="1134" w:type="dxa"/>
            <w:shd w:val="clear" w:color="auto" w:fill="ECF1F8"/>
          </w:tcPr>
          <w:p w14:paraId="760DF4F5" w14:textId="77777777" w:rsidR="00D545C6" w:rsidRDefault="00D545C6" w:rsidP="00A4321B">
            <w:pPr>
              <w:jc w:val="both"/>
              <w:rPr>
                <w:ins w:id="2874" w:author="Eva Skýbová" w:date="2024-05-15T07:27:00Z"/>
              </w:rPr>
            </w:pPr>
          </w:p>
        </w:tc>
      </w:tr>
      <w:tr w:rsidR="00D545C6" w:rsidRPr="00042188" w14:paraId="3BC9C30F" w14:textId="77777777" w:rsidTr="00A4321B">
        <w:trPr>
          <w:trHeight w:val="510"/>
          <w:ins w:id="2875" w:author="Eva Skýbová" w:date="2024-05-15T07:27:00Z"/>
        </w:trPr>
        <w:tc>
          <w:tcPr>
            <w:tcW w:w="4253" w:type="dxa"/>
            <w:gridSpan w:val="3"/>
            <w:shd w:val="clear" w:color="auto" w:fill="ECF1F8"/>
          </w:tcPr>
          <w:p w14:paraId="68837C33" w14:textId="77777777" w:rsidR="00D545C6" w:rsidRPr="003C7F2C" w:rsidRDefault="00D545C6" w:rsidP="00A4321B">
            <w:pPr>
              <w:jc w:val="both"/>
              <w:rPr>
                <w:ins w:id="2876" w:author="Eva Skýbová" w:date="2024-05-15T07:27:00Z"/>
                <w:lang w:val="en-GB"/>
              </w:rPr>
            </w:pPr>
            <w:ins w:id="2877" w:author="Eva Skýbová" w:date="2024-05-15T07:27:00Z">
              <w:r w:rsidRPr="005950C5">
                <w:rPr>
                  <w:lang w:val="en-GB"/>
                </w:rPr>
                <w:lastRenderedPageBreak/>
                <w:t xml:space="preserve">Geographic Information Systems and Territory Risk Assessment </w:t>
              </w:r>
            </w:ins>
          </w:p>
        </w:tc>
        <w:tc>
          <w:tcPr>
            <w:tcW w:w="1134" w:type="dxa"/>
            <w:shd w:val="clear" w:color="auto" w:fill="ECF1F8"/>
          </w:tcPr>
          <w:p w14:paraId="174095D5" w14:textId="77777777" w:rsidR="00D545C6" w:rsidRDefault="00D545C6" w:rsidP="00A4321B">
            <w:pPr>
              <w:jc w:val="both"/>
              <w:rPr>
                <w:ins w:id="2878" w:author="Eva Skýbová" w:date="2024-05-15T07:27:00Z"/>
              </w:rPr>
            </w:pPr>
            <w:ins w:id="2879" w:author="Eva Skýbová" w:date="2024-05-15T07:27:00Z">
              <w:r>
                <w:t>28p-28c</w:t>
              </w:r>
            </w:ins>
          </w:p>
        </w:tc>
        <w:tc>
          <w:tcPr>
            <w:tcW w:w="1134" w:type="dxa"/>
            <w:shd w:val="clear" w:color="auto" w:fill="ECF1F8"/>
          </w:tcPr>
          <w:p w14:paraId="23C0D609" w14:textId="77777777" w:rsidR="00D545C6" w:rsidRDefault="00D545C6" w:rsidP="00A4321B">
            <w:pPr>
              <w:jc w:val="both"/>
              <w:rPr>
                <w:ins w:id="2880" w:author="Eva Skýbová" w:date="2024-05-15T07:27:00Z"/>
              </w:rPr>
            </w:pPr>
            <w:ins w:id="2881" w:author="Eva Skýbová" w:date="2024-05-15T07:27:00Z">
              <w:r>
                <w:t>z, zk</w:t>
              </w:r>
            </w:ins>
          </w:p>
        </w:tc>
        <w:tc>
          <w:tcPr>
            <w:tcW w:w="1134" w:type="dxa"/>
            <w:shd w:val="clear" w:color="auto" w:fill="ECF1F8"/>
          </w:tcPr>
          <w:p w14:paraId="37DFDFF3" w14:textId="77777777" w:rsidR="00D545C6" w:rsidRDefault="00D545C6" w:rsidP="00A4321B">
            <w:pPr>
              <w:jc w:val="both"/>
              <w:rPr>
                <w:ins w:id="2882" w:author="Eva Skýbová" w:date="2024-05-15T07:27:00Z"/>
              </w:rPr>
            </w:pPr>
            <w:ins w:id="2883" w:author="Eva Skýbová" w:date="2024-05-15T07:27:00Z">
              <w:r>
                <w:t>5</w:t>
              </w:r>
            </w:ins>
          </w:p>
        </w:tc>
        <w:tc>
          <w:tcPr>
            <w:tcW w:w="4111" w:type="dxa"/>
            <w:shd w:val="clear" w:color="auto" w:fill="ECF1F8"/>
          </w:tcPr>
          <w:p w14:paraId="229F4E76" w14:textId="77777777" w:rsidR="00D545C6" w:rsidRPr="00DD0925" w:rsidRDefault="00D545C6" w:rsidP="00A4321B">
            <w:pPr>
              <w:jc w:val="both"/>
              <w:rPr>
                <w:ins w:id="2884" w:author="Eva Skýbová" w:date="2024-05-15T07:27:00Z"/>
                <w:b/>
                <w:bCs/>
              </w:rPr>
            </w:pPr>
            <w:ins w:id="2885" w:author="Eva Skýbová" w:date="2024-05-15T07:27:00Z">
              <w:r>
                <w:rPr>
                  <w:b/>
                  <w:bCs/>
                </w:rPr>
                <w:t>RNDr. Jakub Trojan</w:t>
              </w:r>
              <w:r w:rsidRPr="00DD0925">
                <w:rPr>
                  <w:b/>
                  <w:bCs/>
                </w:rPr>
                <w:t>,</w:t>
              </w:r>
              <w:r>
                <w:rPr>
                  <w:b/>
                  <w:bCs/>
                </w:rPr>
                <w:t xml:space="preserve"> MSc </w:t>
              </w:r>
              <w:r w:rsidRPr="00DD0925">
                <w:rPr>
                  <w:b/>
                  <w:bCs/>
                </w:rPr>
                <w:t>Ph.D.</w:t>
              </w:r>
            </w:ins>
          </w:p>
        </w:tc>
        <w:tc>
          <w:tcPr>
            <w:tcW w:w="1134" w:type="dxa"/>
            <w:shd w:val="clear" w:color="auto" w:fill="ECF1F8"/>
          </w:tcPr>
          <w:p w14:paraId="5491CEE5" w14:textId="77777777" w:rsidR="00D545C6" w:rsidRDefault="00D545C6" w:rsidP="00A4321B">
            <w:pPr>
              <w:jc w:val="both"/>
              <w:rPr>
                <w:ins w:id="2886" w:author="Eva Skýbová" w:date="2024-05-15T07:27:00Z"/>
              </w:rPr>
            </w:pPr>
            <w:ins w:id="2887" w:author="Eva Skýbová" w:date="2024-05-15T07:27:00Z">
              <w:r>
                <w:t>3/ZS</w:t>
              </w:r>
            </w:ins>
          </w:p>
        </w:tc>
        <w:tc>
          <w:tcPr>
            <w:tcW w:w="1134" w:type="dxa"/>
            <w:shd w:val="clear" w:color="auto" w:fill="ECF1F8"/>
          </w:tcPr>
          <w:p w14:paraId="78BB12B6" w14:textId="77777777" w:rsidR="00D545C6" w:rsidRDefault="00D545C6" w:rsidP="00A4321B">
            <w:pPr>
              <w:jc w:val="both"/>
              <w:rPr>
                <w:ins w:id="2888" w:author="Eva Skýbová" w:date="2024-05-15T07:27:00Z"/>
              </w:rPr>
            </w:pPr>
            <w:ins w:id="2889" w:author="Eva Skýbová" w:date="2024-05-15T07:27:00Z">
              <w:r>
                <w:t>PZ</w:t>
              </w:r>
            </w:ins>
          </w:p>
        </w:tc>
      </w:tr>
      <w:tr w:rsidR="00D545C6" w:rsidRPr="00042188" w14:paraId="5668D984" w14:textId="77777777" w:rsidTr="00A4321B">
        <w:trPr>
          <w:trHeight w:val="454"/>
          <w:ins w:id="2890" w:author="Eva Skýbová" w:date="2024-05-15T07:27:00Z"/>
        </w:trPr>
        <w:tc>
          <w:tcPr>
            <w:tcW w:w="4253" w:type="dxa"/>
            <w:gridSpan w:val="3"/>
            <w:shd w:val="clear" w:color="auto" w:fill="ECF1F8"/>
          </w:tcPr>
          <w:p w14:paraId="464CE280" w14:textId="77777777" w:rsidR="00D545C6" w:rsidRPr="005950C5" w:rsidRDefault="00D545C6" w:rsidP="00A4321B">
            <w:pPr>
              <w:jc w:val="both"/>
              <w:rPr>
                <w:ins w:id="2891" w:author="Eva Skýbová" w:date="2024-05-15T07:27:00Z"/>
                <w:lang w:val="en-GB"/>
              </w:rPr>
            </w:pPr>
            <w:ins w:id="2892" w:author="Eva Skýbová" w:date="2024-05-15T07:27:00Z">
              <w:r>
                <w:rPr>
                  <w:lang w:val="en-GB"/>
                </w:rPr>
                <w:t>Project Management</w:t>
              </w:r>
            </w:ins>
          </w:p>
        </w:tc>
        <w:tc>
          <w:tcPr>
            <w:tcW w:w="1134" w:type="dxa"/>
            <w:shd w:val="clear" w:color="auto" w:fill="ECF1F8"/>
          </w:tcPr>
          <w:p w14:paraId="0E9A305B" w14:textId="77777777" w:rsidR="00D545C6" w:rsidRDefault="00D545C6" w:rsidP="00A4321B">
            <w:pPr>
              <w:jc w:val="both"/>
              <w:rPr>
                <w:ins w:id="2893" w:author="Eva Skýbová" w:date="2024-05-15T07:27:00Z"/>
              </w:rPr>
            </w:pPr>
            <w:ins w:id="2894" w:author="Eva Skýbová" w:date="2024-05-15T07:27:00Z">
              <w:r>
                <w:t>14p-28s</w:t>
              </w:r>
            </w:ins>
          </w:p>
        </w:tc>
        <w:tc>
          <w:tcPr>
            <w:tcW w:w="1134" w:type="dxa"/>
            <w:shd w:val="clear" w:color="auto" w:fill="ECF1F8"/>
          </w:tcPr>
          <w:p w14:paraId="4C3DBD18" w14:textId="77777777" w:rsidR="00D545C6" w:rsidRDefault="00D545C6" w:rsidP="00A4321B">
            <w:pPr>
              <w:jc w:val="both"/>
              <w:rPr>
                <w:ins w:id="2895" w:author="Eva Skýbová" w:date="2024-05-15T07:27:00Z"/>
              </w:rPr>
            </w:pPr>
            <w:ins w:id="2896" w:author="Eva Skýbová" w:date="2024-05-15T07:27:00Z">
              <w:r>
                <w:t>z, zk</w:t>
              </w:r>
            </w:ins>
          </w:p>
        </w:tc>
        <w:tc>
          <w:tcPr>
            <w:tcW w:w="1134" w:type="dxa"/>
            <w:shd w:val="clear" w:color="auto" w:fill="ECF1F8"/>
          </w:tcPr>
          <w:p w14:paraId="778C17BC" w14:textId="77777777" w:rsidR="00D545C6" w:rsidRDefault="00D545C6" w:rsidP="00A4321B">
            <w:pPr>
              <w:jc w:val="both"/>
              <w:rPr>
                <w:ins w:id="2897" w:author="Eva Skýbová" w:date="2024-05-15T07:27:00Z"/>
              </w:rPr>
            </w:pPr>
            <w:ins w:id="2898" w:author="Eva Skýbová" w:date="2024-05-15T07:27:00Z">
              <w:r>
                <w:t>4</w:t>
              </w:r>
            </w:ins>
          </w:p>
        </w:tc>
        <w:tc>
          <w:tcPr>
            <w:tcW w:w="4111" w:type="dxa"/>
            <w:shd w:val="clear" w:color="auto" w:fill="ECF1F8"/>
          </w:tcPr>
          <w:p w14:paraId="54777537" w14:textId="77777777" w:rsidR="00D545C6" w:rsidRDefault="00D545C6" w:rsidP="00A4321B">
            <w:pPr>
              <w:jc w:val="both"/>
              <w:rPr>
                <w:ins w:id="2899" w:author="Eva Skýbová" w:date="2024-05-15T07:27:00Z"/>
                <w:b/>
                <w:bCs/>
              </w:rPr>
            </w:pPr>
            <w:ins w:id="2900" w:author="Eva Skýbová" w:date="2024-05-15T07:27:00Z">
              <w:r w:rsidRPr="007537E4">
                <w:rPr>
                  <w:b/>
                  <w:bCs/>
                </w:rPr>
                <w:t>Ing. Pavel Taraba, Ph.D.</w:t>
              </w:r>
            </w:ins>
          </w:p>
        </w:tc>
        <w:tc>
          <w:tcPr>
            <w:tcW w:w="1134" w:type="dxa"/>
            <w:shd w:val="clear" w:color="auto" w:fill="ECF1F8"/>
          </w:tcPr>
          <w:p w14:paraId="05D8AACE" w14:textId="77777777" w:rsidR="00D545C6" w:rsidRPr="00516977" w:rsidRDefault="00D545C6" w:rsidP="00A4321B">
            <w:pPr>
              <w:jc w:val="both"/>
              <w:rPr>
                <w:ins w:id="2901" w:author="Eva Skýbová" w:date="2024-05-15T07:27:00Z"/>
                <w:color w:val="FF0000"/>
              </w:rPr>
            </w:pPr>
            <w:ins w:id="2902" w:author="Eva Skýbová" w:date="2024-05-15T07:27:00Z">
              <w:r w:rsidRPr="00516977">
                <w:rPr>
                  <w:color w:val="FF0000"/>
                </w:rPr>
                <w:t>3/ZS</w:t>
              </w:r>
            </w:ins>
          </w:p>
        </w:tc>
        <w:tc>
          <w:tcPr>
            <w:tcW w:w="1134" w:type="dxa"/>
            <w:shd w:val="clear" w:color="auto" w:fill="ECF1F8"/>
          </w:tcPr>
          <w:p w14:paraId="641D62EC" w14:textId="77777777" w:rsidR="00D545C6" w:rsidRDefault="00D545C6" w:rsidP="00A4321B">
            <w:pPr>
              <w:jc w:val="both"/>
              <w:rPr>
                <w:ins w:id="2903" w:author="Eva Skýbová" w:date="2024-05-15T07:27:00Z"/>
              </w:rPr>
            </w:pPr>
          </w:p>
        </w:tc>
      </w:tr>
      <w:tr w:rsidR="00D545C6" w:rsidRPr="00042188" w14:paraId="701C21A8" w14:textId="77777777" w:rsidTr="00A4321B">
        <w:trPr>
          <w:trHeight w:val="454"/>
          <w:ins w:id="2904" w:author="Eva Skýbová" w:date="2024-05-15T07:27:00Z"/>
        </w:trPr>
        <w:tc>
          <w:tcPr>
            <w:tcW w:w="4253" w:type="dxa"/>
            <w:gridSpan w:val="3"/>
            <w:shd w:val="clear" w:color="auto" w:fill="ECF1F8"/>
          </w:tcPr>
          <w:p w14:paraId="0F6D785E" w14:textId="77777777" w:rsidR="00D545C6" w:rsidRPr="005950C5" w:rsidRDefault="00D545C6" w:rsidP="00A4321B">
            <w:pPr>
              <w:jc w:val="both"/>
              <w:rPr>
                <w:ins w:id="2905" w:author="Eva Skýbová" w:date="2024-05-15T07:27:00Z"/>
                <w:lang w:val="en-GB"/>
              </w:rPr>
            </w:pPr>
            <w:ins w:id="2906" w:author="Eva Skýbová" w:date="2024-05-15T07:27:00Z">
              <w:r>
                <w:rPr>
                  <w:lang w:val="en-GB"/>
                </w:rPr>
                <w:t>Operational Management</w:t>
              </w:r>
            </w:ins>
          </w:p>
        </w:tc>
        <w:tc>
          <w:tcPr>
            <w:tcW w:w="1134" w:type="dxa"/>
            <w:shd w:val="clear" w:color="auto" w:fill="ECF1F8"/>
          </w:tcPr>
          <w:p w14:paraId="75AF78B3" w14:textId="77777777" w:rsidR="00D545C6" w:rsidRDefault="00D545C6" w:rsidP="00A4321B">
            <w:pPr>
              <w:jc w:val="both"/>
              <w:rPr>
                <w:ins w:id="2907" w:author="Eva Skýbová" w:date="2024-05-15T07:27:00Z"/>
              </w:rPr>
            </w:pPr>
            <w:ins w:id="2908" w:author="Eva Skýbová" w:date="2024-05-15T07:27:00Z">
              <w:r>
                <w:t>14p-28s</w:t>
              </w:r>
            </w:ins>
          </w:p>
        </w:tc>
        <w:tc>
          <w:tcPr>
            <w:tcW w:w="1134" w:type="dxa"/>
            <w:shd w:val="clear" w:color="auto" w:fill="ECF1F8"/>
          </w:tcPr>
          <w:p w14:paraId="67B660F6" w14:textId="77777777" w:rsidR="00D545C6" w:rsidRDefault="00D545C6" w:rsidP="00A4321B">
            <w:pPr>
              <w:jc w:val="both"/>
              <w:rPr>
                <w:ins w:id="2909" w:author="Eva Skýbová" w:date="2024-05-15T07:27:00Z"/>
              </w:rPr>
            </w:pPr>
            <w:ins w:id="2910" w:author="Eva Skýbová" w:date="2024-05-15T07:27:00Z">
              <w:r>
                <w:t>z, zk</w:t>
              </w:r>
            </w:ins>
          </w:p>
        </w:tc>
        <w:tc>
          <w:tcPr>
            <w:tcW w:w="1134" w:type="dxa"/>
            <w:shd w:val="clear" w:color="auto" w:fill="ECF1F8"/>
          </w:tcPr>
          <w:p w14:paraId="5AB2B9F9" w14:textId="77777777" w:rsidR="00D545C6" w:rsidRDefault="00D545C6" w:rsidP="00A4321B">
            <w:pPr>
              <w:jc w:val="both"/>
              <w:rPr>
                <w:ins w:id="2911" w:author="Eva Skýbová" w:date="2024-05-15T07:27:00Z"/>
              </w:rPr>
            </w:pPr>
            <w:ins w:id="2912" w:author="Eva Skýbová" w:date="2024-05-15T07:27:00Z">
              <w:r>
                <w:t>4</w:t>
              </w:r>
            </w:ins>
          </w:p>
        </w:tc>
        <w:tc>
          <w:tcPr>
            <w:tcW w:w="4111" w:type="dxa"/>
            <w:shd w:val="clear" w:color="auto" w:fill="ECF1F8"/>
          </w:tcPr>
          <w:p w14:paraId="159561EC" w14:textId="64BAEC42" w:rsidR="00D545C6" w:rsidRDefault="00D545C6" w:rsidP="00A4321B">
            <w:pPr>
              <w:jc w:val="both"/>
              <w:rPr>
                <w:ins w:id="2913" w:author="Eva Skýbová" w:date="2024-05-15T07:27:00Z"/>
                <w:b/>
                <w:bCs/>
              </w:rPr>
            </w:pPr>
            <w:ins w:id="2914" w:author="Eva Skýbová" w:date="2024-05-15T07:27:00Z">
              <w:r w:rsidRPr="007537E4">
                <w:rPr>
                  <w:b/>
                  <w:bCs/>
                </w:rPr>
                <w:t>prof. Ing. David Tuček, Ph.D. (</w:t>
              </w:r>
            </w:ins>
            <w:ins w:id="2915" w:author="Eva Skýbová" w:date="2024-05-15T07:35:00Z">
              <w:r w:rsidR="00A4321B">
                <w:rPr>
                  <w:b/>
                  <w:bCs/>
                </w:rPr>
                <w:t>57</w:t>
              </w:r>
            </w:ins>
            <w:ins w:id="2916" w:author="Eva Skýbová" w:date="2024-05-15T07:27:00Z">
              <w:r w:rsidRPr="007537E4">
                <w:rPr>
                  <w:b/>
                  <w:bCs/>
                </w:rPr>
                <w:t xml:space="preserve"> %)</w:t>
              </w:r>
            </w:ins>
          </w:p>
          <w:p w14:paraId="1EDA53C2" w14:textId="72F0BFF4" w:rsidR="00D545C6" w:rsidRPr="00E67FCD" w:rsidRDefault="00D545C6" w:rsidP="00A4321B">
            <w:pPr>
              <w:jc w:val="both"/>
              <w:rPr>
                <w:ins w:id="2917" w:author="Eva Skýbová" w:date="2024-05-15T07:27:00Z"/>
              </w:rPr>
            </w:pPr>
            <w:ins w:id="2918" w:author="Eva Skýbová" w:date="2024-05-15T07:27:00Z">
              <w:r w:rsidRPr="00E67FCD">
                <w:t>Ing. Romana Heinzová, Ph.D. (</w:t>
              </w:r>
            </w:ins>
            <w:ins w:id="2919" w:author="Eva Skýbová" w:date="2024-05-15T07:35:00Z">
              <w:r w:rsidR="00A4321B">
                <w:t>43</w:t>
              </w:r>
            </w:ins>
            <w:ins w:id="2920" w:author="Eva Skýbová" w:date="2024-05-15T07:27:00Z">
              <w:r w:rsidRPr="00E67FCD">
                <w:t xml:space="preserve"> %)</w:t>
              </w:r>
            </w:ins>
          </w:p>
        </w:tc>
        <w:tc>
          <w:tcPr>
            <w:tcW w:w="1134" w:type="dxa"/>
            <w:shd w:val="clear" w:color="auto" w:fill="ECF1F8"/>
          </w:tcPr>
          <w:p w14:paraId="38CBF5B8" w14:textId="77777777" w:rsidR="00D545C6" w:rsidRPr="00516977" w:rsidRDefault="00D545C6" w:rsidP="00A4321B">
            <w:pPr>
              <w:jc w:val="both"/>
              <w:rPr>
                <w:ins w:id="2921" w:author="Eva Skýbová" w:date="2024-05-15T07:27:00Z"/>
                <w:color w:val="FF0000"/>
              </w:rPr>
            </w:pPr>
            <w:ins w:id="2922" w:author="Eva Skýbová" w:date="2024-05-15T07:27:00Z">
              <w:r w:rsidRPr="00516977">
                <w:rPr>
                  <w:color w:val="FF0000"/>
                </w:rPr>
                <w:t>3/ZS</w:t>
              </w:r>
            </w:ins>
          </w:p>
        </w:tc>
        <w:tc>
          <w:tcPr>
            <w:tcW w:w="1134" w:type="dxa"/>
            <w:shd w:val="clear" w:color="auto" w:fill="ECF1F8"/>
          </w:tcPr>
          <w:p w14:paraId="039E6F2F" w14:textId="77777777" w:rsidR="00D545C6" w:rsidRDefault="00D545C6" w:rsidP="00A4321B">
            <w:pPr>
              <w:jc w:val="both"/>
              <w:rPr>
                <w:ins w:id="2923" w:author="Eva Skýbová" w:date="2024-05-15T07:27:00Z"/>
              </w:rPr>
            </w:pPr>
          </w:p>
        </w:tc>
      </w:tr>
      <w:tr w:rsidR="00D545C6" w14:paraId="55D208AE" w14:textId="77777777" w:rsidTr="00A4321B">
        <w:trPr>
          <w:ins w:id="2924" w:author="Eva Skýbová" w:date="2024-05-15T07:27:00Z"/>
        </w:trPr>
        <w:tc>
          <w:tcPr>
            <w:tcW w:w="4253" w:type="dxa"/>
            <w:gridSpan w:val="3"/>
            <w:shd w:val="clear" w:color="auto" w:fill="FFEEB9"/>
          </w:tcPr>
          <w:p w14:paraId="02442418" w14:textId="77777777" w:rsidR="00D545C6" w:rsidRPr="009465FC" w:rsidRDefault="00D545C6" w:rsidP="00A4321B">
            <w:pPr>
              <w:jc w:val="both"/>
              <w:rPr>
                <w:ins w:id="2925" w:author="Eva Skýbová" w:date="2024-05-15T07:27:00Z"/>
                <w:lang w:val="en-GB"/>
              </w:rPr>
            </w:pPr>
            <w:ins w:id="2926" w:author="Eva Skýbová" w:date="2024-05-15T07:27:00Z">
              <w:r>
                <w:rPr>
                  <w:lang w:val="en-GB"/>
                </w:rPr>
                <w:t>Crisis and Management Communication</w:t>
              </w:r>
            </w:ins>
          </w:p>
        </w:tc>
        <w:tc>
          <w:tcPr>
            <w:tcW w:w="1134" w:type="dxa"/>
            <w:shd w:val="clear" w:color="auto" w:fill="FFEEB9"/>
          </w:tcPr>
          <w:p w14:paraId="0B295C27" w14:textId="77777777" w:rsidR="00D545C6" w:rsidRDefault="00D545C6" w:rsidP="00A4321B">
            <w:pPr>
              <w:jc w:val="both"/>
              <w:rPr>
                <w:ins w:id="2927" w:author="Eva Skýbová" w:date="2024-05-15T07:27:00Z"/>
              </w:rPr>
            </w:pPr>
            <w:ins w:id="2928" w:author="Eva Skýbová" w:date="2024-05-15T07:27:00Z">
              <w:r>
                <w:t>20p-10s</w:t>
              </w:r>
            </w:ins>
          </w:p>
        </w:tc>
        <w:tc>
          <w:tcPr>
            <w:tcW w:w="1134" w:type="dxa"/>
            <w:shd w:val="clear" w:color="auto" w:fill="FFEEB9"/>
          </w:tcPr>
          <w:p w14:paraId="4CC0F6D2" w14:textId="77777777" w:rsidR="00D545C6" w:rsidRDefault="00D545C6" w:rsidP="00A4321B">
            <w:pPr>
              <w:jc w:val="both"/>
              <w:rPr>
                <w:ins w:id="2929" w:author="Eva Skýbová" w:date="2024-05-15T07:27:00Z"/>
              </w:rPr>
            </w:pPr>
            <w:ins w:id="2930" w:author="Eva Skýbová" w:date="2024-05-15T07:27:00Z">
              <w:r>
                <w:t>klz</w:t>
              </w:r>
            </w:ins>
          </w:p>
        </w:tc>
        <w:tc>
          <w:tcPr>
            <w:tcW w:w="1134" w:type="dxa"/>
            <w:shd w:val="clear" w:color="auto" w:fill="FFEEB9"/>
          </w:tcPr>
          <w:p w14:paraId="21C9BF08" w14:textId="77777777" w:rsidR="00D545C6" w:rsidRDefault="00D545C6" w:rsidP="00A4321B">
            <w:pPr>
              <w:jc w:val="both"/>
              <w:rPr>
                <w:ins w:id="2931" w:author="Eva Skýbová" w:date="2024-05-15T07:27:00Z"/>
              </w:rPr>
            </w:pPr>
            <w:ins w:id="2932" w:author="Eva Skýbová" w:date="2024-05-15T07:27:00Z">
              <w:r>
                <w:t>3</w:t>
              </w:r>
            </w:ins>
          </w:p>
        </w:tc>
        <w:tc>
          <w:tcPr>
            <w:tcW w:w="4111" w:type="dxa"/>
            <w:shd w:val="clear" w:color="auto" w:fill="FFEEB9"/>
          </w:tcPr>
          <w:p w14:paraId="53B25DE9" w14:textId="7B97E46A" w:rsidR="00D545C6" w:rsidRDefault="00D545C6" w:rsidP="00A4321B">
            <w:pPr>
              <w:jc w:val="both"/>
              <w:rPr>
                <w:ins w:id="2933" w:author="Eva Skýbová" w:date="2024-05-15T07:27:00Z"/>
                <w:b/>
                <w:bCs/>
              </w:rPr>
            </w:pPr>
            <w:ins w:id="2934" w:author="Eva Skýbová" w:date="2024-05-15T07:27:00Z">
              <w:r w:rsidRPr="00D46EC4">
                <w:rPr>
                  <w:b/>
                  <w:bCs/>
                </w:rPr>
                <w:t>Mgr. Marek Tomaštík, Ph.D.</w:t>
              </w:r>
              <w:r>
                <w:rPr>
                  <w:b/>
                  <w:bCs/>
                </w:rPr>
                <w:t xml:space="preserve"> </w:t>
              </w:r>
              <w:r w:rsidRPr="00CB7622">
                <w:rPr>
                  <w:b/>
                  <w:bCs/>
                  <w:color w:val="FF0000"/>
                </w:rPr>
                <w:t>(</w:t>
              </w:r>
            </w:ins>
            <w:ins w:id="2935" w:author="Eva Skýbová" w:date="2024-05-15T07:34:00Z">
              <w:r w:rsidR="00A4321B">
                <w:rPr>
                  <w:b/>
                  <w:bCs/>
                  <w:color w:val="FF0000"/>
                </w:rPr>
                <w:t>60</w:t>
              </w:r>
            </w:ins>
            <w:ins w:id="2936" w:author="Eva Skýbová" w:date="2024-05-15T07:27:00Z">
              <w:r w:rsidRPr="00CB7622">
                <w:rPr>
                  <w:b/>
                  <w:bCs/>
                  <w:color w:val="FF0000"/>
                </w:rPr>
                <w:t xml:space="preserve"> %)</w:t>
              </w:r>
            </w:ins>
          </w:p>
          <w:p w14:paraId="7CC9A2D6" w14:textId="304C5271" w:rsidR="00D545C6" w:rsidRPr="002B755B" w:rsidRDefault="00046E76" w:rsidP="00A4321B">
            <w:pPr>
              <w:jc w:val="both"/>
              <w:rPr>
                <w:ins w:id="2937" w:author="Eva Skýbová" w:date="2024-05-15T07:27:00Z"/>
              </w:rPr>
            </w:pPr>
            <w:ins w:id="2938" w:author="Eva Skýbová" w:date="2024-05-15T08:30:00Z">
              <w:r>
                <w:t>Mgr</w:t>
              </w:r>
            </w:ins>
            <w:ins w:id="2939" w:author="Eva Skýbová" w:date="2024-05-15T07:27:00Z">
              <w:r w:rsidR="00D545C6" w:rsidRPr="002B755B">
                <w:t>. Petr</w:t>
              </w:r>
            </w:ins>
            <w:ins w:id="2940" w:author="Eva Skýbová" w:date="2024-05-15T08:30:00Z">
              <w:r>
                <w:t>a</w:t>
              </w:r>
            </w:ins>
            <w:ins w:id="2941" w:author="Eva Skýbová" w:date="2024-05-15T07:27:00Z">
              <w:r w:rsidR="00D545C6" w:rsidRPr="002B755B">
                <w:t xml:space="preserve"> Trechová</w:t>
              </w:r>
              <w:r w:rsidR="00D545C6">
                <w:t xml:space="preserve"> </w:t>
              </w:r>
              <w:r w:rsidR="00D545C6" w:rsidRPr="00CB7622">
                <w:rPr>
                  <w:color w:val="FF0000"/>
                </w:rPr>
                <w:t>(</w:t>
              </w:r>
            </w:ins>
            <w:ins w:id="2942" w:author="Eva Skýbová" w:date="2024-05-15T07:35:00Z">
              <w:r w:rsidR="00A4321B">
                <w:rPr>
                  <w:color w:val="FF0000"/>
                </w:rPr>
                <w:t>40</w:t>
              </w:r>
            </w:ins>
            <w:ins w:id="2943" w:author="Eva Skýbová" w:date="2024-05-15T07:27:00Z">
              <w:r w:rsidR="00D545C6" w:rsidRPr="00CB7622">
                <w:rPr>
                  <w:color w:val="FF0000"/>
                </w:rPr>
                <w:t xml:space="preserve"> %)</w:t>
              </w:r>
            </w:ins>
          </w:p>
        </w:tc>
        <w:tc>
          <w:tcPr>
            <w:tcW w:w="1134" w:type="dxa"/>
            <w:shd w:val="clear" w:color="auto" w:fill="FFEEB9"/>
          </w:tcPr>
          <w:p w14:paraId="5E78DADC" w14:textId="77777777" w:rsidR="00D545C6" w:rsidRDefault="00D545C6" w:rsidP="00A4321B">
            <w:pPr>
              <w:jc w:val="both"/>
              <w:rPr>
                <w:ins w:id="2944" w:author="Eva Skýbová" w:date="2024-05-15T07:27:00Z"/>
              </w:rPr>
            </w:pPr>
            <w:ins w:id="2945" w:author="Eva Skýbová" w:date="2024-05-15T07:27:00Z">
              <w:r>
                <w:t>3/LS</w:t>
              </w:r>
            </w:ins>
          </w:p>
        </w:tc>
        <w:tc>
          <w:tcPr>
            <w:tcW w:w="1134" w:type="dxa"/>
            <w:shd w:val="clear" w:color="auto" w:fill="FFEEB9"/>
          </w:tcPr>
          <w:p w14:paraId="5D711225" w14:textId="77777777" w:rsidR="00D545C6" w:rsidRDefault="00D545C6" w:rsidP="00A4321B">
            <w:pPr>
              <w:jc w:val="both"/>
              <w:rPr>
                <w:ins w:id="2946" w:author="Eva Skýbová" w:date="2024-05-15T07:27:00Z"/>
              </w:rPr>
            </w:pPr>
          </w:p>
        </w:tc>
      </w:tr>
      <w:tr w:rsidR="00D545C6" w14:paraId="0B1C5EBD" w14:textId="77777777" w:rsidTr="00A4321B">
        <w:trPr>
          <w:ins w:id="2947" w:author="Eva Skýbová" w:date="2024-05-15T07:27:00Z"/>
        </w:trPr>
        <w:tc>
          <w:tcPr>
            <w:tcW w:w="4253" w:type="dxa"/>
            <w:gridSpan w:val="3"/>
            <w:shd w:val="clear" w:color="auto" w:fill="FFEEB9"/>
          </w:tcPr>
          <w:p w14:paraId="75A3E2FC" w14:textId="77777777" w:rsidR="00D545C6" w:rsidRDefault="00D545C6" w:rsidP="00A4321B">
            <w:pPr>
              <w:jc w:val="both"/>
              <w:rPr>
                <w:ins w:id="2948" w:author="Eva Skýbová" w:date="2024-05-15T07:27:00Z"/>
                <w:lang w:val="en-GB"/>
              </w:rPr>
            </w:pPr>
            <w:ins w:id="2949" w:author="Eva Skýbová" w:date="2024-05-15T07:27:00Z">
              <w:r w:rsidRPr="00057605">
                <w:rPr>
                  <w:lang w:val="en-GB"/>
                </w:rPr>
                <w:t>Integrated Management Systems</w:t>
              </w:r>
            </w:ins>
          </w:p>
          <w:p w14:paraId="2B47CD57" w14:textId="77777777" w:rsidR="00D545C6" w:rsidRDefault="00D545C6" w:rsidP="00A4321B">
            <w:pPr>
              <w:jc w:val="both"/>
              <w:rPr>
                <w:ins w:id="2950" w:author="Eva Skýbová" w:date="2024-05-15T07:27:00Z"/>
                <w:lang w:val="en-GB"/>
              </w:rPr>
            </w:pPr>
          </w:p>
        </w:tc>
        <w:tc>
          <w:tcPr>
            <w:tcW w:w="1134" w:type="dxa"/>
            <w:shd w:val="clear" w:color="auto" w:fill="FFEEB9"/>
          </w:tcPr>
          <w:p w14:paraId="7C9D5CBE" w14:textId="77777777" w:rsidR="00D545C6" w:rsidRDefault="00D545C6" w:rsidP="00A4321B">
            <w:pPr>
              <w:jc w:val="both"/>
              <w:rPr>
                <w:ins w:id="2951" w:author="Eva Skýbová" w:date="2024-05-15T07:27:00Z"/>
              </w:rPr>
            </w:pPr>
            <w:ins w:id="2952" w:author="Eva Skýbová" w:date="2024-05-15T07:27:00Z">
              <w:r>
                <w:t>20p-10s</w:t>
              </w:r>
            </w:ins>
          </w:p>
        </w:tc>
        <w:tc>
          <w:tcPr>
            <w:tcW w:w="1134" w:type="dxa"/>
            <w:shd w:val="clear" w:color="auto" w:fill="FFEEB9"/>
          </w:tcPr>
          <w:p w14:paraId="3BFBD292" w14:textId="77777777" w:rsidR="00D545C6" w:rsidRDefault="00D545C6" w:rsidP="00A4321B">
            <w:pPr>
              <w:jc w:val="both"/>
              <w:rPr>
                <w:ins w:id="2953" w:author="Eva Skýbová" w:date="2024-05-15T07:27:00Z"/>
              </w:rPr>
            </w:pPr>
            <w:ins w:id="2954" w:author="Eva Skýbová" w:date="2024-05-15T07:27:00Z">
              <w:r>
                <w:t>z, zk</w:t>
              </w:r>
            </w:ins>
          </w:p>
        </w:tc>
        <w:tc>
          <w:tcPr>
            <w:tcW w:w="1134" w:type="dxa"/>
            <w:shd w:val="clear" w:color="auto" w:fill="FFEEB9"/>
          </w:tcPr>
          <w:p w14:paraId="46C9F418" w14:textId="77777777" w:rsidR="00D545C6" w:rsidRDefault="00D545C6" w:rsidP="00A4321B">
            <w:pPr>
              <w:jc w:val="both"/>
              <w:rPr>
                <w:ins w:id="2955" w:author="Eva Skýbová" w:date="2024-05-15T07:27:00Z"/>
              </w:rPr>
            </w:pPr>
            <w:ins w:id="2956" w:author="Eva Skýbová" w:date="2024-05-15T07:27:00Z">
              <w:r>
                <w:t>4</w:t>
              </w:r>
            </w:ins>
          </w:p>
        </w:tc>
        <w:tc>
          <w:tcPr>
            <w:tcW w:w="4111" w:type="dxa"/>
            <w:shd w:val="clear" w:color="auto" w:fill="FFEEB9"/>
          </w:tcPr>
          <w:p w14:paraId="4CA61A61" w14:textId="77777777" w:rsidR="00D545C6" w:rsidRPr="00D46EC4" w:rsidRDefault="00D545C6" w:rsidP="00A4321B">
            <w:pPr>
              <w:jc w:val="both"/>
              <w:rPr>
                <w:ins w:id="2957" w:author="Eva Skýbová" w:date="2024-05-15T07:27:00Z"/>
                <w:b/>
                <w:bCs/>
              </w:rPr>
            </w:pPr>
            <w:ins w:id="2958" w:author="Eva Skýbová" w:date="2024-05-15T07:27:00Z">
              <w:r w:rsidRPr="00DD0925">
                <w:rPr>
                  <w:b/>
                  <w:bCs/>
                </w:rPr>
                <w:t xml:space="preserve">Ing. </w:t>
              </w:r>
              <w:r>
                <w:rPr>
                  <w:b/>
                  <w:bCs/>
                </w:rPr>
                <w:t>Slavomíra Vargová</w:t>
              </w:r>
              <w:r w:rsidRPr="00DD0925">
                <w:rPr>
                  <w:b/>
                  <w:bCs/>
                </w:rPr>
                <w:t>, Ph.D.</w:t>
              </w:r>
            </w:ins>
          </w:p>
        </w:tc>
        <w:tc>
          <w:tcPr>
            <w:tcW w:w="1134" w:type="dxa"/>
            <w:shd w:val="clear" w:color="auto" w:fill="FFEEB9"/>
          </w:tcPr>
          <w:p w14:paraId="1B4ED707" w14:textId="77777777" w:rsidR="00D545C6" w:rsidRDefault="00D545C6" w:rsidP="00A4321B">
            <w:pPr>
              <w:jc w:val="both"/>
              <w:rPr>
                <w:ins w:id="2959" w:author="Eva Skýbová" w:date="2024-05-15T07:27:00Z"/>
              </w:rPr>
            </w:pPr>
            <w:ins w:id="2960" w:author="Eva Skýbová" w:date="2024-05-15T07:27:00Z">
              <w:r>
                <w:t>3/LS</w:t>
              </w:r>
            </w:ins>
          </w:p>
        </w:tc>
        <w:tc>
          <w:tcPr>
            <w:tcW w:w="1134" w:type="dxa"/>
            <w:shd w:val="clear" w:color="auto" w:fill="FFEEB9"/>
          </w:tcPr>
          <w:p w14:paraId="3A9BEE93" w14:textId="77777777" w:rsidR="00D545C6" w:rsidRDefault="00D545C6" w:rsidP="00A4321B">
            <w:pPr>
              <w:jc w:val="both"/>
              <w:rPr>
                <w:ins w:id="2961" w:author="Eva Skýbová" w:date="2024-05-15T07:27:00Z"/>
              </w:rPr>
            </w:pPr>
          </w:p>
        </w:tc>
      </w:tr>
      <w:tr w:rsidR="00D545C6" w14:paraId="6CC79D7D" w14:textId="77777777" w:rsidTr="00A4321B">
        <w:trPr>
          <w:ins w:id="2962" w:author="Eva Skýbová" w:date="2024-05-15T07:27:00Z"/>
        </w:trPr>
        <w:tc>
          <w:tcPr>
            <w:tcW w:w="4253" w:type="dxa"/>
            <w:gridSpan w:val="3"/>
            <w:shd w:val="clear" w:color="auto" w:fill="FFEEB9"/>
          </w:tcPr>
          <w:p w14:paraId="5A6B2A43" w14:textId="77777777" w:rsidR="00D545C6" w:rsidRPr="009465FC" w:rsidRDefault="00D545C6" w:rsidP="00A4321B">
            <w:pPr>
              <w:jc w:val="both"/>
              <w:rPr>
                <w:ins w:id="2963" w:author="Eva Skýbová" w:date="2024-05-15T07:27:00Z"/>
                <w:lang w:val="en-GB"/>
              </w:rPr>
            </w:pPr>
            <w:ins w:id="2964" w:author="Eva Skýbová" w:date="2024-05-15T07:27:00Z">
              <w:r>
                <w:rPr>
                  <w:lang w:val="en-GB"/>
                </w:rPr>
                <w:t>Bachelor Thesis</w:t>
              </w:r>
            </w:ins>
          </w:p>
        </w:tc>
        <w:tc>
          <w:tcPr>
            <w:tcW w:w="1134" w:type="dxa"/>
            <w:shd w:val="clear" w:color="auto" w:fill="FFEEB9"/>
          </w:tcPr>
          <w:p w14:paraId="5C412F9E" w14:textId="77777777" w:rsidR="00D545C6" w:rsidRDefault="00D545C6" w:rsidP="00A4321B">
            <w:pPr>
              <w:jc w:val="both"/>
              <w:rPr>
                <w:ins w:id="2965" w:author="Eva Skýbová" w:date="2024-05-15T07:27:00Z"/>
              </w:rPr>
            </w:pPr>
            <w:ins w:id="2966" w:author="Eva Skýbová" w:date="2024-05-15T07:27:00Z">
              <w:r>
                <w:t>0</w:t>
              </w:r>
            </w:ins>
          </w:p>
        </w:tc>
        <w:tc>
          <w:tcPr>
            <w:tcW w:w="1134" w:type="dxa"/>
            <w:shd w:val="clear" w:color="auto" w:fill="FFEEB9"/>
          </w:tcPr>
          <w:p w14:paraId="4BCCB416" w14:textId="77777777" w:rsidR="00D545C6" w:rsidRDefault="00D545C6" w:rsidP="00A4321B">
            <w:pPr>
              <w:jc w:val="both"/>
              <w:rPr>
                <w:ins w:id="2967" w:author="Eva Skýbová" w:date="2024-05-15T07:27:00Z"/>
              </w:rPr>
            </w:pPr>
            <w:ins w:id="2968" w:author="Eva Skýbová" w:date="2024-05-15T07:27:00Z">
              <w:r>
                <w:t>z</w:t>
              </w:r>
            </w:ins>
          </w:p>
        </w:tc>
        <w:tc>
          <w:tcPr>
            <w:tcW w:w="1134" w:type="dxa"/>
            <w:shd w:val="clear" w:color="auto" w:fill="FFEEB9"/>
          </w:tcPr>
          <w:p w14:paraId="07259B38" w14:textId="77777777" w:rsidR="00D545C6" w:rsidRDefault="00D545C6" w:rsidP="00A4321B">
            <w:pPr>
              <w:jc w:val="both"/>
              <w:rPr>
                <w:ins w:id="2969" w:author="Eva Skýbová" w:date="2024-05-15T07:27:00Z"/>
              </w:rPr>
            </w:pPr>
            <w:ins w:id="2970" w:author="Eva Skýbová" w:date="2024-05-15T07:27:00Z">
              <w:r>
                <w:t>10</w:t>
              </w:r>
            </w:ins>
          </w:p>
        </w:tc>
        <w:tc>
          <w:tcPr>
            <w:tcW w:w="4111" w:type="dxa"/>
            <w:shd w:val="clear" w:color="auto" w:fill="FFEEB9"/>
          </w:tcPr>
          <w:p w14:paraId="48C0640C" w14:textId="77777777" w:rsidR="00D545C6" w:rsidRDefault="00D545C6" w:rsidP="00A4321B">
            <w:pPr>
              <w:jc w:val="both"/>
              <w:rPr>
                <w:ins w:id="2971" w:author="Eva Skýbová" w:date="2024-05-15T07:27:00Z"/>
                <w:b/>
                <w:bCs/>
              </w:rPr>
            </w:pPr>
            <w:ins w:id="2972" w:author="Eva Skýbová" w:date="2024-05-15T07:27:00Z">
              <w:r>
                <w:rPr>
                  <w:b/>
                  <w:bCs/>
                </w:rPr>
                <w:t>doc. Mgr. Tomáš Zeman</w:t>
              </w:r>
              <w:r w:rsidRPr="00DD0925">
                <w:rPr>
                  <w:b/>
                  <w:bCs/>
                </w:rPr>
                <w:t>, Ph.D.</w:t>
              </w:r>
              <w:r>
                <w:rPr>
                  <w:b/>
                  <w:bCs/>
                </w:rPr>
                <w:t xml:space="preserve"> et Ph.D.</w:t>
              </w:r>
            </w:ins>
          </w:p>
          <w:p w14:paraId="17CAFCC0" w14:textId="77777777" w:rsidR="00D545C6" w:rsidRDefault="00D545C6" w:rsidP="00A4321B">
            <w:pPr>
              <w:jc w:val="both"/>
              <w:rPr>
                <w:ins w:id="2973" w:author="Eva Skýbová" w:date="2024-05-15T07:27:00Z"/>
                <w:b/>
                <w:bCs/>
              </w:rPr>
            </w:pPr>
          </w:p>
        </w:tc>
        <w:tc>
          <w:tcPr>
            <w:tcW w:w="1134" w:type="dxa"/>
            <w:shd w:val="clear" w:color="auto" w:fill="FFEEB9"/>
          </w:tcPr>
          <w:p w14:paraId="614F03CD" w14:textId="77777777" w:rsidR="00D545C6" w:rsidRDefault="00D545C6" w:rsidP="00A4321B">
            <w:pPr>
              <w:jc w:val="both"/>
              <w:rPr>
                <w:ins w:id="2974" w:author="Eva Skýbová" w:date="2024-05-15T07:27:00Z"/>
              </w:rPr>
            </w:pPr>
            <w:ins w:id="2975" w:author="Eva Skýbová" w:date="2024-05-15T07:27:00Z">
              <w:r>
                <w:t>3/LS</w:t>
              </w:r>
            </w:ins>
          </w:p>
        </w:tc>
        <w:tc>
          <w:tcPr>
            <w:tcW w:w="1134" w:type="dxa"/>
            <w:shd w:val="clear" w:color="auto" w:fill="FFEEB9"/>
          </w:tcPr>
          <w:p w14:paraId="2F51B633" w14:textId="77777777" w:rsidR="00D545C6" w:rsidRDefault="00D545C6" w:rsidP="00A4321B">
            <w:pPr>
              <w:jc w:val="both"/>
              <w:rPr>
                <w:ins w:id="2976" w:author="Eva Skýbová" w:date="2024-05-15T07:27:00Z"/>
              </w:rPr>
            </w:pPr>
          </w:p>
        </w:tc>
      </w:tr>
      <w:tr w:rsidR="00D545C6" w14:paraId="21E826A1" w14:textId="77777777" w:rsidTr="00A4321B">
        <w:trPr>
          <w:ins w:id="2977" w:author="Eva Skýbová" w:date="2024-05-15T07:27:00Z"/>
        </w:trPr>
        <w:tc>
          <w:tcPr>
            <w:tcW w:w="4253" w:type="dxa"/>
            <w:gridSpan w:val="3"/>
            <w:shd w:val="clear" w:color="auto" w:fill="FFEEB9"/>
          </w:tcPr>
          <w:p w14:paraId="40F1B1E1" w14:textId="77777777" w:rsidR="00D545C6" w:rsidRPr="009465FC" w:rsidRDefault="00D545C6" w:rsidP="00A4321B">
            <w:pPr>
              <w:jc w:val="both"/>
              <w:rPr>
                <w:ins w:id="2978" w:author="Eva Skýbová" w:date="2024-05-15T07:27:00Z"/>
                <w:lang w:val="en-GB"/>
              </w:rPr>
            </w:pPr>
            <w:ins w:id="2979" w:author="Eva Skýbová" w:date="2024-05-15T07:27:00Z">
              <w:r>
                <w:rPr>
                  <w:lang w:val="en-GB"/>
                </w:rPr>
                <w:t>Current Trends in Security</w:t>
              </w:r>
            </w:ins>
          </w:p>
        </w:tc>
        <w:tc>
          <w:tcPr>
            <w:tcW w:w="1134" w:type="dxa"/>
            <w:shd w:val="clear" w:color="auto" w:fill="FFEEB9"/>
          </w:tcPr>
          <w:p w14:paraId="1341ED1E" w14:textId="77777777" w:rsidR="00D545C6" w:rsidRDefault="00D545C6" w:rsidP="00A4321B">
            <w:pPr>
              <w:jc w:val="both"/>
              <w:rPr>
                <w:ins w:id="2980" w:author="Eva Skýbová" w:date="2024-05-15T07:27:00Z"/>
              </w:rPr>
            </w:pPr>
            <w:ins w:id="2981" w:author="Eva Skýbová" w:date="2024-05-15T07:27:00Z">
              <w:r>
                <w:t>20p-10s</w:t>
              </w:r>
            </w:ins>
          </w:p>
        </w:tc>
        <w:tc>
          <w:tcPr>
            <w:tcW w:w="1134" w:type="dxa"/>
            <w:shd w:val="clear" w:color="auto" w:fill="FFEEB9"/>
          </w:tcPr>
          <w:p w14:paraId="63324C59" w14:textId="77777777" w:rsidR="00D545C6" w:rsidRDefault="00D545C6" w:rsidP="00A4321B">
            <w:pPr>
              <w:jc w:val="both"/>
              <w:rPr>
                <w:ins w:id="2982" w:author="Eva Skýbová" w:date="2024-05-15T07:27:00Z"/>
              </w:rPr>
            </w:pPr>
            <w:ins w:id="2983" w:author="Eva Skýbová" w:date="2024-05-15T07:27:00Z">
              <w:r>
                <w:t>z, zk</w:t>
              </w:r>
            </w:ins>
          </w:p>
        </w:tc>
        <w:tc>
          <w:tcPr>
            <w:tcW w:w="1134" w:type="dxa"/>
            <w:shd w:val="clear" w:color="auto" w:fill="FFEEB9"/>
          </w:tcPr>
          <w:p w14:paraId="1BA7D1DE" w14:textId="77777777" w:rsidR="00D545C6" w:rsidRDefault="00D545C6" w:rsidP="00A4321B">
            <w:pPr>
              <w:jc w:val="both"/>
              <w:rPr>
                <w:ins w:id="2984" w:author="Eva Skýbová" w:date="2024-05-15T07:27:00Z"/>
              </w:rPr>
            </w:pPr>
            <w:ins w:id="2985" w:author="Eva Skýbová" w:date="2024-05-15T07:27:00Z">
              <w:r>
                <w:t>4</w:t>
              </w:r>
            </w:ins>
          </w:p>
        </w:tc>
        <w:tc>
          <w:tcPr>
            <w:tcW w:w="4111" w:type="dxa"/>
            <w:shd w:val="clear" w:color="auto" w:fill="FFEEB9"/>
          </w:tcPr>
          <w:p w14:paraId="102AFBD5" w14:textId="5A8C706B" w:rsidR="00D545C6" w:rsidRDefault="00D545C6" w:rsidP="00A4321B">
            <w:pPr>
              <w:jc w:val="both"/>
              <w:rPr>
                <w:ins w:id="2986" w:author="Eva Skýbová" w:date="2024-05-15T07:27:00Z"/>
                <w:b/>
                <w:bCs/>
              </w:rPr>
            </w:pPr>
            <w:ins w:id="2987" w:author="Eva Skýbová" w:date="2024-05-15T07:27:00Z">
              <w:r>
                <w:rPr>
                  <w:b/>
                  <w:bCs/>
                </w:rPr>
                <w:t>doc. Ing. Martin Hromada, Ph.D.</w:t>
              </w:r>
            </w:ins>
            <w:ins w:id="2988" w:author="Eva Skýbová" w:date="2024-05-15T10:12:00Z">
              <w:r w:rsidR="009C6C75">
                <w:rPr>
                  <w:b/>
                  <w:bCs/>
                </w:rPr>
                <w:t xml:space="preserve"> (60 %)</w:t>
              </w:r>
            </w:ins>
          </w:p>
          <w:p w14:paraId="5C0BC71C" w14:textId="6A0293F8" w:rsidR="00D545C6" w:rsidRDefault="009C6C75" w:rsidP="00A4321B">
            <w:pPr>
              <w:jc w:val="both"/>
              <w:rPr>
                <w:ins w:id="2989" w:author="Eva Skýbová" w:date="2024-05-15T07:27:00Z"/>
                <w:b/>
                <w:bCs/>
              </w:rPr>
            </w:pPr>
            <w:ins w:id="2990" w:author="Eva Skýbová" w:date="2024-05-15T10:12:00Z">
              <w:r>
                <w:rPr>
                  <w:b/>
                  <w:bCs/>
                </w:rPr>
                <w:t>Ing. Robert Pekaj, MPA (40 %)</w:t>
              </w:r>
            </w:ins>
          </w:p>
        </w:tc>
        <w:tc>
          <w:tcPr>
            <w:tcW w:w="1134" w:type="dxa"/>
            <w:shd w:val="clear" w:color="auto" w:fill="FFEEB9"/>
          </w:tcPr>
          <w:p w14:paraId="4AE267DF" w14:textId="77777777" w:rsidR="00D545C6" w:rsidRDefault="00D545C6" w:rsidP="00A4321B">
            <w:pPr>
              <w:jc w:val="both"/>
              <w:rPr>
                <w:ins w:id="2991" w:author="Eva Skýbová" w:date="2024-05-15T07:27:00Z"/>
              </w:rPr>
            </w:pPr>
            <w:ins w:id="2992" w:author="Eva Skýbová" w:date="2024-05-15T07:27:00Z">
              <w:r>
                <w:t>3/LS</w:t>
              </w:r>
            </w:ins>
          </w:p>
        </w:tc>
        <w:tc>
          <w:tcPr>
            <w:tcW w:w="1134" w:type="dxa"/>
            <w:shd w:val="clear" w:color="auto" w:fill="FFEEB9"/>
          </w:tcPr>
          <w:p w14:paraId="6AB7A2A9" w14:textId="77777777" w:rsidR="00D545C6" w:rsidRDefault="00D545C6" w:rsidP="00A4321B">
            <w:pPr>
              <w:jc w:val="both"/>
              <w:rPr>
                <w:ins w:id="2993" w:author="Eva Skýbová" w:date="2024-05-15T07:27:00Z"/>
              </w:rPr>
            </w:pPr>
          </w:p>
        </w:tc>
      </w:tr>
      <w:tr w:rsidR="00D545C6" w:rsidRPr="00042188" w14:paraId="574AD6E8" w14:textId="77777777" w:rsidTr="00A4321B">
        <w:trPr>
          <w:ins w:id="2994" w:author="Eva Skýbová" w:date="2024-05-15T07:27:00Z"/>
        </w:trPr>
        <w:tc>
          <w:tcPr>
            <w:tcW w:w="4253" w:type="dxa"/>
            <w:gridSpan w:val="3"/>
            <w:shd w:val="clear" w:color="auto" w:fill="FFEEB9"/>
          </w:tcPr>
          <w:p w14:paraId="621EC448" w14:textId="77777777" w:rsidR="00D545C6" w:rsidRDefault="00D545C6" w:rsidP="00A4321B">
            <w:pPr>
              <w:jc w:val="both"/>
              <w:rPr>
                <w:ins w:id="2995" w:author="Eva Skýbová" w:date="2024-05-15T07:27:00Z"/>
              </w:rPr>
            </w:pPr>
            <w:ins w:id="2996" w:author="Eva Skýbová" w:date="2024-05-15T07:27:00Z">
              <w:r>
                <w:t>Soft Targets Protection</w:t>
              </w:r>
            </w:ins>
          </w:p>
        </w:tc>
        <w:tc>
          <w:tcPr>
            <w:tcW w:w="1134" w:type="dxa"/>
            <w:shd w:val="clear" w:color="auto" w:fill="FFEEB9"/>
          </w:tcPr>
          <w:p w14:paraId="515CD72C" w14:textId="0949A9A4" w:rsidR="00D545C6" w:rsidRDefault="00D545C6" w:rsidP="009C6C75">
            <w:pPr>
              <w:jc w:val="both"/>
              <w:rPr>
                <w:ins w:id="2997" w:author="Eva Skýbová" w:date="2024-05-15T07:27:00Z"/>
              </w:rPr>
            </w:pPr>
            <w:ins w:id="2998" w:author="Eva Skýbová" w:date="2024-05-15T07:27:00Z">
              <w:r>
                <w:t>10p-20</w:t>
              </w:r>
            </w:ins>
            <w:ins w:id="2999" w:author="Eva Skýbová" w:date="2024-05-15T10:11:00Z">
              <w:r w:rsidR="009C6C75">
                <w:t>c</w:t>
              </w:r>
            </w:ins>
          </w:p>
        </w:tc>
        <w:tc>
          <w:tcPr>
            <w:tcW w:w="1134" w:type="dxa"/>
            <w:shd w:val="clear" w:color="auto" w:fill="FFEEB9"/>
          </w:tcPr>
          <w:p w14:paraId="71B784BA" w14:textId="77777777" w:rsidR="00D545C6" w:rsidRDefault="00D545C6" w:rsidP="00A4321B">
            <w:pPr>
              <w:jc w:val="both"/>
              <w:rPr>
                <w:ins w:id="3000" w:author="Eva Skýbová" w:date="2024-05-15T07:27:00Z"/>
              </w:rPr>
            </w:pPr>
            <w:ins w:id="3001" w:author="Eva Skýbová" w:date="2024-05-15T07:27:00Z">
              <w:r>
                <w:t>klz</w:t>
              </w:r>
            </w:ins>
          </w:p>
        </w:tc>
        <w:tc>
          <w:tcPr>
            <w:tcW w:w="1134" w:type="dxa"/>
            <w:shd w:val="clear" w:color="auto" w:fill="FFEEB9"/>
          </w:tcPr>
          <w:p w14:paraId="286BDA4B" w14:textId="77777777" w:rsidR="00D545C6" w:rsidRDefault="00D545C6" w:rsidP="00A4321B">
            <w:pPr>
              <w:jc w:val="both"/>
              <w:rPr>
                <w:ins w:id="3002" w:author="Eva Skýbová" w:date="2024-05-15T07:27:00Z"/>
              </w:rPr>
            </w:pPr>
            <w:ins w:id="3003" w:author="Eva Skýbová" w:date="2024-05-15T07:27:00Z">
              <w:r>
                <w:t>3</w:t>
              </w:r>
            </w:ins>
          </w:p>
        </w:tc>
        <w:tc>
          <w:tcPr>
            <w:tcW w:w="4111" w:type="dxa"/>
            <w:shd w:val="clear" w:color="auto" w:fill="FFEEB9"/>
          </w:tcPr>
          <w:p w14:paraId="4CA23980" w14:textId="77777777" w:rsidR="00D545C6" w:rsidRDefault="00D545C6" w:rsidP="00A4321B">
            <w:pPr>
              <w:jc w:val="both"/>
              <w:rPr>
                <w:ins w:id="3004" w:author="Eva Skýbová" w:date="2024-05-15T07:27:00Z"/>
                <w:b/>
                <w:bCs/>
              </w:rPr>
            </w:pPr>
            <w:ins w:id="3005" w:author="Eva Skýbová" w:date="2024-05-15T07:27:00Z">
              <w:r>
                <w:rPr>
                  <w:b/>
                  <w:bCs/>
                </w:rPr>
                <w:t>Ing. Jakub Rak, Ph.D.</w:t>
              </w:r>
            </w:ins>
          </w:p>
          <w:p w14:paraId="0684BD91" w14:textId="77777777" w:rsidR="00D545C6" w:rsidRDefault="00D545C6" w:rsidP="00A4321B">
            <w:pPr>
              <w:jc w:val="both"/>
              <w:rPr>
                <w:ins w:id="3006" w:author="Eva Skýbová" w:date="2024-05-15T07:27:00Z"/>
                <w:b/>
                <w:bCs/>
              </w:rPr>
            </w:pPr>
          </w:p>
        </w:tc>
        <w:tc>
          <w:tcPr>
            <w:tcW w:w="1134" w:type="dxa"/>
            <w:shd w:val="clear" w:color="auto" w:fill="FFEEB9"/>
          </w:tcPr>
          <w:p w14:paraId="2D6923E4" w14:textId="77777777" w:rsidR="00D545C6" w:rsidRDefault="00D545C6" w:rsidP="00A4321B">
            <w:pPr>
              <w:jc w:val="both"/>
              <w:rPr>
                <w:ins w:id="3007" w:author="Eva Skýbová" w:date="2024-05-15T07:27:00Z"/>
              </w:rPr>
            </w:pPr>
            <w:ins w:id="3008" w:author="Eva Skýbová" w:date="2024-05-15T07:27:00Z">
              <w:r>
                <w:t>3/LS</w:t>
              </w:r>
            </w:ins>
          </w:p>
        </w:tc>
        <w:tc>
          <w:tcPr>
            <w:tcW w:w="1134" w:type="dxa"/>
            <w:shd w:val="clear" w:color="auto" w:fill="FFEEB9"/>
          </w:tcPr>
          <w:p w14:paraId="3592AEDB" w14:textId="77777777" w:rsidR="00D545C6" w:rsidRPr="00042188" w:rsidRDefault="00D545C6" w:rsidP="00A4321B">
            <w:pPr>
              <w:jc w:val="both"/>
              <w:rPr>
                <w:ins w:id="3009" w:author="Eva Skýbová" w:date="2024-05-15T07:27:00Z"/>
              </w:rPr>
            </w:pPr>
          </w:p>
        </w:tc>
      </w:tr>
      <w:tr w:rsidR="00D545C6" w:rsidRPr="00042188" w14:paraId="0728275D" w14:textId="77777777" w:rsidTr="00A4321B">
        <w:trPr>
          <w:ins w:id="3010" w:author="Eva Skýbová" w:date="2024-05-15T07:27:00Z"/>
        </w:trPr>
        <w:tc>
          <w:tcPr>
            <w:tcW w:w="4253" w:type="dxa"/>
            <w:gridSpan w:val="3"/>
            <w:shd w:val="clear" w:color="auto" w:fill="FFEEB9"/>
          </w:tcPr>
          <w:p w14:paraId="6D2369D4" w14:textId="77777777" w:rsidR="00D545C6" w:rsidRPr="00042188" w:rsidRDefault="00D545C6" w:rsidP="00A4321B">
            <w:pPr>
              <w:jc w:val="both"/>
              <w:rPr>
                <w:ins w:id="3011" w:author="Eva Skýbová" w:date="2024-05-15T07:27:00Z"/>
              </w:rPr>
            </w:pPr>
            <w:ins w:id="3012" w:author="Eva Skýbová" w:date="2024-05-15T07:27:00Z">
              <w:r>
                <w:t>Modeling in Population Protection</w:t>
              </w:r>
            </w:ins>
          </w:p>
        </w:tc>
        <w:tc>
          <w:tcPr>
            <w:tcW w:w="1134" w:type="dxa"/>
            <w:shd w:val="clear" w:color="auto" w:fill="FFEEB9"/>
          </w:tcPr>
          <w:p w14:paraId="029FEB45" w14:textId="548E45DB" w:rsidR="00D545C6" w:rsidRPr="00042188" w:rsidRDefault="00D545C6" w:rsidP="009C6C75">
            <w:pPr>
              <w:jc w:val="both"/>
              <w:rPr>
                <w:ins w:id="3013" w:author="Eva Skýbová" w:date="2024-05-15T07:27:00Z"/>
              </w:rPr>
            </w:pPr>
            <w:ins w:id="3014" w:author="Eva Skýbová" w:date="2024-05-15T07:27:00Z">
              <w:r>
                <w:t>10p-20</w:t>
              </w:r>
            </w:ins>
            <w:ins w:id="3015" w:author="Eva Skýbová" w:date="2024-05-15T10:11:00Z">
              <w:r w:rsidR="009C6C75">
                <w:t>c</w:t>
              </w:r>
            </w:ins>
          </w:p>
        </w:tc>
        <w:tc>
          <w:tcPr>
            <w:tcW w:w="1134" w:type="dxa"/>
            <w:shd w:val="clear" w:color="auto" w:fill="FFEEB9"/>
          </w:tcPr>
          <w:p w14:paraId="4C117648" w14:textId="77777777" w:rsidR="00D545C6" w:rsidRPr="00042188" w:rsidRDefault="00D545C6" w:rsidP="00A4321B">
            <w:pPr>
              <w:jc w:val="both"/>
              <w:rPr>
                <w:ins w:id="3016" w:author="Eva Skýbová" w:date="2024-05-15T07:27:00Z"/>
              </w:rPr>
            </w:pPr>
            <w:ins w:id="3017" w:author="Eva Skýbová" w:date="2024-05-15T07:27:00Z">
              <w:r>
                <w:t>klz</w:t>
              </w:r>
            </w:ins>
          </w:p>
        </w:tc>
        <w:tc>
          <w:tcPr>
            <w:tcW w:w="1134" w:type="dxa"/>
            <w:shd w:val="clear" w:color="auto" w:fill="FFEEB9"/>
          </w:tcPr>
          <w:p w14:paraId="54F3752F" w14:textId="77777777" w:rsidR="00D545C6" w:rsidRPr="00042188" w:rsidRDefault="00D545C6" w:rsidP="00A4321B">
            <w:pPr>
              <w:jc w:val="both"/>
              <w:rPr>
                <w:ins w:id="3018" w:author="Eva Skýbová" w:date="2024-05-15T07:27:00Z"/>
              </w:rPr>
            </w:pPr>
            <w:ins w:id="3019" w:author="Eva Skýbová" w:date="2024-05-15T07:27:00Z">
              <w:r>
                <w:t>3</w:t>
              </w:r>
            </w:ins>
          </w:p>
        </w:tc>
        <w:tc>
          <w:tcPr>
            <w:tcW w:w="4111" w:type="dxa"/>
            <w:shd w:val="clear" w:color="auto" w:fill="FFEEB9"/>
          </w:tcPr>
          <w:p w14:paraId="1AE3726E" w14:textId="77777777" w:rsidR="00D545C6" w:rsidRDefault="00D545C6" w:rsidP="00A4321B">
            <w:pPr>
              <w:jc w:val="both"/>
              <w:rPr>
                <w:ins w:id="3020" w:author="Eva Skýbová" w:date="2024-05-15T07:27:00Z"/>
                <w:b/>
                <w:bCs/>
              </w:rPr>
            </w:pPr>
            <w:ins w:id="3021" w:author="Eva Skýbová" w:date="2024-05-15T07:27:00Z">
              <w:r>
                <w:rPr>
                  <w:b/>
                  <w:bCs/>
                </w:rPr>
                <w:t>Ing. Lukáš Pavlík, Ph.D.</w:t>
              </w:r>
            </w:ins>
          </w:p>
          <w:p w14:paraId="22A99E16" w14:textId="77777777" w:rsidR="00D545C6" w:rsidRPr="00042188" w:rsidRDefault="00D545C6" w:rsidP="00A4321B">
            <w:pPr>
              <w:jc w:val="both"/>
              <w:rPr>
                <w:ins w:id="3022" w:author="Eva Skýbová" w:date="2024-05-15T07:27:00Z"/>
              </w:rPr>
            </w:pPr>
          </w:p>
        </w:tc>
        <w:tc>
          <w:tcPr>
            <w:tcW w:w="1134" w:type="dxa"/>
            <w:shd w:val="clear" w:color="auto" w:fill="FFEEB9"/>
          </w:tcPr>
          <w:p w14:paraId="60226757" w14:textId="77777777" w:rsidR="00D545C6" w:rsidRPr="00042188" w:rsidRDefault="00D545C6" w:rsidP="00A4321B">
            <w:pPr>
              <w:jc w:val="both"/>
              <w:rPr>
                <w:ins w:id="3023" w:author="Eva Skýbová" w:date="2024-05-15T07:27:00Z"/>
              </w:rPr>
            </w:pPr>
            <w:ins w:id="3024" w:author="Eva Skýbová" w:date="2024-05-15T07:27:00Z">
              <w:r>
                <w:t>3/LS</w:t>
              </w:r>
            </w:ins>
          </w:p>
        </w:tc>
        <w:tc>
          <w:tcPr>
            <w:tcW w:w="1134" w:type="dxa"/>
            <w:shd w:val="clear" w:color="auto" w:fill="FFEEB9"/>
          </w:tcPr>
          <w:p w14:paraId="22E35B09" w14:textId="77777777" w:rsidR="00D545C6" w:rsidRPr="00042188" w:rsidRDefault="00D545C6" w:rsidP="00A4321B">
            <w:pPr>
              <w:jc w:val="both"/>
              <w:rPr>
                <w:ins w:id="3025" w:author="Eva Skýbová" w:date="2024-05-15T07:27:00Z"/>
              </w:rPr>
            </w:pPr>
          </w:p>
        </w:tc>
      </w:tr>
      <w:tr w:rsidR="00D545C6" w14:paraId="21448DC3" w14:textId="77777777" w:rsidTr="00A4321B">
        <w:trPr>
          <w:ins w:id="3026" w:author="Eva Skýbová" w:date="2024-05-15T07:27:00Z"/>
        </w:trPr>
        <w:tc>
          <w:tcPr>
            <w:tcW w:w="3618" w:type="dxa"/>
            <w:gridSpan w:val="2"/>
            <w:shd w:val="clear" w:color="auto" w:fill="F7CAAC"/>
          </w:tcPr>
          <w:p w14:paraId="2A7ACC04" w14:textId="77777777" w:rsidR="00D545C6" w:rsidRDefault="00D545C6" w:rsidP="00A4321B">
            <w:pPr>
              <w:jc w:val="both"/>
              <w:rPr>
                <w:ins w:id="3027" w:author="Eva Skýbová" w:date="2024-05-15T07:27:00Z"/>
                <w:b/>
              </w:rPr>
            </w:pPr>
            <w:ins w:id="3028" w:author="Eva Skýbová" w:date="2024-05-15T07:27:00Z">
              <w:r>
                <w:rPr>
                  <w:b/>
                </w:rPr>
                <w:t>Součásti SZZ a jejich obsah</w:t>
              </w:r>
            </w:ins>
          </w:p>
        </w:tc>
        <w:tc>
          <w:tcPr>
            <w:tcW w:w="10416" w:type="dxa"/>
            <w:gridSpan w:val="7"/>
            <w:tcBorders>
              <w:bottom w:val="nil"/>
            </w:tcBorders>
          </w:tcPr>
          <w:p w14:paraId="43F175E4" w14:textId="77777777" w:rsidR="00D545C6" w:rsidRDefault="00D545C6" w:rsidP="00A4321B">
            <w:pPr>
              <w:jc w:val="both"/>
              <w:rPr>
                <w:ins w:id="3029" w:author="Eva Skýbová" w:date="2024-05-15T07:27:00Z"/>
              </w:rPr>
            </w:pPr>
          </w:p>
        </w:tc>
      </w:tr>
      <w:tr w:rsidR="00D545C6" w14:paraId="65B9A552" w14:textId="77777777" w:rsidTr="00A4321B">
        <w:trPr>
          <w:trHeight w:val="1370"/>
          <w:ins w:id="3030" w:author="Eva Skýbová" w:date="2024-05-15T07:27:00Z"/>
        </w:trPr>
        <w:tc>
          <w:tcPr>
            <w:tcW w:w="14034" w:type="dxa"/>
            <w:gridSpan w:val="9"/>
            <w:tcBorders>
              <w:top w:val="nil"/>
            </w:tcBorders>
          </w:tcPr>
          <w:p w14:paraId="5DFF34D3" w14:textId="77777777" w:rsidR="00D545C6" w:rsidRDefault="00D545C6" w:rsidP="00A4321B">
            <w:pPr>
              <w:jc w:val="both"/>
              <w:rPr>
                <w:ins w:id="3031" w:author="Eva Skýbová" w:date="2024-05-15T07:27:00Z"/>
              </w:rPr>
            </w:pPr>
          </w:p>
          <w:p w14:paraId="229A6B54" w14:textId="77777777" w:rsidR="00D545C6" w:rsidRDefault="00D545C6" w:rsidP="00A4321B">
            <w:pPr>
              <w:jc w:val="both"/>
              <w:rPr>
                <w:ins w:id="3032" w:author="Eva Skýbová" w:date="2024-05-15T07:27:00Z"/>
              </w:rPr>
            </w:pPr>
            <w:ins w:id="3033" w:author="Eva Skýbová" w:date="2024-05-15T07:27:00Z">
              <w:r>
                <w:t xml:space="preserve">Státní závěrečnou zkoušku a obhajobu bakalářské práce může vykonat student, který složil zápočty a zkoušky stanovené studijním plánem a který se k státní závěrečné zkoušce přihlásil. </w:t>
              </w:r>
            </w:ins>
          </w:p>
          <w:p w14:paraId="191445D7" w14:textId="77777777" w:rsidR="00D545C6" w:rsidRDefault="00D545C6" w:rsidP="00A4321B">
            <w:pPr>
              <w:jc w:val="both"/>
              <w:rPr>
                <w:ins w:id="3034" w:author="Eva Skýbová" w:date="2024-05-15T07:27:00Z"/>
              </w:rPr>
            </w:pPr>
            <w:ins w:id="3035" w:author="Eva Skýbová" w:date="2024-05-15T07:27:00Z">
              <w:r>
                <w:t xml:space="preserve">Navrhované předměty pro SZZ: </w:t>
              </w:r>
            </w:ins>
          </w:p>
          <w:p w14:paraId="39C81828" w14:textId="77777777" w:rsidR="00D545C6" w:rsidRDefault="00D545C6" w:rsidP="00A4321B">
            <w:pPr>
              <w:jc w:val="both"/>
              <w:rPr>
                <w:ins w:id="3036" w:author="Eva Skýbová" w:date="2024-05-15T07:27:00Z"/>
              </w:rPr>
            </w:pPr>
          </w:p>
          <w:p w14:paraId="4C538235" w14:textId="77777777" w:rsidR="00D545C6" w:rsidRPr="00EC1C63" w:rsidRDefault="00D545C6" w:rsidP="00A4321B">
            <w:pPr>
              <w:jc w:val="both"/>
              <w:rPr>
                <w:ins w:id="3037" w:author="Eva Skýbová" w:date="2024-05-15T07:27:00Z"/>
                <w:b/>
                <w:bCs/>
                <w:u w:val="single"/>
              </w:rPr>
            </w:pPr>
            <w:ins w:id="3038" w:author="Eva Skýbová" w:date="2024-05-15T07:27:00Z">
              <w:r w:rsidRPr="00EC1C63">
                <w:rPr>
                  <w:b/>
                  <w:bCs/>
                  <w:u w:val="single"/>
                </w:rPr>
                <w:t>1) Obhajoba bakalářské práce</w:t>
              </w:r>
            </w:ins>
          </w:p>
          <w:p w14:paraId="3AB716A0" w14:textId="77777777" w:rsidR="00D545C6" w:rsidRDefault="00D545C6" w:rsidP="00A4321B">
            <w:pPr>
              <w:jc w:val="both"/>
              <w:rPr>
                <w:ins w:id="3039" w:author="Eva Skýbová" w:date="2024-05-15T07:27:00Z"/>
              </w:rPr>
            </w:pPr>
            <w:ins w:id="3040" w:author="Eva Skýbová" w:date="2024-05-15T07:27:00Z">
              <w:r>
                <w: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t>
              </w:r>
            </w:ins>
          </w:p>
          <w:p w14:paraId="1CEBDD21" w14:textId="77777777" w:rsidR="00D545C6" w:rsidRDefault="00D545C6" w:rsidP="00A4321B">
            <w:pPr>
              <w:jc w:val="both"/>
              <w:rPr>
                <w:ins w:id="3041" w:author="Eva Skýbová" w:date="2024-05-15T07:27:00Z"/>
              </w:rPr>
            </w:pPr>
          </w:p>
          <w:p w14:paraId="1F8F0F23" w14:textId="77777777" w:rsidR="00D545C6" w:rsidRPr="00EC1C63" w:rsidRDefault="00D545C6" w:rsidP="00A4321B">
            <w:pPr>
              <w:jc w:val="both"/>
              <w:rPr>
                <w:ins w:id="3042" w:author="Eva Skýbová" w:date="2024-05-15T07:27:00Z"/>
                <w:b/>
                <w:bCs/>
                <w:u w:val="single"/>
              </w:rPr>
            </w:pPr>
            <w:ins w:id="3043" w:author="Eva Skýbová" w:date="2024-05-15T07:27:00Z">
              <w:r w:rsidRPr="00EC1C63">
                <w:rPr>
                  <w:b/>
                  <w:bCs/>
                  <w:u w:val="single"/>
                </w:rPr>
                <w:t>2) Povinné společné předměty</w:t>
              </w:r>
            </w:ins>
          </w:p>
          <w:p w14:paraId="4E446484" w14:textId="77777777" w:rsidR="00D545C6" w:rsidRPr="00EC1C63" w:rsidRDefault="00D545C6" w:rsidP="00A4321B">
            <w:pPr>
              <w:jc w:val="both"/>
              <w:rPr>
                <w:ins w:id="3044" w:author="Eva Skýbová" w:date="2024-05-15T07:27:00Z"/>
                <w:b/>
                <w:bCs/>
              </w:rPr>
            </w:pPr>
            <w:ins w:id="3045" w:author="Eva Skýbová" w:date="2024-05-15T07:27:00Z">
              <w:r w:rsidRPr="00EC1C63">
                <w:rPr>
                  <w:b/>
                  <w:bCs/>
                </w:rPr>
                <w:t xml:space="preserve">a) </w:t>
              </w:r>
              <w:r>
                <w:rPr>
                  <w:b/>
                  <w:bCs/>
                </w:rPr>
                <w:t>Risk Management</w:t>
              </w:r>
            </w:ins>
          </w:p>
          <w:p w14:paraId="30D0FBA3" w14:textId="77777777" w:rsidR="00D545C6" w:rsidRPr="00DE2B3F" w:rsidRDefault="00D545C6" w:rsidP="00A4321B">
            <w:pPr>
              <w:jc w:val="both"/>
              <w:rPr>
                <w:ins w:id="3046" w:author="Eva Skýbová" w:date="2024-05-15T07:27:00Z"/>
              </w:rPr>
            </w:pPr>
            <w:ins w:id="3047" w:author="Eva Skýbová" w:date="2024-05-15T07:27:00Z">
              <w:r>
                <w:t xml:space="preserve">Shrnuje určující poznatky z </w:t>
              </w:r>
              <w:r w:rsidRPr="00DE2B3F">
                <w:t xml:space="preserve">předmětů </w:t>
              </w:r>
              <w:r w:rsidRPr="00DE2B3F">
                <w:rPr>
                  <w:lang w:val="en-GB"/>
                </w:rPr>
                <w:t>„Risk Management I“, „Risk Management II“, „Geographic Information Systems and Territory Risk Assessment“ a „Occupational Health and Safety“.</w:t>
              </w:r>
            </w:ins>
          </w:p>
          <w:p w14:paraId="5C527454" w14:textId="77777777" w:rsidR="00D545C6" w:rsidRPr="00DE2B3F" w:rsidRDefault="00D545C6" w:rsidP="00A4321B">
            <w:pPr>
              <w:jc w:val="both"/>
              <w:rPr>
                <w:ins w:id="3048" w:author="Eva Skýbová" w:date="2024-05-15T07:27:00Z"/>
              </w:rPr>
            </w:pPr>
          </w:p>
          <w:p w14:paraId="6245ABBB" w14:textId="77777777" w:rsidR="00D545C6" w:rsidRPr="00DE2B3F" w:rsidRDefault="00D545C6" w:rsidP="00A4321B">
            <w:pPr>
              <w:jc w:val="both"/>
              <w:rPr>
                <w:ins w:id="3049" w:author="Eva Skýbová" w:date="2024-05-15T07:27:00Z"/>
                <w:b/>
                <w:bCs/>
              </w:rPr>
            </w:pPr>
            <w:ins w:id="3050" w:author="Eva Skýbová" w:date="2024-05-15T07:27:00Z">
              <w:r w:rsidRPr="00DE2B3F">
                <w:rPr>
                  <w:b/>
                  <w:bCs/>
                </w:rPr>
                <w:t xml:space="preserve">b) </w:t>
              </w:r>
              <w:r w:rsidRPr="00DE2B3F">
                <w:rPr>
                  <w:b/>
                  <w:bCs/>
                  <w:lang w:val="en-GB"/>
                </w:rPr>
                <w:t>Economics and Management</w:t>
              </w:r>
            </w:ins>
          </w:p>
          <w:p w14:paraId="25DA1062" w14:textId="77777777" w:rsidR="00D545C6" w:rsidRPr="00DE2B3F" w:rsidRDefault="00D545C6" w:rsidP="00A4321B">
            <w:pPr>
              <w:jc w:val="both"/>
              <w:rPr>
                <w:ins w:id="3051" w:author="Eva Skýbová" w:date="2024-05-15T07:27:00Z"/>
                <w:lang w:val="en-GB"/>
              </w:rPr>
            </w:pPr>
            <w:ins w:id="3052" w:author="Eva Skýbová" w:date="2024-05-15T07:27:00Z">
              <w:r w:rsidRPr="00DE2B3F">
                <w:t xml:space="preserve">Shrnuje určující poznatky z předmětů </w:t>
              </w:r>
              <w:r w:rsidRPr="00DE2B3F">
                <w:rPr>
                  <w:lang w:val="en-GB"/>
                </w:rPr>
                <w:t>„Macroeconomics“, „Microeconomics“, „Business Economics“ a „Management“.</w:t>
              </w:r>
            </w:ins>
          </w:p>
          <w:p w14:paraId="39B34536" w14:textId="77777777" w:rsidR="00D545C6" w:rsidRDefault="00D545C6" w:rsidP="00A4321B">
            <w:pPr>
              <w:jc w:val="both"/>
              <w:rPr>
                <w:ins w:id="3053" w:author="Eva Skýbová" w:date="2024-05-15T07:27:00Z"/>
              </w:rPr>
            </w:pPr>
          </w:p>
          <w:p w14:paraId="2D72F8A4" w14:textId="77777777" w:rsidR="00D545C6" w:rsidRPr="00934649" w:rsidRDefault="00D545C6" w:rsidP="00A4321B">
            <w:pPr>
              <w:jc w:val="both"/>
              <w:rPr>
                <w:ins w:id="3054" w:author="Eva Skýbová" w:date="2024-05-15T07:27:00Z"/>
                <w:b/>
                <w:bCs/>
              </w:rPr>
            </w:pPr>
            <w:ins w:id="3055" w:author="Eva Skýbová" w:date="2024-05-15T07:27:00Z">
              <w:r w:rsidRPr="00934649">
                <w:rPr>
                  <w:b/>
                  <w:bCs/>
                </w:rPr>
                <w:t>c) Security Management</w:t>
              </w:r>
            </w:ins>
          </w:p>
          <w:p w14:paraId="2EB9851E" w14:textId="77777777" w:rsidR="00D545C6" w:rsidRPr="000602A1" w:rsidRDefault="00D545C6" w:rsidP="00A4321B">
            <w:pPr>
              <w:jc w:val="both"/>
              <w:rPr>
                <w:ins w:id="3056" w:author="Eva Skýbová" w:date="2024-05-15T07:27:00Z"/>
                <w:color w:val="FF0000"/>
                <w:lang w:val="en-GB"/>
              </w:rPr>
            </w:pPr>
            <w:ins w:id="3057" w:author="Eva Skýbová" w:date="2024-05-15T07:27:00Z">
              <w:r>
                <w:lastRenderedPageBreak/>
                <w:t xml:space="preserve">Shrnuje určující </w:t>
              </w:r>
              <w:r w:rsidRPr="00075105">
                <w:t xml:space="preserve">poznatky z předmětů </w:t>
              </w:r>
              <w:r w:rsidRPr="00075105">
                <w:rPr>
                  <w:lang w:val="en-GB"/>
                </w:rPr>
                <w:t>„Crisis Management“, „Cyber Security“, „Economics of Safety and Security“ a „Security Policy and State Security System”.</w:t>
              </w:r>
            </w:ins>
          </w:p>
          <w:p w14:paraId="1E34AC10" w14:textId="77777777" w:rsidR="00D545C6" w:rsidRDefault="00D545C6" w:rsidP="00A4321B">
            <w:pPr>
              <w:jc w:val="both"/>
              <w:rPr>
                <w:ins w:id="3058" w:author="Eva Skýbová" w:date="2024-05-15T07:27:00Z"/>
              </w:rPr>
            </w:pPr>
          </w:p>
        </w:tc>
      </w:tr>
      <w:tr w:rsidR="00D545C6" w14:paraId="15380171" w14:textId="77777777" w:rsidTr="00A4321B">
        <w:trPr>
          <w:ins w:id="3059" w:author="Eva Skýbová" w:date="2024-05-15T07:27:00Z"/>
        </w:trPr>
        <w:tc>
          <w:tcPr>
            <w:tcW w:w="3618" w:type="dxa"/>
            <w:gridSpan w:val="2"/>
            <w:shd w:val="clear" w:color="auto" w:fill="F7CAAC"/>
          </w:tcPr>
          <w:p w14:paraId="1E082DE2" w14:textId="77777777" w:rsidR="00D545C6" w:rsidRDefault="00D545C6" w:rsidP="00A4321B">
            <w:pPr>
              <w:jc w:val="both"/>
              <w:rPr>
                <w:ins w:id="3060" w:author="Eva Skýbová" w:date="2024-05-15T07:27:00Z"/>
                <w:b/>
              </w:rPr>
            </w:pPr>
            <w:ins w:id="3061" w:author="Eva Skýbová" w:date="2024-05-15T07:27:00Z">
              <w:r>
                <w:rPr>
                  <w:b/>
                </w:rPr>
                <w:lastRenderedPageBreak/>
                <w:t>Další studijní povinnosti</w:t>
              </w:r>
            </w:ins>
          </w:p>
        </w:tc>
        <w:tc>
          <w:tcPr>
            <w:tcW w:w="10416" w:type="dxa"/>
            <w:gridSpan w:val="7"/>
            <w:tcBorders>
              <w:bottom w:val="nil"/>
            </w:tcBorders>
          </w:tcPr>
          <w:p w14:paraId="3AD4EA94" w14:textId="77777777" w:rsidR="00D545C6" w:rsidRDefault="00D545C6" w:rsidP="00A4321B">
            <w:pPr>
              <w:jc w:val="both"/>
              <w:rPr>
                <w:ins w:id="3062" w:author="Eva Skýbová" w:date="2024-05-15T07:27:00Z"/>
              </w:rPr>
            </w:pPr>
          </w:p>
        </w:tc>
      </w:tr>
      <w:tr w:rsidR="00D545C6" w14:paraId="4F095D86" w14:textId="77777777" w:rsidTr="00A4321B">
        <w:trPr>
          <w:trHeight w:val="737"/>
          <w:ins w:id="3063" w:author="Eva Skýbová" w:date="2024-05-15T07:27:00Z"/>
        </w:trPr>
        <w:tc>
          <w:tcPr>
            <w:tcW w:w="14034" w:type="dxa"/>
            <w:gridSpan w:val="9"/>
            <w:tcBorders>
              <w:top w:val="nil"/>
            </w:tcBorders>
          </w:tcPr>
          <w:p w14:paraId="209BFF14" w14:textId="77777777" w:rsidR="00D545C6" w:rsidRDefault="00D545C6" w:rsidP="00A4321B">
            <w:pPr>
              <w:jc w:val="both"/>
              <w:rPr>
                <w:ins w:id="3064" w:author="Eva Skýbová" w:date="2024-05-15T07:27:00Z"/>
              </w:rPr>
            </w:pPr>
          </w:p>
          <w:p w14:paraId="1B95707E" w14:textId="77777777" w:rsidR="00D545C6" w:rsidRDefault="00D545C6" w:rsidP="00A4321B">
            <w:pPr>
              <w:jc w:val="both"/>
              <w:rPr>
                <w:ins w:id="3065" w:author="Eva Skýbová" w:date="2024-05-15T07:27:00Z"/>
              </w:rPr>
            </w:pPr>
          </w:p>
        </w:tc>
      </w:tr>
      <w:tr w:rsidR="00D545C6" w14:paraId="5FCB178B" w14:textId="77777777" w:rsidTr="00A4321B">
        <w:trPr>
          <w:ins w:id="3066" w:author="Eva Skýbová" w:date="2024-05-15T07:27:00Z"/>
        </w:trPr>
        <w:tc>
          <w:tcPr>
            <w:tcW w:w="3618" w:type="dxa"/>
            <w:gridSpan w:val="2"/>
            <w:shd w:val="clear" w:color="auto" w:fill="F7CAAC"/>
          </w:tcPr>
          <w:p w14:paraId="3555D005" w14:textId="77777777" w:rsidR="00D545C6" w:rsidRDefault="00D545C6" w:rsidP="00A4321B">
            <w:pPr>
              <w:rPr>
                <w:ins w:id="3067" w:author="Eva Skýbová" w:date="2024-05-15T07:27:00Z"/>
                <w:b/>
              </w:rPr>
            </w:pPr>
            <w:ins w:id="3068" w:author="Eva Skýbová" w:date="2024-05-15T07:27:00Z">
              <w:r>
                <w:rPr>
                  <w:b/>
                </w:rPr>
                <w:t>Návrh témat kvalifikačních prací /témata obhájených prací a přístup k obhájeným kvalifikačním pracím</w:t>
              </w:r>
            </w:ins>
          </w:p>
        </w:tc>
        <w:tc>
          <w:tcPr>
            <w:tcW w:w="10416" w:type="dxa"/>
            <w:gridSpan w:val="7"/>
            <w:tcBorders>
              <w:bottom w:val="nil"/>
            </w:tcBorders>
          </w:tcPr>
          <w:p w14:paraId="381A30B3" w14:textId="77777777" w:rsidR="00D545C6" w:rsidRDefault="00D545C6" w:rsidP="00A4321B">
            <w:pPr>
              <w:jc w:val="both"/>
              <w:rPr>
                <w:ins w:id="3069" w:author="Eva Skýbová" w:date="2024-05-15T07:27:00Z"/>
              </w:rPr>
            </w:pPr>
          </w:p>
        </w:tc>
      </w:tr>
      <w:tr w:rsidR="00D545C6" w14:paraId="6D838751" w14:textId="77777777" w:rsidTr="00A4321B">
        <w:trPr>
          <w:trHeight w:val="842"/>
          <w:ins w:id="3070" w:author="Eva Skýbová" w:date="2024-05-15T07:27:00Z"/>
        </w:trPr>
        <w:tc>
          <w:tcPr>
            <w:tcW w:w="14034" w:type="dxa"/>
            <w:gridSpan w:val="9"/>
            <w:tcBorders>
              <w:top w:val="nil"/>
            </w:tcBorders>
          </w:tcPr>
          <w:p w14:paraId="0D532B81" w14:textId="77777777" w:rsidR="00D545C6" w:rsidRDefault="00D545C6" w:rsidP="00A4321B">
            <w:pPr>
              <w:jc w:val="both"/>
              <w:rPr>
                <w:ins w:id="3071" w:author="Eva Skýbová" w:date="2024-05-15T07:27:00Z"/>
              </w:rPr>
            </w:pPr>
            <w:ins w:id="3072" w:author="Eva Skýbová" w:date="2024-05-15T07:27:00Z">
              <w:r w:rsidRPr="007E3466">
                <w:t>Human Factor as a Risk</w:t>
              </w:r>
            </w:ins>
          </w:p>
          <w:p w14:paraId="4AB8BEF1" w14:textId="77777777" w:rsidR="00D545C6" w:rsidRDefault="00D545C6" w:rsidP="00A4321B">
            <w:pPr>
              <w:jc w:val="both"/>
              <w:rPr>
                <w:ins w:id="3073" w:author="Eva Skýbová" w:date="2024-05-15T07:27:00Z"/>
              </w:rPr>
            </w:pPr>
            <w:ins w:id="3074" w:author="Eva Skýbová" w:date="2024-05-15T07:27:00Z">
              <w:r w:rsidRPr="005E3224">
                <w:t>Analysis of the risks associated with establishing a business</w:t>
              </w:r>
            </w:ins>
          </w:p>
          <w:p w14:paraId="2C81FD8B" w14:textId="77777777" w:rsidR="00D545C6" w:rsidRDefault="00D545C6" w:rsidP="00A4321B">
            <w:pPr>
              <w:jc w:val="both"/>
              <w:rPr>
                <w:ins w:id="3075" w:author="Eva Skýbová" w:date="2024-05-15T07:27:00Z"/>
              </w:rPr>
            </w:pPr>
            <w:ins w:id="3076" w:author="Eva Skýbová" w:date="2024-05-15T07:27:00Z">
              <w:r w:rsidRPr="00081C03">
                <w:t>Analysis of Operational Risks</w:t>
              </w:r>
            </w:ins>
          </w:p>
          <w:p w14:paraId="11E876BF" w14:textId="77777777" w:rsidR="00D545C6" w:rsidRDefault="00D545C6" w:rsidP="00A4321B">
            <w:pPr>
              <w:jc w:val="both"/>
              <w:rPr>
                <w:ins w:id="3077" w:author="Eva Skýbová" w:date="2024-05-15T07:27:00Z"/>
              </w:rPr>
            </w:pPr>
            <w:ins w:id="3078" w:author="Eva Skýbová" w:date="2024-05-15T07:27:00Z">
              <w:r w:rsidRPr="00C30E3A">
                <w:t>Risk Analysis and Management in a Selected Business Chain</w:t>
              </w:r>
            </w:ins>
          </w:p>
          <w:p w14:paraId="1E20282C" w14:textId="77777777" w:rsidR="00D545C6" w:rsidRDefault="00D545C6" w:rsidP="00A4321B">
            <w:pPr>
              <w:jc w:val="both"/>
              <w:rPr>
                <w:ins w:id="3079" w:author="Eva Skýbová" w:date="2024-05-15T07:27:00Z"/>
              </w:rPr>
            </w:pPr>
            <w:ins w:id="3080" w:author="Eva Skýbová" w:date="2024-05-15T07:27:00Z">
              <w:r w:rsidRPr="00F269EE">
                <w:t>Principles of Fire Prevention, Fire Extinguishers and Equipment, Their Types, Principles of Correct Use</w:t>
              </w:r>
            </w:ins>
          </w:p>
          <w:p w14:paraId="52B1EEF5" w14:textId="77777777" w:rsidR="00D545C6" w:rsidRDefault="00D545C6" w:rsidP="00A4321B">
            <w:pPr>
              <w:jc w:val="both"/>
              <w:rPr>
                <w:ins w:id="3081" w:author="Eva Skýbová" w:date="2024-05-15T07:27:00Z"/>
              </w:rPr>
            </w:pPr>
            <w:ins w:id="3082" w:author="Eva Skýbová" w:date="2024-05-15T07:27:00Z">
              <w:r w:rsidRPr="001F0CC9">
                <w:t>Security Risks of Firearms</w:t>
              </w:r>
            </w:ins>
          </w:p>
          <w:p w14:paraId="0F291814" w14:textId="77777777" w:rsidR="00D545C6" w:rsidRDefault="00D545C6" w:rsidP="00A4321B">
            <w:pPr>
              <w:jc w:val="both"/>
              <w:rPr>
                <w:ins w:id="3083" w:author="Eva Skýbová" w:date="2024-05-15T07:27:00Z"/>
              </w:rPr>
            </w:pPr>
            <w:ins w:id="3084" w:author="Eva Skýbová" w:date="2024-05-15T07:27:00Z">
              <w:r w:rsidRPr="00CA00F0">
                <w:t>Environmental Risks Associated with the Use of Detergents</w:t>
              </w:r>
            </w:ins>
          </w:p>
          <w:p w14:paraId="368D8066" w14:textId="77777777" w:rsidR="00D545C6" w:rsidRDefault="00D545C6" w:rsidP="00A4321B">
            <w:pPr>
              <w:jc w:val="both"/>
              <w:rPr>
                <w:ins w:id="3085" w:author="Eva Skýbová" w:date="2024-05-15T07:27:00Z"/>
              </w:rPr>
            </w:pPr>
            <w:ins w:id="3086" w:author="Eva Skýbová" w:date="2024-05-15T07:27:00Z">
              <w:r w:rsidRPr="00075105">
                <w:t>Risk Associated with Archiving and Shredding of Medical Records</w:t>
              </w:r>
            </w:ins>
          </w:p>
        </w:tc>
      </w:tr>
      <w:tr w:rsidR="00D545C6" w14:paraId="1213C733" w14:textId="77777777" w:rsidTr="00A4321B">
        <w:trPr>
          <w:ins w:id="3087" w:author="Eva Skýbová" w:date="2024-05-15T07:27:00Z"/>
        </w:trPr>
        <w:tc>
          <w:tcPr>
            <w:tcW w:w="3618" w:type="dxa"/>
            <w:gridSpan w:val="2"/>
            <w:shd w:val="clear" w:color="auto" w:fill="F7CAAC"/>
          </w:tcPr>
          <w:p w14:paraId="69EB2C74" w14:textId="77777777" w:rsidR="00D545C6" w:rsidRDefault="00D545C6" w:rsidP="00A4321B">
            <w:pPr>
              <w:rPr>
                <w:ins w:id="3088" w:author="Eva Skýbová" w:date="2024-05-15T07:27:00Z"/>
              </w:rPr>
            </w:pPr>
            <w:ins w:id="3089" w:author="Eva Skýbová" w:date="2024-05-15T07:27:00Z">
              <w:r>
                <w:rPr>
                  <w:b/>
                </w:rPr>
                <w:t>Návrh témat rigorózních prací /témata obhájených prací a přístup k obhájeným rigorózním pracím</w:t>
              </w:r>
            </w:ins>
          </w:p>
        </w:tc>
        <w:tc>
          <w:tcPr>
            <w:tcW w:w="10416" w:type="dxa"/>
            <w:gridSpan w:val="7"/>
            <w:tcBorders>
              <w:bottom w:val="nil"/>
            </w:tcBorders>
            <w:shd w:val="clear" w:color="auto" w:fill="FFFFFF"/>
          </w:tcPr>
          <w:p w14:paraId="7E154C0F" w14:textId="77777777" w:rsidR="00D545C6" w:rsidRDefault="00D545C6" w:rsidP="00A4321B">
            <w:pPr>
              <w:jc w:val="center"/>
              <w:rPr>
                <w:ins w:id="3090" w:author="Eva Skýbová" w:date="2024-05-15T07:27:00Z"/>
              </w:rPr>
            </w:pPr>
          </w:p>
        </w:tc>
      </w:tr>
      <w:tr w:rsidR="00D545C6" w14:paraId="3C1E2196" w14:textId="77777777" w:rsidTr="00A4321B">
        <w:trPr>
          <w:trHeight w:val="737"/>
          <w:ins w:id="3091" w:author="Eva Skýbová" w:date="2024-05-15T07:27:00Z"/>
        </w:trPr>
        <w:tc>
          <w:tcPr>
            <w:tcW w:w="14034" w:type="dxa"/>
            <w:gridSpan w:val="9"/>
            <w:tcBorders>
              <w:top w:val="nil"/>
            </w:tcBorders>
          </w:tcPr>
          <w:p w14:paraId="1BCDAACC" w14:textId="77777777" w:rsidR="00D545C6" w:rsidRDefault="00D545C6" w:rsidP="00A4321B">
            <w:pPr>
              <w:jc w:val="both"/>
              <w:rPr>
                <w:ins w:id="3092" w:author="Eva Skýbová" w:date="2024-05-15T07:27:00Z"/>
              </w:rPr>
            </w:pPr>
          </w:p>
        </w:tc>
      </w:tr>
      <w:tr w:rsidR="00D545C6" w14:paraId="39C347E4" w14:textId="77777777" w:rsidTr="00A4321B">
        <w:trPr>
          <w:ins w:id="3093" w:author="Eva Skýbová" w:date="2024-05-15T07:27:00Z"/>
        </w:trPr>
        <w:tc>
          <w:tcPr>
            <w:tcW w:w="3618" w:type="dxa"/>
            <w:gridSpan w:val="2"/>
            <w:shd w:val="clear" w:color="auto" w:fill="F7CAAC"/>
          </w:tcPr>
          <w:p w14:paraId="6AFB4A49" w14:textId="77777777" w:rsidR="00D545C6" w:rsidRDefault="00D545C6" w:rsidP="00A4321B">
            <w:pPr>
              <w:rPr>
                <w:ins w:id="3094" w:author="Eva Skýbová" w:date="2024-05-15T07:27:00Z"/>
              </w:rPr>
            </w:pPr>
            <w:ins w:id="3095" w:author="Eva Skýbová" w:date="2024-05-15T07:27:00Z">
              <w:r>
                <w:rPr>
                  <w:b/>
                </w:rPr>
                <w:t xml:space="preserve"> Součásti SRZ a jejich obsah</w:t>
              </w:r>
            </w:ins>
          </w:p>
        </w:tc>
        <w:tc>
          <w:tcPr>
            <w:tcW w:w="10416" w:type="dxa"/>
            <w:gridSpan w:val="7"/>
            <w:tcBorders>
              <w:bottom w:val="nil"/>
            </w:tcBorders>
            <w:shd w:val="clear" w:color="auto" w:fill="FFFFFF"/>
          </w:tcPr>
          <w:p w14:paraId="455DC7B5" w14:textId="77777777" w:rsidR="00D545C6" w:rsidRDefault="00D545C6" w:rsidP="00A4321B">
            <w:pPr>
              <w:jc w:val="center"/>
              <w:rPr>
                <w:ins w:id="3096" w:author="Eva Skýbová" w:date="2024-05-15T07:27:00Z"/>
              </w:rPr>
            </w:pPr>
          </w:p>
        </w:tc>
      </w:tr>
      <w:tr w:rsidR="00D545C6" w14:paraId="734BD367" w14:textId="77777777" w:rsidTr="00A4321B">
        <w:trPr>
          <w:trHeight w:val="737"/>
          <w:ins w:id="3097" w:author="Eva Skýbová" w:date="2024-05-15T07:27:00Z"/>
        </w:trPr>
        <w:tc>
          <w:tcPr>
            <w:tcW w:w="14034" w:type="dxa"/>
            <w:gridSpan w:val="9"/>
            <w:tcBorders>
              <w:top w:val="nil"/>
            </w:tcBorders>
          </w:tcPr>
          <w:p w14:paraId="13A9C734" w14:textId="77777777" w:rsidR="00D545C6" w:rsidRDefault="00D545C6" w:rsidP="00A4321B">
            <w:pPr>
              <w:jc w:val="both"/>
              <w:rPr>
                <w:ins w:id="3098" w:author="Eva Skýbová" w:date="2024-05-15T07:27:00Z"/>
              </w:rPr>
            </w:pPr>
          </w:p>
        </w:tc>
      </w:tr>
    </w:tbl>
    <w:p w14:paraId="3EFA1B7E" w14:textId="77777777" w:rsidR="00D545C6" w:rsidRDefault="00D545C6" w:rsidP="00D545C6">
      <w:pPr>
        <w:rPr>
          <w:ins w:id="3099" w:author="Eva Skýbová" w:date="2024-05-15T07:27:00Z"/>
        </w:rPr>
      </w:pPr>
    </w:p>
    <w:p w14:paraId="1BFD7B08" w14:textId="77777777" w:rsidR="00D545C6" w:rsidRDefault="00D545C6" w:rsidP="00D545C6">
      <w:pPr>
        <w:rPr>
          <w:ins w:id="3100" w:author="Eva Skýbová" w:date="2024-05-15T07:27:00Z"/>
        </w:rPr>
      </w:pPr>
    </w:p>
    <w:p w14:paraId="6665959B" w14:textId="2DE90034" w:rsidR="00D545C6" w:rsidRDefault="00D545C6" w:rsidP="00D545C6">
      <w:pPr>
        <w:rPr>
          <w:ins w:id="3101" w:author="Eva Skýbová" w:date="2024-05-15T07:36:00Z"/>
        </w:rPr>
      </w:pPr>
    </w:p>
    <w:p w14:paraId="5EB98B2D" w14:textId="659820E8" w:rsidR="00A4321B" w:rsidRDefault="00A4321B" w:rsidP="00D545C6">
      <w:pPr>
        <w:rPr>
          <w:ins w:id="3102" w:author="Eva Skýbová" w:date="2024-05-15T07:36:00Z"/>
        </w:rPr>
      </w:pPr>
    </w:p>
    <w:p w14:paraId="18335A5F" w14:textId="486B7817" w:rsidR="00A4321B" w:rsidRDefault="00A4321B" w:rsidP="00D545C6">
      <w:pPr>
        <w:rPr>
          <w:ins w:id="3103" w:author="Eva Skýbová" w:date="2024-05-15T07:36:00Z"/>
        </w:rPr>
      </w:pPr>
    </w:p>
    <w:p w14:paraId="5DEAF341" w14:textId="320EC903" w:rsidR="00A4321B" w:rsidRDefault="00A4321B" w:rsidP="00D545C6">
      <w:pPr>
        <w:rPr>
          <w:ins w:id="3104" w:author="Eva Skýbová" w:date="2024-05-15T07:36:00Z"/>
        </w:rPr>
      </w:pPr>
    </w:p>
    <w:p w14:paraId="7C424749" w14:textId="5042425A" w:rsidR="00A4321B" w:rsidRDefault="00A4321B" w:rsidP="00D545C6">
      <w:pPr>
        <w:rPr>
          <w:ins w:id="3105" w:author="Eva Skýbová" w:date="2024-05-15T07:36:00Z"/>
        </w:rPr>
      </w:pPr>
    </w:p>
    <w:p w14:paraId="1ED6C3BC" w14:textId="77777777" w:rsidR="00A4321B" w:rsidRDefault="00A4321B" w:rsidP="00D545C6">
      <w:pPr>
        <w:rPr>
          <w:ins w:id="3106" w:author="Eva Skýbová" w:date="2024-05-15T07:37:00Z"/>
        </w:rPr>
        <w:sectPr w:rsidR="00A4321B" w:rsidSect="00FD3188">
          <w:pgSz w:w="16838" w:h="11906" w:orient="landscape"/>
          <w:pgMar w:top="1417" w:right="1417" w:bottom="1417" w:left="1417" w:header="708" w:footer="708" w:gutter="0"/>
          <w:cols w:space="708"/>
          <w:titlePg/>
          <w:docGrid w:linePitch="360"/>
        </w:sectPr>
      </w:pPr>
    </w:p>
    <w:p w14:paraId="429F0CC8" w14:textId="2D760D91" w:rsidR="00D800F5" w:rsidRDefault="00D800F5">
      <w:del w:id="3107" w:author="Eva Skýbová" w:date="2024-05-15T08:23:00Z">
        <w:r w:rsidDel="00EA4AA2">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0F5" w14:paraId="5ECA7D6B" w14:textId="77777777" w:rsidTr="00DF1BE9">
        <w:tc>
          <w:tcPr>
            <w:tcW w:w="9855" w:type="dxa"/>
            <w:gridSpan w:val="8"/>
            <w:tcBorders>
              <w:bottom w:val="double" w:sz="4" w:space="0" w:color="auto"/>
            </w:tcBorders>
            <w:shd w:val="clear" w:color="auto" w:fill="BDD6EE"/>
          </w:tcPr>
          <w:p w14:paraId="099CC8A8" w14:textId="77777777" w:rsidR="00D800F5" w:rsidRDefault="00D800F5" w:rsidP="00DF1BE9">
            <w:pPr>
              <w:jc w:val="both"/>
              <w:rPr>
                <w:b/>
                <w:sz w:val="28"/>
              </w:rPr>
            </w:pPr>
            <w:r>
              <w:br w:type="page"/>
            </w:r>
            <w:r>
              <w:rPr>
                <w:b/>
                <w:sz w:val="28"/>
              </w:rPr>
              <w:t>B-III – Charakteristika studijního předmětu</w:t>
            </w:r>
          </w:p>
        </w:tc>
      </w:tr>
      <w:tr w:rsidR="00D800F5" w:rsidRPr="00873C26" w14:paraId="1DCF1822" w14:textId="77777777" w:rsidTr="00DF1BE9">
        <w:tc>
          <w:tcPr>
            <w:tcW w:w="3086" w:type="dxa"/>
            <w:tcBorders>
              <w:top w:val="double" w:sz="4" w:space="0" w:color="auto"/>
            </w:tcBorders>
            <w:shd w:val="clear" w:color="auto" w:fill="F7CAAC"/>
          </w:tcPr>
          <w:p w14:paraId="193A480B" w14:textId="77777777" w:rsidR="00D800F5" w:rsidRDefault="00D800F5" w:rsidP="00DF1BE9">
            <w:pPr>
              <w:jc w:val="both"/>
              <w:rPr>
                <w:b/>
              </w:rPr>
            </w:pPr>
            <w:r>
              <w:rPr>
                <w:b/>
              </w:rPr>
              <w:t>Název studijního předmětu</w:t>
            </w:r>
          </w:p>
        </w:tc>
        <w:tc>
          <w:tcPr>
            <w:tcW w:w="6769" w:type="dxa"/>
            <w:gridSpan w:val="7"/>
            <w:tcBorders>
              <w:top w:val="double" w:sz="4" w:space="0" w:color="auto"/>
            </w:tcBorders>
          </w:tcPr>
          <w:p w14:paraId="6BEA7D20" w14:textId="77777777" w:rsidR="00D800F5" w:rsidRPr="00873C26" w:rsidRDefault="00D800F5" w:rsidP="00DF1BE9">
            <w:pPr>
              <w:jc w:val="both"/>
              <w:rPr>
                <w:b/>
              </w:rPr>
            </w:pPr>
            <w:r>
              <w:rPr>
                <w:b/>
              </w:rPr>
              <w:t>Applied Informatics</w:t>
            </w:r>
          </w:p>
        </w:tc>
      </w:tr>
      <w:tr w:rsidR="00D800F5" w14:paraId="0C15741B" w14:textId="77777777" w:rsidTr="00DF1BE9">
        <w:tc>
          <w:tcPr>
            <w:tcW w:w="3086" w:type="dxa"/>
            <w:shd w:val="clear" w:color="auto" w:fill="F7CAAC"/>
          </w:tcPr>
          <w:p w14:paraId="2CDD8C39" w14:textId="77777777" w:rsidR="00D800F5" w:rsidRDefault="00D800F5" w:rsidP="00DF1BE9">
            <w:pPr>
              <w:jc w:val="both"/>
              <w:rPr>
                <w:b/>
              </w:rPr>
            </w:pPr>
            <w:r>
              <w:rPr>
                <w:b/>
              </w:rPr>
              <w:t>Typ předmětu</w:t>
            </w:r>
          </w:p>
        </w:tc>
        <w:tc>
          <w:tcPr>
            <w:tcW w:w="3406" w:type="dxa"/>
            <w:gridSpan w:val="4"/>
          </w:tcPr>
          <w:p w14:paraId="4A591F34" w14:textId="77777777" w:rsidR="00D800F5" w:rsidRDefault="00D800F5" w:rsidP="00DF1BE9">
            <w:pPr>
              <w:jc w:val="both"/>
            </w:pPr>
            <w:r>
              <w:t>povinný</w:t>
            </w:r>
          </w:p>
        </w:tc>
        <w:tc>
          <w:tcPr>
            <w:tcW w:w="2695" w:type="dxa"/>
            <w:gridSpan w:val="2"/>
            <w:shd w:val="clear" w:color="auto" w:fill="F7CAAC"/>
          </w:tcPr>
          <w:p w14:paraId="580EE615" w14:textId="77777777" w:rsidR="00D800F5" w:rsidRDefault="00D800F5" w:rsidP="00DF1BE9">
            <w:pPr>
              <w:jc w:val="both"/>
            </w:pPr>
            <w:r>
              <w:rPr>
                <w:b/>
              </w:rPr>
              <w:t>doporučený ročník / semestr</w:t>
            </w:r>
          </w:p>
        </w:tc>
        <w:tc>
          <w:tcPr>
            <w:tcW w:w="668" w:type="dxa"/>
          </w:tcPr>
          <w:p w14:paraId="4E9D8573" w14:textId="77777777" w:rsidR="00D800F5" w:rsidRDefault="00D800F5" w:rsidP="00DF1BE9">
            <w:pPr>
              <w:jc w:val="both"/>
            </w:pPr>
            <w:r>
              <w:t>2/ZS</w:t>
            </w:r>
          </w:p>
        </w:tc>
      </w:tr>
      <w:tr w:rsidR="00D800F5" w14:paraId="5661F086" w14:textId="77777777" w:rsidTr="00DF1BE9">
        <w:tc>
          <w:tcPr>
            <w:tcW w:w="3086" w:type="dxa"/>
            <w:shd w:val="clear" w:color="auto" w:fill="F7CAAC"/>
          </w:tcPr>
          <w:p w14:paraId="2E13F5CB" w14:textId="77777777" w:rsidR="00D800F5" w:rsidRDefault="00D800F5" w:rsidP="00DF1BE9">
            <w:pPr>
              <w:jc w:val="both"/>
              <w:rPr>
                <w:b/>
              </w:rPr>
            </w:pPr>
            <w:r>
              <w:rPr>
                <w:b/>
              </w:rPr>
              <w:t>Rozsah studijního předmětu</w:t>
            </w:r>
          </w:p>
        </w:tc>
        <w:tc>
          <w:tcPr>
            <w:tcW w:w="1701" w:type="dxa"/>
            <w:gridSpan w:val="2"/>
          </w:tcPr>
          <w:p w14:paraId="4EC9393F" w14:textId="77777777" w:rsidR="00D800F5" w:rsidRDefault="00D800F5" w:rsidP="00DF1BE9">
            <w:pPr>
              <w:jc w:val="both"/>
            </w:pPr>
            <w:r>
              <w:t>28p + 14c</w:t>
            </w:r>
          </w:p>
        </w:tc>
        <w:tc>
          <w:tcPr>
            <w:tcW w:w="889" w:type="dxa"/>
            <w:shd w:val="clear" w:color="auto" w:fill="F7CAAC"/>
          </w:tcPr>
          <w:p w14:paraId="18A61130" w14:textId="77777777" w:rsidR="00D800F5" w:rsidRDefault="00D800F5" w:rsidP="00DF1BE9">
            <w:pPr>
              <w:jc w:val="both"/>
              <w:rPr>
                <w:b/>
              </w:rPr>
            </w:pPr>
            <w:r>
              <w:rPr>
                <w:b/>
              </w:rPr>
              <w:t xml:space="preserve">hod. </w:t>
            </w:r>
          </w:p>
        </w:tc>
        <w:tc>
          <w:tcPr>
            <w:tcW w:w="816" w:type="dxa"/>
          </w:tcPr>
          <w:p w14:paraId="35EE161C" w14:textId="77777777" w:rsidR="00D800F5" w:rsidRDefault="00D800F5" w:rsidP="00DF1BE9">
            <w:pPr>
              <w:jc w:val="both"/>
            </w:pPr>
            <w:r>
              <w:t>42</w:t>
            </w:r>
          </w:p>
        </w:tc>
        <w:tc>
          <w:tcPr>
            <w:tcW w:w="2156" w:type="dxa"/>
            <w:shd w:val="clear" w:color="auto" w:fill="F7CAAC"/>
          </w:tcPr>
          <w:p w14:paraId="09D30871" w14:textId="77777777" w:rsidR="00D800F5" w:rsidRDefault="00D800F5" w:rsidP="00DF1BE9">
            <w:pPr>
              <w:jc w:val="both"/>
              <w:rPr>
                <w:b/>
              </w:rPr>
            </w:pPr>
            <w:r>
              <w:rPr>
                <w:b/>
              </w:rPr>
              <w:t>kreditů</w:t>
            </w:r>
          </w:p>
        </w:tc>
        <w:tc>
          <w:tcPr>
            <w:tcW w:w="1207" w:type="dxa"/>
            <w:gridSpan w:val="2"/>
          </w:tcPr>
          <w:p w14:paraId="7FF78979" w14:textId="77777777" w:rsidR="00D800F5" w:rsidRDefault="00D800F5" w:rsidP="00DF1BE9">
            <w:pPr>
              <w:jc w:val="both"/>
            </w:pPr>
            <w:r>
              <w:t>4</w:t>
            </w:r>
          </w:p>
        </w:tc>
      </w:tr>
      <w:tr w:rsidR="00D800F5" w14:paraId="11BCF0C0" w14:textId="77777777" w:rsidTr="00DF1BE9">
        <w:tc>
          <w:tcPr>
            <w:tcW w:w="3086" w:type="dxa"/>
            <w:shd w:val="clear" w:color="auto" w:fill="F7CAAC"/>
          </w:tcPr>
          <w:p w14:paraId="06553168" w14:textId="77777777" w:rsidR="00D800F5" w:rsidRDefault="00D800F5" w:rsidP="00DF1BE9">
            <w:pPr>
              <w:jc w:val="both"/>
              <w:rPr>
                <w:b/>
                <w:sz w:val="22"/>
              </w:rPr>
            </w:pPr>
            <w:r>
              <w:rPr>
                <w:b/>
              </w:rPr>
              <w:t>Prerekvizity, korekvizity, ekvivalence</w:t>
            </w:r>
          </w:p>
        </w:tc>
        <w:tc>
          <w:tcPr>
            <w:tcW w:w="6769" w:type="dxa"/>
            <w:gridSpan w:val="7"/>
          </w:tcPr>
          <w:p w14:paraId="0D550567" w14:textId="77777777" w:rsidR="00D800F5" w:rsidRDefault="00D800F5" w:rsidP="00DF1BE9">
            <w:pPr>
              <w:jc w:val="both"/>
            </w:pPr>
            <w:r>
              <w:t>Informatika</w:t>
            </w:r>
          </w:p>
        </w:tc>
      </w:tr>
      <w:tr w:rsidR="00D800F5" w14:paraId="6E02631F" w14:textId="77777777" w:rsidTr="00DF1BE9">
        <w:tc>
          <w:tcPr>
            <w:tcW w:w="3086" w:type="dxa"/>
            <w:shd w:val="clear" w:color="auto" w:fill="F7CAAC"/>
          </w:tcPr>
          <w:p w14:paraId="186CAF4C" w14:textId="77777777" w:rsidR="00D800F5" w:rsidRDefault="00D800F5" w:rsidP="00DF1BE9">
            <w:pPr>
              <w:jc w:val="both"/>
              <w:rPr>
                <w:b/>
              </w:rPr>
            </w:pPr>
            <w:r>
              <w:rPr>
                <w:b/>
              </w:rPr>
              <w:t>Způsob ověření studijních výsledků</w:t>
            </w:r>
          </w:p>
        </w:tc>
        <w:tc>
          <w:tcPr>
            <w:tcW w:w="3406" w:type="dxa"/>
            <w:gridSpan w:val="4"/>
          </w:tcPr>
          <w:p w14:paraId="1C8DBD45" w14:textId="77777777" w:rsidR="00D800F5" w:rsidRDefault="00D800F5" w:rsidP="00DF1BE9">
            <w:pPr>
              <w:jc w:val="both"/>
            </w:pPr>
            <w:r>
              <w:t>zápočet a zkouška</w:t>
            </w:r>
          </w:p>
        </w:tc>
        <w:tc>
          <w:tcPr>
            <w:tcW w:w="2156" w:type="dxa"/>
            <w:shd w:val="clear" w:color="auto" w:fill="F7CAAC"/>
          </w:tcPr>
          <w:p w14:paraId="04A2BE90" w14:textId="77777777" w:rsidR="00D800F5" w:rsidRDefault="00D800F5" w:rsidP="00DF1BE9">
            <w:pPr>
              <w:jc w:val="both"/>
              <w:rPr>
                <w:b/>
              </w:rPr>
            </w:pPr>
            <w:r>
              <w:rPr>
                <w:b/>
              </w:rPr>
              <w:t>Forma výuky</w:t>
            </w:r>
          </w:p>
        </w:tc>
        <w:tc>
          <w:tcPr>
            <w:tcW w:w="1207" w:type="dxa"/>
            <w:gridSpan w:val="2"/>
          </w:tcPr>
          <w:p w14:paraId="72753A27" w14:textId="77777777" w:rsidR="00D800F5" w:rsidRDefault="00D800F5" w:rsidP="00DF1BE9">
            <w:pPr>
              <w:jc w:val="both"/>
            </w:pPr>
            <w:r>
              <w:t>přednášky</w:t>
            </w:r>
          </w:p>
          <w:p w14:paraId="1644F1F1" w14:textId="77777777" w:rsidR="00D800F5" w:rsidRDefault="00D800F5" w:rsidP="00DF1BE9">
            <w:pPr>
              <w:jc w:val="both"/>
            </w:pPr>
            <w:r>
              <w:t>cvičení</w:t>
            </w:r>
          </w:p>
        </w:tc>
      </w:tr>
      <w:tr w:rsidR="00D800F5" w14:paraId="5264F56B" w14:textId="77777777" w:rsidTr="00DF1BE9">
        <w:tc>
          <w:tcPr>
            <w:tcW w:w="3086" w:type="dxa"/>
            <w:shd w:val="clear" w:color="auto" w:fill="F7CAAC"/>
          </w:tcPr>
          <w:p w14:paraId="6CA17B6B" w14:textId="77777777" w:rsidR="00D800F5" w:rsidRDefault="00D800F5" w:rsidP="00DF1BE9">
            <w:pPr>
              <w:jc w:val="both"/>
              <w:rPr>
                <w:b/>
              </w:rPr>
            </w:pPr>
            <w:r>
              <w:rPr>
                <w:b/>
              </w:rPr>
              <w:t>Forma způsobu ověření studijních výsledků a další požadavky na studenta</w:t>
            </w:r>
          </w:p>
        </w:tc>
        <w:tc>
          <w:tcPr>
            <w:tcW w:w="6769" w:type="dxa"/>
            <w:gridSpan w:val="7"/>
            <w:tcBorders>
              <w:bottom w:val="nil"/>
            </w:tcBorders>
          </w:tcPr>
          <w:p w14:paraId="0A08AC17" w14:textId="77777777" w:rsidR="00D800F5" w:rsidRDefault="00D800F5" w:rsidP="00DF1BE9">
            <w:pPr>
              <w:jc w:val="both"/>
            </w:pPr>
            <w:r>
              <w:t>Zápočet: aktivní účast na nejméně 80 % cvičení, průběžné plnění samostatných úkolů a zpracování semestrálního projektu</w:t>
            </w:r>
          </w:p>
          <w:p w14:paraId="09BE9758" w14:textId="77777777" w:rsidR="00D800F5" w:rsidRDefault="00D800F5" w:rsidP="00DF1BE9">
            <w:pPr>
              <w:jc w:val="both"/>
            </w:pPr>
          </w:p>
          <w:p w14:paraId="6FC0CC27" w14:textId="77777777" w:rsidR="00D800F5" w:rsidRDefault="00D800F5" w:rsidP="00DF1BE9">
            <w:pPr>
              <w:jc w:val="both"/>
            </w:pPr>
            <w:r>
              <w:t>Zkouška: kombinovaná zkouška</w:t>
            </w:r>
          </w:p>
        </w:tc>
      </w:tr>
      <w:tr w:rsidR="00D800F5" w14:paraId="454038CE" w14:textId="77777777" w:rsidTr="00DF1BE9">
        <w:trPr>
          <w:trHeight w:val="397"/>
        </w:trPr>
        <w:tc>
          <w:tcPr>
            <w:tcW w:w="9855" w:type="dxa"/>
            <w:gridSpan w:val="8"/>
            <w:tcBorders>
              <w:top w:val="nil"/>
            </w:tcBorders>
          </w:tcPr>
          <w:p w14:paraId="0627F074" w14:textId="77777777" w:rsidR="00D800F5" w:rsidRDefault="00D800F5" w:rsidP="00DF1BE9">
            <w:pPr>
              <w:jc w:val="both"/>
            </w:pPr>
          </w:p>
        </w:tc>
      </w:tr>
      <w:tr w:rsidR="00D800F5" w14:paraId="7C127502" w14:textId="77777777" w:rsidTr="00DF1BE9">
        <w:trPr>
          <w:trHeight w:val="197"/>
        </w:trPr>
        <w:tc>
          <w:tcPr>
            <w:tcW w:w="3086" w:type="dxa"/>
            <w:tcBorders>
              <w:top w:val="nil"/>
            </w:tcBorders>
            <w:shd w:val="clear" w:color="auto" w:fill="F7CAAC"/>
          </w:tcPr>
          <w:p w14:paraId="4BD0062F" w14:textId="77777777" w:rsidR="00D800F5" w:rsidRDefault="00D800F5" w:rsidP="00DF1BE9">
            <w:pPr>
              <w:jc w:val="both"/>
              <w:rPr>
                <w:b/>
              </w:rPr>
            </w:pPr>
            <w:r>
              <w:rPr>
                <w:b/>
              </w:rPr>
              <w:t>Garant předmětu</w:t>
            </w:r>
          </w:p>
        </w:tc>
        <w:tc>
          <w:tcPr>
            <w:tcW w:w="6769" w:type="dxa"/>
            <w:gridSpan w:val="7"/>
            <w:tcBorders>
              <w:top w:val="nil"/>
            </w:tcBorders>
          </w:tcPr>
          <w:p w14:paraId="068A20A1" w14:textId="77777777" w:rsidR="00D800F5" w:rsidRDefault="00D800F5" w:rsidP="00DF1BE9">
            <w:pPr>
              <w:jc w:val="both"/>
            </w:pPr>
            <w:r>
              <w:t>Ing. Jakub Rak, Ph.D.</w:t>
            </w:r>
          </w:p>
        </w:tc>
      </w:tr>
      <w:tr w:rsidR="00D800F5" w14:paraId="573C0363" w14:textId="77777777" w:rsidTr="00DF1BE9">
        <w:trPr>
          <w:trHeight w:val="243"/>
        </w:trPr>
        <w:tc>
          <w:tcPr>
            <w:tcW w:w="3086" w:type="dxa"/>
            <w:tcBorders>
              <w:top w:val="nil"/>
            </w:tcBorders>
            <w:shd w:val="clear" w:color="auto" w:fill="F7CAAC"/>
          </w:tcPr>
          <w:p w14:paraId="6B1FDA97" w14:textId="77777777" w:rsidR="00D800F5" w:rsidRDefault="00D800F5" w:rsidP="00DF1BE9">
            <w:pPr>
              <w:jc w:val="both"/>
              <w:rPr>
                <w:b/>
              </w:rPr>
            </w:pPr>
            <w:r>
              <w:rPr>
                <w:b/>
              </w:rPr>
              <w:t>Zapojení garanta do výuky předmětu</w:t>
            </w:r>
          </w:p>
        </w:tc>
        <w:tc>
          <w:tcPr>
            <w:tcW w:w="6769" w:type="dxa"/>
            <w:gridSpan w:val="7"/>
            <w:tcBorders>
              <w:top w:val="nil"/>
            </w:tcBorders>
          </w:tcPr>
          <w:p w14:paraId="4011BF47" w14:textId="77777777" w:rsidR="00D800F5" w:rsidRDefault="00D800F5" w:rsidP="00DF1BE9">
            <w:pPr>
              <w:jc w:val="both"/>
            </w:pPr>
            <w:r>
              <w:t>Garant stanovuje obsah přednášek a cvičení a dohlíží na jejich jednotné vedení.</w:t>
            </w:r>
          </w:p>
          <w:p w14:paraId="03E3DA58" w14:textId="77777777" w:rsidR="00D800F5" w:rsidRDefault="00D800F5" w:rsidP="00DF1BE9">
            <w:pPr>
              <w:jc w:val="both"/>
            </w:pPr>
            <w:r>
              <w:t>Garant přímo vyučuje 100 % přednášek a 25 % cvičení</w:t>
            </w:r>
          </w:p>
        </w:tc>
      </w:tr>
      <w:tr w:rsidR="00D800F5" w14:paraId="5ED7EED7" w14:textId="77777777" w:rsidTr="00DF1BE9">
        <w:tc>
          <w:tcPr>
            <w:tcW w:w="3086" w:type="dxa"/>
            <w:shd w:val="clear" w:color="auto" w:fill="F7CAAC"/>
          </w:tcPr>
          <w:p w14:paraId="345AC741" w14:textId="77777777" w:rsidR="00D800F5" w:rsidRDefault="00D800F5" w:rsidP="00DF1BE9">
            <w:pPr>
              <w:jc w:val="both"/>
              <w:rPr>
                <w:b/>
              </w:rPr>
            </w:pPr>
            <w:r>
              <w:rPr>
                <w:b/>
              </w:rPr>
              <w:t>Vyučující</w:t>
            </w:r>
          </w:p>
        </w:tc>
        <w:tc>
          <w:tcPr>
            <w:tcW w:w="6769" w:type="dxa"/>
            <w:gridSpan w:val="7"/>
            <w:tcBorders>
              <w:bottom w:val="nil"/>
            </w:tcBorders>
          </w:tcPr>
          <w:p w14:paraId="199ADDBC" w14:textId="77777777" w:rsidR="00D800F5" w:rsidRDefault="00D800F5" w:rsidP="00DF1BE9">
            <w:pPr>
              <w:jc w:val="both"/>
            </w:pPr>
            <w:r>
              <w:t>Ing. Jakub Rak, Ph.D. – přednášející (100 %), cvičící (25 %)</w:t>
            </w:r>
          </w:p>
          <w:p w14:paraId="653935F5" w14:textId="77777777" w:rsidR="00D800F5" w:rsidRDefault="00D800F5" w:rsidP="00DF1BE9">
            <w:pPr>
              <w:jc w:val="both"/>
            </w:pPr>
            <w:r>
              <w:t>Ing. Martin Džermanský – cvičící (75 %)</w:t>
            </w:r>
          </w:p>
        </w:tc>
      </w:tr>
      <w:tr w:rsidR="00D800F5" w14:paraId="1FCEDB28" w14:textId="77777777" w:rsidTr="00DF1BE9">
        <w:trPr>
          <w:trHeight w:val="397"/>
        </w:trPr>
        <w:tc>
          <w:tcPr>
            <w:tcW w:w="9855" w:type="dxa"/>
            <w:gridSpan w:val="8"/>
            <w:tcBorders>
              <w:top w:val="nil"/>
            </w:tcBorders>
          </w:tcPr>
          <w:p w14:paraId="1CF28B18" w14:textId="77777777" w:rsidR="00D800F5" w:rsidRDefault="00D800F5" w:rsidP="00DF1BE9">
            <w:pPr>
              <w:jc w:val="both"/>
            </w:pPr>
          </w:p>
        </w:tc>
      </w:tr>
      <w:tr w:rsidR="00D800F5" w14:paraId="14AAFEC5" w14:textId="77777777" w:rsidTr="00DF1BE9">
        <w:tc>
          <w:tcPr>
            <w:tcW w:w="3086" w:type="dxa"/>
            <w:shd w:val="clear" w:color="auto" w:fill="F7CAAC"/>
          </w:tcPr>
          <w:p w14:paraId="5DBA534A" w14:textId="77777777" w:rsidR="00D800F5" w:rsidRDefault="00D800F5" w:rsidP="00DF1BE9">
            <w:pPr>
              <w:jc w:val="both"/>
              <w:rPr>
                <w:b/>
              </w:rPr>
            </w:pPr>
            <w:r>
              <w:rPr>
                <w:b/>
              </w:rPr>
              <w:t>Stručná anotace předmětu</w:t>
            </w:r>
          </w:p>
        </w:tc>
        <w:tc>
          <w:tcPr>
            <w:tcW w:w="6769" w:type="dxa"/>
            <w:gridSpan w:val="7"/>
            <w:tcBorders>
              <w:bottom w:val="nil"/>
            </w:tcBorders>
          </w:tcPr>
          <w:p w14:paraId="501A1BD8" w14:textId="77777777" w:rsidR="00D800F5" w:rsidRDefault="00D800F5" w:rsidP="00DF1BE9">
            <w:pPr>
              <w:jc w:val="both"/>
            </w:pPr>
          </w:p>
        </w:tc>
      </w:tr>
      <w:tr w:rsidR="00D800F5" w14:paraId="79E16D33" w14:textId="77777777" w:rsidTr="00DF1BE9">
        <w:trPr>
          <w:trHeight w:val="3938"/>
        </w:trPr>
        <w:tc>
          <w:tcPr>
            <w:tcW w:w="9855" w:type="dxa"/>
            <w:gridSpan w:val="8"/>
            <w:tcBorders>
              <w:top w:val="nil"/>
              <w:bottom w:val="single" w:sz="12" w:space="0" w:color="auto"/>
            </w:tcBorders>
          </w:tcPr>
          <w:p w14:paraId="7EFC821C" w14:textId="77777777" w:rsidR="00D800F5" w:rsidRDefault="00D800F5" w:rsidP="00DF1BE9">
            <w:pPr>
              <w:jc w:val="both"/>
            </w:pPr>
            <w:r>
              <w:t>Cílem výuky je poskytnout studentům základní teoretické zázemí v oblasti informačních a komunikačních technologií obecně a se zaměřením na bezpečnostní složky a krizové řízení.</w:t>
            </w:r>
          </w:p>
          <w:p w14:paraId="3818755E" w14:textId="77777777" w:rsidR="00D800F5" w:rsidRDefault="00D800F5" w:rsidP="00DF1BE9">
            <w:pPr>
              <w:jc w:val="both"/>
            </w:pPr>
            <w:r>
              <w:t>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w:t>
            </w:r>
          </w:p>
          <w:p w14:paraId="1D5B611B" w14:textId="77777777" w:rsidR="00D800F5" w:rsidRDefault="00D800F5" w:rsidP="00DF1BE9">
            <w:pPr>
              <w:jc w:val="both"/>
            </w:pPr>
          </w:p>
          <w:p w14:paraId="55A90700" w14:textId="77777777" w:rsidR="00D800F5" w:rsidRDefault="00D800F5" w:rsidP="00DF1BE9">
            <w:pPr>
              <w:jc w:val="both"/>
            </w:pPr>
            <w:r>
              <w:t>Vyučovaná témata:</w:t>
            </w:r>
          </w:p>
          <w:p w14:paraId="507E5BB2" w14:textId="77777777" w:rsidR="00D800F5" w:rsidRDefault="00D800F5" w:rsidP="00D800F5">
            <w:pPr>
              <w:pStyle w:val="Odstavecseseznamem"/>
              <w:numPr>
                <w:ilvl w:val="0"/>
                <w:numId w:val="41"/>
              </w:numPr>
              <w:jc w:val="both"/>
            </w:pPr>
            <w:r>
              <w:t>Úvod do aplikovaná informatiky, informační společnost a význam informací v oblasti bezpečnosti;</w:t>
            </w:r>
          </w:p>
          <w:p w14:paraId="1A90AD8F" w14:textId="77777777" w:rsidR="00D800F5" w:rsidRDefault="00D800F5" w:rsidP="00D800F5">
            <w:pPr>
              <w:pStyle w:val="Odstavecseseznamem"/>
              <w:numPr>
                <w:ilvl w:val="0"/>
                <w:numId w:val="41"/>
              </w:numPr>
              <w:jc w:val="both"/>
            </w:pPr>
            <w:r>
              <w:t>Software, programové prostředky počítačů, přehled, rozdělení;</w:t>
            </w:r>
          </w:p>
          <w:p w14:paraId="3B5EFE06" w14:textId="77777777" w:rsidR="00D800F5" w:rsidRDefault="00D800F5" w:rsidP="00D800F5">
            <w:pPr>
              <w:pStyle w:val="Odstavecseseznamem"/>
              <w:numPr>
                <w:ilvl w:val="0"/>
                <w:numId w:val="41"/>
              </w:numPr>
              <w:jc w:val="both"/>
            </w:pPr>
            <w:r>
              <w:t>Modelování, základy problematiky modelování, dělení modelů a jejich význam v bezpečnostních aplikacích;</w:t>
            </w:r>
          </w:p>
          <w:p w14:paraId="4643F310" w14:textId="77777777" w:rsidR="00D800F5" w:rsidRDefault="00D800F5" w:rsidP="00D800F5">
            <w:pPr>
              <w:pStyle w:val="Odstavecseseznamem"/>
              <w:numPr>
                <w:ilvl w:val="0"/>
                <w:numId w:val="41"/>
              </w:numPr>
              <w:jc w:val="both"/>
            </w:pPr>
            <w:r>
              <w:t>Modelování v oblasti bezpečnosti – příklady aplikace modelů a modelování, modelování úniků nebezpečných látek, povodňové modely. SW nástroje modelování v bezpečnostních aplikacích;</w:t>
            </w:r>
          </w:p>
          <w:p w14:paraId="37D08035" w14:textId="77777777" w:rsidR="00D800F5" w:rsidRDefault="00D800F5" w:rsidP="00D800F5">
            <w:pPr>
              <w:pStyle w:val="Odstavecseseznamem"/>
              <w:numPr>
                <w:ilvl w:val="0"/>
                <w:numId w:val="41"/>
              </w:numPr>
              <w:jc w:val="both"/>
            </w:pPr>
            <w:r>
              <w:t>Simulace – úvod do problematiky, základní dělení a význam v bezpečnostních aplikacích;</w:t>
            </w:r>
          </w:p>
          <w:p w14:paraId="54D35176" w14:textId="77777777" w:rsidR="00D800F5" w:rsidRDefault="00D800F5" w:rsidP="00D800F5">
            <w:pPr>
              <w:pStyle w:val="Odstavecseseznamem"/>
              <w:numPr>
                <w:ilvl w:val="0"/>
                <w:numId w:val="41"/>
              </w:numPr>
              <w:jc w:val="both"/>
            </w:pPr>
            <w:r>
              <w:t>Aplikační informatika (AI) - programové prostředky počítačů, úloha aplikované informatiky v krizovém řízení;</w:t>
            </w:r>
          </w:p>
          <w:p w14:paraId="49E8FE66" w14:textId="77777777" w:rsidR="00D800F5" w:rsidRDefault="00D800F5" w:rsidP="00D800F5">
            <w:pPr>
              <w:pStyle w:val="Odstavecseseznamem"/>
              <w:numPr>
                <w:ilvl w:val="0"/>
                <w:numId w:val="41"/>
              </w:numPr>
              <w:jc w:val="both"/>
            </w:pPr>
            <w:r>
              <w:t>Informační podpora krizového řízení (IPKŘ), vymezení pojmů, základní prvky, úloha informační podpory krizového řízení;</w:t>
            </w:r>
          </w:p>
          <w:p w14:paraId="0A74636D" w14:textId="77777777" w:rsidR="00D800F5" w:rsidRDefault="00D800F5" w:rsidP="00D800F5">
            <w:pPr>
              <w:pStyle w:val="Odstavecseseznamem"/>
              <w:numPr>
                <w:ilvl w:val="0"/>
                <w:numId w:val="41"/>
              </w:numPr>
              <w:jc w:val="both"/>
            </w:pPr>
            <w:r>
              <w:t>Informační systémy – architektura informačních systémů, základní prvky, funkce služby;</w:t>
            </w:r>
          </w:p>
          <w:p w14:paraId="2E17144E" w14:textId="77777777" w:rsidR="00D800F5" w:rsidRDefault="00D800F5" w:rsidP="00D800F5">
            <w:pPr>
              <w:pStyle w:val="Odstavecseseznamem"/>
              <w:numPr>
                <w:ilvl w:val="0"/>
                <w:numId w:val="41"/>
              </w:numPr>
              <w:jc w:val="both"/>
            </w:pPr>
            <w:r>
              <w:t>Jednotný systémy varování a vyrozumění – popis komponent a jejich funkcí, význam systému;</w:t>
            </w:r>
          </w:p>
          <w:p w14:paraId="4672C7A8" w14:textId="77777777" w:rsidR="00D800F5" w:rsidRDefault="00D800F5" w:rsidP="00D800F5">
            <w:pPr>
              <w:pStyle w:val="Odstavecseseznamem"/>
              <w:numPr>
                <w:ilvl w:val="0"/>
                <w:numId w:val="41"/>
              </w:numPr>
              <w:jc w:val="both"/>
            </w:pPr>
            <w:r>
              <w:t>Oblast monitorování – přehled softwarových produktů. Využití kamerových systémů, obrazové analýzy, základní, ovládání dispečerského pracoviště;</w:t>
            </w:r>
          </w:p>
          <w:p w14:paraId="3C625145" w14:textId="77777777" w:rsidR="00D800F5" w:rsidRDefault="00D800F5" w:rsidP="00D800F5">
            <w:pPr>
              <w:pStyle w:val="Odstavecseseznamem"/>
              <w:numPr>
                <w:ilvl w:val="0"/>
                <w:numId w:val="41"/>
              </w:numPr>
              <w:jc w:val="both"/>
            </w:pPr>
            <w:r>
              <w:t>Informační podpora v oblasti ochrany před povodněmi – databáze povodňových modelů, lokální varovné systémy, limnigrafické stanice;</w:t>
            </w:r>
          </w:p>
          <w:p w14:paraId="22D4AAB8" w14:textId="77777777" w:rsidR="00D800F5" w:rsidRDefault="00D800F5" w:rsidP="00D800F5">
            <w:pPr>
              <w:pStyle w:val="Odstavecseseznamem"/>
              <w:numPr>
                <w:ilvl w:val="0"/>
                <w:numId w:val="41"/>
              </w:numPr>
              <w:jc w:val="both"/>
            </w:pPr>
            <w:r>
              <w:t xml:space="preserve">Problematika bezpečnosti v informačních systémech – ISMS, </w:t>
            </w:r>
            <w:r w:rsidRPr="00C5126E">
              <w:t>ISO/IEC 27001</w:t>
            </w:r>
            <w:r>
              <w:t>;</w:t>
            </w:r>
          </w:p>
          <w:p w14:paraId="53A628D6" w14:textId="77777777" w:rsidR="00D800F5" w:rsidRDefault="00D800F5" w:rsidP="00D800F5">
            <w:pPr>
              <w:pStyle w:val="Odstavecseseznamem"/>
              <w:numPr>
                <w:ilvl w:val="0"/>
                <w:numId w:val="41"/>
              </w:numPr>
              <w:jc w:val="both"/>
            </w:pPr>
            <w:r>
              <w:t>Geografické informační systémy (GIS), vymezení pojmů, základní funkce, prostorová data, prostorové analýzy, úloha GIS v krizovém řízení;</w:t>
            </w:r>
          </w:p>
          <w:p w14:paraId="28798B56" w14:textId="77777777" w:rsidR="00D800F5" w:rsidRDefault="00D800F5" w:rsidP="00D800F5">
            <w:pPr>
              <w:pStyle w:val="Odstavecseseznamem"/>
              <w:numPr>
                <w:ilvl w:val="0"/>
                <w:numId w:val="41"/>
              </w:numPr>
              <w:jc w:val="both"/>
            </w:pPr>
            <w:r>
              <w:t>Oblast civilního nouzového plánování. IS ARGIS, význam v krizovém řízení, struktura systémů a základy jeho ovládání.</w:t>
            </w:r>
          </w:p>
          <w:p w14:paraId="59E323CE" w14:textId="77777777" w:rsidR="00D800F5" w:rsidRDefault="00D800F5" w:rsidP="00DF1BE9">
            <w:pPr>
              <w:pStyle w:val="Odstavecseseznamem"/>
              <w:jc w:val="both"/>
            </w:pPr>
          </w:p>
        </w:tc>
      </w:tr>
      <w:tr w:rsidR="00D800F5" w14:paraId="11971B29"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82735C9" w14:textId="77777777" w:rsidR="00D800F5" w:rsidRDefault="00D800F5"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3474E63" w14:textId="77777777" w:rsidR="00D800F5" w:rsidRDefault="00D800F5" w:rsidP="00DF1BE9">
            <w:pPr>
              <w:jc w:val="both"/>
            </w:pPr>
          </w:p>
        </w:tc>
      </w:tr>
      <w:tr w:rsidR="00D800F5" w14:paraId="4A849E10" w14:textId="77777777" w:rsidTr="00DF1BE9">
        <w:trPr>
          <w:trHeight w:val="1497"/>
        </w:trPr>
        <w:tc>
          <w:tcPr>
            <w:tcW w:w="9855" w:type="dxa"/>
            <w:gridSpan w:val="8"/>
            <w:tcBorders>
              <w:top w:val="nil"/>
              <w:bottom w:val="single" w:sz="2" w:space="0" w:color="auto"/>
            </w:tcBorders>
          </w:tcPr>
          <w:p w14:paraId="6CF9BCA6" w14:textId="77777777" w:rsidR="00D800F5" w:rsidRPr="001D33DA" w:rsidRDefault="00D800F5" w:rsidP="00DF1BE9">
            <w:pPr>
              <w:jc w:val="both"/>
              <w:rPr>
                <w:b/>
                <w:bCs/>
              </w:rPr>
            </w:pPr>
            <w:r w:rsidRPr="001D33DA">
              <w:rPr>
                <w:b/>
                <w:bCs/>
              </w:rPr>
              <w:t>Povinná literatura:</w:t>
            </w:r>
          </w:p>
          <w:p w14:paraId="43C71475" w14:textId="77777777" w:rsidR="00D800F5" w:rsidRDefault="00D800F5" w:rsidP="00DF1BE9">
            <w:pPr>
              <w:jc w:val="both"/>
            </w:pPr>
            <w:r w:rsidRPr="00DE28F9">
              <w:t>S</w:t>
            </w:r>
            <w:r>
              <w:t>TAIR</w:t>
            </w:r>
            <w:r w:rsidRPr="00DE28F9">
              <w:t xml:space="preserve">, Ralph M, and </w:t>
            </w:r>
            <w:r>
              <w:t xml:space="preserve">REYNOLDS, </w:t>
            </w:r>
            <w:r w:rsidRPr="00DE28F9">
              <w:t xml:space="preserve">George. </w:t>
            </w:r>
            <w:r w:rsidRPr="00DE28F9">
              <w:rPr>
                <w:i/>
              </w:rPr>
              <w:t>Principles of Information Systems</w:t>
            </w:r>
            <w:r w:rsidRPr="00DE28F9">
              <w:t>. 14th ed., Boston, Ma, U</w:t>
            </w:r>
            <w:r>
              <w:t>SA</w:t>
            </w:r>
            <w:r w:rsidRPr="00DE28F9">
              <w:t>, Cengage, 2021</w:t>
            </w:r>
            <w:r>
              <w:t xml:space="preserve">. </w:t>
            </w:r>
            <w:r w:rsidRPr="00B54CD2">
              <w:t>ISBN</w:t>
            </w:r>
            <w:r>
              <w:t xml:space="preserve"> </w:t>
            </w:r>
            <w:r w:rsidRPr="003B4A13">
              <w:t>978-0357112410</w:t>
            </w:r>
            <w:r w:rsidRPr="00DE28F9">
              <w:t>.</w:t>
            </w:r>
          </w:p>
          <w:p w14:paraId="47689290" w14:textId="77777777" w:rsidR="00D800F5" w:rsidRPr="00B54CD2" w:rsidRDefault="00D800F5" w:rsidP="00DF1BE9">
            <w:pPr>
              <w:jc w:val="both"/>
            </w:pPr>
            <w:r>
              <w:t>TURBAN</w:t>
            </w:r>
            <w:r w:rsidRPr="00C5126E">
              <w:t xml:space="preserve">, </w:t>
            </w:r>
            <w:r>
              <w:t>Efraim; POLLARD, Carol and WOOD, Gregory</w:t>
            </w:r>
            <w:r w:rsidRPr="00C5126E">
              <w:t> </w:t>
            </w:r>
            <w:r w:rsidRPr="00A61BE9">
              <w:rPr>
                <w:i/>
                <w:iCs/>
              </w:rPr>
              <w:t>Information Technology for Management: Driving Digital Transformation to Increase Local and Global Performance, Growth and Sustainability</w:t>
            </w:r>
            <w:r w:rsidRPr="00C5126E">
              <w:t xml:space="preserve">. </w:t>
            </w:r>
            <w:r>
              <w:t xml:space="preserve"> New Jersey, USA</w:t>
            </w:r>
            <w:r w:rsidRPr="00C5126E">
              <w:t xml:space="preserve">: </w:t>
            </w:r>
            <w:r w:rsidRPr="00A61BE9">
              <w:t>John Wiley &amp; Sons, 2021</w:t>
            </w:r>
            <w:r w:rsidRPr="00C5126E">
              <w:t>. ISBN</w:t>
            </w:r>
            <w:r>
              <w:t xml:space="preserve"> </w:t>
            </w:r>
            <w:r w:rsidRPr="00A61BE9">
              <w:t>978-1-119-70290-0</w:t>
            </w:r>
            <w:r w:rsidRPr="00C5126E">
              <w:t>.</w:t>
            </w:r>
          </w:p>
          <w:p w14:paraId="11CB71C9" w14:textId="77777777" w:rsidR="00D800F5" w:rsidRDefault="00D800F5" w:rsidP="00DF1BE9">
            <w:pPr>
              <w:jc w:val="both"/>
            </w:pPr>
            <w:r w:rsidRPr="00B54CD2">
              <w:lastRenderedPageBreak/>
              <w:t>CHANG, Kang-Tsung. </w:t>
            </w:r>
            <w:r w:rsidRPr="00B54CD2">
              <w:rPr>
                <w:i/>
                <w:iCs/>
              </w:rPr>
              <w:t>Introduction to geographic information systems</w:t>
            </w:r>
            <w:r w:rsidRPr="00B54CD2">
              <w:t>. Ninth edition. New York: McGraw-Hill Education, 2019. ISBN 978-1-260-09258-5.</w:t>
            </w:r>
          </w:p>
          <w:p w14:paraId="44D8ECD5" w14:textId="77777777" w:rsidR="00D800F5" w:rsidRPr="001D33DA" w:rsidRDefault="00D800F5" w:rsidP="00DF1BE9">
            <w:pPr>
              <w:jc w:val="both"/>
              <w:rPr>
                <w:b/>
                <w:bCs/>
              </w:rPr>
            </w:pPr>
            <w:r w:rsidRPr="001D33DA">
              <w:rPr>
                <w:b/>
                <w:bCs/>
              </w:rPr>
              <w:t>Doporučená literatura:</w:t>
            </w:r>
          </w:p>
          <w:p w14:paraId="510285CA" w14:textId="77777777" w:rsidR="00D800F5" w:rsidRPr="00EC217F" w:rsidRDefault="00D800F5" w:rsidP="00DF1BE9">
            <w:pPr>
              <w:jc w:val="both"/>
              <w:rPr>
                <w:iCs/>
              </w:rPr>
            </w:pPr>
            <w:r w:rsidRPr="00EC217F">
              <w:rPr>
                <w:iCs/>
              </w:rPr>
              <w:t>WANG, Maw-Ling; CHANG, Rong-Yeu a HSU, Chia-Hsiang. </w:t>
            </w:r>
            <w:r w:rsidRPr="00EC217F">
              <w:rPr>
                <w:i/>
                <w:iCs/>
              </w:rPr>
              <w:t>Molding simulation: theory and practice</w:t>
            </w:r>
            <w:r w:rsidRPr="00EC217F">
              <w:rPr>
                <w:iCs/>
              </w:rPr>
              <w:t>. 2nd Edition. Munich: Hanser publishers, 2022. ISBN 978-1-56990-884-6.</w:t>
            </w:r>
          </w:p>
          <w:p w14:paraId="68D36B20" w14:textId="77777777" w:rsidR="00D800F5" w:rsidRPr="00EC217F" w:rsidRDefault="00D800F5" w:rsidP="00DF1BE9">
            <w:pPr>
              <w:jc w:val="both"/>
              <w:rPr>
                <w:iCs/>
              </w:rPr>
            </w:pPr>
            <w:r w:rsidRPr="00EC217F">
              <w:rPr>
                <w:iCs/>
              </w:rPr>
              <w:t>WU, Zhishen; LU, Xilin a NOORI, Mohammad (ed.). </w:t>
            </w:r>
            <w:r w:rsidRPr="00EC217F">
              <w:rPr>
                <w:i/>
                <w:iCs/>
              </w:rPr>
              <w:t>Resilience of critical infrastructure systems: emerging developments and future challenges. Resilience and sustainability in civil</w:t>
            </w:r>
            <w:r w:rsidRPr="00EC217F">
              <w:rPr>
                <w:iCs/>
              </w:rPr>
              <w:t>, mechanical, aerospace and manufacturing engineering systems. Boca Raton: CRC Press, Taylor &amp; Francis Group, 2020. ISBN 978-0-367-47738-7.</w:t>
            </w:r>
          </w:p>
          <w:p w14:paraId="11C1952D" w14:textId="77777777" w:rsidR="00D800F5" w:rsidRDefault="00D800F5" w:rsidP="00DF1BE9">
            <w:pPr>
              <w:jc w:val="both"/>
            </w:pPr>
            <w:r w:rsidRPr="00EC217F">
              <w:rPr>
                <w:iCs/>
              </w:rPr>
              <w:t>LAUDON, Kenneth C. a</w:t>
            </w:r>
            <w:r>
              <w:rPr>
                <w:iCs/>
              </w:rPr>
              <w:t>nd</w:t>
            </w:r>
            <w:r w:rsidRPr="00EC217F">
              <w:rPr>
                <w:iCs/>
              </w:rPr>
              <w:t xml:space="preserve"> LAUDON, Jane. </w:t>
            </w:r>
            <w:r w:rsidRPr="00EC217F">
              <w:rPr>
                <w:i/>
                <w:iCs/>
              </w:rPr>
              <w:t>Management information systems: managing the digital firm</w:t>
            </w:r>
            <w:r w:rsidRPr="00EC217F">
              <w:rPr>
                <w:iCs/>
              </w:rPr>
              <w:t>. Sixteenth edition. Harlow, England: Pearson, 2020. ISBN 978-1-292-29656-2.</w:t>
            </w:r>
            <w:r w:rsidRPr="00EC217F">
              <w:rPr>
                <w:i/>
                <w:iCs/>
              </w:rPr>
              <w:t xml:space="preserve"> </w:t>
            </w:r>
          </w:p>
        </w:tc>
      </w:tr>
      <w:tr w:rsidR="00D800F5" w14:paraId="0000A725"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CB0A6ED" w14:textId="77777777" w:rsidR="00D800F5" w:rsidRDefault="00D800F5" w:rsidP="00DF1BE9">
            <w:pPr>
              <w:jc w:val="center"/>
              <w:rPr>
                <w:b/>
              </w:rPr>
            </w:pPr>
            <w:r>
              <w:rPr>
                <w:b/>
              </w:rPr>
              <w:lastRenderedPageBreak/>
              <w:t>Informace ke kombinované nebo distanční formě</w:t>
            </w:r>
          </w:p>
        </w:tc>
      </w:tr>
      <w:tr w:rsidR="00D800F5" w14:paraId="35E94E39" w14:textId="77777777" w:rsidTr="00DF1BE9">
        <w:tc>
          <w:tcPr>
            <w:tcW w:w="4787" w:type="dxa"/>
            <w:gridSpan w:val="3"/>
            <w:tcBorders>
              <w:top w:val="single" w:sz="2" w:space="0" w:color="auto"/>
            </w:tcBorders>
            <w:shd w:val="clear" w:color="auto" w:fill="F7CAAC"/>
          </w:tcPr>
          <w:p w14:paraId="3418F023" w14:textId="77777777" w:rsidR="00D800F5" w:rsidRDefault="00D800F5" w:rsidP="00DF1BE9">
            <w:pPr>
              <w:jc w:val="both"/>
            </w:pPr>
            <w:r>
              <w:rPr>
                <w:b/>
              </w:rPr>
              <w:t>Rozsah konzultací (soustředění)</w:t>
            </w:r>
          </w:p>
        </w:tc>
        <w:tc>
          <w:tcPr>
            <w:tcW w:w="889" w:type="dxa"/>
            <w:tcBorders>
              <w:top w:val="single" w:sz="2" w:space="0" w:color="auto"/>
            </w:tcBorders>
          </w:tcPr>
          <w:p w14:paraId="3BC14350" w14:textId="77777777" w:rsidR="00D800F5" w:rsidRDefault="00D800F5" w:rsidP="00DF1BE9">
            <w:pPr>
              <w:jc w:val="both"/>
            </w:pPr>
          </w:p>
        </w:tc>
        <w:tc>
          <w:tcPr>
            <w:tcW w:w="4179" w:type="dxa"/>
            <w:gridSpan w:val="4"/>
            <w:tcBorders>
              <w:top w:val="single" w:sz="2" w:space="0" w:color="auto"/>
            </w:tcBorders>
            <w:shd w:val="clear" w:color="auto" w:fill="F7CAAC"/>
          </w:tcPr>
          <w:p w14:paraId="0040181A" w14:textId="77777777" w:rsidR="00D800F5" w:rsidRDefault="00D800F5" w:rsidP="00DF1BE9">
            <w:pPr>
              <w:jc w:val="both"/>
              <w:rPr>
                <w:b/>
              </w:rPr>
            </w:pPr>
            <w:r>
              <w:rPr>
                <w:b/>
              </w:rPr>
              <w:t xml:space="preserve">hodin </w:t>
            </w:r>
          </w:p>
        </w:tc>
      </w:tr>
      <w:tr w:rsidR="00D800F5" w14:paraId="64F07C7E" w14:textId="77777777" w:rsidTr="00DF1BE9">
        <w:tc>
          <w:tcPr>
            <w:tcW w:w="9855" w:type="dxa"/>
            <w:gridSpan w:val="8"/>
            <w:shd w:val="clear" w:color="auto" w:fill="F7CAAC"/>
          </w:tcPr>
          <w:p w14:paraId="526AC410" w14:textId="77777777" w:rsidR="00D800F5" w:rsidRDefault="00D800F5" w:rsidP="00DF1BE9">
            <w:pPr>
              <w:jc w:val="both"/>
              <w:rPr>
                <w:b/>
              </w:rPr>
            </w:pPr>
            <w:r>
              <w:rPr>
                <w:b/>
              </w:rPr>
              <w:t>Informace o způsobu kontaktu s vyučujícím</w:t>
            </w:r>
          </w:p>
        </w:tc>
      </w:tr>
      <w:tr w:rsidR="00D800F5" w14:paraId="7D0F7517" w14:textId="77777777" w:rsidTr="00DF1BE9">
        <w:trPr>
          <w:trHeight w:val="1373"/>
        </w:trPr>
        <w:tc>
          <w:tcPr>
            <w:tcW w:w="9855" w:type="dxa"/>
            <w:gridSpan w:val="8"/>
          </w:tcPr>
          <w:p w14:paraId="78E4D014" w14:textId="77777777" w:rsidR="00D800F5" w:rsidRDefault="00D800F5" w:rsidP="00DF1BE9">
            <w:pPr>
              <w:jc w:val="both"/>
            </w:pPr>
          </w:p>
        </w:tc>
      </w:tr>
    </w:tbl>
    <w:p w14:paraId="550BEDDD" w14:textId="77777777" w:rsidR="00D800F5" w:rsidRDefault="00D800F5" w:rsidP="00D800F5"/>
    <w:p w14:paraId="461EDE50" w14:textId="4E4B87A1" w:rsidR="00C851A3" w:rsidDel="00C851A3" w:rsidRDefault="00C851A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1F54A1FC" w14:textId="77777777" w:rsidTr="00DF1BE9">
        <w:tc>
          <w:tcPr>
            <w:tcW w:w="9855" w:type="dxa"/>
            <w:gridSpan w:val="8"/>
            <w:tcBorders>
              <w:bottom w:val="double" w:sz="4" w:space="0" w:color="auto"/>
            </w:tcBorders>
            <w:shd w:val="clear" w:color="auto" w:fill="BDD6EE"/>
          </w:tcPr>
          <w:p w14:paraId="29438BBD" w14:textId="77777777" w:rsidR="00C851A3" w:rsidRDefault="00C851A3" w:rsidP="00DF1BE9">
            <w:pPr>
              <w:jc w:val="both"/>
              <w:rPr>
                <w:b/>
                <w:sz w:val="28"/>
              </w:rPr>
            </w:pPr>
            <w:r>
              <w:lastRenderedPageBreak/>
              <w:br w:type="page"/>
            </w:r>
            <w:r>
              <w:rPr>
                <w:b/>
                <w:sz w:val="28"/>
              </w:rPr>
              <w:t>B-III – Charakteristika studijního předmětu</w:t>
            </w:r>
          </w:p>
        </w:tc>
      </w:tr>
      <w:tr w:rsidR="00C851A3" w14:paraId="5074CB59" w14:textId="77777777" w:rsidTr="00DF1BE9">
        <w:tc>
          <w:tcPr>
            <w:tcW w:w="3086" w:type="dxa"/>
            <w:tcBorders>
              <w:top w:val="double" w:sz="4" w:space="0" w:color="auto"/>
            </w:tcBorders>
            <w:shd w:val="clear" w:color="auto" w:fill="F7CAAC"/>
          </w:tcPr>
          <w:p w14:paraId="0CD70F9A"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317E2C43" w14:textId="77777777" w:rsidR="00C851A3" w:rsidRPr="00873C26" w:rsidRDefault="00C851A3" w:rsidP="00DF1BE9">
            <w:pPr>
              <w:jc w:val="both"/>
              <w:rPr>
                <w:b/>
              </w:rPr>
            </w:pPr>
            <w:r>
              <w:rPr>
                <w:b/>
              </w:rPr>
              <w:t>Applied Statistics and Data Analysis</w:t>
            </w:r>
          </w:p>
        </w:tc>
      </w:tr>
      <w:tr w:rsidR="00C851A3" w14:paraId="1C689F9A" w14:textId="77777777" w:rsidTr="00DF1BE9">
        <w:tc>
          <w:tcPr>
            <w:tcW w:w="3086" w:type="dxa"/>
            <w:shd w:val="clear" w:color="auto" w:fill="F7CAAC"/>
          </w:tcPr>
          <w:p w14:paraId="2BA9FA56" w14:textId="77777777" w:rsidR="00C851A3" w:rsidRDefault="00C851A3" w:rsidP="00DF1BE9">
            <w:pPr>
              <w:jc w:val="both"/>
              <w:rPr>
                <w:b/>
              </w:rPr>
            </w:pPr>
            <w:r>
              <w:rPr>
                <w:b/>
              </w:rPr>
              <w:t>Typ předmětu</w:t>
            </w:r>
          </w:p>
        </w:tc>
        <w:tc>
          <w:tcPr>
            <w:tcW w:w="3406" w:type="dxa"/>
            <w:gridSpan w:val="4"/>
          </w:tcPr>
          <w:p w14:paraId="32F58963" w14:textId="77777777" w:rsidR="00C851A3" w:rsidRDefault="00C851A3" w:rsidP="00DF1BE9">
            <w:pPr>
              <w:jc w:val="both"/>
            </w:pPr>
            <w:r>
              <w:t>povinný</w:t>
            </w:r>
          </w:p>
        </w:tc>
        <w:tc>
          <w:tcPr>
            <w:tcW w:w="2695" w:type="dxa"/>
            <w:gridSpan w:val="2"/>
            <w:shd w:val="clear" w:color="auto" w:fill="F7CAAC"/>
          </w:tcPr>
          <w:p w14:paraId="10A47422" w14:textId="77777777" w:rsidR="00C851A3" w:rsidRDefault="00C851A3" w:rsidP="00DF1BE9">
            <w:pPr>
              <w:jc w:val="both"/>
            </w:pPr>
            <w:r>
              <w:rPr>
                <w:b/>
              </w:rPr>
              <w:t>doporučený ročník / semestr</w:t>
            </w:r>
          </w:p>
        </w:tc>
        <w:tc>
          <w:tcPr>
            <w:tcW w:w="668" w:type="dxa"/>
          </w:tcPr>
          <w:p w14:paraId="1007F5AD" w14:textId="77777777" w:rsidR="00C851A3" w:rsidRDefault="00C851A3" w:rsidP="00DF1BE9">
            <w:pPr>
              <w:jc w:val="both"/>
            </w:pPr>
            <w:r>
              <w:t>3/ZS</w:t>
            </w:r>
          </w:p>
        </w:tc>
      </w:tr>
      <w:tr w:rsidR="00C851A3" w14:paraId="3EF93BAA" w14:textId="77777777" w:rsidTr="00DF1BE9">
        <w:tc>
          <w:tcPr>
            <w:tcW w:w="3086" w:type="dxa"/>
            <w:shd w:val="clear" w:color="auto" w:fill="F7CAAC"/>
          </w:tcPr>
          <w:p w14:paraId="74BFA1CC" w14:textId="77777777" w:rsidR="00C851A3" w:rsidRDefault="00C851A3" w:rsidP="00DF1BE9">
            <w:pPr>
              <w:jc w:val="both"/>
              <w:rPr>
                <w:b/>
              </w:rPr>
            </w:pPr>
            <w:r>
              <w:rPr>
                <w:b/>
              </w:rPr>
              <w:t>Rozsah studijního předmětu</w:t>
            </w:r>
          </w:p>
        </w:tc>
        <w:tc>
          <w:tcPr>
            <w:tcW w:w="1701" w:type="dxa"/>
            <w:gridSpan w:val="2"/>
          </w:tcPr>
          <w:p w14:paraId="76AEFA8E" w14:textId="77777777" w:rsidR="00C851A3" w:rsidRDefault="00C851A3" w:rsidP="00DF1BE9">
            <w:pPr>
              <w:jc w:val="both"/>
            </w:pPr>
            <w:r>
              <w:t>28p + 28c</w:t>
            </w:r>
          </w:p>
        </w:tc>
        <w:tc>
          <w:tcPr>
            <w:tcW w:w="889" w:type="dxa"/>
            <w:shd w:val="clear" w:color="auto" w:fill="F7CAAC"/>
          </w:tcPr>
          <w:p w14:paraId="31CF05B5" w14:textId="77777777" w:rsidR="00C851A3" w:rsidRDefault="00C851A3" w:rsidP="00DF1BE9">
            <w:pPr>
              <w:jc w:val="both"/>
              <w:rPr>
                <w:b/>
              </w:rPr>
            </w:pPr>
            <w:r>
              <w:rPr>
                <w:b/>
              </w:rPr>
              <w:t xml:space="preserve">hod. </w:t>
            </w:r>
          </w:p>
        </w:tc>
        <w:tc>
          <w:tcPr>
            <w:tcW w:w="816" w:type="dxa"/>
          </w:tcPr>
          <w:p w14:paraId="6E1ACEC9" w14:textId="77777777" w:rsidR="00C851A3" w:rsidRDefault="00C851A3" w:rsidP="00DF1BE9">
            <w:pPr>
              <w:jc w:val="both"/>
            </w:pPr>
            <w:r>
              <w:t>56</w:t>
            </w:r>
          </w:p>
        </w:tc>
        <w:tc>
          <w:tcPr>
            <w:tcW w:w="2156" w:type="dxa"/>
            <w:shd w:val="clear" w:color="auto" w:fill="F7CAAC"/>
          </w:tcPr>
          <w:p w14:paraId="157BF3A7" w14:textId="77777777" w:rsidR="00C851A3" w:rsidRDefault="00C851A3" w:rsidP="00DF1BE9">
            <w:pPr>
              <w:jc w:val="both"/>
              <w:rPr>
                <w:b/>
              </w:rPr>
            </w:pPr>
            <w:r>
              <w:rPr>
                <w:b/>
              </w:rPr>
              <w:t>kreditů</w:t>
            </w:r>
          </w:p>
        </w:tc>
        <w:tc>
          <w:tcPr>
            <w:tcW w:w="1207" w:type="dxa"/>
            <w:gridSpan w:val="2"/>
          </w:tcPr>
          <w:p w14:paraId="4F3F003E" w14:textId="77777777" w:rsidR="00C851A3" w:rsidRDefault="00C851A3" w:rsidP="00DF1BE9">
            <w:pPr>
              <w:jc w:val="both"/>
            </w:pPr>
            <w:r>
              <w:t>5</w:t>
            </w:r>
          </w:p>
        </w:tc>
      </w:tr>
      <w:tr w:rsidR="00C851A3" w14:paraId="0BD0087B" w14:textId="77777777" w:rsidTr="00DF1BE9">
        <w:tc>
          <w:tcPr>
            <w:tcW w:w="3086" w:type="dxa"/>
            <w:shd w:val="clear" w:color="auto" w:fill="F7CAAC"/>
          </w:tcPr>
          <w:p w14:paraId="7A72CD3C" w14:textId="77777777" w:rsidR="00C851A3" w:rsidRDefault="00C851A3" w:rsidP="00DF1BE9">
            <w:pPr>
              <w:jc w:val="both"/>
              <w:rPr>
                <w:b/>
                <w:sz w:val="22"/>
              </w:rPr>
            </w:pPr>
            <w:r>
              <w:rPr>
                <w:b/>
              </w:rPr>
              <w:t>Prerekvizity, korekvizity, ekvivalence</w:t>
            </w:r>
          </w:p>
        </w:tc>
        <w:tc>
          <w:tcPr>
            <w:tcW w:w="6769" w:type="dxa"/>
            <w:gridSpan w:val="7"/>
          </w:tcPr>
          <w:p w14:paraId="213866E4" w14:textId="77777777" w:rsidR="00C851A3" w:rsidRDefault="00C851A3" w:rsidP="00DF1BE9">
            <w:pPr>
              <w:jc w:val="both"/>
            </w:pPr>
          </w:p>
        </w:tc>
      </w:tr>
      <w:tr w:rsidR="00C851A3" w14:paraId="7620B5F0" w14:textId="77777777" w:rsidTr="00DF1BE9">
        <w:tc>
          <w:tcPr>
            <w:tcW w:w="3086" w:type="dxa"/>
            <w:shd w:val="clear" w:color="auto" w:fill="F7CAAC"/>
          </w:tcPr>
          <w:p w14:paraId="46E20D62" w14:textId="77777777" w:rsidR="00C851A3" w:rsidRDefault="00C851A3" w:rsidP="00DF1BE9">
            <w:pPr>
              <w:jc w:val="both"/>
              <w:rPr>
                <w:b/>
              </w:rPr>
            </w:pPr>
            <w:r>
              <w:rPr>
                <w:b/>
              </w:rPr>
              <w:t>Způsob ověření studijních výsledků</w:t>
            </w:r>
          </w:p>
        </w:tc>
        <w:tc>
          <w:tcPr>
            <w:tcW w:w="3406" w:type="dxa"/>
            <w:gridSpan w:val="4"/>
          </w:tcPr>
          <w:p w14:paraId="69283301" w14:textId="77777777" w:rsidR="00C851A3" w:rsidRDefault="00C851A3" w:rsidP="00DF1BE9">
            <w:pPr>
              <w:jc w:val="both"/>
            </w:pPr>
            <w:r>
              <w:t>zápočet a zkouška</w:t>
            </w:r>
          </w:p>
        </w:tc>
        <w:tc>
          <w:tcPr>
            <w:tcW w:w="2156" w:type="dxa"/>
            <w:shd w:val="clear" w:color="auto" w:fill="F7CAAC"/>
          </w:tcPr>
          <w:p w14:paraId="4639955D" w14:textId="77777777" w:rsidR="00C851A3" w:rsidRDefault="00C851A3" w:rsidP="00DF1BE9">
            <w:pPr>
              <w:jc w:val="both"/>
              <w:rPr>
                <w:b/>
              </w:rPr>
            </w:pPr>
            <w:r>
              <w:rPr>
                <w:b/>
              </w:rPr>
              <w:t>Forma výuky</w:t>
            </w:r>
          </w:p>
        </w:tc>
        <w:tc>
          <w:tcPr>
            <w:tcW w:w="1207" w:type="dxa"/>
            <w:gridSpan w:val="2"/>
          </w:tcPr>
          <w:p w14:paraId="2A23EF1F" w14:textId="77777777" w:rsidR="00C851A3" w:rsidRDefault="00C851A3" w:rsidP="00DF1BE9">
            <w:pPr>
              <w:jc w:val="both"/>
            </w:pPr>
            <w:r>
              <w:t>přednášky</w:t>
            </w:r>
          </w:p>
          <w:p w14:paraId="3F99460A" w14:textId="77777777" w:rsidR="00C851A3" w:rsidRDefault="00C851A3" w:rsidP="00DF1BE9">
            <w:pPr>
              <w:jc w:val="both"/>
            </w:pPr>
            <w:r>
              <w:t>cvičení</w:t>
            </w:r>
          </w:p>
        </w:tc>
      </w:tr>
      <w:tr w:rsidR="00C851A3" w14:paraId="6BF653EA" w14:textId="77777777" w:rsidTr="00DF1BE9">
        <w:tc>
          <w:tcPr>
            <w:tcW w:w="3086" w:type="dxa"/>
            <w:shd w:val="clear" w:color="auto" w:fill="F7CAAC"/>
          </w:tcPr>
          <w:p w14:paraId="5FF09CE4"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2CBFB577" w14:textId="77777777" w:rsidR="00C851A3" w:rsidRDefault="00C851A3" w:rsidP="00DF1BE9">
            <w:pPr>
              <w:jc w:val="both"/>
            </w:pPr>
            <w:r>
              <w:t xml:space="preserve">Zápočet: aktivní účast na nejméně 80 % cvičení, splnění dvou průběžných testů </w:t>
            </w:r>
          </w:p>
          <w:p w14:paraId="51A15984" w14:textId="77777777" w:rsidR="00C851A3" w:rsidRDefault="00C851A3" w:rsidP="00DF1BE9">
            <w:pPr>
              <w:jc w:val="both"/>
            </w:pPr>
          </w:p>
          <w:p w14:paraId="35F3FB24" w14:textId="77777777" w:rsidR="00C851A3" w:rsidRDefault="00C851A3" w:rsidP="00DF1BE9">
            <w:pPr>
              <w:jc w:val="both"/>
            </w:pPr>
            <w:r>
              <w:t>Zkouška: písemná zkouška</w:t>
            </w:r>
          </w:p>
        </w:tc>
      </w:tr>
      <w:tr w:rsidR="00C851A3" w14:paraId="295AD167" w14:textId="77777777" w:rsidTr="00DF1BE9">
        <w:trPr>
          <w:trHeight w:val="397"/>
        </w:trPr>
        <w:tc>
          <w:tcPr>
            <w:tcW w:w="9855" w:type="dxa"/>
            <w:gridSpan w:val="8"/>
            <w:tcBorders>
              <w:top w:val="nil"/>
            </w:tcBorders>
          </w:tcPr>
          <w:p w14:paraId="63FE2EEB" w14:textId="77777777" w:rsidR="00C851A3" w:rsidRDefault="00C851A3" w:rsidP="00DF1BE9">
            <w:pPr>
              <w:jc w:val="both"/>
            </w:pPr>
          </w:p>
        </w:tc>
      </w:tr>
      <w:tr w:rsidR="00C851A3" w14:paraId="0AA1EB3C" w14:textId="77777777" w:rsidTr="00DF1BE9">
        <w:trPr>
          <w:trHeight w:val="197"/>
        </w:trPr>
        <w:tc>
          <w:tcPr>
            <w:tcW w:w="3086" w:type="dxa"/>
            <w:tcBorders>
              <w:top w:val="nil"/>
            </w:tcBorders>
            <w:shd w:val="clear" w:color="auto" w:fill="F7CAAC"/>
          </w:tcPr>
          <w:p w14:paraId="1C2022B4" w14:textId="77777777" w:rsidR="00C851A3" w:rsidRDefault="00C851A3" w:rsidP="00DF1BE9">
            <w:pPr>
              <w:jc w:val="both"/>
              <w:rPr>
                <w:b/>
              </w:rPr>
            </w:pPr>
            <w:r>
              <w:rPr>
                <w:b/>
              </w:rPr>
              <w:t>Garant předmětu</w:t>
            </w:r>
          </w:p>
        </w:tc>
        <w:tc>
          <w:tcPr>
            <w:tcW w:w="6769" w:type="dxa"/>
            <w:gridSpan w:val="7"/>
            <w:tcBorders>
              <w:top w:val="nil"/>
            </w:tcBorders>
          </w:tcPr>
          <w:p w14:paraId="17E01568" w14:textId="77777777" w:rsidR="00C851A3" w:rsidRDefault="00C851A3" w:rsidP="00DF1BE9">
            <w:pPr>
              <w:jc w:val="both"/>
            </w:pPr>
            <w:r w:rsidRPr="00CA62C5">
              <w:t>Ing. Petr Veselík, Ph.D.</w:t>
            </w:r>
          </w:p>
        </w:tc>
      </w:tr>
      <w:tr w:rsidR="00C851A3" w14:paraId="470F7E1A" w14:textId="77777777" w:rsidTr="00DF1BE9">
        <w:trPr>
          <w:trHeight w:val="243"/>
        </w:trPr>
        <w:tc>
          <w:tcPr>
            <w:tcW w:w="3086" w:type="dxa"/>
            <w:tcBorders>
              <w:top w:val="nil"/>
            </w:tcBorders>
            <w:shd w:val="clear" w:color="auto" w:fill="F7CAAC"/>
          </w:tcPr>
          <w:p w14:paraId="00CA15F9" w14:textId="77777777" w:rsidR="00C851A3" w:rsidRDefault="00C851A3" w:rsidP="00DF1BE9">
            <w:pPr>
              <w:jc w:val="both"/>
              <w:rPr>
                <w:b/>
              </w:rPr>
            </w:pPr>
            <w:r>
              <w:rPr>
                <w:b/>
              </w:rPr>
              <w:t>Zapojení garanta do výuky předmětu</w:t>
            </w:r>
          </w:p>
        </w:tc>
        <w:tc>
          <w:tcPr>
            <w:tcW w:w="6769" w:type="dxa"/>
            <w:gridSpan w:val="7"/>
            <w:tcBorders>
              <w:top w:val="nil"/>
            </w:tcBorders>
          </w:tcPr>
          <w:p w14:paraId="63B99545" w14:textId="77777777" w:rsidR="00C851A3" w:rsidRDefault="00C851A3" w:rsidP="00DF1BE9">
            <w:pPr>
              <w:jc w:val="both"/>
            </w:pPr>
            <w:r>
              <w:t>Garant stanovuje obsah přednášek a cvičení a dohlíží na jejich jednotné vedení.</w:t>
            </w:r>
          </w:p>
          <w:p w14:paraId="61A07186" w14:textId="77777777" w:rsidR="00C851A3" w:rsidRDefault="00C851A3" w:rsidP="00DF1BE9">
            <w:pPr>
              <w:jc w:val="both"/>
            </w:pPr>
            <w:r>
              <w:t>Garant přímo vyučuje 70 % přednášek.</w:t>
            </w:r>
          </w:p>
          <w:p w14:paraId="633017D7" w14:textId="77777777" w:rsidR="00C851A3" w:rsidRDefault="00C851A3" w:rsidP="00DF1BE9">
            <w:pPr>
              <w:jc w:val="both"/>
            </w:pPr>
          </w:p>
        </w:tc>
      </w:tr>
      <w:tr w:rsidR="00C851A3" w14:paraId="3C9B629F" w14:textId="77777777" w:rsidTr="00DF1BE9">
        <w:tc>
          <w:tcPr>
            <w:tcW w:w="3086" w:type="dxa"/>
            <w:shd w:val="clear" w:color="auto" w:fill="F7CAAC"/>
          </w:tcPr>
          <w:p w14:paraId="386593F9" w14:textId="77777777" w:rsidR="00C851A3" w:rsidRDefault="00C851A3" w:rsidP="00DF1BE9">
            <w:pPr>
              <w:jc w:val="both"/>
              <w:rPr>
                <w:b/>
              </w:rPr>
            </w:pPr>
            <w:r>
              <w:rPr>
                <w:b/>
              </w:rPr>
              <w:t>Vyučující</w:t>
            </w:r>
          </w:p>
        </w:tc>
        <w:tc>
          <w:tcPr>
            <w:tcW w:w="6769" w:type="dxa"/>
            <w:gridSpan w:val="7"/>
            <w:tcBorders>
              <w:bottom w:val="nil"/>
            </w:tcBorders>
          </w:tcPr>
          <w:p w14:paraId="2BEA79D8" w14:textId="77777777" w:rsidR="00C851A3" w:rsidRDefault="00C851A3" w:rsidP="00DF1BE9">
            <w:pPr>
              <w:jc w:val="both"/>
            </w:pPr>
            <w:r>
              <w:t>Ing. Petr Veselík, Ph.D. – přednášející (70 %), cvičící (70 %)</w:t>
            </w:r>
          </w:p>
          <w:p w14:paraId="5D512AC2" w14:textId="77777777" w:rsidR="00C851A3" w:rsidRDefault="00C851A3" w:rsidP="00DF1BE9">
            <w:pPr>
              <w:jc w:val="both"/>
            </w:pPr>
            <w:r w:rsidRPr="002956E6">
              <w:t>Ing. David Šaur, Ph.D.</w:t>
            </w:r>
            <w:r>
              <w:t xml:space="preserve"> </w:t>
            </w:r>
            <w:r w:rsidRPr="002956E6">
              <w:t xml:space="preserve">– </w:t>
            </w:r>
            <w:r>
              <w:t>přednášející</w:t>
            </w:r>
            <w:r w:rsidRPr="002956E6">
              <w:t xml:space="preserve"> (</w:t>
            </w:r>
            <w:r>
              <w:t>3</w:t>
            </w:r>
            <w:r w:rsidRPr="002956E6">
              <w:t xml:space="preserve">0 %), </w:t>
            </w:r>
            <w:r>
              <w:t>cvičící</w:t>
            </w:r>
            <w:r w:rsidRPr="002956E6">
              <w:t xml:space="preserve"> (</w:t>
            </w:r>
            <w:r>
              <w:t>3</w:t>
            </w:r>
            <w:r w:rsidRPr="002956E6">
              <w:t>0 %)</w:t>
            </w:r>
          </w:p>
          <w:p w14:paraId="0DE245C6" w14:textId="77777777" w:rsidR="00C851A3" w:rsidRDefault="00C851A3" w:rsidP="00DF1BE9">
            <w:pPr>
              <w:jc w:val="both"/>
            </w:pPr>
          </w:p>
        </w:tc>
      </w:tr>
      <w:tr w:rsidR="00C851A3" w14:paraId="50D87AA6" w14:textId="77777777" w:rsidTr="00DF1BE9">
        <w:trPr>
          <w:trHeight w:val="397"/>
        </w:trPr>
        <w:tc>
          <w:tcPr>
            <w:tcW w:w="9855" w:type="dxa"/>
            <w:gridSpan w:val="8"/>
            <w:tcBorders>
              <w:top w:val="nil"/>
            </w:tcBorders>
          </w:tcPr>
          <w:p w14:paraId="30232F40" w14:textId="77777777" w:rsidR="00C851A3" w:rsidRDefault="00C851A3" w:rsidP="00DF1BE9">
            <w:pPr>
              <w:jc w:val="both"/>
            </w:pPr>
          </w:p>
        </w:tc>
      </w:tr>
      <w:tr w:rsidR="00C851A3" w14:paraId="64FF4E80" w14:textId="77777777" w:rsidTr="00DF1BE9">
        <w:tc>
          <w:tcPr>
            <w:tcW w:w="3086" w:type="dxa"/>
            <w:shd w:val="clear" w:color="auto" w:fill="F7CAAC"/>
          </w:tcPr>
          <w:p w14:paraId="1BE60853" w14:textId="77777777" w:rsidR="00C851A3" w:rsidRDefault="00C851A3" w:rsidP="00DF1BE9">
            <w:pPr>
              <w:jc w:val="both"/>
              <w:rPr>
                <w:b/>
              </w:rPr>
            </w:pPr>
            <w:r>
              <w:rPr>
                <w:b/>
              </w:rPr>
              <w:t>Stručná anotace předmětu</w:t>
            </w:r>
          </w:p>
        </w:tc>
        <w:tc>
          <w:tcPr>
            <w:tcW w:w="6769" w:type="dxa"/>
            <w:gridSpan w:val="7"/>
            <w:tcBorders>
              <w:bottom w:val="nil"/>
            </w:tcBorders>
          </w:tcPr>
          <w:p w14:paraId="62DA1FB5" w14:textId="77777777" w:rsidR="00C851A3" w:rsidRDefault="00C851A3" w:rsidP="00DF1BE9">
            <w:pPr>
              <w:jc w:val="both"/>
            </w:pPr>
          </w:p>
        </w:tc>
      </w:tr>
      <w:tr w:rsidR="00C851A3" w14:paraId="4EC9BA6F" w14:textId="77777777" w:rsidTr="00DF1BE9">
        <w:trPr>
          <w:trHeight w:val="3938"/>
        </w:trPr>
        <w:tc>
          <w:tcPr>
            <w:tcW w:w="9855" w:type="dxa"/>
            <w:gridSpan w:val="8"/>
            <w:tcBorders>
              <w:top w:val="nil"/>
              <w:bottom w:val="single" w:sz="12" w:space="0" w:color="auto"/>
            </w:tcBorders>
          </w:tcPr>
          <w:p w14:paraId="317365FC" w14:textId="77777777" w:rsidR="00C851A3" w:rsidRDefault="00C851A3" w:rsidP="00DF1BE9">
            <w:pPr>
              <w:jc w:val="both"/>
            </w:pPr>
          </w:p>
          <w:p w14:paraId="331C3416" w14:textId="77777777" w:rsidR="00C851A3" w:rsidRDefault="00C851A3" w:rsidP="00DF1BE9">
            <w:pPr>
              <w:jc w:val="both"/>
            </w:pPr>
            <w:r>
              <w:t xml:space="preserve">Předmět seznamuje studenty s možnostmi statistického zpracování dat. Zabývá se </w:t>
            </w:r>
            <w:r w:rsidRPr="00352B0C">
              <w:t>exploratorní analýzou s využitím tabulkového a grafického popisu dat, základními vlastnostmi náhodných veličin</w:t>
            </w:r>
            <w:r>
              <w:t xml:space="preserve">, </w:t>
            </w:r>
            <w:r w:rsidRPr="00FE0FC6">
              <w:t>parametrickými a neparametrickými testy, korelační analýzou, lineární regresní analýzou a analýzou rozptylu.</w:t>
            </w:r>
            <w:r>
              <w:t xml:space="preserve"> Absolvováním předmětu získají studenti znalosti základních statistických pojmů, které budou schopni využit při počítačovém zpracování reálných datových souborů. V rámci předmětu budou dále rozvíjeny znalosti a dovednosti studentů ve vztahu k aplikaci vybraných statistických metod a interpretaci získaných výsledků. V rámci praktické výuky budou na cvičeních využívány relevantní softwarové nástroje pro aplikaci uvedených statistických metod.</w:t>
            </w:r>
          </w:p>
          <w:p w14:paraId="5C070B07" w14:textId="77777777" w:rsidR="00C851A3" w:rsidRDefault="00C851A3" w:rsidP="00DF1BE9">
            <w:pPr>
              <w:jc w:val="both"/>
            </w:pPr>
          </w:p>
          <w:p w14:paraId="153EFFFC" w14:textId="77777777" w:rsidR="00C851A3" w:rsidRDefault="00C851A3" w:rsidP="00DF1BE9">
            <w:pPr>
              <w:jc w:val="both"/>
            </w:pPr>
            <w:r>
              <w:t>Vyučovaná témata:</w:t>
            </w:r>
          </w:p>
          <w:p w14:paraId="2CEF245D" w14:textId="77777777" w:rsidR="00C851A3" w:rsidRDefault="00C851A3" w:rsidP="00DF1BE9">
            <w:pPr>
              <w:pStyle w:val="Odstavecseseznamem"/>
              <w:ind w:hanging="360"/>
              <w:jc w:val="both"/>
            </w:pPr>
            <w:r>
              <w:t>1. Úvod do studia předmětu, softwarové nástroje pro zpracování dat, základní statistické pojmy;</w:t>
            </w:r>
          </w:p>
          <w:p w14:paraId="6D52D801" w14:textId="77777777" w:rsidR="00C851A3" w:rsidRDefault="00C851A3" w:rsidP="00DF1BE9">
            <w:pPr>
              <w:pStyle w:val="Odstavecseseznamem"/>
              <w:ind w:hanging="360"/>
              <w:jc w:val="both"/>
            </w:pPr>
            <w:r>
              <w:t>2. Základní pojmy popisné statistiky a jejich interpretace;</w:t>
            </w:r>
          </w:p>
          <w:p w14:paraId="1E357E80" w14:textId="77777777" w:rsidR="00C851A3" w:rsidRDefault="00C851A3" w:rsidP="00DF1BE9">
            <w:pPr>
              <w:pStyle w:val="Odstavecseseznamem"/>
              <w:ind w:hanging="360"/>
              <w:jc w:val="both"/>
            </w:pPr>
            <w:r>
              <w:t>3. Úvod do teorie pravděpodobnosti, náhodný jev, vlastnosti pravděpodobnosti;</w:t>
            </w:r>
          </w:p>
          <w:p w14:paraId="0542A9C7" w14:textId="77777777" w:rsidR="00C851A3" w:rsidRDefault="00C851A3" w:rsidP="00DF1BE9">
            <w:pPr>
              <w:pStyle w:val="Odstavecseseznamem"/>
              <w:ind w:hanging="360"/>
              <w:jc w:val="both"/>
            </w:pPr>
            <w:r>
              <w:t>4. Podmíněná pravděpodobnost, věta o úplné pravděpodobnosti, Bayesova věta;</w:t>
            </w:r>
          </w:p>
          <w:p w14:paraId="6977F063" w14:textId="77777777" w:rsidR="00C851A3" w:rsidRDefault="00C851A3" w:rsidP="00DF1BE9">
            <w:pPr>
              <w:pStyle w:val="Odstavecseseznamem"/>
              <w:ind w:hanging="360"/>
              <w:jc w:val="both"/>
            </w:pPr>
            <w:r>
              <w:t>5. Náhodná veličina a její rozdělení, distribuční funkce, pravděpodobností funkce a hustota pravděpodobnosti;</w:t>
            </w:r>
          </w:p>
          <w:p w14:paraId="394DEF8A" w14:textId="77777777" w:rsidR="00C851A3" w:rsidRDefault="00C851A3" w:rsidP="00DF1BE9">
            <w:pPr>
              <w:pStyle w:val="Odstavecseseznamem"/>
              <w:ind w:hanging="360"/>
              <w:jc w:val="both"/>
            </w:pPr>
            <w:r>
              <w:t>6. Základní diskrétní a spojitá rozdělení a jejich aplikace;</w:t>
            </w:r>
          </w:p>
          <w:p w14:paraId="7DEB5859" w14:textId="77777777" w:rsidR="00C851A3" w:rsidRDefault="00C851A3" w:rsidP="00DF1BE9">
            <w:pPr>
              <w:pStyle w:val="Odstavecseseznamem"/>
              <w:ind w:hanging="360"/>
              <w:jc w:val="both"/>
            </w:pPr>
            <w:r>
              <w:t>7. Teoretické základy statistiky, výběrová šetření;</w:t>
            </w:r>
          </w:p>
          <w:p w14:paraId="48A938A8" w14:textId="77777777" w:rsidR="00C851A3" w:rsidRDefault="00C851A3" w:rsidP="00DF1BE9">
            <w:pPr>
              <w:pStyle w:val="Odstavecseseznamem"/>
              <w:ind w:hanging="360"/>
              <w:jc w:val="both"/>
            </w:pPr>
            <w:r>
              <w:t>8. Bodové a intervalové odhady charakteristik základního souboru;</w:t>
            </w:r>
          </w:p>
          <w:p w14:paraId="1EEF5548" w14:textId="77777777" w:rsidR="00C851A3" w:rsidRDefault="00C851A3" w:rsidP="00DF1BE9">
            <w:pPr>
              <w:pStyle w:val="Odstavecseseznamem"/>
              <w:ind w:hanging="360"/>
              <w:jc w:val="both"/>
            </w:pPr>
            <w:r>
              <w:t>9. Testování statistických hypotéz, testy normality;</w:t>
            </w:r>
          </w:p>
          <w:p w14:paraId="5EA7733C" w14:textId="77777777" w:rsidR="00C851A3" w:rsidRDefault="00C851A3" w:rsidP="00DF1BE9">
            <w:pPr>
              <w:pStyle w:val="Odstavecseseznamem"/>
              <w:ind w:hanging="360"/>
              <w:jc w:val="both"/>
            </w:pPr>
            <w:r>
              <w:t>10. J</w:t>
            </w:r>
            <w:r w:rsidRPr="00282AAB">
              <w:t>ednovýběrové testy parametrické i neparametrické</w:t>
            </w:r>
            <w:r>
              <w:t>;</w:t>
            </w:r>
          </w:p>
          <w:p w14:paraId="58FCBAF5" w14:textId="77777777" w:rsidR="00C851A3" w:rsidRDefault="00C851A3" w:rsidP="00DF1BE9">
            <w:pPr>
              <w:pStyle w:val="Odstavecseseznamem"/>
              <w:ind w:hanging="360"/>
              <w:jc w:val="both"/>
            </w:pPr>
            <w:r>
              <w:t>11. D</w:t>
            </w:r>
            <w:r w:rsidRPr="00282AAB">
              <w:t>vouvýběrové testy parametrické i neparametrické</w:t>
            </w:r>
            <w:r>
              <w:t>;</w:t>
            </w:r>
          </w:p>
          <w:p w14:paraId="729D3400" w14:textId="77777777" w:rsidR="00C851A3" w:rsidRDefault="00C851A3" w:rsidP="00DF1BE9">
            <w:pPr>
              <w:pStyle w:val="Odstavecseseznamem"/>
              <w:ind w:hanging="360"/>
              <w:jc w:val="both"/>
            </w:pPr>
            <w:r>
              <w:t>12. Jednoduchá korelační analýza, test významnosti korelačního koeficientu;</w:t>
            </w:r>
          </w:p>
          <w:p w14:paraId="13E0CC87" w14:textId="77777777" w:rsidR="00C851A3" w:rsidRDefault="00C851A3" w:rsidP="00DF1BE9">
            <w:pPr>
              <w:pStyle w:val="Odstavecseseznamem"/>
              <w:ind w:hanging="360"/>
              <w:jc w:val="both"/>
            </w:pPr>
            <w:r>
              <w:t>13. Základy lineární regresní analýzy;</w:t>
            </w:r>
          </w:p>
          <w:p w14:paraId="32131981" w14:textId="77777777" w:rsidR="00C851A3" w:rsidRDefault="00C851A3" w:rsidP="00DF1BE9">
            <w:pPr>
              <w:pStyle w:val="Odstavecseseznamem"/>
              <w:ind w:hanging="360"/>
              <w:jc w:val="both"/>
            </w:pPr>
            <w:r>
              <w:t>14. Jednofaktorová analýza rozptylu.</w:t>
            </w:r>
          </w:p>
          <w:p w14:paraId="21C64820" w14:textId="77777777" w:rsidR="00C851A3" w:rsidRDefault="00C851A3" w:rsidP="00DF1BE9">
            <w:pPr>
              <w:jc w:val="both"/>
            </w:pPr>
          </w:p>
        </w:tc>
      </w:tr>
      <w:tr w:rsidR="00C851A3" w14:paraId="3000A36C"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C0200C1"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3E3AA14" w14:textId="77777777" w:rsidR="00C851A3" w:rsidRDefault="00C851A3" w:rsidP="00DF1BE9">
            <w:pPr>
              <w:jc w:val="both"/>
            </w:pPr>
          </w:p>
        </w:tc>
      </w:tr>
      <w:tr w:rsidR="00C851A3" w14:paraId="04692199" w14:textId="77777777" w:rsidTr="00DF1BE9">
        <w:trPr>
          <w:trHeight w:val="1497"/>
        </w:trPr>
        <w:tc>
          <w:tcPr>
            <w:tcW w:w="9855" w:type="dxa"/>
            <w:gridSpan w:val="8"/>
            <w:tcBorders>
              <w:top w:val="nil"/>
              <w:bottom w:val="single" w:sz="2" w:space="0" w:color="auto"/>
            </w:tcBorders>
          </w:tcPr>
          <w:p w14:paraId="238A3E21" w14:textId="77777777" w:rsidR="00C851A3" w:rsidRPr="0097552A" w:rsidRDefault="00C851A3" w:rsidP="00DF1BE9">
            <w:pPr>
              <w:jc w:val="both"/>
              <w:rPr>
                <w:b/>
                <w:bCs/>
              </w:rPr>
            </w:pPr>
            <w:r w:rsidRPr="001D33DA">
              <w:rPr>
                <w:b/>
                <w:bCs/>
              </w:rPr>
              <w:t>Povinná literatura:</w:t>
            </w:r>
          </w:p>
          <w:p w14:paraId="097E2DF1" w14:textId="77777777" w:rsidR="00C851A3" w:rsidRDefault="00C851A3" w:rsidP="00DF1BE9">
            <w:pPr>
              <w:jc w:val="both"/>
              <w:rPr>
                <w:lang w:val="en-US"/>
              </w:rPr>
            </w:pPr>
            <w:r w:rsidRPr="002F0DA8">
              <w:rPr>
                <w:lang w:val="en-US"/>
              </w:rPr>
              <w:t xml:space="preserve">AGRESTI, Alan. </w:t>
            </w:r>
            <w:r w:rsidRPr="007F7DD1">
              <w:rPr>
                <w:i/>
                <w:lang w:val="en-US"/>
              </w:rPr>
              <w:t>Statistical Methods for the Social Sciences.</w:t>
            </w:r>
            <w:r w:rsidRPr="002F0DA8">
              <w:rPr>
                <w:lang w:val="en-US"/>
              </w:rPr>
              <w:t xml:space="preserve"> 5th Edition. England: Pearson</w:t>
            </w:r>
            <w:r>
              <w:rPr>
                <w:lang w:val="en-US"/>
              </w:rPr>
              <w:t>, 2018. ISBN 978-1-292-22031-4.</w:t>
            </w:r>
          </w:p>
          <w:p w14:paraId="48B521A2" w14:textId="77777777" w:rsidR="00C851A3" w:rsidRPr="002F0DA8" w:rsidRDefault="00C851A3" w:rsidP="00DF1BE9">
            <w:pPr>
              <w:jc w:val="both"/>
              <w:rPr>
                <w:lang w:val="en-US"/>
              </w:rPr>
            </w:pPr>
            <w:r w:rsidRPr="002F0DA8">
              <w:rPr>
                <w:lang w:val="en-US"/>
              </w:rPr>
              <w:t xml:space="preserve">PECK, Roxy; SHORT, Tom and OLSEN, Chris. </w:t>
            </w:r>
            <w:r w:rsidRPr="007F7DD1">
              <w:rPr>
                <w:i/>
                <w:lang w:val="en-US"/>
              </w:rPr>
              <w:t>Introduction to Statistics and Data Analysis.</w:t>
            </w:r>
            <w:r w:rsidRPr="002F0DA8">
              <w:rPr>
                <w:lang w:val="en-US"/>
              </w:rPr>
              <w:t xml:space="preserve"> 6th Edition. Australia: Cengage, 2020. ISBN 978-1-337-79361-2.</w:t>
            </w:r>
          </w:p>
          <w:p w14:paraId="67D82EB2" w14:textId="77777777" w:rsidR="00C851A3" w:rsidRDefault="00C851A3" w:rsidP="00DF1BE9">
            <w:pPr>
              <w:jc w:val="both"/>
              <w:rPr>
                <w:lang w:val="en-US"/>
              </w:rPr>
            </w:pPr>
            <w:r w:rsidRPr="002F0DA8">
              <w:rPr>
                <w:lang w:val="en-US"/>
              </w:rPr>
              <w:t xml:space="preserve">MCCLAVE, James T. and SINCICH, Terry. </w:t>
            </w:r>
            <w:r w:rsidRPr="007F7DD1">
              <w:rPr>
                <w:i/>
                <w:lang w:val="en-US"/>
              </w:rPr>
              <w:t>Statistics.</w:t>
            </w:r>
            <w:r w:rsidRPr="002F0DA8">
              <w:rPr>
                <w:lang w:val="en-US"/>
              </w:rPr>
              <w:t xml:space="preserve"> 13th Edition. New York: Pearson, 2018. ISBN 978-1-292-16155-6.</w:t>
            </w:r>
          </w:p>
          <w:p w14:paraId="6B84639D" w14:textId="77777777" w:rsidR="00C851A3" w:rsidRPr="002F0DA8" w:rsidRDefault="00C851A3" w:rsidP="00DF1BE9">
            <w:pPr>
              <w:jc w:val="both"/>
              <w:rPr>
                <w:lang w:val="en-US"/>
              </w:rPr>
            </w:pPr>
          </w:p>
          <w:p w14:paraId="50EE6F07" w14:textId="77777777" w:rsidR="00C851A3" w:rsidRDefault="00C851A3" w:rsidP="00DF1BE9">
            <w:pPr>
              <w:jc w:val="both"/>
              <w:rPr>
                <w:b/>
                <w:bCs/>
              </w:rPr>
            </w:pPr>
            <w:r w:rsidRPr="001D33DA">
              <w:rPr>
                <w:b/>
                <w:bCs/>
              </w:rPr>
              <w:t>Doporučená literatura:</w:t>
            </w:r>
          </w:p>
          <w:p w14:paraId="66263615" w14:textId="77777777" w:rsidR="00C851A3" w:rsidRPr="002F0DA8" w:rsidRDefault="00C851A3" w:rsidP="00DF1BE9">
            <w:pPr>
              <w:jc w:val="both"/>
              <w:rPr>
                <w:lang w:val="en-US"/>
              </w:rPr>
            </w:pPr>
            <w:r w:rsidRPr="002F0DA8">
              <w:rPr>
                <w:lang w:val="en-US"/>
              </w:rPr>
              <w:t xml:space="preserve">NOLAN, Susan A. and HEINZEN, Thomas E. </w:t>
            </w:r>
            <w:r w:rsidRPr="007F7DD1">
              <w:rPr>
                <w:i/>
                <w:lang w:val="en-US"/>
              </w:rPr>
              <w:t>Statistics for the behavioral sciences</w:t>
            </w:r>
            <w:r w:rsidRPr="002F0DA8">
              <w:rPr>
                <w:lang w:val="en-US"/>
              </w:rPr>
              <w:t>. 5th Edition. New York: Macmillan international, higher education, 2020. ISBN 978-1-319-32412-4.</w:t>
            </w:r>
          </w:p>
          <w:p w14:paraId="62F5BBF6" w14:textId="77777777" w:rsidR="00C851A3" w:rsidRPr="002F0DA8" w:rsidRDefault="00C851A3" w:rsidP="00DF1BE9">
            <w:pPr>
              <w:jc w:val="both"/>
              <w:rPr>
                <w:lang w:val="en-US"/>
              </w:rPr>
            </w:pPr>
            <w:r w:rsidRPr="002F0DA8">
              <w:rPr>
                <w:lang w:val="en-US"/>
              </w:rPr>
              <w:lastRenderedPageBreak/>
              <w:t>MOORE, David S.; NOTZ, William I. and FLIGNER, Michael A. The Basic Practice of Statistics. 8th Edition. New York: Macmillan Education, 2018. ISBN 978-1-319-18763-7.</w:t>
            </w:r>
          </w:p>
          <w:p w14:paraId="0838C1A2" w14:textId="77777777" w:rsidR="00C851A3" w:rsidRDefault="00C851A3" w:rsidP="00DF1BE9">
            <w:pPr>
              <w:jc w:val="both"/>
            </w:pPr>
            <w:r w:rsidRPr="002F0DA8">
              <w:rPr>
                <w:lang w:val="en-US"/>
              </w:rPr>
              <w:t xml:space="preserve">UTTS, Jessica M. and HECKARD, Robert F. </w:t>
            </w:r>
            <w:r w:rsidRPr="007F7DD1">
              <w:rPr>
                <w:i/>
                <w:lang w:val="en-US"/>
              </w:rPr>
              <w:t>Mind on Statistics.</w:t>
            </w:r>
            <w:r w:rsidRPr="002F0DA8">
              <w:rPr>
                <w:lang w:val="en-US"/>
              </w:rPr>
              <w:t xml:space="preserve"> 6th Edition. Australia: Cengage, 2022. ISBN 978-1-337-79360-5.</w:t>
            </w:r>
          </w:p>
        </w:tc>
      </w:tr>
      <w:tr w:rsidR="00C851A3" w14:paraId="71EB8CD8"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03A9178" w14:textId="77777777" w:rsidR="00C851A3" w:rsidRDefault="00C851A3" w:rsidP="00DF1BE9">
            <w:pPr>
              <w:jc w:val="center"/>
              <w:rPr>
                <w:b/>
              </w:rPr>
            </w:pPr>
            <w:r>
              <w:rPr>
                <w:b/>
              </w:rPr>
              <w:lastRenderedPageBreak/>
              <w:t>Informace ke kombinované nebo distanční formě</w:t>
            </w:r>
          </w:p>
        </w:tc>
      </w:tr>
      <w:tr w:rsidR="00C851A3" w14:paraId="5812AE5F" w14:textId="77777777" w:rsidTr="00DF1BE9">
        <w:tc>
          <w:tcPr>
            <w:tcW w:w="4787" w:type="dxa"/>
            <w:gridSpan w:val="3"/>
            <w:tcBorders>
              <w:top w:val="single" w:sz="2" w:space="0" w:color="auto"/>
            </w:tcBorders>
            <w:shd w:val="clear" w:color="auto" w:fill="F7CAAC"/>
          </w:tcPr>
          <w:p w14:paraId="74873C04" w14:textId="77777777" w:rsidR="00C851A3" w:rsidRDefault="00C851A3" w:rsidP="00DF1BE9">
            <w:pPr>
              <w:jc w:val="both"/>
            </w:pPr>
            <w:r>
              <w:rPr>
                <w:b/>
              </w:rPr>
              <w:t>Rozsah konzultací (soustředění)</w:t>
            </w:r>
          </w:p>
        </w:tc>
        <w:tc>
          <w:tcPr>
            <w:tcW w:w="889" w:type="dxa"/>
            <w:tcBorders>
              <w:top w:val="single" w:sz="2" w:space="0" w:color="auto"/>
            </w:tcBorders>
          </w:tcPr>
          <w:p w14:paraId="031667E8" w14:textId="77777777" w:rsidR="00C851A3" w:rsidRDefault="00C851A3" w:rsidP="00DF1BE9">
            <w:pPr>
              <w:jc w:val="both"/>
            </w:pPr>
          </w:p>
        </w:tc>
        <w:tc>
          <w:tcPr>
            <w:tcW w:w="4179" w:type="dxa"/>
            <w:gridSpan w:val="4"/>
            <w:tcBorders>
              <w:top w:val="single" w:sz="2" w:space="0" w:color="auto"/>
            </w:tcBorders>
            <w:shd w:val="clear" w:color="auto" w:fill="F7CAAC"/>
          </w:tcPr>
          <w:p w14:paraId="0D9CEBE7" w14:textId="77777777" w:rsidR="00C851A3" w:rsidRDefault="00C851A3" w:rsidP="00DF1BE9">
            <w:pPr>
              <w:jc w:val="both"/>
              <w:rPr>
                <w:b/>
              </w:rPr>
            </w:pPr>
            <w:r>
              <w:rPr>
                <w:b/>
              </w:rPr>
              <w:t xml:space="preserve">hodin </w:t>
            </w:r>
          </w:p>
        </w:tc>
      </w:tr>
      <w:tr w:rsidR="00C851A3" w14:paraId="3F1BEA6D" w14:textId="77777777" w:rsidTr="00DF1BE9">
        <w:tc>
          <w:tcPr>
            <w:tcW w:w="9855" w:type="dxa"/>
            <w:gridSpan w:val="8"/>
            <w:shd w:val="clear" w:color="auto" w:fill="F7CAAC"/>
          </w:tcPr>
          <w:p w14:paraId="5FB85EDB" w14:textId="77777777" w:rsidR="00C851A3" w:rsidRDefault="00C851A3" w:rsidP="00DF1BE9">
            <w:pPr>
              <w:jc w:val="both"/>
              <w:rPr>
                <w:b/>
              </w:rPr>
            </w:pPr>
            <w:r>
              <w:rPr>
                <w:b/>
              </w:rPr>
              <w:t>Informace o způsobu kontaktu s vyučujícím</w:t>
            </w:r>
          </w:p>
        </w:tc>
      </w:tr>
      <w:tr w:rsidR="00C851A3" w14:paraId="053C6B72" w14:textId="77777777" w:rsidTr="00DF1BE9">
        <w:trPr>
          <w:trHeight w:val="1373"/>
        </w:trPr>
        <w:tc>
          <w:tcPr>
            <w:tcW w:w="9855" w:type="dxa"/>
            <w:gridSpan w:val="8"/>
          </w:tcPr>
          <w:p w14:paraId="2CFD1C88" w14:textId="77777777" w:rsidR="00C851A3" w:rsidRDefault="00C851A3" w:rsidP="00DF1BE9">
            <w:pPr>
              <w:jc w:val="both"/>
            </w:pPr>
          </w:p>
        </w:tc>
      </w:tr>
    </w:tbl>
    <w:p w14:paraId="79F2A650" w14:textId="77777777" w:rsidR="00C851A3" w:rsidRDefault="00C851A3" w:rsidP="00C851A3"/>
    <w:p w14:paraId="78F8AE49" w14:textId="590A86A1" w:rsidR="00C851A3" w:rsidRDefault="00C851A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256205D9" w14:textId="77777777" w:rsidTr="00DF1BE9">
        <w:tc>
          <w:tcPr>
            <w:tcW w:w="9855" w:type="dxa"/>
            <w:gridSpan w:val="8"/>
            <w:tcBorders>
              <w:bottom w:val="double" w:sz="4" w:space="0" w:color="auto"/>
            </w:tcBorders>
            <w:shd w:val="clear" w:color="auto" w:fill="BDD6EE"/>
          </w:tcPr>
          <w:p w14:paraId="56375FC6" w14:textId="77777777" w:rsidR="00C851A3" w:rsidRDefault="00C851A3" w:rsidP="00DF1BE9">
            <w:pPr>
              <w:jc w:val="both"/>
              <w:rPr>
                <w:b/>
                <w:sz w:val="28"/>
              </w:rPr>
            </w:pPr>
            <w:r>
              <w:lastRenderedPageBreak/>
              <w:br w:type="page"/>
            </w:r>
            <w:r>
              <w:rPr>
                <w:b/>
                <w:sz w:val="28"/>
              </w:rPr>
              <w:t>B-III – Charakteristika studijního předmětu</w:t>
            </w:r>
          </w:p>
        </w:tc>
      </w:tr>
      <w:tr w:rsidR="00C851A3" w:rsidRPr="002B4CFF" w14:paraId="1DB0178B" w14:textId="77777777" w:rsidTr="00DF1BE9">
        <w:tc>
          <w:tcPr>
            <w:tcW w:w="3086" w:type="dxa"/>
            <w:tcBorders>
              <w:top w:val="double" w:sz="4" w:space="0" w:color="auto"/>
            </w:tcBorders>
            <w:shd w:val="clear" w:color="auto" w:fill="F7CAAC"/>
          </w:tcPr>
          <w:p w14:paraId="3C872448"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2787BED1" w14:textId="77777777" w:rsidR="00C851A3" w:rsidRPr="00C20FF7" w:rsidRDefault="00C851A3" w:rsidP="00DF1BE9">
            <w:pPr>
              <w:jc w:val="both"/>
              <w:rPr>
                <w:b/>
              </w:rPr>
            </w:pPr>
            <w:r>
              <w:rPr>
                <w:b/>
              </w:rPr>
              <w:t>Bachelor Thesis</w:t>
            </w:r>
          </w:p>
        </w:tc>
      </w:tr>
      <w:tr w:rsidR="00C851A3" w14:paraId="59743DF2" w14:textId="77777777" w:rsidTr="00DF1BE9">
        <w:tc>
          <w:tcPr>
            <w:tcW w:w="3086" w:type="dxa"/>
            <w:shd w:val="clear" w:color="auto" w:fill="F7CAAC"/>
          </w:tcPr>
          <w:p w14:paraId="0783EB25" w14:textId="77777777" w:rsidR="00C851A3" w:rsidRDefault="00C851A3" w:rsidP="00DF1BE9">
            <w:pPr>
              <w:jc w:val="both"/>
              <w:rPr>
                <w:b/>
              </w:rPr>
            </w:pPr>
            <w:r>
              <w:rPr>
                <w:b/>
              </w:rPr>
              <w:t>Typ předmětu</w:t>
            </w:r>
          </w:p>
        </w:tc>
        <w:tc>
          <w:tcPr>
            <w:tcW w:w="3406" w:type="dxa"/>
            <w:gridSpan w:val="4"/>
          </w:tcPr>
          <w:p w14:paraId="6AE08E08" w14:textId="77777777" w:rsidR="00C851A3" w:rsidRDefault="00C851A3" w:rsidP="00DF1BE9">
            <w:pPr>
              <w:jc w:val="both"/>
            </w:pPr>
            <w:r>
              <w:t>povinný</w:t>
            </w:r>
          </w:p>
        </w:tc>
        <w:tc>
          <w:tcPr>
            <w:tcW w:w="2695" w:type="dxa"/>
            <w:gridSpan w:val="2"/>
            <w:shd w:val="clear" w:color="auto" w:fill="F7CAAC"/>
          </w:tcPr>
          <w:p w14:paraId="43B5AD76" w14:textId="77777777" w:rsidR="00C851A3" w:rsidRDefault="00C851A3" w:rsidP="00DF1BE9">
            <w:pPr>
              <w:jc w:val="both"/>
            </w:pPr>
            <w:r>
              <w:rPr>
                <w:b/>
              </w:rPr>
              <w:t>doporučený ročník / semestr</w:t>
            </w:r>
          </w:p>
        </w:tc>
        <w:tc>
          <w:tcPr>
            <w:tcW w:w="668" w:type="dxa"/>
          </w:tcPr>
          <w:p w14:paraId="2BCC58B7" w14:textId="77777777" w:rsidR="00C851A3" w:rsidRDefault="00C851A3" w:rsidP="00DF1BE9">
            <w:pPr>
              <w:jc w:val="both"/>
            </w:pPr>
            <w:r>
              <w:t>3/LS</w:t>
            </w:r>
          </w:p>
        </w:tc>
      </w:tr>
      <w:tr w:rsidR="00C851A3" w14:paraId="63691763" w14:textId="77777777" w:rsidTr="00DF1BE9">
        <w:tc>
          <w:tcPr>
            <w:tcW w:w="3086" w:type="dxa"/>
            <w:shd w:val="clear" w:color="auto" w:fill="F7CAAC"/>
          </w:tcPr>
          <w:p w14:paraId="5B79421B" w14:textId="77777777" w:rsidR="00C851A3" w:rsidRDefault="00C851A3" w:rsidP="00DF1BE9">
            <w:pPr>
              <w:jc w:val="both"/>
              <w:rPr>
                <w:b/>
              </w:rPr>
            </w:pPr>
            <w:r>
              <w:rPr>
                <w:b/>
              </w:rPr>
              <w:t>Rozsah studijního předmětu</w:t>
            </w:r>
          </w:p>
        </w:tc>
        <w:tc>
          <w:tcPr>
            <w:tcW w:w="1701" w:type="dxa"/>
            <w:gridSpan w:val="2"/>
          </w:tcPr>
          <w:p w14:paraId="55E9F3CD" w14:textId="77777777" w:rsidR="00C851A3" w:rsidRDefault="00C851A3" w:rsidP="00DF1BE9">
            <w:pPr>
              <w:jc w:val="both"/>
            </w:pPr>
          </w:p>
        </w:tc>
        <w:tc>
          <w:tcPr>
            <w:tcW w:w="889" w:type="dxa"/>
            <w:shd w:val="clear" w:color="auto" w:fill="F7CAAC"/>
          </w:tcPr>
          <w:p w14:paraId="0B3AF231" w14:textId="77777777" w:rsidR="00C851A3" w:rsidRDefault="00C851A3" w:rsidP="00DF1BE9">
            <w:pPr>
              <w:jc w:val="both"/>
              <w:rPr>
                <w:b/>
              </w:rPr>
            </w:pPr>
            <w:r>
              <w:rPr>
                <w:b/>
              </w:rPr>
              <w:t xml:space="preserve">hod. </w:t>
            </w:r>
          </w:p>
        </w:tc>
        <w:tc>
          <w:tcPr>
            <w:tcW w:w="816" w:type="dxa"/>
          </w:tcPr>
          <w:p w14:paraId="6F69F8CC" w14:textId="77777777" w:rsidR="00C851A3" w:rsidRDefault="00C851A3" w:rsidP="00DF1BE9">
            <w:pPr>
              <w:jc w:val="both"/>
            </w:pPr>
          </w:p>
        </w:tc>
        <w:tc>
          <w:tcPr>
            <w:tcW w:w="2156" w:type="dxa"/>
            <w:shd w:val="clear" w:color="auto" w:fill="F7CAAC"/>
          </w:tcPr>
          <w:p w14:paraId="4F7A9063" w14:textId="77777777" w:rsidR="00C851A3" w:rsidRDefault="00C851A3" w:rsidP="00DF1BE9">
            <w:pPr>
              <w:jc w:val="both"/>
              <w:rPr>
                <w:b/>
              </w:rPr>
            </w:pPr>
            <w:r>
              <w:rPr>
                <w:b/>
              </w:rPr>
              <w:t>kreditů</w:t>
            </w:r>
          </w:p>
        </w:tc>
        <w:tc>
          <w:tcPr>
            <w:tcW w:w="1207" w:type="dxa"/>
            <w:gridSpan w:val="2"/>
          </w:tcPr>
          <w:p w14:paraId="2C01FD8F" w14:textId="77777777" w:rsidR="00C851A3" w:rsidRDefault="00C851A3" w:rsidP="00DF1BE9">
            <w:pPr>
              <w:jc w:val="both"/>
            </w:pPr>
            <w:r>
              <w:t>10</w:t>
            </w:r>
          </w:p>
        </w:tc>
      </w:tr>
      <w:tr w:rsidR="00C851A3" w14:paraId="43193786" w14:textId="77777777" w:rsidTr="00DF1BE9">
        <w:tc>
          <w:tcPr>
            <w:tcW w:w="3086" w:type="dxa"/>
            <w:shd w:val="clear" w:color="auto" w:fill="F7CAAC"/>
          </w:tcPr>
          <w:p w14:paraId="51B312E5" w14:textId="77777777" w:rsidR="00C851A3" w:rsidRDefault="00C851A3" w:rsidP="00DF1BE9">
            <w:pPr>
              <w:jc w:val="both"/>
              <w:rPr>
                <w:b/>
                <w:sz w:val="22"/>
              </w:rPr>
            </w:pPr>
            <w:r>
              <w:rPr>
                <w:b/>
              </w:rPr>
              <w:t>Prerekvizity, korekvizity, ekvivalence</w:t>
            </w:r>
          </w:p>
        </w:tc>
        <w:tc>
          <w:tcPr>
            <w:tcW w:w="6769" w:type="dxa"/>
            <w:gridSpan w:val="7"/>
          </w:tcPr>
          <w:p w14:paraId="5DE8C48A" w14:textId="77777777" w:rsidR="00C851A3" w:rsidRDefault="00C851A3" w:rsidP="00DF1BE9">
            <w:pPr>
              <w:jc w:val="both"/>
              <w:rPr>
                <w:color w:val="000000"/>
                <w:shd w:val="clear" w:color="auto" w:fill="FFFFFF"/>
              </w:rPr>
            </w:pPr>
            <w:r w:rsidRPr="00476DED">
              <w:rPr>
                <w:color w:val="000000"/>
                <w:shd w:val="clear" w:color="auto" w:fill="FFFFFF"/>
              </w:rPr>
              <w:t>Seminář k bakalářské</w:t>
            </w:r>
            <w:r>
              <w:rPr>
                <w:color w:val="000000"/>
                <w:shd w:val="clear" w:color="auto" w:fill="FFFFFF"/>
              </w:rPr>
              <w:t xml:space="preserve"> práci</w:t>
            </w:r>
          </w:p>
          <w:p w14:paraId="45C8CACF" w14:textId="77777777" w:rsidR="00C851A3" w:rsidRDefault="00C851A3" w:rsidP="00DF1BE9">
            <w:pPr>
              <w:jc w:val="both"/>
            </w:pPr>
          </w:p>
        </w:tc>
      </w:tr>
      <w:tr w:rsidR="00C851A3" w14:paraId="5B915225" w14:textId="77777777" w:rsidTr="00DF1BE9">
        <w:tc>
          <w:tcPr>
            <w:tcW w:w="3086" w:type="dxa"/>
            <w:shd w:val="clear" w:color="auto" w:fill="F7CAAC"/>
          </w:tcPr>
          <w:p w14:paraId="3973DEBB" w14:textId="77777777" w:rsidR="00C851A3" w:rsidRDefault="00C851A3" w:rsidP="00DF1BE9">
            <w:pPr>
              <w:jc w:val="both"/>
              <w:rPr>
                <w:b/>
              </w:rPr>
            </w:pPr>
            <w:r>
              <w:rPr>
                <w:b/>
              </w:rPr>
              <w:t>Způsob ověření studijních výsledků</w:t>
            </w:r>
          </w:p>
        </w:tc>
        <w:tc>
          <w:tcPr>
            <w:tcW w:w="3406" w:type="dxa"/>
            <w:gridSpan w:val="4"/>
          </w:tcPr>
          <w:p w14:paraId="2D34779D" w14:textId="77777777" w:rsidR="00C851A3" w:rsidRDefault="00C851A3" w:rsidP="00DF1BE9">
            <w:pPr>
              <w:jc w:val="both"/>
            </w:pPr>
            <w:r>
              <w:t>zápočet</w:t>
            </w:r>
          </w:p>
        </w:tc>
        <w:tc>
          <w:tcPr>
            <w:tcW w:w="2156" w:type="dxa"/>
            <w:shd w:val="clear" w:color="auto" w:fill="F7CAAC"/>
          </w:tcPr>
          <w:p w14:paraId="50DD870B" w14:textId="77777777" w:rsidR="00C851A3" w:rsidRDefault="00C851A3" w:rsidP="00DF1BE9">
            <w:pPr>
              <w:jc w:val="both"/>
              <w:rPr>
                <w:b/>
              </w:rPr>
            </w:pPr>
            <w:r>
              <w:rPr>
                <w:b/>
              </w:rPr>
              <w:t>Forma výuky</w:t>
            </w:r>
          </w:p>
        </w:tc>
        <w:tc>
          <w:tcPr>
            <w:tcW w:w="1207" w:type="dxa"/>
            <w:gridSpan w:val="2"/>
          </w:tcPr>
          <w:p w14:paraId="5D9295FF" w14:textId="77777777" w:rsidR="00C851A3" w:rsidRDefault="00C851A3" w:rsidP="00DF1BE9">
            <w:pPr>
              <w:jc w:val="both"/>
            </w:pPr>
            <w:r>
              <w:t>individuální konzultace</w:t>
            </w:r>
          </w:p>
        </w:tc>
      </w:tr>
      <w:tr w:rsidR="00C851A3" w14:paraId="1A78B80D" w14:textId="77777777" w:rsidTr="00DF1BE9">
        <w:tc>
          <w:tcPr>
            <w:tcW w:w="3086" w:type="dxa"/>
            <w:shd w:val="clear" w:color="auto" w:fill="F7CAAC"/>
          </w:tcPr>
          <w:p w14:paraId="71092E9A"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084DCFFF" w14:textId="77777777" w:rsidR="00C851A3" w:rsidRDefault="00C851A3" w:rsidP="00DF1BE9">
            <w:pPr>
              <w:jc w:val="both"/>
            </w:pPr>
            <w:r>
              <w:t>Zápočet: aktivní spolupráce s vedoucím práce, stanovení cílů práce, popis metodiky práce, nastudování literatury a dalších pramenů, předložení zpracované bakalářské práce.</w:t>
            </w:r>
          </w:p>
          <w:p w14:paraId="2C311B77" w14:textId="77777777" w:rsidR="00C851A3" w:rsidRDefault="00C851A3" w:rsidP="00DF1BE9">
            <w:pPr>
              <w:jc w:val="both"/>
            </w:pPr>
            <w:r>
              <w:t>Zápočet bude udělen až po prověření v systému STAG, že odevzdaná bakalářská práce není plagiát.</w:t>
            </w:r>
          </w:p>
          <w:p w14:paraId="72F7760D" w14:textId="77777777" w:rsidR="00C851A3" w:rsidRDefault="00C851A3" w:rsidP="00DF1BE9">
            <w:pPr>
              <w:jc w:val="both"/>
            </w:pPr>
          </w:p>
        </w:tc>
      </w:tr>
      <w:tr w:rsidR="00C851A3" w14:paraId="4F741C20" w14:textId="77777777" w:rsidTr="00DF1BE9">
        <w:trPr>
          <w:trHeight w:val="397"/>
        </w:trPr>
        <w:tc>
          <w:tcPr>
            <w:tcW w:w="9855" w:type="dxa"/>
            <w:gridSpan w:val="8"/>
            <w:tcBorders>
              <w:top w:val="nil"/>
            </w:tcBorders>
          </w:tcPr>
          <w:p w14:paraId="243990C8" w14:textId="77777777" w:rsidR="00C851A3" w:rsidRDefault="00C851A3" w:rsidP="00DF1BE9">
            <w:pPr>
              <w:jc w:val="both"/>
            </w:pPr>
          </w:p>
        </w:tc>
      </w:tr>
      <w:tr w:rsidR="00C851A3" w14:paraId="68BB7ED8" w14:textId="77777777" w:rsidTr="00DF1BE9">
        <w:trPr>
          <w:trHeight w:val="197"/>
        </w:trPr>
        <w:tc>
          <w:tcPr>
            <w:tcW w:w="3086" w:type="dxa"/>
            <w:tcBorders>
              <w:top w:val="nil"/>
            </w:tcBorders>
            <w:shd w:val="clear" w:color="auto" w:fill="F7CAAC"/>
          </w:tcPr>
          <w:p w14:paraId="3467DECD" w14:textId="77777777" w:rsidR="00C851A3" w:rsidRDefault="00C851A3" w:rsidP="00DF1BE9">
            <w:pPr>
              <w:jc w:val="both"/>
              <w:rPr>
                <w:b/>
              </w:rPr>
            </w:pPr>
            <w:r>
              <w:rPr>
                <w:b/>
              </w:rPr>
              <w:t>Garant předmětu</w:t>
            </w:r>
          </w:p>
        </w:tc>
        <w:tc>
          <w:tcPr>
            <w:tcW w:w="6769" w:type="dxa"/>
            <w:gridSpan w:val="7"/>
            <w:tcBorders>
              <w:top w:val="nil"/>
            </w:tcBorders>
          </w:tcPr>
          <w:p w14:paraId="0FDB3CE3" w14:textId="77777777" w:rsidR="00C851A3" w:rsidRDefault="00C851A3" w:rsidP="00DF1BE9">
            <w:pPr>
              <w:jc w:val="both"/>
            </w:pPr>
            <w:r>
              <w:t>doc. Mgr. Tomáš Zeman, Ph.D. et Ph.D.</w:t>
            </w:r>
          </w:p>
        </w:tc>
      </w:tr>
      <w:tr w:rsidR="00C851A3" w14:paraId="0C48C999" w14:textId="77777777" w:rsidTr="00DF1BE9">
        <w:trPr>
          <w:trHeight w:val="243"/>
        </w:trPr>
        <w:tc>
          <w:tcPr>
            <w:tcW w:w="3086" w:type="dxa"/>
            <w:tcBorders>
              <w:top w:val="nil"/>
            </w:tcBorders>
            <w:shd w:val="clear" w:color="auto" w:fill="F7CAAC"/>
          </w:tcPr>
          <w:p w14:paraId="7BFE0F03" w14:textId="77777777" w:rsidR="00C851A3" w:rsidRDefault="00C851A3" w:rsidP="00DF1BE9">
            <w:pPr>
              <w:jc w:val="both"/>
              <w:rPr>
                <w:b/>
              </w:rPr>
            </w:pPr>
            <w:r>
              <w:rPr>
                <w:b/>
              </w:rPr>
              <w:t>Zapojení garanta do výuky předmětu</w:t>
            </w:r>
          </w:p>
        </w:tc>
        <w:tc>
          <w:tcPr>
            <w:tcW w:w="6769" w:type="dxa"/>
            <w:gridSpan w:val="7"/>
            <w:tcBorders>
              <w:top w:val="nil"/>
            </w:tcBorders>
          </w:tcPr>
          <w:p w14:paraId="5C92F188" w14:textId="77777777" w:rsidR="00C851A3" w:rsidRDefault="00C851A3" w:rsidP="00DF1BE9">
            <w:pPr>
              <w:jc w:val="both"/>
            </w:pPr>
          </w:p>
        </w:tc>
      </w:tr>
      <w:tr w:rsidR="00C851A3" w14:paraId="2B55007B" w14:textId="77777777" w:rsidTr="00DF1BE9">
        <w:tc>
          <w:tcPr>
            <w:tcW w:w="3086" w:type="dxa"/>
            <w:shd w:val="clear" w:color="auto" w:fill="F7CAAC"/>
          </w:tcPr>
          <w:p w14:paraId="5F6AA83B" w14:textId="77777777" w:rsidR="00C851A3" w:rsidRDefault="00C851A3" w:rsidP="00DF1BE9">
            <w:pPr>
              <w:jc w:val="both"/>
              <w:rPr>
                <w:b/>
              </w:rPr>
            </w:pPr>
            <w:r>
              <w:rPr>
                <w:b/>
              </w:rPr>
              <w:t>Vyučující</w:t>
            </w:r>
          </w:p>
        </w:tc>
        <w:tc>
          <w:tcPr>
            <w:tcW w:w="6769" w:type="dxa"/>
            <w:gridSpan w:val="7"/>
            <w:tcBorders>
              <w:bottom w:val="nil"/>
            </w:tcBorders>
          </w:tcPr>
          <w:p w14:paraId="19C4BB60" w14:textId="77777777" w:rsidR="00C851A3" w:rsidRDefault="00C851A3" w:rsidP="00DF1BE9">
            <w:pPr>
              <w:jc w:val="both"/>
            </w:pPr>
            <w:r>
              <w:t>vedoucí bakalářské práce</w:t>
            </w:r>
          </w:p>
        </w:tc>
      </w:tr>
      <w:tr w:rsidR="00C851A3" w14:paraId="60CE4FA5" w14:textId="77777777" w:rsidTr="00DF1BE9">
        <w:trPr>
          <w:trHeight w:val="397"/>
        </w:trPr>
        <w:tc>
          <w:tcPr>
            <w:tcW w:w="9855" w:type="dxa"/>
            <w:gridSpan w:val="8"/>
            <w:tcBorders>
              <w:top w:val="nil"/>
            </w:tcBorders>
          </w:tcPr>
          <w:p w14:paraId="770047C5" w14:textId="77777777" w:rsidR="00C851A3" w:rsidRDefault="00C851A3" w:rsidP="00DF1BE9">
            <w:pPr>
              <w:jc w:val="both"/>
            </w:pPr>
          </w:p>
        </w:tc>
      </w:tr>
      <w:tr w:rsidR="00C851A3" w14:paraId="06350469" w14:textId="77777777" w:rsidTr="00DF1BE9">
        <w:tc>
          <w:tcPr>
            <w:tcW w:w="3086" w:type="dxa"/>
            <w:shd w:val="clear" w:color="auto" w:fill="F7CAAC"/>
          </w:tcPr>
          <w:p w14:paraId="65D2492D" w14:textId="77777777" w:rsidR="00C851A3" w:rsidRDefault="00C851A3" w:rsidP="00DF1BE9">
            <w:pPr>
              <w:jc w:val="both"/>
              <w:rPr>
                <w:b/>
              </w:rPr>
            </w:pPr>
            <w:r>
              <w:rPr>
                <w:b/>
              </w:rPr>
              <w:t>Stručná anotace předmětu</w:t>
            </w:r>
          </w:p>
        </w:tc>
        <w:tc>
          <w:tcPr>
            <w:tcW w:w="6769" w:type="dxa"/>
            <w:gridSpan w:val="7"/>
            <w:tcBorders>
              <w:bottom w:val="nil"/>
            </w:tcBorders>
          </w:tcPr>
          <w:p w14:paraId="4F4E3430" w14:textId="77777777" w:rsidR="00C851A3" w:rsidRDefault="00C851A3" w:rsidP="00DF1BE9">
            <w:pPr>
              <w:jc w:val="both"/>
            </w:pPr>
          </w:p>
        </w:tc>
      </w:tr>
      <w:tr w:rsidR="00C851A3" w:rsidRPr="00476DED" w14:paraId="4229A1AF" w14:textId="77777777" w:rsidTr="00DF1BE9">
        <w:trPr>
          <w:trHeight w:val="3035"/>
        </w:trPr>
        <w:tc>
          <w:tcPr>
            <w:tcW w:w="9855" w:type="dxa"/>
            <w:gridSpan w:val="8"/>
            <w:tcBorders>
              <w:top w:val="nil"/>
              <w:bottom w:val="single" w:sz="12" w:space="0" w:color="auto"/>
            </w:tcBorders>
          </w:tcPr>
          <w:p w14:paraId="3AF6E3FF" w14:textId="77777777" w:rsidR="00C851A3" w:rsidRDefault="00C851A3" w:rsidP="00DF1BE9">
            <w:pPr>
              <w:jc w:val="both"/>
            </w:pPr>
            <w:r>
              <w:t xml:space="preserve">Student zpracovává bakalářskou práci </w:t>
            </w:r>
            <w:r w:rsidRPr="001940E8">
              <w:t xml:space="preserve">podle schváleného zadání. </w:t>
            </w:r>
            <w:r>
              <w:t>Vypracovanou bakalářskou práci student následně prezentuje a obhajuje před zkušební komisí pro státní závěrečnou zkoušku.</w:t>
            </w:r>
          </w:p>
          <w:p w14:paraId="2C957BCA" w14:textId="77777777" w:rsidR="00C851A3" w:rsidRDefault="00C851A3" w:rsidP="00DF1BE9">
            <w:pPr>
              <w:jc w:val="both"/>
            </w:pPr>
          </w:p>
          <w:p w14:paraId="7DBAB92A" w14:textId="77777777" w:rsidR="00C851A3" w:rsidRDefault="00C851A3" w:rsidP="00DF1BE9">
            <w:pPr>
              <w:jc w:val="both"/>
            </w:pPr>
            <w:r w:rsidRPr="001940E8">
              <w:t xml:space="preserve">Účelem předmětu je samostatná práce studentů na řešení problematiky, která byla zadána jako </w:t>
            </w:r>
            <w:r>
              <w:t>bakalářská</w:t>
            </w:r>
            <w:r w:rsidRPr="001940E8">
              <w:t xml:space="preserve"> práce. Předmět je zaměřen na zdokonalení samostatné tvůrčí práce, analytického úsudku a hodnotících schopností studenta, vše s podporou výpočetní techniky. Podporuje také samostatné teoretické a praktické řešení a písemné zpracování zadaného odborného problému pod metodickým vedením vedoucího práce či pracovníka spolupracujícího z externího pracoviště. Výstupem je</w:t>
            </w:r>
            <w:r>
              <w:t xml:space="preserve"> bakalářská</w:t>
            </w:r>
            <w:r w:rsidRPr="001940E8">
              <w:t xml:space="preserve"> práce, která je nezbytným předpokladem pro realizaci státní závěrečné zkoušky.</w:t>
            </w:r>
          </w:p>
          <w:p w14:paraId="7F5E76B7" w14:textId="77777777" w:rsidR="00C851A3" w:rsidRDefault="00C851A3" w:rsidP="00DF1BE9">
            <w:pPr>
              <w:jc w:val="both"/>
            </w:pPr>
          </w:p>
          <w:p w14:paraId="65FD516D" w14:textId="77777777" w:rsidR="00C851A3" w:rsidRPr="00476DED" w:rsidRDefault="00C851A3" w:rsidP="00DF1BE9">
            <w:pPr>
              <w:jc w:val="both"/>
            </w:pPr>
            <w:r w:rsidRPr="001940E8">
              <w:t xml:space="preserve">Každoroční nabídka témat </w:t>
            </w:r>
            <w:r>
              <w:t>bakalářských</w:t>
            </w:r>
            <w:r w:rsidRPr="001940E8">
              <w:t xml:space="preserve"> prací na základě návrhů učitelů i studentů zohledňuje aktuální problémy společnosti, firem, požadavky praxe apod. Realizace vlastní práce je možná v prostorách školy i podniku podle dohody </w:t>
            </w:r>
            <w:r>
              <w:t>studenta s vedoucím bakalářské práce</w:t>
            </w:r>
            <w:r w:rsidRPr="001940E8">
              <w:t xml:space="preserve">. Po dohodě s vedoucím </w:t>
            </w:r>
            <w:r>
              <w:t>bakalářské</w:t>
            </w:r>
            <w:r w:rsidRPr="001940E8">
              <w:t xml:space="preserve"> práce je možné realizovat i experimentální</w:t>
            </w:r>
            <w:r>
              <w:t xml:space="preserve"> výzkum.</w:t>
            </w:r>
          </w:p>
        </w:tc>
      </w:tr>
      <w:tr w:rsidR="00C851A3" w14:paraId="3A62B7FB"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22C7D4E"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FD00529" w14:textId="77777777" w:rsidR="00C851A3" w:rsidRDefault="00C851A3" w:rsidP="00DF1BE9">
            <w:pPr>
              <w:jc w:val="both"/>
            </w:pPr>
          </w:p>
        </w:tc>
      </w:tr>
      <w:tr w:rsidR="00C851A3" w:rsidRPr="00EC08F5" w14:paraId="39AB25E4" w14:textId="77777777" w:rsidTr="00DF1BE9">
        <w:trPr>
          <w:trHeight w:val="1497"/>
        </w:trPr>
        <w:tc>
          <w:tcPr>
            <w:tcW w:w="9855" w:type="dxa"/>
            <w:gridSpan w:val="8"/>
            <w:tcBorders>
              <w:top w:val="nil"/>
              <w:bottom w:val="single" w:sz="2" w:space="0" w:color="auto"/>
            </w:tcBorders>
          </w:tcPr>
          <w:p w14:paraId="7838F9F6" w14:textId="77777777" w:rsidR="00C851A3" w:rsidRPr="001D33DA" w:rsidRDefault="00C851A3" w:rsidP="00DF1BE9">
            <w:pPr>
              <w:jc w:val="both"/>
              <w:rPr>
                <w:b/>
                <w:bCs/>
              </w:rPr>
            </w:pPr>
            <w:r w:rsidRPr="001D33DA">
              <w:rPr>
                <w:b/>
                <w:bCs/>
              </w:rPr>
              <w:t>Povinná literatura:</w:t>
            </w:r>
          </w:p>
          <w:p w14:paraId="3CDA5425" w14:textId="77777777" w:rsidR="00C851A3" w:rsidRDefault="00C851A3" w:rsidP="00DF1BE9">
            <w:pPr>
              <w:jc w:val="both"/>
            </w:pPr>
            <w:r w:rsidRPr="00512A04">
              <w:t xml:space="preserve">Literatura k zadanému tématu </w:t>
            </w:r>
            <w:r>
              <w:t>bakalářské</w:t>
            </w:r>
            <w:r w:rsidRPr="00512A04">
              <w:t xml:space="preserve"> práce – bude konkretizována v každém zadání </w:t>
            </w:r>
            <w:r>
              <w:t>bakalářské</w:t>
            </w:r>
            <w:r w:rsidRPr="00512A04">
              <w:t xml:space="preserve"> práce</w:t>
            </w:r>
            <w:r>
              <w:t>.</w:t>
            </w:r>
          </w:p>
          <w:p w14:paraId="1EDAD9FF" w14:textId="77777777" w:rsidR="00C851A3" w:rsidRDefault="00C851A3" w:rsidP="00DF1BE9">
            <w:pPr>
              <w:jc w:val="both"/>
            </w:pPr>
            <w:r w:rsidRPr="003364C5">
              <w:rPr>
                <w:i/>
                <w:iCs/>
              </w:rPr>
              <w:t>Směrnice rektora č. 33/2019. Pravidla pro zadávání a zpracování bakalářských, diplomových a rigorózních prací, jejich uložení, zpřístupnění a kontrola původnosti</w:t>
            </w:r>
            <w:r w:rsidRPr="008751E9">
              <w:t>.</w:t>
            </w:r>
          </w:p>
          <w:p w14:paraId="4CE9DB36" w14:textId="77777777" w:rsidR="00C851A3" w:rsidRDefault="00C851A3" w:rsidP="00DF1BE9">
            <w:pPr>
              <w:jc w:val="both"/>
            </w:pPr>
            <w:r w:rsidRPr="003364C5">
              <w:rPr>
                <w:i/>
                <w:iCs/>
              </w:rPr>
              <w:t>Směrnice děkanky č. 3/2020. Směrnice děkanky doplňující SR/33/2019 „Pravidla pro zadávání a zpracování bakalářských, diplomových a rigorózních prací, jejich uložení, zpřístupnění a kontrola původnosti“ na FLKŘ</w:t>
            </w:r>
            <w:r>
              <w:t>.</w:t>
            </w:r>
          </w:p>
          <w:p w14:paraId="428B7CB6" w14:textId="77777777" w:rsidR="00C851A3" w:rsidRPr="001D541E" w:rsidRDefault="00C851A3" w:rsidP="00DF1BE9">
            <w:pPr>
              <w:jc w:val="both"/>
            </w:pPr>
          </w:p>
          <w:p w14:paraId="7C3C20A4" w14:textId="77777777" w:rsidR="00C851A3" w:rsidRPr="001D33DA" w:rsidRDefault="00C851A3" w:rsidP="00DF1BE9">
            <w:pPr>
              <w:jc w:val="both"/>
              <w:rPr>
                <w:b/>
                <w:bCs/>
              </w:rPr>
            </w:pPr>
            <w:r w:rsidRPr="001D33DA">
              <w:rPr>
                <w:b/>
                <w:bCs/>
              </w:rPr>
              <w:t>Doporučená literatura:</w:t>
            </w:r>
          </w:p>
          <w:p w14:paraId="29BD1B35" w14:textId="77777777" w:rsidR="00C851A3" w:rsidRPr="00BC395A" w:rsidRDefault="00C851A3" w:rsidP="00DF1BE9">
            <w:pPr>
              <w:jc w:val="both"/>
              <w:rPr>
                <w:lang w:val="en-GB"/>
              </w:rPr>
            </w:pPr>
            <w:r w:rsidRPr="00CB2E87">
              <w:rPr>
                <w:i/>
                <w:iCs/>
                <w:lang w:val="en-GB"/>
              </w:rPr>
              <w:t xml:space="preserve">ISO 690:2021 Information and </w:t>
            </w:r>
            <w:r>
              <w:rPr>
                <w:i/>
                <w:iCs/>
                <w:lang w:val="en-GB"/>
              </w:rPr>
              <w:t>D</w:t>
            </w:r>
            <w:r w:rsidRPr="00CB2E87">
              <w:rPr>
                <w:i/>
                <w:iCs/>
                <w:lang w:val="en-GB"/>
              </w:rPr>
              <w:t xml:space="preserve">ocumentation – Guidelines for </w:t>
            </w:r>
            <w:r>
              <w:rPr>
                <w:i/>
                <w:iCs/>
                <w:lang w:val="en-GB"/>
              </w:rPr>
              <w:t>B</w:t>
            </w:r>
            <w:r w:rsidRPr="00CB2E87">
              <w:rPr>
                <w:i/>
                <w:iCs/>
                <w:lang w:val="en-GB"/>
              </w:rPr>
              <w:t xml:space="preserve">ibliographic </w:t>
            </w:r>
            <w:r>
              <w:rPr>
                <w:i/>
                <w:iCs/>
                <w:lang w:val="en-GB"/>
              </w:rPr>
              <w:t>R</w:t>
            </w:r>
            <w:r w:rsidRPr="00CB2E87">
              <w:rPr>
                <w:i/>
                <w:iCs/>
                <w:lang w:val="en-GB"/>
              </w:rPr>
              <w:t xml:space="preserve">eferences and </w:t>
            </w:r>
            <w:r>
              <w:rPr>
                <w:i/>
                <w:iCs/>
                <w:lang w:val="en-GB"/>
              </w:rPr>
              <w:t>C</w:t>
            </w:r>
            <w:r w:rsidRPr="00CB2E87">
              <w:rPr>
                <w:i/>
                <w:iCs/>
                <w:lang w:val="en-GB"/>
              </w:rPr>
              <w:t xml:space="preserve">itations to </w:t>
            </w:r>
            <w:r>
              <w:rPr>
                <w:i/>
                <w:iCs/>
                <w:lang w:val="en-GB"/>
              </w:rPr>
              <w:t>I</w:t>
            </w:r>
            <w:r w:rsidRPr="00CB2E87">
              <w:rPr>
                <w:i/>
                <w:iCs/>
                <w:lang w:val="en-GB"/>
              </w:rPr>
              <w:t>nformation resources</w:t>
            </w:r>
            <w:r>
              <w:rPr>
                <w:lang w:val="en-GB"/>
              </w:rPr>
              <w:t>.</w:t>
            </w:r>
          </w:p>
          <w:p w14:paraId="56C97BD2" w14:textId="77777777" w:rsidR="00C851A3" w:rsidRPr="007F60CD" w:rsidRDefault="00C851A3" w:rsidP="00DF1BE9">
            <w:pPr>
              <w:jc w:val="both"/>
              <w:rPr>
                <w:lang w:val="en-GB"/>
              </w:rPr>
            </w:pPr>
            <w:r w:rsidRPr="007F60CD">
              <w:rPr>
                <w:i/>
                <w:iCs/>
                <w:lang w:val="en-GB"/>
              </w:rPr>
              <w:t xml:space="preserve">ISO 7144:1986 Documentation </w:t>
            </w:r>
            <w:r>
              <w:rPr>
                <w:i/>
                <w:iCs/>
                <w:lang w:val="en-GB"/>
              </w:rPr>
              <w:t>–</w:t>
            </w:r>
            <w:r w:rsidRPr="007F60CD">
              <w:rPr>
                <w:i/>
                <w:iCs/>
                <w:lang w:val="en-GB"/>
              </w:rPr>
              <w:t xml:space="preserve"> Presentation of </w:t>
            </w:r>
            <w:r>
              <w:rPr>
                <w:i/>
                <w:iCs/>
                <w:lang w:val="en-GB"/>
              </w:rPr>
              <w:t>T</w:t>
            </w:r>
            <w:r w:rsidRPr="007F60CD">
              <w:rPr>
                <w:i/>
                <w:iCs/>
                <w:lang w:val="en-GB"/>
              </w:rPr>
              <w:t xml:space="preserve">heses and </w:t>
            </w:r>
            <w:r>
              <w:rPr>
                <w:i/>
                <w:iCs/>
                <w:lang w:val="en-GB"/>
              </w:rPr>
              <w:t>S</w:t>
            </w:r>
            <w:r w:rsidRPr="007F60CD">
              <w:rPr>
                <w:i/>
                <w:iCs/>
                <w:lang w:val="en-GB"/>
              </w:rPr>
              <w:t xml:space="preserve">imilar </w:t>
            </w:r>
            <w:r>
              <w:rPr>
                <w:i/>
                <w:iCs/>
                <w:lang w:val="en-GB"/>
              </w:rPr>
              <w:t>D</w:t>
            </w:r>
            <w:r w:rsidRPr="007F60CD">
              <w:rPr>
                <w:i/>
                <w:iCs/>
                <w:lang w:val="en-GB"/>
              </w:rPr>
              <w:t>ocuments</w:t>
            </w:r>
            <w:r>
              <w:rPr>
                <w:i/>
                <w:iCs/>
                <w:lang w:val="en-GB"/>
              </w:rPr>
              <w:t>.</w:t>
            </w:r>
          </w:p>
          <w:p w14:paraId="0AA010A4" w14:textId="77777777" w:rsidR="00C851A3" w:rsidRPr="00EC08F5" w:rsidRDefault="00C851A3" w:rsidP="00DF1BE9">
            <w:pPr>
              <w:spacing w:before="20"/>
              <w:jc w:val="both"/>
              <w:rPr>
                <w:color w:val="000000"/>
              </w:rPr>
            </w:pPr>
          </w:p>
        </w:tc>
      </w:tr>
      <w:tr w:rsidR="00C851A3" w14:paraId="3116E338"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5D96C26" w14:textId="77777777" w:rsidR="00C851A3" w:rsidRDefault="00C851A3" w:rsidP="00DF1BE9">
            <w:pPr>
              <w:jc w:val="center"/>
              <w:rPr>
                <w:b/>
              </w:rPr>
            </w:pPr>
            <w:r>
              <w:rPr>
                <w:b/>
              </w:rPr>
              <w:t>Informace ke kombinované nebo distanční formě</w:t>
            </w:r>
          </w:p>
        </w:tc>
      </w:tr>
      <w:tr w:rsidR="00C851A3" w14:paraId="27E29766" w14:textId="77777777" w:rsidTr="00DF1BE9">
        <w:tc>
          <w:tcPr>
            <w:tcW w:w="4787" w:type="dxa"/>
            <w:gridSpan w:val="3"/>
            <w:tcBorders>
              <w:top w:val="single" w:sz="2" w:space="0" w:color="auto"/>
            </w:tcBorders>
            <w:shd w:val="clear" w:color="auto" w:fill="F7CAAC"/>
          </w:tcPr>
          <w:p w14:paraId="5617A718" w14:textId="77777777" w:rsidR="00C851A3" w:rsidRDefault="00C851A3" w:rsidP="00DF1BE9">
            <w:pPr>
              <w:jc w:val="both"/>
            </w:pPr>
            <w:r>
              <w:rPr>
                <w:b/>
              </w:rPr>
              <w:t>Rozsah konzultací (soustředění)</w:t>
            </w:r>
          </w:p>
        </w:tc>
        <w:tc>
          <w:tcPr>
            <w:tcW w:w="889" w:type="dxa"/>
            <w:tcBorders>
              <w:top w:val="single" w:sz="2" w:space="0" w:color="auto"/>
            </w:tcBorders>
          </w:tcPr>
          <w:p w14:paraId="6472360F" w14:textId="77777777" w:rsidR="00C851A3" w:rsidRDefault="00C851A3" w:rsidP="00DF1BE9">
            <w:pPr>
              <w:jc w:val="both"/>
            </w:pPr>
          </w:p>
        </w:tc>
        <w:tc>
          <w:tcPr>
            <w:tcW w:w="4179" w:type="dxa"/>
            <w:gridSpan w:val="4"/>
            <w:tcBorders>
              <w:top w:val="single" w:sz="2" w:space="0" w:color="auto"/>
            </w:tcBorders>
            <w:shd w:val="clear" w:color="auto" w:fill="F7CAAC"/>
          </w:tcPr>
          <w:p w14:paraId="0C90BE56" w14:textId="77777777" w:rsidR="00C851A3" w:rsidRDefault="00C851A3" w:rsidP="00DF1BE9">
            <w:pPr>
              <w:jc w:val="both"/>
              <w:rPr>
                <w:b/>
              </w:rPr>
            </w:pPr>
            <w:r>
              <w:rPr>
                <w:b/>
              </w:rPr>
              <w:t xml:space="preserve">hodin </w:t>
            </w:r>
          </w:p>
        </w:tc>
      </w:tr>
      <w:tr w:rsidR="00C851A3" w14:paraId="6436131B" w14:textId="77777777" w:rsidTr="00DF1BE9">
        <w:tc>
          <w:tcPr>
            <w:tcW w:w="9855" w:type="dxa"/>
            <w:gridSpan w:val="8"/>
            <w:shd w:val="clear" w:color="auto" w:fill="F7CAAC"/>
          </w:tcPr>
          <w:p w14:paraId="3AD6F9B3" w14:textId="77777777" w:rsidR="00C851A3" w:rsidRDefault="00C851A3" w:rsidP="00DF1BE9">
            <w:pPr>
              <w:jc w:val="both"/>
              <w:rPr>
                <w:b/>
              </w:rPr>
            </w:pPr>
            <w:r>
              <w:rPr>
                <w:b/>
              </w:rPr>
              <w:t>Informace o způsobu kontaktu s vyučujícím</w:t>
            </w:r>
          </w:p>
        </w:tc>
      </w:tr>
      <w:tr w:rsidR="00C851A3" w14:paraId="39C88DB8" w14:textId="77777777" w:rsidTr="00DF1BE9">
        <w:trPr>
          <w:trHeight w:val="983"/>
        </w:trPr>
        <w:tc>
          <w:tcPr>
            <w:tcW w:w="9855" w:type="dxa"/>
            <w:gridSpan w:val="8"/>
          </w:tcPr>
          <w:p w14:paraId="0987CCCD" w14:textId="77777777" w:rsidR="00C851A3" w:rsidRDefault="00C851A3" w:rsidP="00DF1BE9">
            <w:pPr>
              <w:jc w:val="both"/>
            </w:pPr>
          </w:p>
        </w:tc>
      </w:tr>
    </w:tbl>
    <w:p w14:paraId="5DF19CFD"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108ADAF6" w14:textId="77777777" w:rsidTr="00DF1BE9">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9208B40" w14:textId="77777777" w:rsidR="00C851A3" w:rsidRDefault="00C851A3" w:rsidP="00DF1BE9">
            <w:pPr>
              <w:jc w:val="both"/>
              <w:rPr>
                <w:b/>
                <w:sz w:val="28"/>
              </w:rPr>
            </w:pPr>
            <w:r>
              <w:lastRenderedPageBreak/>
              <w:br w:type="page"/>
            </w:r>
            <w:r>
              <w:rPr>
                <w:b/>
                <w:sz w:val="28"/>
              </w:rPr>
              <w:t>B-III – Charakteristika studijního předmětu</w:t>
            </w:r>
          </w:p>
        </w:tc>
      </w:tr>
      <w:tr w:rsidR="00C851A3" w14:paraId="095A8ADF" w14:textId="77777777" w:rsidTr="00DF1BE9">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9FED87F" w14:textId="77777777" w:rsidR="00C851A3" w:rsidRDefault="00C851A3" w:rsidP="00DF1BE9">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0C464C5" w14:textId="77777777" w:rsidR="00C851A3" w:rsidRDefault="00C851A3" w:rsidP="00DF1BE9">
            <w:pPr>
              <w:jc w:val="both"/>
              <w:rPr>
                <w:b/>
              </w:rPr>
            </w:pPr>
            <w:r>
              <w:rPr>
                <w:b/>
              </w:rPr>
              <w:t>Bachelor Thesis Seminar</w:t>
            </w:r>
          </w:p>
        </w:tc>
      </w:tr>
      <w:tr w:rsidR="00C851A3" w14:paraId="6C1133D7"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8E546B" w14:textId="77777777" w:rsidR="00C851A3" w:rsidRDefault="00C851A3" w:rsidP="00DF1BE9">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C49762E" w14:textId="77777777" w:rsidR="00C851A3" w:rsidRDefault="00C851A3" w:rsidP="00DF1BE9">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47BB1F" w14:textId="77777777" w:rsidR="00C851A3" w:rsidRDefault="00C851A3" w:rsidP="00DF1BE9">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FE26A34" w14:textId="77777777" w:rsidR="00C851A3" w:rsidRDefault="00C851A3" w:rsidP="00DF1BE9">
            <w:pPr>
              <w:jc w:val="both"/>
            </w:pPr>
            <w:r>
              <w:t>3/ZS</w:t>
            </w:r>
          </w:p>
        </w:tc>
      </w:tr>
      <w:tr w:rsidR="00C851A3" w14:paraId="718D3F6F"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FEAEF9" w14:textId="77777777" w:rsidR="00C851A3" w:rsidRDefault="00C851A3" w:rsidP="00DF1BE9">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78B67A4" w14:textId="77777777" w:rsidR="00C851A3" w:rsidRDefault="00C851A3" w:rsidP="00DF1BE9">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A13C8AF" w14:textId="77777777" w:rsidR="00C851A3" w:rsidRDefault="00C851A3" w:rsidP="00DF1BE9">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406ADB3" w14:textId="77777777" w:rsidR="00C851A3" w:rsidRDefault="00C851A3" w:rsidP="00DF1BE9">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F429AD9" w14:textId="77777777" w:rsidR="00C851A3" w:rsidRDefault="00C851A3" w:rsidP="00DF1BE9">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93B432E" w14:textId="77777777" w:rsidR="00C851A3" w:rsidRDefault="00C851A3" w:rsidP="00DF1BE9">
            <w:pPr>
              <w:jc w:val="both"/>
            </w:pPr>
            <w:r>
              <w:t>2</w:t>
            </w:r>
          </w:p>
        </w:tc>
      </w:tr>
      <w:tr w:rsidR="00C851A3" w14:paraId="362EA45A"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2C76BC0" w14:textId="77777777" w:rsidR="00C851A3" w:rsidRDefault="00C851A3" w:rsidP="00DF1BE9">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77D8A47" w14:textId="77777777" w:rsidR="00C851A3" w:rsidRDefault="00C851A3" w:rsidP="00DF1BE9">
            <w:pPr>
              <w:jc w:val="both"/>
            </w:pPr>
          </w:p>
        </w:tc>
      </w:tr>
      <w:tr w:rsidR="00C851A3" w14:paraId="37072D16"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63F360" w14:textId="77777777" w:rsidR="00C851A3" w:rsidRDefault="00C851A3" w:rsidP="00DF1BE9">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37C8C2F" w14:textId="77777777" w:rsidR="00C851A3" w:rsidRDefault="00C851A3" w:rsidP="00DF1BE9">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C1AA68A" w14:textId="77777777" w:rsidR="00C851A3" w:rsidRDefault="00C851A3" w:rsidP="00DF1BE9">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573D034" w14:textId="77777777" w:rsidR="00C851A3" w:rsidRDefault="00C851A3" w:rsidP="00DF1BE9">
            <w:pPr>
              <w:jc w:val="both"/>
            </w:pPr>
            <w:r>
              <w:t>semináře</w:t>
            </w:r>
          </w:p>
        </w:tc>
      </w:tr>
      <w:tr w:rsidR="00C851A3" w14:paraId="743C6691"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5988CC" w14:textId="77777777" w:rsidR="00C851A3" w:rsidRDefault="00C851A3" w:rsidP="00DF1BE9">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6AE1D1D9" w14:textId="77777777" w:rsidR="00C851A3" w:rsidRDefault="00C851A3" w:rsidP="00DF1BE9">
            <w:r>
              <w:t>Zápočet: vypracování návrhu podkladu pro zadání bakalářské práce; vypracování návrhu osnovy bakalářské práce.</w:t>
            </w:r>
          </w:p>
        </w:tc>
      </w:tr>
      <w:tr w:rsidR="00C851A3" w14:paraId="1322317D" w14:textId="77777777" w:rsidTr="00DF1BE9">
        <w:trPr>
          <w:trHeight w:val="397"/>
        </w:trPr>
        <w:tc>
          <w:tcPr>
            <w:tcW w:w="9855" w:type="dxa"/>
            <w:gridSpan w:val="8"/>
            <w:tcBorders>
              <w:top w:val="nil"/>
              <w:left w:val="single" w:sz="4" w:space="0" w:color="auto"/>
              <w:bottom w:val="single" w:sz="4" w:space="0" w:color="auto"/>
              <w:right w:val="single" w:sz="4" w:space="0" w:color="auto"/>
            </w:tcBorders>
          </w:tcPr>
          <w:p w14:paraId="4C37C8E1" w14:textId="77777777" w:rsidR="00C851A3" w:rsidRDefault="00C851A3" w:rsidP="00DF1BE9">
            <w:pPr>
              <w:jc w:val="both"/>
            </w:pPr>
          </w:p>
        </w:tc>
      </w:tr>
      <w:tr w:rsidR="00C851A3" w14:paraId="739E2597" w14:textId="77777777" w:rsidTr="00DF1BE9">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1D14268" w14:textId="77777777" w:rsidR="00C851A3" w:rsidRDefault="00C851A3" w:rsidP="00DF1BE9">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73ED59E2" w14:textId="77777777" w:rsidR="00C851A3" w:rsidRDefault="00C851A3" w:rsidP="00DF1BE9">
            <w:pPr>
              <w:jc w:val="both"/>
            </w:pPr>
            <w:r>
              <w:t>doc. Ing. Zuzana Tučková, Ph.D.</w:t>
            </w:r>
          </w:p>
        </w:tc>
      </w:tr>
      <w:tr w:rsidR="00C851A3" w14:paraId="03B5388B" w14:textId="77777777" w:rsidTr="00DF1BE9">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51500AD" w14:textId="77777777" w:rsidR="00C851A3" w:rsidRDefault="00C851A3" w:rsidP="00DF1BE9">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1C7B933" w14:textId="77777777" w:rsidR="00C851A3" w:rsidRDefault="00C851A3" w:rsidP="00DF1BE9">
            <w:pPr>
              <w:jc w:val="both"/>
            </w:pPr>
            <w:r>
              <w:t>Garant stanovuje obsah seminářů a dohlíží na jejich jednotné vedení.</w:t>
            </w:r>
          </w:p>
          <w:p w14:paraId="4618B6E3" w14:textId="77777777" w:rsidR="00C851A3" w:rsidRDefault="00C851A3" w:rsidP="00DF1BE9">
            <w:pPr>
              <w:jc w:val="both"/>
            </w:pPr>
            <w:r>
              <w:t>Garant přímo vyučuje 100 % seminářů.</w:t>
            </w:r>
          </w:p>
          <w:p w14:paraId="3D2D08BE" w14:textId="77777777" w:rsidR="00C851A3" w:rsidRDefault="00C851A3" w:rsidP="00DF1BE9">
            <w:pPr>
              <w:jc w:val="both"/>
            </w:pPr>
          </w:p>
        </w:tc>
      </w:tr>
      <w:tr w:rsidR="00C851A3" w14:paraId="789D53A1"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46E5F7" w14:textId="77777777" w:rsidR="00C851A3" w:rsidRDefault="00C851A3" w:rsidP="00DF1BE9">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6CF11AC8" w14:textId="77777777" w:rsidR="00C851A3" w:rsidRDefault="00C851A3" w:rsidP="00DF1BE9">
            <w:pPr>
              <w:jc w:val="both"/>
            </w:pPr>
            <w:r>
              <w:t>doc. Ing. Zuzana Tučková, Ph.D. – vede semináře (100 %)</w:t>
            </w:r>
          </w:p>
        </w:tc>
      </w:tr>
      <w:tr w:rsidR="00C851A3" w14:paraId="3E348573" w14:textId="77777777" w:rsidTr="00DF1BE9">
        <w:trPr>
          <w:trHeight w:val="397"/>
        </w:trPr>
        <w:tc>
          <w:tcPr>
            <w:tcW w:w="9855" w:type="dxa"/>
            <w:gridSpan w:val="8"/>
            <w:tcBorders>
              <w:top w:val="nil"/>
              <w:left w:val="single" w:sz="4" w:space="0" w:color="auto"/>
              <w:bottom w:val="single" w:sz="4" w:space="0" w:color="auto"/>
              <w:right w:val="single" w:sz="4" w:space="0" w:color="auto"/>
            </w:tcBorders>
          </w:tcPr>
          <w:p w14:paraId="469E33C2" w14:textId="77777777" w:rsidR="00C851A3" w:rsidRDefault="00C851A3" w:rsidP="00DF1BE9">
            <w:pPr>
              <w:jc w:val="both"/>
            </w:pPr>
          </w:p>
        </w:tc>
      </w:tr>
      <w:tr w:rsidR="00C851A3" w14:paraId="7D319553"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F05CCC" w14:textId="77777777" w:rsidR="00C851A3" w:rsidRDefault="00C851A3" w:rsidP="00DF1BE9">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324FE03" w14:textId="77777777" w:rsidR="00C851A3" w:rsidRDefault="00C851A3" w:rsidP="00DF1BE9">
            <w:pPr>
              <w:jc w:val="both"/>
            </w:pPr>
          </w:p>
        </w:tc>
      </w:tr>
      <w:tr w:rsidR="00C851A3" w14:paraId="313435DC" w14:textId="77777777" w:rsidTr="00DF1BE9">
        <w:trPr>
          <w:trHeight w:val="3938"/>
        </w:trPr>
        <w:tc>
          <w:tcPr>
            <w:tcW w:w="9855" w:type="dxa"/>
            <w:gridSpan w:val="8"/>
            <w:tcBorders>
              <w:top w:val="nil"/>
              <w:left w:val="single" w:sz="4" w:space="0" w:color="auto"/>
              <w:bottom w:val="single" w:sz="12" w:space="0" w:color="auto"/>
              <w:right w:val="single" w:sz="4" w:space="0" w:color="auto"/>
            </w:tcBorders>
          </w:tcPr>
          <w:p w14:paraId="723A81FE" w14:textId="77777777" w:rsidR="00C851A3" w:rsidRDefault="00C851A3" w:rsidP="00DF1BE9">
            <w:pPr>
              <w:jc w:val="both"/>
              <w:rPr>
                <w:bCs/>
              </w:rPr>
            </w:pPr>
            <w:r>
              <w:rPr>
                <w:bCs/>
              </w:rPr>
              <w:t>Předmět je zaměřen na získání znalostí a dovedností v oblasti písemného odborného vyjadřování, které by měly vyústit v napsání bakalářské práce. Cílem předmětu je prohloubit znalostí studentů v oblasti vyhledávání informačních zdrojů, odborné literatury, zpracování rešerší, správnosti citací, ale také plánovat celý proces tvorby bakalářské práce a seznámit je s klíčovými zásadami její formální a obsahové úrovně. Seznámit je s nejnovějšími poznatky metodologie a teorie v oblasti tvorby bakalářské práce a naučit je zásady efektivní prezentace odborných výsledků a obhajoby vlastního názoru.</w:t>
            </w:r>
          </w:p>
          <w:p w14:paraId="4999DC64" w14:textId="77777777" w:rsidR="00C851A3" w:rsidRDefault="00C851A3" w:rsidP="00DF1BE9">
            <w:pPr>
              <w:jc w:val="both"/>
              <w:rPr>
                <w:bCs/>
              </w:rPr>
            </w:pPr>
          </w:p>
          <w:p w14:paraId="2EA8D08E" w14:textId="77777777" w:rsidR="00C851A3" w:rsidRDefault="00C851A3" w:rsidP="00DF1BE9">
            <w:pPr>
              <w:jc w:val="both"/>
              <w:rPr>
                <w:bCs/>
              </w:rPr>
            </w:pPr>
            <w:r>
              <w:rPr>
                <w:bCs/>
              </w:rPr>
              <w:t>Vyučovaná témata:</w:t>
            </w:r>
          </w:p>
          <w:p w14:paraId="1D55A477" w14:textId="4CE3B904" w:rsidR="00C851A3" w:rsidRDefault="00C851A3" w:rsidP="00C851A3">
            <w:pPr>
              <w:pStyle w:val="Odstavecseseznamem"/>
              <w:numPr>
                <w:ilvl w:val="0"/>
                <w:numId w:val="7"/>
              </w:numPr>
              <w:jc w:val="both"/>
              <w:rPr>
                <w:bCs/>
              </w:rPr>
            </w:pPr>
            <w:r>
              <w:rPr>
                <w:bCs/>
              </w:rPr>
              <w:t xml:space="preserve">Struktura a náležitosti </w:t>
            </w:r>
            <w:del w:id="3108" w:author="Eva Skýbová" w:date="2024-05-15T08:27:00Z">
              <w:r w:rsidDel="00EA4AA2">
                <w:rPr>
                  <w:bCs/>
                </w:rPr>
                <w:delText xml:space="preserve">diplomové </w:delText>
              </w:r>
            </w:del>
            <w:ins w:id="3109" w:author="Eva Skýbová" w:date="2024-05-15T08:27:00Z">
              <w:r w:rsidR="00EA4AA2">
                <w:rPr>
                  <w:bCs/>
                </w:rPr>
                <w:t xml:space="preserve">bakalářské </w:t>
              </w:r>
            </w:ins>
            <w:r>
              <w:rPr>
                <w:bCs/>
              </w:rPr>
              <w:t>práce;</w:t>
            </w:r>
          </w:p>
          <w:p w14:paraId="79932AA4" w14:textId="77777777" w:rsidR="00C851A3" w:rsidRDefault="00C851A3" w:rsidP="00C851A3">
            <w:pPr>
              <w:pStyle w:val="Odstavecseseznamem"/>
              <w:numPr>
                <w:ilvl w:val="0"/>
                <w:numId w:val="7"/>
              </w:numPr>
              <w:jc w:val="both"/>
              <w:rPr>
                <w:bCs/>
              </w:rPr>
            </w:pPr>
            <w:r>
              <w:rPr>
                <w:bCs/>
              </w:rPr>
              <w:t xml:space="preserve">Zásady zpracování teoretické části práce, </w:t>
            </w:r>
          </w:p>
          <w:p w14:paraId="1DD7C560" w14:textId="77777777" w:rsidR="00C851A3" w:rsidRDefault="00C851A3" w:rsidP="00C851A3">
            <w:pPr>
              <w:pStyle w:val="Odstavecseseznamem"/>
              <w:numPr>
                <w:ilvl w:val="0"/>
                <w:numId w:val="7"/>
              </w:numPr>
              <w:jc w:val="both"/>
              <w:rPr>
                <w:bCs/>
              </w:rPr>
            </w:pPr>
            <w:r>
              <w:rPr>
                <w:bCs/>
              </w:rPr>
              <w:t>Práce s odbornou literaturou;</w:t>
            </w:r>
          </w:p>
          <w:p w14:paraId="79BBA7A6" w14:textId="77777777" w:rsidR="00C851A3" w:rsidRDefault="00C851A3" w:rsidP="00C851A3">
            <w:pPr>
              <w:pStyle w:val="Odstavecseseznamem"/>
              <w:numPr>
                <w:ilvl w:val="0"/>
                <w:numId w:val="7"/>
              </w:numPr>
              <w:jc w:val="both"/>
              <w:rPr>
                <w:bCs/>
              </w:rPr>
            </w:pPr>
            <w:r>
              <w:rPr>
                <w:bCs/>
              </w:rPr>
              <w:t>Vyhledávání zdrojů informací;</w:t>
            </w:r>
          </w:p>
          <w:p w14:paraId="2F1B78DA" w14:textId="77777777" w:rsidR="00C851A3" w:rsidRDefault="00C851A3" w:rsidP="00C851A3">
            <w:pPr>
              <w:pStyle w:val="Odstavecseseznamem"/>
              <w:numPr>
                <w:ilvl w:val="0"/>
                <w:numId w:val="7"/>
              </w:numPr>
              <w:jc w:val="both"/>
              <w:rPr>
                <w:bCs/>
              </w:rPr>
            </w:pPr>
            <w:r>
              <w:rPr>
                <w:bCs/>
              </w:rPr>
              <w:t>Zásady citování použitých zdrojů;</w:t>
            </w:r>
          </w:p>
          <w:p w14:paraId="4BF80C40" w14:textId="77777777" w:rsidR="00C851A3" w:rsidRDefault="00C851A3" w:rsidP="00C851A3">
            <w:pPr>
              <w:pStyle w:val="Odstavecseseznamem"/>
              <w:numPr>
                <w:ilvl w:val="0"/>
                <w:numId w:val="7"/>
              </w:numPr>
              <w:jc w:val="both"/>
              <w:rPr>
                <w:bCs/>
              </w:rPr>
            </w:pPr>
            <w:r>
              <w:rPr>
                <w:bCs/>
              </w:rPr>
              <w:t>Formulace cíle práce;</w:t>
            </w:r>
          </w:p>
          <w:p w14:paraId="05FAD0EA" w14:textId="24EC8843" w:rsidR="00C851A3" w:rsidRDefault="00C851A3" w:rsidP="00C851A3">
            <w:pPr>
              <w:pStyle w:val="Odstavecseseznamem"/>
              <w:numPr>
                <w:ilvl w:val="0"/>
                <w:numId w:val="7"/>
              </w:numPr>
              <w:jc w:val="both"/>
              <w:rPr>
                <w:bCs/>
              </w:rPr>
            </w:pPr>
            <w:r>
              <w:rPr>
                <w:bCs/>
              </w:rPr>
              <w:t xml:space="preserve">Metodologie a její využití v rámci </w:t>
            </w:r>
            <w:del w:id="3110" w:author="Eva Skýbová" w:date="2024-05-15T08:27:00Z">
              <w:r w:rsidDel="00EA4AA2">
                <w:rPr>
                  <w:bCs/>
                </w:rPr>
                <w:delText xml:space="preserve">diplomové </w:delText>
              </w:r>
            </w:del>
            <w:ins w:id="3111" w:author="Eva Skýbová" w:date="2024-05-15T08:27:00Z">
              <w:r w:rsidR="00EA4AA2">
                <w:rPr>
                  <w:bCs/>
                </w:rPr>
                <w:t xml:space="preserve">bakalářské </w:t>
              </w:r>
            </w:ins>
            <w:r>
              <w:rPr>
                <w:bCs/>
              </w:rPr>
              <w:t>práce;</w:t>
            </w:r>
          </w:p>
          <w:p w14:paraId="022D5670" w14:textId="77777777" w:rsidR="00C851A3" w:rsidRDefault="00C851A3" w:rsidP="00C851A3">
            <w:pPr>
              <w:pStyle w:val="Odstavecseseznamem"/>
              <w:numPr>
                <w:ilvl w:val="0"/>
                <w:numId w:val="7"/>
              </w:numPr>
              <w:jc w:val="both"/>
              <w:rPr>
                <w:bCs/>
              </w:rPr>
            </w:pPr>
            <w:r>
              <w:rPr>
                <w:bCs/>
              </w:rPr>
              <w:t>Metody kvalitativního výzkumu;</w:t>
            </w:r>
          </w:p>
          <w:p w14:paraId="2059A75C" w14:textId="77777777" w:rsidR="00C851A3" w:rsidRDefault="00C851A3" w:rsidP="00C851A3">
            <w:pPr>
              <w:pStyle w:val="Odstavecseseznamem"/>
              <w:numPr>
                <w:ilvl w:val="0"/>
                <w:numId w:val="7"/>
              </w:numPr>
              <w:jc w:val="both"/>
              <w:rPr>
                <w:bCs/>
              </w:rPr>
            </w:pPr>
            <w:r>
              <w:rPr>
                <w:bCs/>
              </w:rPr>
              <w:t>Metody kvantitativního výzkumu;</w:t>
            </w:r>
          </w:p>
          <w:p w14:paraId="2A762F65" w14:textId="701F535A" w:rsidR="00C851A3" w:rsidRDefault="00C851A3" w:rsidP="00C851A3">
            <w:pPr>
              <w:pStyle w:val="Odstavecseseznamem"/>
              <w:numPr>
                <w:ilvl w:val="0"/>
                <w:numId w:val="7"/>
              </w:numPr>
              <w:jc w:val="both"/>
              <w:rPr>
                <w:bCs/>
              </w:rPr>
            </w:pPr>
            <w:r>
              <w:rPr>
                <w:bCs/>
              </w:rPr>
              <w:t xml:space="preserve">Formální úprava </w:t>
            </w:r>
            <w:del w:id="3112" w:author="Eva Skýbová" w:date="2024-05-15T08:27:00Z">
              <w:r w:rsidDel="00EA4AA2">
                <w:rPr>
                  <w:bCs/>
                </w:rPr>
                <w:delText xml:space="preserve">diplomové </w:delText>
              </w:r>
            </w:del>
            <w:ins w:id="3113" w:author="Eva Skýbová" w:date="2024-05-15T08:27:00Z">
              <w:r w:rsidR="00EA4AA2">
                <w:rPr>
                  <w:bCs/>
                </w:rPr>
                <w:t xml:space="preserve">bakalářské </w:t>
              </w:r>
            </w:ins>
            <w:r>
              <w:rPr>
                <w:bCs/>
              </w:rPr>
              <w:t>práce;</w:t>
            </w:r>
          </w:p>
          <w:p w14:paraId="1304FE4D" w14:textId="77777777" w:rsidR="00C851A3" w:rsidRDefault="00C851A3" w:rsidP="00C851A3">
            <w:pPr>
              <w:pStyle w:val="Odstavecseseznamem"/>
              <w:numPr>
                <w:ilvl w:val="0"/>
                <w:numId w:val="7"/>
              </w:numPr>
              <w:jc w:val="both"/>
              <w:rPr>
                <w:bCs/>
              </w:rPr>
            </w:pPr>
            <w:r>
              <w:rPr>
                <w:bCs/>
              </w:rPr>
              <w:t>Pravidla použití a úpravy převzatých obrázků a tabulek;</w:t>
            </w:r>
          </w:p>
          <w:p w14:paraId="419C83D3" w14:textId="77777777" w:rsidR="00C851A3" w:rsidRDefault="00C851A3" w:rsidP="00C851A3">
            <w:pPr>
              <w:pStyle w:val="Odstavecseseznamem"/>
              <w:numPr>
                <w:ilvl w:val="0"/>
                <w:numId w:val="7"/>
              </w:numPr>
              <w:jc w:val="both"/>
              <w:rPr>
                <w:bCs/>
              </w:rPr>
            </w:pPr>
            <w:r>
              <w:rPr>
                <w:bCs/>
              </w:rPr>
              <w:t>Zásady tvorby prezentace pro obhajobu práce;</w:t>
            </w:r>
          </w:p>
          <w:p w14:paraId="2C7A03CE" w14:textId="77777777" w:rsidR="00C851A3" w:rsidRPr="00FC055B" w:rsidRDefault="00C851A3" w:rsidP="00C851A3">
            <w:pPr>
              <w:pStyle w:val="Odstavecseseznamem"/>
              <w:numPr>
                <w:ilvl w:val="0"/>
                <w:numId w:val="7"/>
              </w:numPr>
              <w:jc w:val="both"/>
            </w:pPr>
            <w:r>
              <w:rPr>
                <w:bCs/>
              </w:rPr>
              <w:t>Doporučení pro prezentaci práce.</w:t>
            </w:r>
          </w:p>
          <w:p w14:paraId="5FF0BA9E" w14:textId="77777777" w:rsidR="00C851A3" w:rsidRDefault="00C851A3" w:rsidP="00DF1BE9">
            <w:pPr>
              <w:pStyle w:val="Odstavecseseznamem"/>
              <w:jc w:val="both"/>
            </w:pPr>
          </w:p>
        </w:tc>
      </w:tr>
      <w:tr w:rsidR="00C851A3" w14:paraId="15100F40" w14:textId="77777777" w:rsidTr="00DF1BE9">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3B03196E"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0F36901" w14:textId="77777777" w:rsidR="00C851A3" w:rsidRDefault="00C851A3" w:rsidP="00DF1BE9">
            <w:pPr>
              <w:jc w:val="both"/>
            </w:pPr>
          </w:p>
        </w:tc>
      </w:tr>
      <w:tr w:rsidR="00C851A3" w14:paraId="63DF14CC" w14:textId="77777777" w:rsidTr="00DF1BE9">
        <w:trPr>
          <w:trHeight w:val="1497"/>
        </w:trPr>
        <w:tc>
          <w:tcPr>
            <w:tcW w:w="9855" w:type="dxa"/>
            <w:gridSpan w:val="8"/>
            <w:tcBorders>
              <w:top w:val="nil"/>
              <w:left w:val="single" w:sz="4" w:space="0" w:color="auto"/>
              <w:bottom w:val="single" w:sz="2" w:space="0" w:color="auto"/>
              <w:right w:val="single" w:sz="4" w:space="0" w:color="auto"/>
            </w:tcBorders>
          </w:tcPr>
          <w:p w14:paraId="2425D375" w14:textId="77777777" w:rsidR="00C851A3" w:rsidRPr="005960D4" w:rsidRDefault="00C851A3" w:rsidP="00DF1BE9">
            <w:pPr>
              <w:jc w:val="both"/>
              <w:rPr>
                <w:b/>
              </w:rPr>
            </w:pPr>
            <w:r w:rsidRPr="005960D4">
              <w:rPr>
                <w:b/>
              </w:rPr>
              <w:t>Povinná literatura:</w:t>
            </w:r>
          </w:p>
          <w:p w14:paraId="5A2E003D" w14:textId="77777777" w:rsidR="00C851A3" w:rsidRPr="005960D4" w:rsidRDefault="00C851A3" w:rsidP="00DF1BE9">
            <w:pPr>
              <w:jc w:val="both"/>
              <w:rPr>
                <w:bCs/>
              </w:rPr>
            </w:pPr>
            <w:r w:rsidRPr="005960D4">
              <w:rPr>
                <w:bCs/>
              </w:rPr>
              <w:t>Literature focused on the given topic of the bachelor thesis - will be specified in each assignment of the bachelor thesis.</w:t>
            </w:r>
          </w:p>
          <w:p w14:paraId="31CC065B" w14:textId="77777777" w:rsidR="00C851A3" w:rsidRPr="005960D4" w:rsidRDefault="00C851A3" w:rsidP="00DF1BE9">
            <w:pPr>
              <w:jc w:val="both"/>
              <w:rPr>
                <w:bCs/>
              </w:rPr>
            </w:pPr>
            <w:r w:rsidRPr="005960D4">
              <w:rPr>
                <w:bCs/>
              </w:rPr>
              <w:t>Rector's Directive 33/2019 Rules for the submission and processing of bachelor's theses, diploma theses and rigorous theses, their storage, access and control of originality.</w:t>
            </w:r>
          </w:p>
          <w:p w14:paraId="7B1C9949" w14:textId="77777777" w:rsidR="00C851A3" w:rsidRPr="005960D4" w:rsidRDefault="00C851A3" w:rsidP="00DF1BE9">
            <w:pPr>
              <w:jc w:val="both"/>
              <w:rPr>
                <w:bCs/>
              </w:rPr>
            </w:pPr>
            <w:r w:rsidRPr="005960D4">
              <w:rPr>
                <w:bCs/>
              </w:rPr>
              <w:t>Dean's Directive 03/2020 Rules for commissioning bachelor's and master's theses.</w:t>
            </w:r>
          </w:p>
          <w:p w14:paraId="1331899F" w14:textId="77777777" w:rsidR="00C851A3" w:rsidRPr="005960D4" w:rsidRDefault="00C851A3" w:rsidP="00DF1BE9">
            <w:pPr>
              <w:jc w:val="both"/>
              <w:rPr>
                <w:bCs/>
              </w:rPr>
            </w:pPr>
          </w:p>
          <w:p w14:paraId="6E79553A" w14:textId="77777777" w:rsidR="00C851A3" w:rsidRPr="005960D4" w:rsidRDefault="00C851A3" w:rsidP="00DF1BE9">
            <w:pPr>
              <w:jc w:val="both"/>
              <w:rPr>
                <w:rStyle w:val="Hypertextovodkaz"/>
                <w:b/>
              </w:rPr>
            </w:pPr>
            <w:r w:rsidRPr="005960D4">
              <w:rPr>
                <w:rStyle w:val="Hypertextovodkaz"/>
                <w:b/>
              </w:rPr>
              <w:t>Doporučená literatura:</w:t>
            </w:r>
          </w:p>
          <w:p w14:paraId="3FC78250" w14:textId="77777777" w:rsidR="00C851A3" w:rsidRDefault="00C851A3" w:rsidP="00DF1BE9">
            <w:pPr>
              <w:pStyle w:val="Normlnweb"/>
              <w:spacing w:before="0" w:beforeAutospacing="0" w:after="0" w:afterAutospacing="0"/>
              <w:jc w:val="both"/>
            </w:pPr>
            <w:r w:rsidRPr="005960D4">
              <w:rPr>
                <w:rFonts w:ascii="Times New Roman" w:hAnsi="Times New Roman" w:cs="Times New Roman"/>
                <w:bCs/>
                <w:sz w:val="20"/>
                <w:szCs w:val="20"/>
              </w:rPr>
              <w:t>Citation standard ISO 690:2022 - Bibliographic citations</w:t>
            </w:r>
          </w:p>
        </w:tc>
      </w:tr>
      <w:tr w:rsidR="00C851A3" w14:paraId="7519DF8E"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02DB8DE" w14:textId="77777777" w:rsidR="00C851A3" w:rsidRDefault="00C851A3" w:rsidP="00DF1BE9">
            <w:pPr>
              <w:jc w:val="center"/>
              <w:rPr>
                <w:b/>
              </w:rPr>
            </w:pPr>
            <w:r>
              <w:rPr>
                <w:b/>
              </w:rPr>
              <w:t>Informace ke kombinované nebo distanční formě</w:t>
            </w:r>
          </w:p>
        </w:tc>
      </w:tr>
      <w:tr w:rsidR="00C851A3" w14:paraId="3B63B1CA" w14:textId="77777777" w:rsidTr="00DF1BE9">
        <w:trPr>
          <w:trHeight w:val="117"/>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CA252A7" w14:textId="77777777" w:rsidR="00C851A3" w:rsidRDefault="00C851A3" w:rsidP="00DF1BE9">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7A49D9DC" w14:textId="77777777" w:rsidR="00C851A3" w:rsidRDefault="00C851A3" w:rsidP="00DF1BE9">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E37BD3C" w14:textId="77777777" w:rsidR="00C851A3" w:rsidRDefault="00C851A3" w:rsidP="00DF1BE9">
            <w:pPr>
              <w:jc w:val="both"/>
              <w:rPr>
                <w:b/>
              </w:rPr>
            </w:pPr>
            <w:r>
              <w:rPr>
                <w:b/>
              </w:rPr>
              <w:t xml:space="preserve">hodin </w:t>
            </w:r>
          </w:p>
        </w:tc>
      </w:tr>
      <w:tr w:rsidR="00C851A3" w14:paraId="29FC1C00" w14:textId="77777777" w:rsidTr="00DF1BE9">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A86A1F" w14:textId="77777777" w:rsidR="00C851A3" w:rsidRDefault="00C851A3" w:rsidP="00DF1BE9">
            <w:pPr>
              <w:jc w:val="both"/>
              <w:rPr>
                <w:b/>
              </w:rPr>
            </w:pPr>
            <w:r>
              <w:rPr>
                <w:b/>
              </w:rPr>
              <w:t>Informace o způsobu kontaktu s vyučujícím</w:t>
            </w:r>
          </w:p>
        </w:tc>
      </w:tr>
      <w:tr w:rsidR="00C851A3" w14:paraId="52ABDAC7" w14:textId="77777777" w:rsidTr="00DF1BE9">
        <w:trPr>
          <w:trHeight w:val="1125"/>
        </w:trPr>
        <w:tc>
          <w:tcPr>
            <w:tcW w:w="9855" w:type="dxa"/>
            <w:gridSpan w:val="8"/>
            <w:tcBorders>
              <w:top w:val="single" w:sz="4" w:space="0" w:color="auto"/>
              <w:left w:val="single" w:sz="4" w:space="0" w:color="auto"/>
              <w:bottom w:val="single" w:sz="4" w:space="0" w:color="auto"/>
              <w:right w:val="single" w:sz="4" w:space="0" w:color="auto"/>
            </w:tcBorders>
            <w:hideMark/>
          </w:tcPr>
          <w:p w14:paraId="47CB05D7" w14:textId="77777777" w:rsidR="00C851A3" w:rsidRDefault="00C851A3" w:rsidP="00DF1BE9">
            <w:pPr>
              <w:jc w:val="both"/>
            </w:pPr>
          </w:p>
        </w:tc>
      </w:tr>
      <w:tr w:rsidR="00C851A3" w14:paraId="5E76ABD0" w14:textId="77777777" w:rsidTr="00DF1BE9">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D8550B9" w14:textId="77777777" w:rsidR="00C851A3" w:rsidRDefault="00C851A3" w:rsidP="00DF1BE9">
            <w:pPr>
              <w:jc w:val="both"/>
              <w:rPr>
                <w:b/>
                <w:sz w:val="28"/>
              </w:rPr>
            </w:pPr>
            <w:r>
              <w:lastRenderedPageBreak/>
              <w:br w:type="page"/>
            </w:r>
            <w:r>
              <w:rPr>
                <w:b/>
                <w:sz w:val="28"/>
              </w:rPr>
              <w:t>B-III – Charakteristika studijního předmětu</w:t>
            </w:r>
          </w:p>
        </w:tc>
      </w:tr>
      <w:tr w:rsidR="00C851A3" w14:paraId="52A4728F" w14:textId="77777777" w:rsidTr="00DF1BE9">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9AA25E7" w14:textId="77777777" w:rsidR="00C851A3" w:rsidRDefault="00C851A3" w:rsidP="00DF1BE9">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F7CD280" w14:textId="77777777" w:rsidR="00C851A3" w:rsidRDefault="00C851A3" w:rsidP="00DF1BE9">
            <w:pPr>
              <w:jc w:val="both"/>
              <w:rPr>
                <w:b/>
              </w:rPr>
            </w:pPr>
            <w:r>
              <w:rPr>
                <w:b/>
              </w:rPr>
              <w:t>Business Economics</w:t>
            </w:r>
          </w:p>
        </w:tc>
      </w:tr>
      <w:tr w:rsidR="00C851A3" w14:paraId="35DA7551"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CBADAC" w14:textId="77777777" w:rsidR="00C851A3" w:rsidRDefault="00C851A3" w:rsidP="00DF1BE9">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5D24B2A" w14:textId="77777777" w:rsidR="00C851A3" w:rsidRDefault="00C851A3" w:rsidP="00DF1BE9">
            <w:pPr>
              <w:jc w:val="both"/>
            </w:pPr>
            <w:r>
              <w:t xml:space="preserve">povinný, </w:t>
            </w:r>
            <w:r>
              <w:rPr>
                <w:b/>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9A867D" w14:textId="77777777" w:rsidR="00C851A3" w:rsidRDefault="00C851A3" w:rsidP="00DF1BE9">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6264964" w14:textId="77777777" w:rsidR="00C851A3" w:rsidRDefault="00C851A3" w:rsidP="00DF1BE9">
            <w:pPr>
              <w:jc w:val="both"/>
            </w:pPr>
            <w:r>
              <w:t>1/LS</w:t>
            </w:r>
          </w:p>
        </w:tc>
      </w:tr>
      <w:tr w:rsidR="00C851A3" w14:paraId="73DD8AF7"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D38529" w14:textId="77777777" w:rsidR="00C851A3" w:rsidRDefault="00C851A3" w:rsidP="00DF1BE9">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5A83C7B" w14:textId="77777777" w:rsidR="00C851A3" w:rsidRDefault="00C851A3" w:rsidP="00DF1BE9">
            <w:pPr>
              <w:jc w:val="both"/>
            </w:pPr>
            <w:r>
              <w:t>14p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224F235" w14:textId="77777777" w:rsidR="00C851A3" w:rsidRDefault="00C851A3" w:rsidP="00DF1BE9">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E6CA594" w14:textId="77777777" w:rsidR="00C851A3" w:rsidRDefault="00C851A3" w:rsidP="00DF1BE9">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919262A" w14:textId="77777777" w:rsidR="00C851A3" w:rsidRDefault="00C851A3" w:rsidP="00DF1BE9">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4D9D56D" w14:textId="00C029C0" w:rsidR="00C851A3" w:rsidRDefault="00C851A3" w:rsidP="00DF1BE9">
            <w:pPr>
              <w:jc w:val="both"/>
            </w:pPr>
            <w:del w:id="3114" w:author="Eva Skýbová" w:date="2024-05-15T08:28:00Z">
              <w:r w:rsidDel="00EA4AA2">
                <w:delText>4</w:delText>
              </w:r>
            </w:del>
            <w:ins w:id="3115" w:author="Eva Skýbová" w:date="2024-05-15T08:28:00Z">
              <w:r w:rsidR="00EA4AA2">
                <w:t>5</w:t>
              </w:r>
            </w:ins>
          </w:p>
        </w:tc>
      </w:tr>
      <w:tr w:rsidR="00C851A3" w14:paraId="0DE88EDC"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2913CE" w14:textId="77777777" w:rsidR="00C851A3" w:rsidRDefault="00C851A3" w:rsidP="00DF1BE9">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3E972DE" w14:textId="77777777" w:rsidR="00C851A3" w:rsidRDefault="00C851A3" w:rsidP="00DF1BE9">
            <w:pPr>
              <w:jc w:val="both"/>
            </w:pPr>
          </w:p>
        </w:tc>
      </w:tr>
      <w:tr w:rsidR="00C851A3" w14:paraId="5942B995"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DBD4A17" w14:textId="77777777" w:rsidR="00C851A3" w:rsidRDefault="00C851A3" w:rsidP="00DF1BE9">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1D028B9" w14:textId="77777777" w:rsidR="00C851A3" w:rsidRDefault="00C851A3" w:rsidP="00DF1BE9">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9B72F47" w14:textId="77777777" w:rsidR="00C851A3" w:rsidRDefault="00C851A3" w:rsidP="00DF1BE9">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39D8A1D" w14:textId="77777777" w:rsidR="00C851A3" w:rsidRDefault="00C851A3" w:rsidP="00DF1BE9">
            <w:pPr>
              <w:jc w:val="both"/>
            </w:pPr>
            <w:r>
              <w:t>přednášky</w:t>
            </w:r>
          </w:p>
          <w:p w14:paraId="0DC853C7" w14:textId="77777777" w:rsidR="00C851A3" w:rsidRDefault="00C851A3" w:rsidP="00DF1BE9">
            <w:pPr>
              <w:jc w:val="both"/>
            </w:pPr>
            <w:r>
              <w:t>semináře</w:t>
            </w:r>
          </w:p>
        </w:tc>
      </w:tr>
      <w:tr w:rsidR="00C851A3" w14:paraId="01CD1620"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D65D1F" w14:textId="77777777" w:rsidR="00C851A3" w:rsidRDefault="00C851A3" w:rsidP="00DF1BE9">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DBF5FDB" w14:textId="77777777" w:rsidR="00C851A3" w:rsidRDefault="00C851A3" w:rsidP="00DF1BE9">
            <w:r>
              <w:t xml:space="preserve">Zápočet: 80% aktivní účast na seminářích, úspěšné absolvování zápočtového testu. </w:t>
            </w:r>
            <w:r>
              <w:br/>
              <w:t>Zkouška: písemná a ústní, zvládnutí problematiky přednášené látky v rozsahu osnov předmětu (60 %).</w:t>
            </w:r>
          </w:p>
        </w:tc>
      </w:tr>
      <w:tr w:rsidR="00C851A3" w14:paraId="462B4463" w14:textId="77777777" w:rsidTr="00DF1BE9">
        <w:trPr>
          <w:trHeight w:val="168"/>
        </w:trPr>
        <w:tc>
          <w:tcPr>
            <w:tcW w:w="9855" w:type="dxa"/>
            <w:gridSpan w:val="8"/>
            <w:tcBorders>
              <w:top w:val="nil"/>
              <w:left w:val="single" w:sz="4" w:space="0" w:color="auto"/>
              <w:bottom w:val="single" w:sz="4" w:space="0" w:color="auto"/>
              <w:right w:val="single" w:sz="4" w:space="0" w:color="auto"/>
            </w:tcBorders>
          </w:tcPr>
          <w:p w14:paraId="33D67AA1" w14:textId="77777777" w:rsidR="00C851A3" w:rsidRDefault="00C851A3" w:rsidP="00DF1BE9">
            <w:pPr>
              <w:jc w:val="both"/>
            </w:pPr>
          </w:p>
        </w:tc>
      </w:tr>
      <w:tr w:rsidR="00C851A3" w14:paraId="42BB202E" w14:textId="77777777" w:rsidTr="00DF1BE9">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4EB68E7" w14:textId="77777777" w:rsidR="00C851A3" w:rsidRDefault="00C851A3" w:rsidP="00DF1BE9">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56241EB6" w14:textId="77777777" w:rsidR="00C851A3" w:rsidRDefault="00C851A3" w:rsidP="00DF1BE9">
            <w:pPr>
              <w:jc w:val="both"/>
            </w:pPr>
            <w:r>
              <w:t>doc. Ing. Zuzana Tučková, Ph.D.</w:t>
            </w:r>
          </w:p>
        </w:tc>
      </w:tr>
      <w:tr w:rsidR="00C851A3" w14:paraId="3A35DE13" w14:textId="77777777" w:rsidTr="00DF1BE9">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FCE6C6A" w14:textId="77777777" w:rsidR="00C851A3" w:rsidRDefault="00C851A3" w:rsidP="00DF1BE9">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D21E0F8" w14:textId="77777777" w:rsidR="00C851A3" w:rsidRDefault="00C851A3" w:rsidP="00DF1BE9">
            <w:pPr>
              <w:jc w:val="both"/>
            </w:pPr>
            <w:r>
              <w:t>Garant stanovuje obsah přednášek a seminářů a dohlíží na jejich jednotné vedení.</w:t>
            </w:r>
          </w:p>
          <w:p w14:paraId="27C0685B" w14:textId="4CAAB768" w:rsidR="00C851A3" w:rsidRDefault="00C851A3" w:rsidP="00DF1BE9">
            <w:pPr>
              <w:jc w:val="both"/>
            </w:pPr>
            <w:r>
              <w:t xml:space="preserve">Garant přímo vyučuje </w:t>
            </w:r>
            <w:del w:id="3116" w:author="Eva Skýbová" w:date="2024-05-15T10:13:00Z">
              <w:r w:rsidDel="00275D08">
                <w:delText xml:space="preserve">60 </w:delText>
              </w:r>
            </w:del>
            <w:ins w:id="3117" w:author="Eva Skýbová" w:date="2024-05-15T10:13:00Z">
              <w:r w:rsidR="00275D08">
                <w:t xml:space="preserve">100 </w:t>
              </w:r>
            </w:ins>
            <w:r>
              <w:t>% přednášek.</w:t>
            </w:r>
          </w:p>
          <w:p w14:paraId="1B7031DE" w14:textId="77777777" w:rsidR="00C851A3" w:rsidRDefault="00C851A3" w:rsidP="00DF1BE9">
            <w:pPr>
              <w:jc w:val="both"/>
            </w:pPr>
          </w:p>
        </w:tc>
      </w:tr>
      <w:tr w:rsidR="00C851A3" w14:paraId="1BC243B3"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95633B" w14:textId="77777777" w:rsidR="00C851A3" w:rsidRDefault="00C851A3" w:rsidP="00DF1BE9">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610CB097" w14:textId="015884BE" w:rsidR="00C851A3" w:rsidRDefault="00C851A3" w:rsidP="00DF1BE9">
            <w:pPr>
              <w:jc w:val="both"/>
            </w:pPr>
            <w:r>
              <w:t>doc. Ing. Zuzana Tučková, Ph.D. – přednášející (</w:t>
            </w:r>
            <w:del w:id="3118" w:author="Eva Skýbová" w:date="2024-05-15T10:13:00Z">
              <w:r w:rsidDel="00275D08">
                <w:delText xml:space="preserve">57 </w:delText>
              </w:r>
            </w:del>
            <w:ins w:id="3119" w:author="Eva Skýbová" w:date="2024-05-15T10:13:00Z">
              <w:r w:rsidR="00275D08">
                <w:t xml:space="preserve">100 </w:t>
              </w:r>
            </w:ins>
            <w:r>
              <w:t>%)</w:t>
            </w:r>
          </w:p>
          <w:p w14:paraId="3EDF68BF" w14:textId="03EF7237" w:rsidR="00C851A3" w:rsidRDefault="00C851A3" w:rsidP="00275D08">
            <w:pPr>
              <w:jc w:val="both"/>
            </w:pPr>
            <w:r>
              <w:t>Ing. et Ing. Jiří Konečný, Ph.D. –</w:t>
            </w:r>
            <w:del w:id="3120" w:author="Eva Skýbová" w:date="2024-05-15T10:14:00Z">
              <w:r w:rsidDel="00275D08">
                <w:delText xml:space="preserve"> přednášející (43 %), </w:delText>
              </w:r>
            </w:del>
            <w:ins w:id="3121" w:author="Eva Skýbová" w:date="2024-05-15T10:14:00Z">
              <w:r w:rsidR="00275D08">
                <w:t xml:space="preserve"> </w:t>
              </w:r>
            </w:ins>
            <w:r>
              <w:t>vede semináře (100 %)</w:t>
            </w:r>
          </w:p>
        </w:tc>
      </w:tr>
      <w:tr w:rsidR="00C851A3" w14:paraId="0EDB3BCF" w14:textId="77777777" w:rsidTr="00DF1BE9">
        <w:trPr>
          <w:trHeight w:val="194"/>
        </w:trPr>
        <w:tc>
          <w:tcPr>
            <w:tcW w:w="9855" w:type="dxa"/>
            <w:gridSpan w:val="8"/>
            <w:tcBorders>
              <w:top w:val="nil"/>
              <w:left w:val="single" w:sz="4" w:space="0" w:color="auto"/>
              <w:bottom w:val="single" w:sz="4" w:space="0" w:color="auto"/>
              <w:right w:val="single" w:sz="4" w:space="0" w:color="auto"/>
            </w:tcBorders>
          </w:tcPr>
          <w:p w14:paraId="06ABFB7A" w14:textId="77777777" w:rsidR="00C851A3" w:rsidRDefault="00C851A3" w:rsidP="00DF1BE9">
            <w:pPr>
              <w:jc w:val="both"/>
            </w:pPr>
          </w:p>
        </w:tc>
      </w:tr>
      <w:tr w:rsidR="00C851A3" w14:paraId="1CB38F9D"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B92286E" w14:textId="77777777" w:rsidR="00C851A3" w:rsidRDefault="00C851A3" w:rsidP="00DF1BE9">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125A83B" w14:textId="77777777" w:rsidR="00C851A3" w:rsidRDefault="00C851A3" w:rsidP="00DF1BE9">
            <w:pPr>
              <w:jc w:val="both"/>
            </w:pPr>
          </w:p>
        </w:tc>
      </w:tr>
      <w:tr w:rsidR="00C851A3" w14:paraId="54695408" w14:textId="77777777" w:rsidTr="00DF1BE9">
        <w:trPr>
          <w:trHeight w:val="3938"/>
        </w:trPr>
        <w:tc>
          <w:tcPr>
            <w:tcW w:w="9855" w:type="dxa"/>
            <w:gridSpan w:val="8"/>
            <w:tcBorders>
              <w:top w:val="nil"/>
              <w:left w:val="single" w:sz="4" w:space="0" w:color="auto"/>
              <w:bottom w:val="single" w:sz="12" w:space="0" w:color="auto"/>
              <w:right w:val="single" w:sz="4" w:space="0" w:color="auto"/>
            </w:tcBorders>
          </w:tcPr>
          <w:p w14:paraId="2F994C02" w14:textId="77777777" w:rsidR="00C851A3" w:rsidRDefault="00C851A3" w:rsidP="00DF1BE9">
            <w:pPr>
              <w:jc w:val="both"/>
            </w:pPr>
            <w:r>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p>
          <w:p w14:paraId="2705C321" w14:textId="77777777" w:rsidR="00C851A3" w:rsidRDefault="00C851A3" w:rsidP="00DF1BE9">
            <w:pPr>
              <w:jc w:val="both"/>
            </w:pPr>
          </w:p>
          <w:p w14:paraId="231B9561" w14:textId="77777777" w:rsidR="00C851A3" w:rsidRDefault="00C851A3" w:rsidP="00DF1BE9">
            <w:r>
              <w:t>Vyučovaná témata:</w:t>
            </w:r>
          </w:p>
          <w:p w14:paraId="743E77E6" w14:textId="77777777" w:rsidR="00C851A3" w:rsidRDefault="00C851A3" w:rsidP="00C851A3">
            <w:pPr>
              <w:pStyle w:val="Odstavecseseznamem"/>
              <w:numPr>
                <w:ilvl w:val="0"/>
                <w:numId w:val="10"/>
              </w:numPr>
            </w:pPr>
            <w:r>
              <w:t xml:space="preserve">Úvod do podnikové ekonomiky; </w:t>
            </w:r>
          </w:p>
          <w:p w14:paraId="1B8AA9F5" w14:textId="77777777" w:rsidR="00C851A3" w:rsidRDefault="00C851A3" w:rsidP="00C851A3">
            <w:pPr>
              <w:pStyle w:val="Odstavecseseznamem"/>
              <w:numPr>
                <w:ilvl w:val="0"/>
                <w:numId w:val="10"/>
              </w:numPr>
            </w:pPr>
            <w:r>
              <w:t>Ekonomický princip;</w:t>
            </w:r>
          </w:p>
          <w:p w14:paraId="31A6CD62" w14:textId="77777777" w:rsidR="00C851A3" w:rsidRDefault="00C851A3" w:rsidP="00C851A3">
            <w:pPr>
              <w:pStyle w:val="Odstavecseseznamem"/>
              <w:numPr>
                <w:ilvl w:val="0"/>
                <w:numId w:val="10"/>
              </w:numPr>
            </w:pPr>
            <w:r>
              <w:t>Hospodářství;</w:t>
            </w:r>
          </w:p>
          <w:p w14:paraId="6721F6F9" w14:textId="77777777" w:rsidR="00C851A3" w:rsidRDefault="00C851A3" w:rsidP="00C851A3">
            <w:pPr>
              <w:pStyle w:val="Odstavecseseznamem"/>
              <w:numPr>
                <w:ilvl w:val="0"/>
                <w:numId w:val="10"/>
              </w:numPr>
            </w:pPr>
            <w:r>
              <w:t>Typologie podniků;</w:t>
            </w:r>
          </w:p>
          <w:p w14:paraId="1D0CAE83" w14:textId="77777777" w:rsidR="00C851A3" w:rsidRDefault="00C851A3" w:rsidP="00C851A3">
            <w:pPr>
              <w:pStyle w:val="Odstavecseseznamem"/>
              <w:numPr>
                <w:ilvl w:val="0"/>
                <w:numId w:val="10"/>
              </w:numPr>
            </w:pPr>
            <w:r>
              <w:t xml:space="preserve">Podniky jednotlivců; </w:t>
            </w:r>
          </w:p>
          <w:p w14:paraId="0A8F9B54" w14:textId="77777777" w:rsidR="00C851A3" w:rsidRDefault="00C851A3" w:rsidP="00C851A3">
            <w:pPr>
              <w:pStyle w:val="Odstavecseseznamem"/>
              <w:numPr>
                <w:ilvl w:val="0"/>
                <w:numId w:val="10"/>
              </w:numPr>
            </w:pPr>
            <w:r>
              <w:t xml:space="preserve">Obchodní korporace; </w:t>
            </w:r>
          </w:p>
          <w:p w14:paraId="4246A0C9" w14:textId="77777777" w:rsidR="00C851A3" w:rsidRDefault="00C851A3" w:rsidP="00C851A3">
            <w:pPr>
              <w:pStyle w:val="Odstavecseseznamem"/>
              <w:numPr>
                <w:ilvl w:val="0"/>
                <w:numId w:val="10"/>
              </w:numPr>
            </w:pPr>
            <w:r>
              <w:t>Majetková struktura podniku;</w:t>
            </w:r>
          </w:p>
          <w:p w14:paraId="2A930C7F" w14:textId="77777777" w:rsidR="00C851A3" w:rsidRDefault="00C851A3" w:rsidP="00C851A3">
            <w:pPr>
              <w:pStyle w:val="Odstavecseseznamem"/>
              <w:numPr>
                <w:ilvl w:val="0"/>
                <w:numId w:val="10"/>
              </w:numPr>
            </w:pPr>
            <w:r>
              <w:t>Kapitálová struktura podniku;</w:t>
            </w:r>
          </w:p>
          <w:p w14:paraId="665336EE" w14:textId="77777777" w:rsidR="00C851A3" w:rsidRDefault="00C851A3" w:rsidP="00C851A3">
            <w:pPr>
              <w:pStyle w:val="Odstavecseseznamem"/>
              <w:numPr>
                <w:ilvl w:val="0"/>
                <w:numId w:val="10"/>
              </w:numPr>
            </w:pPr>
            <w:r>
              <w:t xml:space="preserve">Výnosy, náklady, hospodářský výsledek podniku; </w:t>
            </w:r>
          </w:p>
          <w:p w14:paraId="216F3DA7" w14:textId="77777777" w:rsidR="00C851A3" w:rsidRDefault="00C851A3" w:rsidP="00C851A3">
            <w:pPr>
              <w:pStyle w:val="Odstavecseseznamem"/>
              <w:numPr>
                <w:ilvl w:val="0"/>
                <w:numId w:val="10"/>
              </w:numPr>
            </w:pPr>
            <w:r>
              <w:t xml:space="preserve">Kalkulace nákladů a cen; </w:t>
            </w:r>
          </w:p>
          <w:p w14:paraId="439CE671" w14:textId="77777777" w:rsidR="00C851A3" w:rsidRDefault="00C851A3" w:rsidP="00C851A3">
            <w:pPr>
              <w:pStyle w:val="Odstavecseseznamem"/>
              <w:numPr>
                <w:ilvl w:val="0"/>
                <w:numId w:val="10"/>
              </w:numPr>
            </w:pPr>
            <w:r>
              <w:t xml:space="preserve">Analýza bodu zvratu; </w:t>
            </w:r>
          </w:p>
          <w:p w14:paraId="75414E6C" w14:textId="77777777" w:rsidR="00C851A3" w:rsidRDefault="00C851A3" w:rsidP="00C851A3">
            <w:pPr>
              <w:pStyle w:val="Odstavecseseznamem"/>
              <w:numPr>
                <w:ilvl w:val="0"/>
                <w:numId w:val="10"/>
              </w:numPr>
            </w:pPr>
            <w:r>
              <w:t xml:space="preserve">Zdroje financování podniku; </w:t>
            </w:r>
          </w:p>
          <w:p w14:paraId="656A691D" w14:textId="77777777" w:rsidR="00C851A3" w:rsidRDefault="00C851A3" w:rsidP="00C851A3">
            <w:pPr>
              <w:pStyle w:val="Odstavecseseznamem"/>
              <w:numPr>
                <w:ilvl w:val="0"/>
                <w:numId w:val="10"/>
              </w:numPr>
            </w:pPr>
            <w:r>
              <w:t>Podniková organizace;</w:t>
            </w:r>
          </w:p>
          <w:p w14:paraId="3E4F5C52" w14:textId="77777777" w:rsidR="00C851A3" w:rsidRDefault="00C851A3" w:rsidP="00C851A3">
            <w:pPr>
              <w:pStyle w:val="Odstavecseseznamem"/>
              <w:numPr>
                <w:ilvl w:val="0"/>
                <w:numId w:val="10"/>
              </w:numPr>
            </w:pPr>
            <w:r>
              <w:t>Strategie podniku.</w:t>
            </w:r>
          </w:p>
          <w:p w14:paraId="05958704" w14:textId="77777777" w:rsidR="00C851A3" w:rsidRDefault="00C851A3" w:rsidP="00DF1BE9">
            <w:pPr>
              <w:pStyle w:val="Odstavecseseznamem"/>
            </w:pPr>
          </w:p>
        </w:tc>
      </w:tr>
      <w:tr w:rsidR="00C851A3" w14:paraId="3E9798B5" w14:textId="77777777" w:rsidTr="00DF1BE9">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67C99DDB"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CB9CA6D" w14:textId="77777777" w:rsidR="00C851A3" w:rsidRDefault="00C851A3" w:rsidP="00DF1BE9">
            <w:pPr>
              <w:jc w:val="both"/>
            </w:pPr>
          </w:p>
        </w:tc>
      </w:tr>
      <w:tr w:rsidR="00C851A3" w14:paraId="5B313122" w14:textId="77777777" w:rsidTr="00DF1BE9">
        <w:trPr>
          <w:trHeight w:val="1497"/>
        </w:trPr>
        <w:tc>
          <w:tcPr>
            <w:tcW w:w="9855" w:type="dxa"/>
            <w:gridSpan w:val="8"/>
            <w:tcBorders>
              <w:top w:val="nil"/>
              <w:left w:val="single" w:sz="4" w:space="0" w:color="auto"/>
              <w:bottom w:val="single" w:sz="2" w:space="0" w:color="auto"/>
              <w:right w:val="single" w:sz="4" w:space="0" w:color="auto"/>
            </w:tcBorders>
          </w:tcPr>
          <w:p w14:paraId="58CA1AD0" w14:textId="77777777" w:rsidR="00C851A3" w:rsidRPr="00590118" w:rsidRDefault="00C851A3" w:rsidP="00DF1BE9">
            <w:pPr>
              <w:jc w:val="both"/>
              <w:rPr>
                <w:b/>
              </w:rPr>
            </w:pPr>
            <w:r w:rsidRPr="00590118">
              <w:rPr>
                <w:b/>
              </w:rPr>
              <w:t>Povinná literatura:</w:t>
            </w:r>
          </w:p>
          <w:p w14:paraId="5C738D34" w14:textId="77777777" w:rsidR="00C851A3" w:rsidRDefault="00C851A3" w:rsidP="00DF1BE9">
            <w:pPr>
              <w:jc w:val="both"/>
            </w:pPr>
            <w:r>
              <w:t>SMITH Eric.</w:t>
            </w:r>
            <w:r w:rsidRPr="00590118">
              <w:t xml:space="preserve"> </w:t>
            </w:r>
            <w:r>
              <w:rPr>
                <w:i/>
                <w:iCs/>
              </w:rPr>
              <w:t>The Guidance of an Enterprice Economy</w:t>
            </w:r>
            <w:r w:rsidRPr="00590118">
              <w:t xml:space="preserve">. </w:t>
            </w:r>
            <w:r>
              <w:t>2022. MIT Press</w:t>
            </w:r>
            <w:r w:rsidRPr="00590118">
              <w:t xml:space="preserve">. ISBN </w:t>
            </w:r>
            <w:r>
              <w:t>0262546779.</w:t>
            </w:r>
          </w:p>
          <w:p w14:paraId="57FCF674" w14:textId="77777777" w:rsidR="00C851A3" w:rsidRPr="00590118" w:rsidRDefault="00C851A3" w:rsidP="00DF1BE9">
            <w:pPr>
              <w:jc w:val="both"/>
            </w:pPr>
          </w:p>
          <w:p w14:paraId="1E87B5EE" w14:textId="77777777" w:rsidR="00C851A3" w:rsidRPr="00590118" w:rsidRDefault="00C851A3" w:rsidP="00DF1BE9">
            <w:pPr>
              <w:jc w:val="both"/>
              <w:rPr>
                <w:b/>
              </w:rPr>
            </w:pPr>
            <w:r w:rsidRPr="00590118">
              <w:rPr>
                <w:b/>
              </w:rPr>
              <w:t>Doporučená literatura:</w:t>
            </w:r>
          </w:p>
          <w:p w14:paraId="575B339E" w14:textId="77777777" w:rsidR="00C851A3" w:rsidRPr="00195C95" w:rsidRDefault="00C851A3" w:rsidP="00DF1BE9">
            <w:pPr>
              <w:jc w:val="both"/>
            </w:pPr>
            <w:r w:rsidRPr="00195C95">
              <w:t xml:space="preserve">DALIO Ray. </w:t>
            </w:r>
            <w:r w:rsidRPr="00195C95">
              <w:rPr>
                <w:i/>
                <w:iCs/>
              </w:rPr>
              <w:t>Principles for Dealing with the Changing World Order</w:t>
            </w:r>
            <w:r w:rsidRPr="00195C95">
              <w:t>. 2021. Simon&amp;Schuster.</w:t>
            </w:r>
          </w:p>
          <w:p w14:paraId="60D80B2A" w14:textId="77777777" w:rsidR="00C851A3" w:rsidRPr="00C32657" w:rsidRDefault="00C851A3" w:rsidP="00DF1BE9">
            <w:pPr>
              <w:pStyle w:val="Nadpis4"/>
              <w:shd w:val="clear" w:color="auto" w:fill="FFFFFF"/>
              <w:spacing w:before="0"/>
              <w:rPr>
                <w:highlight w:val="yellow"/>
              </w:rPr>
            </w:pPr>
            <w:r w:rsidRPr="00195C95">
              <w:rPr>
                <w:rFonts w:ascii="Times New Roman" w:hAnsi="Times New Roman" w:cs="Times New Roman"/>
                <w:i w:val="0"/>
                <w:color w:val="auto"/>
              </w:rPr>
              <w:t>MAZZUCATI Mariana and COLLINGTON Rosie.</w:t>
            </w:r>
            <w:r w:rsidRPr="00195C95">
              <w:rPr>
                <w:rFonts w:ascii="Times New Roman" w:hAnsi="Times New Roman" w:cs="Times New Roman"/>
                <w:color w:val="auto"/>
              </w:rPr>
              <w:t xml:space="preserve"> The Big Con. </w:t>
            </w:r>
            <w:r w:rsidRPr="00195C95">
              <w:rPr>
                <w:rFonts w:ascii="Times New Roman" w:hAnsi="Times New Roman" w:cs="Times New Roman"/>
                <w:bCs/>
                <w:color w:val="auto"/>
              </w:rPr>
              <w:t>How the Consulting Industry Weakens our Businesses, Infantilizes our Governments and Warps our Economies</w:t>
            </w:r>
            <w:r w:rsidRPr="00195C95">
              <w:rPr>
                <w:rFonts w:ascii="Times New Roman" w:hAnsi="Times New Roman" w:cs="Times New Roman"/>
                <w:b/>
                <w:bCs/>
                <w:color w:val="auto"/>
              </w:rPr>
              <w:t xml:space="preserve">. </w:t>
            </w:r>
            <w:r w:rsidRPr="00195C95">
              <w:rPr>
                <w:rFonts w:ascii="Times New Roman" w:hAnsi="Times New Roman" w:cs="Times New Roman"/>
                <w:bCs/>
                <w:i w:val="0"/>
                <w:color w:val="auto"/>
              </w:rPr>
              <w:t xml:space="preserve">2023. </w:t>
            </w:r>
            <w:r>
              <w:rPr>
                <w:rFonts w:ascii="Times New Roman" w:hAnsi="Times New Roman" w:cs="Times New Roman"/>
                <w:bCs/>
                <w:i w:val="0"/>
                <w:color w:val="auto"/>
              </w:rPr>
              <w:t>A</w:t>
            </w:r>
            <w:r w:rsidRPr="00195C95">
              <w:rPr>
                <w:rFonts w:ascii="Times New Roman" w:hAnsi="Times New Roman" w:cs="Times New Roman"/>
                <w:bCs/>
                <w:i w:val="0"/>
                <w:color w:val="auto"/>
              </w:rPr>
              <w:t xml:space="preserve">llen Lane. ISBN: </w:t>
            </w:r>
            <w:r w:rsidRPr="00195C95">
              <w:rPr>
                <w:rFonts w:ascii="Times New Roman" w:hAnsi="Times New Roman" w:cs="Times New Roman"/>
                <w:i w:val="0"/>
                <w:color w:val="auto"/>
                <w:shd w:val="clear" w:color="auto" w:fill="FBF7F5"/>
              </w:rPr>
              <w:t>9780241573099</w:t>
            </w:r>
            <w:r>
              <w:rPr>
                <w:rFonts w:ascii="Times New Roman" w:hAnsi="Times New Roman" w:cs="Times New Roman"/>
                <w:i w:val="0"/>
                <w:color w:val="auto"/>
                <w:shd w:val="clear" w:color="auto" w:fill="FBF7F5"/>
              </w:rPr>
              <w:t>.</w:t>
            </w:r>
          </w:p>
        </w:tc>
      </w:tr>
      <w:tr w:rsidR="00C851A3" w14:paraId="1693527B"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936CE41" w14:textId="77777777" w:rsidR="00C851A3" w:rsidRDefault="00C851A3" w:rsidP="00DF1BE9">
            <w:pPr>
              <w:jc w:val="center"/>
              <w:rPr>
                <w:b/>
              </w:rPr>
            </w:pPr>
            <w:r>
              <w:rPr>
                <w:b/>
              </w:rPr>
              <w:t>Informace ke kombinované nebo distanční formě</w:t>
            </w:r>
          </w:p>
        </w:tc>
      </w:tr>
      <w:tr w:rsidR="00C851A3" w14:paraId="560B7990" w14:textId="77777777" w:rsidTr="00DF1BE9">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CFFB5F" w14:textId="77777777" w:rsidR="00C851A3" w:rsidRDefault="00C851A3" w:rsidP="00DF1BE9">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41EB3850" w14:textId="77777777" w:rsidR="00C851A3" w:rsidRDefault="00C851A3" w:rsidP="00DF1BE9">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7DC35DE" w14:textId="77777777" w:rsidR="00C851A3" w:rsidRDefault="00C851A3" w:rsidP="00DF1BE9">
            <w:pPr>
              <w:jc w:val="both"/>
              <w:rPr>
                <w:b/>
              </w:rPr>
            </w:pPr>
            <w:r>
              <w:rPr>
                <w:b/>
              </w:rPr>
              <w:t xml:space="preserve">hodin </w:t>
            </w:r>
          </w:p>
        </w:tc>
      </w:tr>
      <w:tr w:rsidR="00C851A3" w14:paraId="613FA0D7" w14:textId="77777777" w:rsidTr="00DF1BE9">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436328" w14:textId="77777777" w:rsidR="00C851A3" w:rsidRDefault="00C851A3" w:rsidP="00DF1BE9">
            <w:pPr>
              <w:jc w:val="both"/>
              <w:rPr>
                <w:b/>
              </w:rPr>
            </w:pPr>
            <w:r>
              <w:rPr>
                <w:b/>
              </w:rPr>
              <w:t>Informace o způsobu kontaktu s vyučujícím</w:t>
            </w:r>
          </w:p>
        </w:tc>
      </w:tr>
      <w:tr w:rsidR="00C851A3" w14:paraId="5F19A35C" w14:textId="77777777" w:rsidTr="00DF1BE9">
        <w:trPr>
          <w:trHeight w:val="553"/>
        </w:trPr>
        <w:tc>
          <w:tcPr>
            <w:tcW w:w="9855" w:type="dxa"/>
            <w:gridSpan w:val="8"/>
            <w:tcBorders>
              <w:top w:val="single" w:sz="4" w:space="0" w:color="auto"/>
              <w:left w:val="single" w:sz="4" w:space="0" w:color="auto"/>
              <w:bottom w:val="single" w:sz="4" w:space="0" w:color="auto"/>
              <w:right w:val="single" w:sz="4" w:space="0" w:color="auto"/>
            </w:tcBorders>
            <w:hideMark/>
          </w:tcPr>
          <w:p w14:paraId="610A317E" w14:textId="77777777" w:rsidR="00C851A3" w:rsidRDefault="00C851A3" w:rsidP="00DF1BE9">
            <w:pPr>
              <w:jc w:val="both"/>
            </w:pPr>
          </w:p>
        </w:tc>
      </w:tr>
    </w:tbl>
    <w:p w14:paraId="759CF289" w14:textId="77777777" w:rsidR="00C851A3" w:rsidRDefault="00C851A3" w:rsidP="00C851A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333A6735" w14:textId="77777777" w:rsidTr="00DF1BE9">
        <w:tc>
          <w:tcPr>
            <w:tcW w:w="9855" w:type="dxa"/>
            <w:gridSpan w:val="8"/>
            <w:tcBorders>
              <w:bottom w:val="double" w:sz="4" w:space="0" w:color="auto"/>
            </w:tcBorders>
            <w:shd w:val="clear" w:color="auto" w:fill="BDD6EE"/>
          </w:tcPr>
          <w:p w14:paraId="2111641D" w14:textId="77777777" w:rsidR="00C851A3" w:rsidRDefault="00C851A3" w:rsidP="00DF1BE9">
            <w:pPr>
              <w:jc w:val="both"/>
              <w:rPr>
                <w:b/>
                <w:sz w:val="28"/>
              </w:rPr>
            </w:pPr>
            <w:r>
              <w:lastRenderedPageBreak/>
              <w:br w:type="page"/>
            </w:r>
            <w:r>
              <w:rPr>
                <w:b/>
                <w:sz w:val="28"/>
              </w:rPr>
              <w:t>B-III – Charakteristika studijního předmětu</w:t>
            </w:r>
          </w:p>
        </w:tc>
      </w:tr>
      <w:tr w:rsidR="00C851A3" w14:paraId="746A871F" w14:textId="77777777" w:rsidTr="00DF1BE9">
        <w:tc>
          <w:tcPr>
            <w:tcW w:w="3086" w:type="dxa"/>
            <w:tcBorders>
              <w:top w:val="double" w:sz="4" w:space="0" w:color="auto"/>
            </w:tcBorders>
            <w:shd w:val="clear" w:color="auto" w:fill="F7CAAC"/>
          </w:tcPr>
          <w:p w14:paraId="62961858"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3330DBBC" w14:textId="77777777" w:rsidR="00C851A3" w:rsidRPr="00873C26" w:rsidRDefault="00C851A3" w:rsidP="00DF1BE9">
            <w:pPr>
              <w:jc w:val="both"/>
              <w:rPr>
                <w:b/>
              </w:rPr>
            </w:pPr>
            <w:r>
              <w:rPr>
                <w:b/>
              </w:rPr>
              <w:t>Crisis and Management Communication</w:t>
            </w:r>
          </w:p>
        </w:tc>
      </w:tr>
      <w:tr w:rsidR="00C851A3" w14:paraId="4AF12B1B" w14:textId="77777777" w:rsidTr="00DF1BE9">
        <w:tc>
          <w:tcPr>
            <w:tcW w:w="3086" w:type="dxa"/>
            <w:shd w:val="clear" w:color="auto" w:fill="F7CAAC"/>
          </w:tcPr>
          <w:p w14:paraId="35CEA992" w14:textId="77777777" w:rsidR="00C851A3" w:rsidRDefault="00C851A3" w:rsidP="00DF1BE9">
            <w:pPr>
              <w:jc w:val="both"/>
              <w:rPr>
                <w:b/>
              </w:rPr>
            </w:pPr>
            <w:r>
              <w:rPr>
                <w:b/>
              </w:rPr>
              <w:t>Typ předmětu</w:t>
            </w:r>
          </w:p>
        </w:tc>
        <w:tc>
          <w:tcPr>
            <w:tcW w:w="3406" w:type="dxa"/>
            <w:gridSpan w:val="4"/>
          </w:tcPr>
          <w:p w14:paraId="544C22E0" w14:textId="77777777" w:rsidR="00C851A3" w:rsidRDefault="00C851A3" w:rsidP="00DF1BE9">
            <w:pPr>
              <w:jc w:val="both"/>
            </w:pPr>
            <w:r>
              <w:t>povinný</w:t>
            </w:r>
          </w:p>
        </w:tc>
        <w:tc>
          <w:tcPr>
            <w:tcW w:w="2695" w:type="dxa"/>
            <w:gridSpan w:val="2"/>
            <w:shd w:val="clear" w:color="auto" w:fill="F7CAAC"/>
          </w:tcPr>
          <w:p w14:paraId="07E2C73E" w14:textId="77777777" w:rsidR="00C851A3" w:rsidRDefault="00C851A3" w:rsidP="00DF1BE9">
            <w:pPr>
              <w:jc w:val="both"/>
            </w:pPr>
            <w:r>
              <w:rPr>
                <w:b/>
              </w:rPr>
              <w:t>doporučený ročník / semestr</w:t>
            </w:r>
          </w:p>
        </w:tc>
        <w:tc>
          <w:tcPr>
            <w:tcW w:w="668" w:type="dxa"/>
          </w:tcPr>
          <w:p w14:paraId="22023D2A" w14:textId="77777777" w:rsidR="00C851A3" w:rsidRDefault="00C851A3" w:rsidP="00DF1BE9">
            <w:pPr>
              <w:jc w:val="both"/>
            </w:pPr>
            <w:r>
              <w:t>3/LS</w:t>
            </w:r>
          </w:p>
        </w:tc>
      </w:tr>
      <w:tr w:rsidR="00C851A3" w14:paraId="1A092993" w14:textId="77777777" w:rsidTr="00DF1BE9">
        <w:tc>
          <w:tcPr>
            <w:tcW w:w="3086" w:type="dxa"/>
            <w:shd w:val="clear" w:color="auto" w:fill="F7CAAC"/>
          </w:tcPr>
          <w:p w14:paraId="210F8327" w14:textId="77777777" w:rsidR="00C851A3" w:rsidRDefault="00C851A3" w:rsidP="00DF1BE9">
            <w:pPr>
              <w:jc w:val="both"/>
              <w:rPr>
                <w:b/>
              </w:rPr>
            </w:pPr>
            <w:r>
              <w:rPr>
                <w:b/>
              </w:rPr>
              <w:t>Rozsah studijního předmětu</w:t>
            </w:r>
          </w:p>
        </w:tc>
        <w:tc>
          <w:tcPr>
            <w:tcW w:w="1701" w:type="dxa"/>
            <w:gridSpan w:val="2"/>
          </w:tcPr>
          <w:p w14:paraId="6B272890" w14:textId="77777777" w:rsidR="00C851A3" w:rsidRDefault="00C851A3" w:rsidP="00DF1BE9">
            <w:pPr>
              <w:jc w:val="both"/>
            </w:pPr>
            <w:r>
              <w:t>20p + 10s</w:t>
            </w:r>
          </w:p>
        </w:tc>
        <w:tc>
          <w:tcPr>
            <w:tcW w:w="889" w:type="dxa"/>
            <w:shd w:val="clear" w:color="auto" w:fill="F7CAAC"/>
          </w:tcPr>
          <w:p w14:paraId="584BFB65" w14:textId="77777777" w:rsidR="00C851A3" w:rsidRDefault="00C851A3" w:rsidP="00DF1BE9">
            <w:pPr>
              <w:jc w:val="both"/>
              <w:rPr>
                <w:b/>
              </w:rPr>
            </w:pPr>
            <w:r>
              <w:rPr>
                <w:b/>
              </w:rPr>
              <w:t xml:space="preserve">hod. </w:t>
            </w:r>
          </w:p>
        </w:tc>
        <w:tc>
          <w:tcPr>
            <w:tcW w:w="816" w:type="dxa"/>
          </w:tcPr>
          <w:p w14:paraId="75F83EDC" w14:textId="77777777" w:rsidR="00C851A3" w:rsidRDefault="00C851A3" w:rsidP="00DF1BE9">
            <w:pPr>
              <w:jc w:val="both"/>
            </w:pPr>
            <w:r>
              <w:t>30</w:t>
            </w:r>
          </w:p>
        </w:tc>
        <w:tc>
          <w:tcPr>
            <w:tcW w:w="2156" w:type="dxa"/>
            <w:shd w:val="clear" w:color="auto" w:fill="F7CAAC"/>
          </w:tcPr>
          <w:p w14:paraId="4F9070B6" w14:textId="77777777" w:rsidR="00C851A3" w:rsidRDefault="00C851A3" w:rsidP="00DF1BE9">
            <w:pPr>
              <w:jc w:val="both"/>
              <w:rPr>
                <w:b/>
              </w:rPr>
            </w:pPr>
            <w:r>
              <w:rPr>
                <w:b/>
              </w:rPr>
              <w:t>kreditů</w:t>
            </w:r>
          </w:p>
        </w:tc>
        <w:tc>
          <w:tcPr>
            <w:tcW w:w="1207" w:type="dxa"/>
            <w:gridSpan w:val="2"/>
          </w:tcPr>
          <w:p w14:paraId="7340DA72" w14:textId="43842644" w:rsidR="00C851A3" w:rsidRDefault="00C851A3" w:rsidP="00DF1BE9">
            <w:pPr>
              <w:jc w:val="both"/>
            </w:pPr>
            <w:del w:id="3122" w:author="Eva Skýbová" w:date="2024-05-15T08:29:00Z">
              <w:r w:rsidDel="00EA4AA2">
                <w:delText>4</w:delText>
              </w:r>
            </w:del>
            <w:ins w:id="3123" w:author="Eva Skýbová" w:date="2024-05-15T08:29:00Z">
              <w:r w:rsidR="00EA4AA2">
                <w:t>3</w:t>
              </w:r>
            </w:ins>
          </w:p>
        </w:tc>
      </w:tr>
      <w:tr w:rsidR="00C851A3" w14:paraId="398C444F" w14:textId="77777777" w:rsidTr="00DF1BE9">
        <w:tc>
          <w:tcPr>
            <w:tcW w:w="3086" w:type="dxa"/>
            <w:shd w:val="clear" w:color="auto" w:fill="F7CAAC"/>
          </w:tcPr>
          <w:p w14:paraId="6C8C9E14" w14:textId="77777777" w:rsidR="00C851A3" w:rsidRDefault="00C851A3" w:rsidP="00DF1BE9">
            <w:pPr>
              <w:jc w:val="both"/>
              <w:rPr>
                <w:b/>
                <w:sz w:val="22"/>
              </w:rPr>
            </w:pPr>
            <w:r>
              <w:rPr>
                <w:b/>
              </w:rPr>
              <w:t>Prerekvizity, korekvizity, ekvivalence</w:t>
            </w:r>
          </w:p>
        </w:tc>
        <w:tc>
          <w:tcPr>
            <w:tcW w:w="6769" w:type="dxa"/>
            <w:gridSpan w:val="7"/>
          </w:tcPr>
          <w:p w14:paraId="69994F83" w14:textId="77777777" w:rsidR="00C851A3" w:rsidRDefault="00C851A3" w:rsidP="00DF1BE9">
            <w:pPr>
              <w:jc w:val="both"/>
            </w:pPr>
          </w:p>
        </w:tc>
      </w:tr>
      <w:tr w:rsidR="00C851A3" w14:paraId="5B0E1E17" w14:textId="77777777" w:rsidTr="00DF1BE9">
        <w:tc>
          <w:tcPr>
            <w:tcW w:w="3086" w:type="dxa"/>
            <w:shd w:val="clear" w:color="auto" w:fill="F7CAAC"/>
          </w:tcPr>
          <w:p w14:paraId="55255DDE" w14:textId="77777777" w:rsidR="00C851A3" w:rsidRDefault="00C851A3" w:rsidP="00DF1BE9">
            <w:pPr>
              <w:jc w:val="both"/>
              <w:rPr>
                <w:b/>
              </w:rPr>
            </w:pPr>
            <w:r>
              <w:rPr>
                <w:b/>
              </w:rPr>
              <w:t>Způsob ověření studijních výsledků</w:t>
            </w:r>
          </w:p>
        </w:tc>
        <w:tc>
          <w:tcPr>
            <w:tcW w:w="3406" w:type="dxa"/>
            <w:gridSpan w:val="4"/>
          </w:tcPr>
          <w:p w14:paraId="158EFF51" w14:textId="1C33D798" w:rsidR="00C851A3" w:rsidRDefault="00C851A3" w:rsidP="00DF1BE9">
            <w:pPr>
              <w:jc w:val="both"/>
            </w:pPr>
            <w:del w:id="3124" w:author="Eva Skýbová" w:date="2024-05-15T08:29:00Z">
              <w:r w:rsidDel="00EA4AA2">
                <w:delText>zápočet a zkouška</w:delText>
              </w:r>
            </w:del>
            <w:ins w:id="3125" w:author="Eva Skýbová" w:date="2024-05-15T08:29:00Z">
              <w:r w:rsidR="00EA4AA2">
                <w:t>klasifikovaný zápočet</w:t>
              </w:r>
            </w:ins>
          </w:p>
        </w:tc>
        <w:tc>
          <w:tcPr>
            <w:tcW w:w="2156" w:type="dxa"/>
            <w:shd w:val="clear" w:color="auto" w:fill="F7CAAC"/>
          </w:tcPr>
          <w:p w14:paraId="29E58EF5" w14:textId="77777777" w:rsidR="00C851A3" w:rsidRDefault="00C851A3" w:rsidP="00DF1BE9">
            <w:pPr>
              <w:jc w:val="both"/>
              <w:rPr>
                <w:b/>
              </w:rPr>
            </w:pPr>
            <w:r>
              <w:rPr>
                <w:b/>
              </w:rPr>
              <w:t>Forma výuky</w:t>
            </w:r>
          </w:p>
        </w:tc>
        <w:tc>
          <w:tcPr>
            <w:tcW w:w="1207" w:type="dxa"/>
            <w:gridSpan w:val="2"/>
          </w:tcPr>
          <w:p w14:paraId="66AA203F" w14:textId="77777777" w:rsidR="00C851A3" w:rsidRDefault="00C851A3" w:rsidP="00DF1BE9">
            <w:pPr>
              <w:jc w:val="both"/>
            </w:pPr>
            <w:r>
              <w:t>přednášky</w:t>
            </w:r>
          </w:p>
          <w:p w14:paraId="27A40986" w14:textId="77777777" w:rsidR="00C851A3" w:rsidRDefault="00C851A3" w:rsidP="00DF1BE9">
            <w:pPr>
              <w:jc w:val="both"/>
            </w:pPr>
            <w:r>
              <w:t>semináře</w:t>
            </w:r>
          </w:p>
        </w:tc>
      </w:tr>
      <w:tr w:rsidR="00C851A3" w14:paraId="7E7E93E3" w14:textId="77777777" w:rsidTr="00DF1BE9">
        <w:tc>
          <w:tcPr>
            <w:tcW w:w="3086" w:type="dxa"/>
            <w:shd w:val="clear" w:color="auto" w:fill="F7CAAC"/>
          </w:tcPr>
          <w:p w14:paraId="47A52BFA"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2694E492" w14:textId="77777777" w:rsidR="00C851A3" w:rsidRDefault="00C851A3" w:rsidP="00DF1BE9">
            <w:pPr>
              <w:jc w:val="both"/>
            </w:pPr>
            <w:r>
              <w:t>Zápočet: aktivní účast na nejméně 80 % seminářů, splnění úkolů zadaných vedoucími seminářů</w:t>
            </w:r>
          </w:p>
          <w:p w14:paraId="39118B35" w14:textId="77777777" w:rsidR="00C851A3" w:rsidRDefault="00C851A3" w:rsidP="00DF1BE9">
            <w:pPr>
              <w:jc w:val="both"/>
            </w:pPr>
          </w:p>
          <w:p w14:paraId="711645BF" w14:textId="77777777" w:rsidR="00C851A3" w:rsidRDefault="00C851A3" w:rsidP="00DF1BE9">
            <w:pPr>
              <w:jc w:val="both"/>
            </w:pPr>
            <w:r>
              <w:t>Zkouška: kombinovaná (písemná a ústní) zkouška</w:t>
            </w:r>
          </w:p>
        </w:tc>
      </w:tr>
      <w:tr w:rsidR="00C851A3" w14:paraId="67FD4262" w14:textId="77777777" w:rsidTr="00DF1BE9">
        <w:trPr>
          <w:trHeight w:val="397"/>
        </w:trPr>
        <w:tc>
          <w:tcPr>
            <w:tcW w:w="9855" w:type="dxa"/>
            <w:gridSpan w:val="8"/>
            <w:tcBorders>
              <w:top w:val="nil"/>
            </w:tcBorders>
          </w:tcPr>
          <w:p w14:paraId="58FC740F" w14:textId="77777777" w:rsidR="00C851A3" w:rsidRDefault="00C851A3" w:rsidP="00DF1BE9">
            <w:pPr>
              <w:jc w:val="both"/>
            </w:pPr>
          </w:p>
        </w:tc>
      </w:tr>
      <w:tr w:rsidR="00C851A3" w14:paraId="12448BE9" w14:textId="77777777" w:rsidTr="00DF1BE9">
        <w:trPr>
          <w:trHeight w:val="197"/>
        </w:trPr>
        <w:tc>
          <w:tcPr>
            <w:tcW w:w="3086" w:type="dxa"/>
            <w:tcBorders>
              <w:top w:val="nil"/>
            </w:tcBorders>
            <w:shd w:val="clear" w:color="auto" w:fill="F7CAAC"/>
          </w:tcPr>
          <w:p w14:paraId="79E888C2" w14:textId="77777777" w:rsidR="00C851A3" w:rsidRDefault="00C851A3" w:rsidP="00DF1BE9">
            <w:pPr>
              <w:jc w:val="both"/>
              <w:rPr>
                <w:b/>
              </w:rPr>
            </w:pPr>
            <w:r>
              <w:rPr>
                <w:b/>
              </w:rPr>
              <w:t>Garant předmětu</w:t>
            </w:r>
          </w:p>
        </w:tc>
        <w:tc>
          <w:tcPr>
            <w:tcW w:w="6769" w:type="dxa"/>
            <w:gridSpan w:val="7"/>
            <w:tcBorders>
              <w:top w:val="nil"/>
            </w:tcBorders>
          </w:tcPr>
          <w:p w14:paraId="68D36E8A" w14:textId="77777777" w:rsidR="00C851A3" w:rsidRDefault="00C851A3" w:rsidP="00DF1BE9">
            <w:pPr>
              <w:jc w:val="both"/>
            </w:pPr>
            <w:r>
              <w:t>Mgr. Marek Tomaštík, Ph.D.</w:t>
            </w:r>
          </w:p>
        </w:tc>
      </w:tr>
      <w:tr w:rsidR="00C851A3" w14:paraId="7D6AD09D" w14:textId="77777777" w:rsidTr="00DF1BE9">
        <w:trPr>
          <w:trHeight w:val="243"/>
        </w:trPr>
        <w:tc>
          <w:tcPr>
            <w:tcW w:w="3086" w:type="dxa"/>
            <w:tcBorders>
              <w:top w:val="nil"/>
            </w:tcBorders>
            <w:shd w:val="clear" w:color="auto" w:fill="F7CAAC"/>
          </w:tcPr>
          <w:p w14:paraId="6AB83312" w14:textId="77777777" w:rsidR="00C851A3" w:rsidRDefault="00C851A3" w:rsidP="00DF1BE9">
            <w:pPr>
              <w:jc w:val="both"/>
              <w:rPr>
                <w:b/>
              </w:rPr>
            </w:pPr>
            <w:r>
              <w:rPr>
                <w:b/>
              </w:rPr>
              <w:t>Zapojení garanta do výuky předmětu</w:t>
            </w:r>
          </w:p>
        </w:tc>
        <w:tc>
          <w:tcPr>
            <w:tcW w:w="6769" w:type="dxa"/>
            <w:gridSpan w:val="7"/>
            <w:tcBorders>
              <w:top w:val="nil"/>
            </w:tcBorders>
          </w:tcPr>
          <w:p w14:paraId="378C3A0B" w14:textId="77777777" w:rsidR="00C851A3" w:rsidRDefault="00C851A3" w:rsidP="00DF1BE9">
            <w:pPr>
              <w:jc w:val="both"/>
            </w:pPr>
            <w:r>
              <w:t>Garant stanovuje obsah přednášek a seminářů a dohlíží na jejich jednotné vedení.</w:t>
            </w:r>
          </w:p>
          <w:p w14:paraId="199B7F2E" w14:textId="77777777" w:rsidR="00C851A3" w:rsidRDefault="00C851A3" w:rsidP="00DF1BE9">
            <w:pPr>
              <w:jc w:val="both"/>
            </w:pPr>
            <w:r>
              <w:t>Garant přímo vyučuje 60 % přednášek.</w:t>
            </w:r>
          </w:p>
        </w:tc>
      </w:tr>
      <w:tr w:rsidR="00C851A3" w14:paraId="27813FB0" w14:textId="77777777" w:rsidTr="00DF1BE9">
        <w:tc>
          <w:tcPr>
            <w:tcW w:w="3086" w:type="dxa"/>
            <w:shd w:val="clear" w:color="auto" w:fill="F7CAAC"/>
          </w:tcPr>
          <w:p w14:paraId="05D20D20" w14:textId="77777777" w:rsidR="00C851A3" w:rsidRDefault="00C851A3" w:rsidP="00DF1BE9">
            <w:pPr>
              <w:jc w:val="both"/>
              <w:rPr>
                <w:b/>
              </w:rPr>
            </w:pPr>
            <w:r>
              <w:rPr>
                <w:b/>
              </w:rPr>
              <w:t>Vyučující</w:t>
            </w:r>
          </w:p>
        </w:tc>
        <w:tc>
          <w:tcPr>
            <w:tcW w:w="6769" w:type="dxa"/>
            <w:gridSpan w:val="7"/>
            <w:tcBorders>
              <w:bottom w:val="nil"/>
            </w:tcBorders>
          </w:tcPr>
          <w:p w14:paraId="664E424A" w14:textId="77777777" w:rsidR="00C851A3" w:rsidRDefault="00C851A3" w:rsidP="00DF1BE9">
            <w:pPr>
              <w:jc w:val="both"/>
            </w:pPr>
            <w:r>
              <w:t>Mgr. Marek Tomaštík, Ph.D. – přednášející (60 %), vede semináře (60 %)</w:t>
            </w:r>
          </w:p>
          <w:p w14:paraId="6351FD87" w14:textId="77777777" w:rsidR="00C851A3" w:rsidRDefault="00C851A3" w:rsidP="00DF1BE9">
            <w:pPr>
              <w:jc w:val="both"/>
            </w:pPr>
            <w:r>
              <w:t>Mgr. Petra Trechová – přednášející (40 %), vede semináře (40 %)</w:t>
            </w:r>
          </w:p>
          <w:p w14:paraId="5B780C6B" w14:textId="77777777" w:rsidR="00C851A3" w:rsidRDefault="00C851A3" w:rsidP="00DF1BE9">
            <w:pPr>
              <w:jc w:val="both"/>
            </w:pPr>
          </w:p>
        </w:tc>
      </w:tr>
      <w:tr w:rsidR="00C851A3" w14:paraId="36F8885A" w14:textId="77777777" w:rsidTr="00DF1BE9">
        <w:trPr>
          <w:trHeight w:val="397"/>
        </w:trPr>
        <w:tc>
          <w:tcPr>
            <w:tcW w:w="9855" w:type="dxa"/>
            <w:gridSpan w:val="8"/>
            <w:tcBorders>
              <w:top w:val="nil"/>
            </w:tcBorders>
          </w:tcPr>
          <w:p w14:paraId="2474FC1C" w14:textId="77777777" w:rsidR="00C851A3" w:rsidRDefault="00C851A3" w:rsidP="00DF1BE9">
            <w:pPr>
              <w:jc w:val="both"/>
            </w:pPr>
          </w:p>
        </w:tc>
      </w:tr>
      <w:tr w:rsidR="00C851A3" w14:paraId="5CF61147" w14:textId="77777777" w:rsidTr="00DF1BE9">
        <w:tc>
          <w:tcPr>
            <w:tcW w:w="3086" w:type="dxa"/>
            <w:shd w:val="clear" w:color="auto" w:fill="F7CAAC"/>
          </w:tcPr>
          <w:p w14:paraId="7793B7CA" w14:textId="77777777" w:rsidR="00C851A3" w:rsidRDefault="00C851A3" w:rsidP="00DF1BE9">
            <w:pPr>
              <w:jc w:val="both"/>
              <w:rPr>
                <w:b/>
              </w:rPr>
            </w:pPr>
            <w:r>
              <w:rPr>
                <w:b/>
              </w:rPr>
              <w:t>Stručná anotace předmětu</w:t>
            </w:r>
          </w:p>
        </w:tc>
        <w:tc>
          <w:tcPr>
            <w:tcW w:w="6769" w:type="dxa"/>
            <w:gridSpan w:val="7"/>
            <w:tcBorders>
              <w:bottom w:val="nil"/>
            </w:tcBorders>
          </w:tcPr>
          <w:p w14:paraId="78FEAB14" w14:textId="77777777" w:rsidR="00C851A3" w:rsidRDefault="00C851A3" w:rsidP="00DF1BE9">
            <w:pPr>
              <w:jc w:val="both"/>
            </w:pPr>
          </w:p>
        </w:tc>
      </w:tr>
      <w:tr w:rsidR="00C851A3" w14:paraId="1B48E2F5" w14:textId="77777777" w:rsidTr="00DF1BE9">
        <w:trPr>
          <w:trHeight w:val="3938"/>
        </w:trPr>
        <w:tc>
          <w:tcPr>
            <w:tcW w:w="9855" w:type="dxa"/>
            <w:gridSpan w:val="8"/>
            <w:tcBorders>
              <w:top w:val="nil"/>
              <w:bottom w:val="single" w:sz="12" w:space="0" w:color="auto"/>
            </w:tcBorders>
          </w:tcPr>
          <w:p w14:paraId="6701CA1A" w14:textId="77777777" w:rsidR="00C851A3" w:rsidRDefault="00C851A3" w:rsidP="00DF1BE9">
            <w:pPr>
              <w:jc w:val="both"/>
            </w:pPr>
            <w:r>
              <w:t xml:space="preserve">Krizová komunikace poskytuje studentům </w:t>
            </w:r>
            <w:r w:rsidRPr="00E80C47">
              <w:t>základní teoretické znalosti a praktické zkušenosti z oblasti krizové komunikace</w:t>
            </w:r>
            <w:r>
              <w:t xml:space="preserve"> a krizové intervence. S</w:t>
            </w:r>
            <w:r w:rsidRPr="00E80C47">
              <w:t>tudenti budou seznámeni s</w:t>
            </w:r>
            <w:r>
              <w:t> </w:t>
            </w:r>
            <w:r w:rsidRPr="00E80C47">
              <w:t>atributy</w:t>
            </w:r>
            <w:r>
              <w:t xml:space="preserve"> </w:t>
            </w:r>
            <w:r w:rsidRPr="00E80C47">
              <w:t>krizové komunikace</w:t>
            </w:r>
            <w:r>
              <w:t xml:space="preserve"> a krizové intervence</w:t>
            </w:r>
            <w:r w:rsidRPr="00E80C47">
              <w:t xml:space="preserve"> tak, aby pochopili potřeby a reakce lidí v mimořádných situacích a rozvinuli si schopnosti komunikace s lidmi zasaženými mimořádnou událostí. Náplní seminářů je praktický nácvik vybraných manažerských dovedností, prezentace případových studií s</w:t>
            </w:r>
            <w:r>
              <w:t> </w:t>
            </w:r>
            <w:r w:rsidRPr="00E80C47">
              <w:t>využitím aktivizačních metod výuky a moderní didaktické techniky.</w:t>
            </w:r>
            <w:r>
              <w:t xml:space="preserve"> </w:t>
            </w:r>
          </w:p>
          <w:p w14:paraId="4AB32435" w14:textId="77777777" w:rsidR="00C851A3" w:rsidRPr="00E85B00" w:rsidRDefault="00C851A3" w:rsidP="00DF1BE9">
            <w:pPr>
              <w:jc w:val="both"/>
            </w:pPr>
          </w:p>
          <w:p w14:paraId="5580DA26"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Úvod do předmětu krizové komunikace. Základní pojmy. Proces komunikace, komunikační schéma. Osobnost člověka a komunikace</w:t>
            </w:r>
            <w:r>
              <w:rPr>
                <w:rFonts w:ascii="Times New Roman" w:eastAsia="Times New Roman" w:hAnsi="Times New Roman" w:cs="Times New Roman"/>
                <w:sz w:val="20"/>
                <w:szCs w:val="20"/>
              </w:rPr>
              <w:t>;</w:t>
            </w:r>
          </w:p>
          <w:p w14:paraId="4B3DB5ED"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Verbální a neverbální komunikace</w:t>
            </w:r>
            <w:r>
              <w:rPr>
                <w:rFonts w:ascii="Times New Roman" w:eastAsia="Times New Roman" w:hAnsi="Times New Roman" w:cs="Times New Roman"/>
                <w:sz w:val="20"/>
                <w:szCs w:val="20"/>
              </w:rPr>
              <w:t>;</w:t>
            </w:r>
          </w:p>
          <w:p w14:paraId="197921F0"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Manažerská komunikace. Profesionální komunikace. Principy mediální komunikace. Krizová komunikace. Krizová komunikace před krizí, během krize, po krizi</w:t>
            </w:r>
            <w:r>
              <w:rPr>
                <w:rFonts w:ascii="Times New Roman" w:eastAsia="Times New Roman" w:hAnsi="Times New Roman" w:cs="Times New Roman"/>
                <w:sz w:val="20"/>
                <w:szCs w:val="20"/>
              </w:rPr>
              <w:t>;</w:t>
            </w:r>
            <w:r w:rsidRPr="00AE1627">
              <w:rPr>
                <w:rFonts w:ascii="Times New Roman" w:eastAsia="Times New Roman" w:hAnsi="Times New Roman" w:cs="Times New Roman"/>
                <w:sz w:val="20"/>
                <w:szCs w:val="20"/>
              </w:rPr>
              <w:t xml:space="preserve"> </w:t>
            </w:r>
          </w:p>
          <w:p w14:paraId="5717A9AF"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Komunikační strategie v krizi. Nástroje krizové komunikace. Integrovaná komunikace. Obecná pravidla krizové komunikace</w:t>
            </w:r>
            <w:r>
              <w:rPr>
                <w:rFonts w:ascii="Times New Roman" w:eastAsia="Times New Roman" w:hAnsi="Times New Roman" w:cs="Times New Roman"/>
                <w:sz w:val="20"/>
                <w:szCs w:val="20"/>
              </w:rPr>
              <w:t>;</w:t>
            </w:r>
          </w:p>
          <w:p w14:paraId="41D592F0"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Současná média v kontextu krizové komunikace</w:t>
            </w:r>
            <w:r>
              <w:rPr>
                <w:rFonts w:ascii="Times New Roman" w:eastAsia="Times New Roman" w:hAnsi="Times New Roman" w:cs="Times New Roman"/>
                <w:sz w:val="20"/>
                <w:szCs w:val="20"/>
              </w:rPr>
              <w:t>;</w:t>
            </w:r>
          </w:p>
          <w:p w14:paraId="3972DE66" w14:textId="77777777" w:rsidR="00C851A3" w:rsidRPr="00AE1627" w:rsidRDefault="00C851A3" w:rsidP="00C851A3">
            <w:pPr>
              <w:pStyle w:val="xmsolistparagraph"/>
              <w:numPr>
                <w:ilvl w:val="0"/>
                <w:numId w:val="9"/>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Nejběžnější situace krizové komunikace. Asertivní komunikace. Tréninky krizové komunikace</w:t>
            </w:r>
            <w:r>
              <w:rPr>
                <w:rFonts w:ascii="Times New Roman" w:eastAsia="Times New Roman" w:hAnsi="Times New Roman" w:cs="Times New Roman"/>
                <w:sz w:val="20"/>
                <w:szCs w:val="20"/>
              </w:rPr>
              <w:t>;</w:t>
            </w:r>
          </w:p>
          <w:p w14:paraId="06CAC766" w14:textId="77777777" w:rsidR="00C851A3" w:rsidRPr="00AE1627" w:rsidRDefault="00C851A3" w:rsidP="00C851A3">
            <w:pPr>
              <w:numPr>
                <w:ilvl w:val="0"/>
                <w:numId w:val="9"/>
              </w:numPr>
              <w:spacing w:line="254" w:lineRule="auto"/>
              <w:jc w:val="both"/>
              <w:rPr>
                <w:color w:val="000000"/>
              </w:rPr>
            </w:pPr>
            <w:r w:rsidRPr="00AE1627">
              <w:rPr>
                <w:color w:val="000000"/>
              </w:rPr>
              <w:t>Fenomén krize v lidském životě (typologie, fáze, posttraumatický stresový syndrom). Krizová intervence. Cíle, principy a zásady krizové intervence. Modely krizové intervence a jejich využití. Etika v rámci krizové intervence</w:t>
            </w:r>
            <w:r>
              <w:rPr>
                <w:color w:val="000000"/>
              </w:rPr>
              <w:t>;</w:t>
            </w:r>
            <w:r w:rsidRPr="00AE1627">
              <w:rPr>
                <w:color w:val="000000"/>
              </w:rPr>
              <w:t xml:space="preserve">  </w:t>
            </w:r>
          </w:p>
          <w:p w14:paraId="2C504D74" w14:textId="77777777" w:rsidR="00C851A3" w:rsidRPr="00AE1627" w:rsidRDefault="00C851A3" w:rsidP="00C851A3">
            <w:pPr>
              <w:numPr>
                <w:ilvl w:val="0"/>
                <w:numId w:val="9"/>
              </w:numPr>
              <w:spacing w:line="254" w:lineRule="auto"/>
              <w:jc w:val="both"/>
              <w:rPr>
                <w:color w:val="000000"/>
              </w:rPr>
            </w:pPr>
            <w:r w:rsidRPr="00AE1627">
              <w:rPr>
                <w:color w:val="000000"/>
              </w:rPr>
              <w:t>Psychologická první pomoc, psychosociální pomoc. Demobilizace, defusing, debriefing a systém posttraumatické péče u členů IZS</w:t>
            </w:r>
            <w:r>
              <w:rPr>
                <w:color w:val="000000"/>
              </w:rPr>
              <w:t>;</w:t>
            </w:r>
            <w:r w:rsidRPr="00AE1627">
              <w:rPr>
                <w:color w:val="000000"/>
              </w:rPr>
              <w:t> </w:t>
            </w:r>
          </w:p>
          <w:p w14:paraId="1FB813DD" w14:textId="77777777" w:rsidR="00C851A3" w:rsidRPr="00AE1627" w:rsidRDefault="00C851A3" w:rsidP="00C851A3">
            <w:pPr>
              <w:numPr>
                <w:ilvl w:val="0"/>
                <w:numId w:val="9"/>
              </w:numPr>
              <w:spacing w:line="254" w:lineRule="auto"/>
              <w:jc w:val="both"/>
              <w:rPr>
                <w:color w:val="000000"/>
              </w:rPr>
            </w:pPr>
            <w:r w:rsidRPr="00AE1627">
              <w:rPr>
                <w:color w:val="000000"/>
              </w:rPr>
              <w:t>Komunikace s agresivními jedinci. Sebevražedné jednání. Nácvik přístupu k psychicky narušenému jedinci a sebevrahovi</w:t>
            </w:r>
            <w:r>
              <w:rPr>
                <w:color w:val="000000"/>
              </w:rPr>
              <w:t>;</w:t>
            </w:r>
            <w:r w:rsidRPr="00AE1627">
              <w:rPr>
                <w:color w:val="000000"/>
              </w:rPr>
              <w:t xml:space="preserve">  </w:t>
            </w:r>
          </w:p>
          <w:p w14:paraId="73DECC04" w14:textId="77777777" w:rsidR="00C851A3" w:rsidRPr="00AE1627" w:rsidRDefault="00C851A3" w:rsidP="00C851A3">
            <w:pPr>
              <w:numPr>
                <w:ilvl w:val="0"/>
                <w:numId w:val="9"/>
              </w:numPr>
              <w:spacing w:after="160" w:line="254" w:lineRule="auto"/>
              <w:jc w:val="both"/>
              <w:rPr>
                <w:color w:val="000000"/>
              </w:rPr>
            </w:pPr>
            <w:r w:rsidRPr="00AE1627">
              <w:rPr>
                <w:color w:val="000000"/>
              </w:rPr>
              <w:t>Katastrofické události v životě jedince. Davové a hromadné chování, panika vyvolaná katastrofickými událostmi. Modelové situace na zvládání davové psychózy a paniky. Specifický přístup k obětem mimořádných událostí s větším počtem raněných a usmrcených. Komunikace s pozůstalými.  </w:t>
            </w:r>
          </w:p>
          <w:p w14:paraId="4545A146" w14:textId="77777777" w:rsidR="00C851A3" w:rsidRDefault="00C851A3" w:rsidP="00DF1BE9">
            <w:pPr>
              <w:jc w:val="both"/>
            </w:pPr>
          </w:p>
        </w:tc>
      </w:tr>
      <w:tr w:rsidR="00C851A3" w14:paraId="7BBBB0B0"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6379364"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D1E3A9F" w14:textId="77777777" w:rsidR="00C851A3" w:rsidRDefault="00C851A3" w:rsidP="00DF1BE9">
            <w:pPr>
              <w:jc w:val="both"/>
            </w:pPr>
          </w:p>
        </w:tc>
      </w:tr>
      <w:tr w:rsidR="00C851A3" w14:paraId="49092931" w14:textId="77777777" w:rsidTr="00DF1BE9">
        <w:trPr>
          <w:trHeight w:val="1497"/>
        </w:trPr>
        <w:tc>
          <w:tcPr>
            <w:tcW w:w="9855" w:type="dxa"/>
            <w:gridSpan w:val="8"/>
            <w:tcBorders>
              <w:top w:val="nil"/>
              <w:bottom w:val="single" w:sz="2" w:space="0" w:color="auto"/>
            </w:tcBorders>
          </w:tcPr>
          <w:p w14:paraId="6A76425A" w14:textId="77777777" w:rsidR="00C851A3" w:rsidRPr="001D33DA" w:rsidRDefault="00C851A3" w:rsidP="00DF1BE9">
            <w:pPr>
              <w:jc w:val="both"/>
              <w:rPr>
                <w:b/>
                <w:bCs/>
              </w:rPr>
            </w:pPr>
            <w:r w:rsidRPr="001D33DA">
              <w:rPr>
                <w:b/>
                <w:bCs/>
              </w:rPr>
              <w:t>Povinná literatura:</w:t>
            </w:r>
          </w:p>
          <w:p w14:paraId="55DC5E9F" w14:textId="77777777" w:rsidR="00C851A3" w:rsidRPr="00171C89" w:rsidRDefault="00C851A3" w:rsidP="00DF1BE9">
            <w:pPr>
              <w:jc w:val="both"/>
              <w:rPr>
                <w:sz w:val="22"/>
              </w:rPr>
            </w:pPr>
            <w:r w:rsidRPr="00171C89">
              <w:rPr>
                <w:color w:val="212529"/>
                <w:shd w:val="clear" w:color="auto" w:fill="FFFFFF"/>
              </w:rPr>
              <w:t>COLEMAN, Amanda. </w:t>
            </w:r>
            <w:r w:rsidRPr="00171C89">
              <w:rPr>
                <w:i/>
                <w:iCs/>
                <w:color w:val="212529"/>
                <w:shd w:val="clear" w:color="auto" w:fill="FFFFFF"/>
              </w:rPr>
              <w:t>Crisis Communication Strategies: Prepare, Respond and Recover Effectively in Unpredictable and Urgent Situations</w:t>
            </w:r>
            <w:r w:rsidRPr="00171C89">
              <w:rPr>
                <w:color w:val="212529"/>
                <w:shd w:val="clear" w:color="auto" w:fill="FFFFFF"/>
              </w:rPr>
              <w:t>. 2nd edition. London: Kogan Page, 2023. ISBN 978-1398609419.</w:t>
            </w:r>
          </w:p>
          <w:p w14:paraId="0226D122" w14:textId="09440193" w:rsidR="00C851A3" w:rsidRPr="00171C89" w:rsidRDefault="00C851A3" w:rsidP="00DF1BE9">
            <w:pPr>
              <w:jc w:val="both"/>
            </w:pPr>
            <w:r w:rsidRPr="00171C89">
              <w:rPr>
                <w:sz w:val="22"/>
              </w:rPr>
              <w:t xml:space="preserve">COOMBS, </w:t>
            </w:r>
            <w:r w:rsidRPr="00171C89">
              <w:t xml:space="preserve">W. Timothy and Sherry J.  </w:t>
            </w:r>
            <w:del w:id="3126" w:author="Zuzana Tučková" w:date="2024-05-15T23:45:00Z">
              <w:r w:rsidRPr="00171C89" w:rsidDel="00616813">
                <w:delText>HOLLADAY,.</w:delText>
              </w:r>
            </w:del>
            <w:ins w:id="3127" w:author="Zuzana Tučková" w:date="2024-05-15T23:45:00Z">
              <w:r w:rsidR="00616813" w:rsidRPr="00171C89">
                <w:t>HOLLADAY.</w:t>
              </w:r>
            </w:ins>
            <w:r w:rsidRPr="00171C89">
              <w:t xml:space="preserve"> </w:t>
            </w:r>
            <w:r w:rsidRPr="00171C89">
              <w:rPr>
                <w:i/>
              </w:rPr>
              <w:t>Handbook of Crisis Communication.</w:t>
            </w:r>
            <w:r w:rsidRPr="00171C89">
              <w:t xml:space="preserve"> 2nd Edition. Essex: Wiley-Blackwell, 2022. 592p. ISBN 978-1119678922.</w:t>
            </w:r>
          </w:p>
          <w:p w14:paraId="2631B0E3" w14:textId="77777777" w:rsidR="00C851A3" w:rsidRPr="006056E0" w:rsidRDefault="00C851A3" w:rsidP="00DF1BE9">
            <w:pPr>
              <w:jc w:val="both"/>
              <w:rPr>
                <w:shd w:val="clear" w:color="auto" w:fill="FFFFFF"/>
              </w:rPr>
            </w:pPr>
            <w:r w:rsidRPr="00171C89">
              <w:rPr>
                <w:color w:val="212529"/>
                <w:shd w:val="clear" w:color="auto" w:fill="FFFFFF"/>
              </w:rPr>
              <w:t>COOMBS, W. Timothy. </w:t>
            </w:r>
            <w:r w:rsidRPr="00171C89">
              <w:rPr>
                <w:i/>
                <w:iCs/>
                <w:color w:val="212529"/>
                <w:shd w:val="clear" w:color="auto" w:fill="FFFFFF"/>
              </w:rPr>
              <w:t>Ongoing Crisis Communication: Planning, Managing, and Responding</w:t>
            </w:r>
            <w:r w:rsidRPr="00171C89">
              <w:rPr>
                <w:color w:val="212529"/>
                <w:shd w:val="clear" w:color="auto" w:fill="FFFFFF"/>
              </w:rPr>
              <w:t xml:space="preserve">. 6th edition. Thousand </w:t>
            </w:r>
            <w:r w:rsidRPr="006056E0">
              <w:rPr>
                <w:shd w:val="clear" w:color="auto" w:fill="FFFFFF"/>
              </w:rPr>
              <w:t>Oaks: SAGE Publications, 2022. ISBN 978-1071816646.</w:t>
            </w:r>
          </w:p>
          <w:p w14:paraId="5B5BBC66" w14:textId="77777777" w:rsidR="00C851A3" w:rsidRPr="006056E0" w:rsidRDefault="00C851A3" w:rsidP="00DF1BE9">
            <w:r w:rsidRPr="006056E0">
              <w:lastRenderedPageBreak/>
              <w:t xml:space="preserve">CAVAIOLA, A. Alan, COLFORD E. Joseph. </w:t>
            </w:r>
            <w:r w:rsidRPr="006056E0">
              <w:rPr>
                <w:i/>
              </w:rPr>
              <w:t xml:space="preserve">Crisis Intervention: A Practical Guide. </w:t>
            </w:r>
            <w:r w:rsidRPr="006056E0">
              <w:t>Sage Pubn. 2018. 456 str. ISBN 9781506322384</w:t>
            </w:r>
          </w:p>
          <w:p w14:paraId="69576DEB" w14:textId="77777777" w:rsidR="00C851A3" w:rsidRDefault="00C851A3" w:rsidP="00DF1BE9">
            <w:pPr>
              <w:jc w:val="both"/>
            </w:pPr>
          </w:p>
          <w:p w14:paraId="5A20BA8B" w14:textId="77777777" w:rsidR="00C851A3" w:rsidRPr="001D33DA" w:rsidRDefault="00C851A3" w:rsidP="00DF1BE9">
            <w:pPr>
              <w:jc w:val="both"/>
              <w:rPr>
                <w:b/>
                <w:bCs/>
              </w:rPr>
            </w:pPr>
            <w:r w:rsidRPr="001D33DA">
              <w:rPr>
                <w:b/>
                <w:bCs/>
              </w:rPr>
              <w:t>Doporučená literatura:</w:t>
            </w:r>
          </w:p>
          <w:p w14:paraId="34A14F19" w14:textId="77777777" w:rsidR="00C851A3" w:rsidRPr="006056E0" w:rsidRDefault="00C851A3" w:rsidP="00DF1BE9">
            <w:pPr>
              <w:jc w:val="both"/>
              <w:rPr>
                <w:color w:val="212529"/>
                <w:shd w:val="clear" w:color="auto" w:fill="FFFFFF"/>
              </w:rPr>
            </w:pPr>
            <w:r w:rsidRPr="006056E0">
              <w:rPr>
                <w:color w:val="212529"/>
                <w:shd w:val="clear" w:color="auto" w:fill="FFFFFF"/>
              </w:rPr>
              <w:t>O'ROURKE, James a Jeffrey SMITH. 2023. </w:t>
            </w:r>
            <w:r w:rsidRPr="006056E0">
              <w:rPr>
                <w:i/>
                <w:iCs/>
                <w:color w:val="212529"/>
                <w:shd w:val="clear" w:color="auto" w:fill="FFFFFF"/>
              </w:rPr>
              <w:t>Strategic Crisis Communication</w:t>
            </w:r>
            <w:r w:rsidRPr="006056E0">
              <w:rPr>
                <w:color w:val="212529"/>
                <w:shd w:val="clear" w:color="auto" w:fill="FFFFFF"/>
              </w:rPr>
              <w:t>. New York: Routledge, 258 s. ISBN 978-1032342580.</w:t>
            </w:r>
          </w:p>
          <w:p w14:paraId="2B643B70" w14:textId="77777777" w:rsidR="00C851A3" w:rsidRPr="006056E0" w:rsidRDefault="00C851A3" w:rsidP="00DF1BE9">
            <w:pPr>
              <w:jc w:val="both"/>
              <w:rPr>
                <w:color w:val="212529"/>
                <w:shd w:val="clear" w:color="auto" w:fill="FFFFFF"/>
              </w:rPr>
            </w:pPr>
            <w:r w:rsidRPr="006056E0">
              <w:rPr>
                <w:color w:val="212529"/>
                <w:shd w:val="clear" w:color="auto" w:fill="FFFFFF"/>
              </w:rPr>
              <w:t>JIN, Yan a Lucinda AUSTIN, ed. </w:t>
            </w:r>
            <w:r w:rsidRPr="006056E0">
              <w:rPr>
                <w:i/>
                <w:iCs/>
                <w:color w:val="212529"/>
                <w:shd w:val="clear" w:color="auto" w:fill="FFFFFF"/>
              </w:rPr>
              <w:t>Social Media and Crisis Communication</w:t>
            </w:r>
            <w:r w:rsidRPr="006056E0">
              <w:rPr>
                <w:color w:val="212529"/>
                <w:shd w:val="clear" w:color="auto" w:fill="FFFFFF"/>
              </w:rPr>
              <w:t>. 2nd edition. New York: Routledge, 2022, 406 s. ISBN 978-0367489007.</w:t>
            </w:r>
          </w:p>
          <w:p w14:paraId="3F490ADC" w14:textId="77777777" w:rsidR="00C851A3" w:rsidRPr="006056E0" w:rsidRDefault="00C851A3" w:rsidP="00DF1BE9">
            <w:pPr>
              <w:jc w:val="both"/>
            </w:pPr>
            <w:r w:rsidRPr="006056E0">
              <w:rPr>
                <w:color w:val="212529"/>
                <w:shd w:val="clear" w:color="auto" w:fill="FFFFFF"/>
              </w:rPr>
              <w:t>O'BRIEN, Tim. </w:t>
            </w:r>
            <w:r w:rsidRPr="006056E0">
              <w:rPr>
                <w:i/>
                <w:iCs/>
                <w:color w:val="212529"/>
                <w:shd w:val="clear" w:color="auto" w:fill="FFFFFF"/>
              </w:rPr>
              <w:t>The Essential Crisis Communications Plan: A Crisis Management Process that Fits Your Culture Kindle Edition</w:t>
            </w:r>
            <w:r w:rsidRPr="006056E0">
              <w:rPr>
                <w:color w:val="212529"/>
                <w:shd w:val="clear" w:color="auto" w:fill="FFFFFF"/>
              </w:rPr>
              <w:t>. Pittsburgh: O'Brien Communications, 2023, 114 s. ISBN 979-8988780809.</w:t>
            </w:r>
          </w:p>
          <w:p w14:paraId="70326539" w14:textId="77777777" w:rsidR="00C851A3" w:rsidRPr="006056E0" w:rsidRDefault="00C851A3" w:rsidP="00DF1BE9">
            <w:pPr>
              <w:jc w:val="both"/>
            </w:pPr>
            <w:r w:rsidRPr="006056E0">
              <w:t xml:space="preserve">LE BON, Gustav. </w:t>
            </w:r>
            <w:r w:rsidRPr="006056E0">
              <w:rPr>
                <w:i/>
              </w:rPr>
              <w:t>The Crowd – A Study of the Popular Mind</w:t>
            </w:r>
            <w:r w:rsidRPr="006056E0">
              <w:t>. Createspace Independent Publishing Platform. 2016. 140 str. ISBN 1533475938</w:t>
            </w:r>
          </w:p>
          <w:p w14:paraId="58622A9A" w14:textId="77777777" w:rsidR="00C851A3" w:rsidRDefault="00C851A3" w:rsidP="00DF1BE9">
            <w:pPr>
              <w:jc w:val="both"/>
            </w:pPr>
          </w:p>
        </w:tc>
      </w:tr>
      <w:tr w:rsidR="00C851A3" w14:paraId="22151050"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F7E0F12" w14:textId="77777777" w:rsidR="00C851A3" w:rsidRDefault="00C851A3" w:rsidP="00DF1BE9">
            <w:pPr>
              <w:jc w:val="center"/>
              <w:rPr>
                <w:b/>
              </w:rPr>
            </w:pPr>
            <w:r>
              <w:rPr>
                <w:b/>
              </w:rPr>
              <w:lastRenderedPageBreak/>
              <w:t>Informace ke kombinované nebo distanční formě</w:t>
            </w:r>
          </w:p>
        </w:tc>
      </w:tr>
      <w:tr w:rsidR="00C851A3" w14:paraId="7823457B" w14:textId="77777777" w:rsidTr="00DF1BE9">
        <w:tc>
          <w:tcPr>
            <w:tcW w:w="4787" w:type="dxa"/>
            <w:gridSpan w:val="3"/>
            <w:tcBorders>
              <w:top w:val="single" w:sz="2" w:space="0" w:color="auto"/>
            </w:tcBorders>
            <w:shd w:val="clear" w:color="auto" w:fill="F7CAAC"/>
          </w:tcPr>
          <w:p w14:paraId="1D1FA0C3" w14:textId="77777777" w:rsidR="00C851A3" w:rsidRDefault="00C851A3" w:rsidP="00DF1BE9">
            <w:pPr>
              <w:jc w:val="both"/>
            </w:pPr>
            <w:r>
              <w:rPr>
                <w:b/>
              </w:rPr>
              <w:t>Rozsah konzultací (soustředění)</w:t>
            </w:r>
          </w:p>
        </w:tc>
        <w:tc>
          <w:tcPr>
            <w:tcW w:w="889" w:type="dxa"/>
            <w:tcBorders>
              <w:top w:val="single" w:sz="2" w:space="0" w:color="auto"/>
            </w:tcBorders>
          </w:tcPr>
          <w:p w14:paraId="61670831" w14:textId="77777777" w:rsidR="00C851A3" w:rsidRDefault="00C851A3" w:rsidP="00DF1BE9">
            <w:pPr>
              <w:jc w:val="both"/>
            </w:pPr>
          </w:p>
        </w:tc>
        <w:tc>
          <w:tcPr>
            <w:tcW w:w="4179" w:type="dxa"/>
            <w:gridSpan w:val="4"/>
            <w:tcBorders>
              <w:top w:val="single" w:sz="2" w:space="0" w:color="auto"/>
            </w:tcBorders>
            <w:shd w:val="clear" w:color="auto" w:fill="F7CAAC"/>
          </w:tcPr>
          <w:p w14:paraId="48B23836" w14:textId="77777777" w:rsidR="00C851A3" w:rsidRDefault="00C851A3" w:rsidP="00DF1BE9">
            <w:pPr>
              <w:jc w:val="both"/>
              <w:rPr>
                <w:b/>
              </w:rPr>
            </w:pPr>
            <w:r>
              <w:rPr>
                <w:b/>
              </w:rPr>
              <w:t xml:space="preserve">hodin </w:t>
            </w:r>
          </w:p>
        </w:tc>
      </w:tr>
      <w:tr w:rsidR="00C851A3" w14:paraId="797BAE9B" w14:textId="77777777" w:rsidTr="00DF1BE9">
        <w:tc>
          <w:tcPr>
            <w:tcW w:w="9855" w:type="dxa"/>
            <w:gridSpan w:val="8"/>
            <w:shd w:val="clear" w:color="auto" w:fill="F7CAAC"/>
          </w:tcPr>
          <w:p w14:paraId="7C2D8607" w14:textId="77777777" w:rsidR="00C851A3" w:rsidRDefault="00C851A3" w:rsidP="00DF1BE9">
            <w:pPr>
              <w:jc w:val="both"/>
              <w:rPr>
                <w:b/>
              </w:rPr>
            </w:pPr>
            <w:r>
              <w:rPr>
                <w:b/>
              </w:rPr>
              <w:t>Informace o způsobu kontaktu s vyučujícím</w:t>
            </w:r>
          </w:p>
        </w:tc>
      </w:tr>
      <w:tr w:rsidR="00C851A3" w14:paraId="57CE0D7F" w14:textId="77777777" w:rsidTr="00DF1BE9">
        <w:trPr>
          <w:trHeight w:val="1373"/>
        </w:trPr>
        <w:tc>
          <w:tcPr>
            <w:tcW w:w="9855" w:type="dxa"/>
            <w:gridSpan w:val="8"/>
          </w:tcPr>
          <w:p w14:paraId="18E65816" w14:textId="77777777" w:rsidR="00C851A3" w:rsidRDefault="00C851A3" w:rsidP="00DF1BE9">
            <w:pPr>
              <w:jc w:val="both"/>
            </w:pPr>
          </w:p>
        </w:tc>
      </w:tr>
    </w:tbl>
    <w:p w14:paraId="16E8A23F" w14:textId="77777777" w:rsidR="00C851A3" w:rsidRDefault="00C851A3" w:rsidP="00C851A3"/>
    <w:p w14:paraId="75A50DF2"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35C3F64D" w14:textId="77777777" w:rsidTr="00DF1BE9">
        <w:tc>
          <w:tcPr>
            <w:tcW w:w="9855" w:type="dxa"/>
            <w:gridSpan w:val="8"/>
            <w:tcBorders>
              <w:bottom w:val="double" w:sz="4" w:space="0" w:color="auto"/>
            </w:tcBorders>
            <w:shd w:val="clear" w:color="auto" w:fill="BDD6EE"/>
          </w:tcPr>
          <w:p w14:paraId="5814EC8E" w14:textId="77777777" w:rsidR="00C851A3" w:rsidRDefault="00C851A3" w:rsidP="00DF1BE9">
            <w:pPr>
              <w:jc w:val="both"/>
              <w:rPr>
                <w:b/>
                <w:sz w:val="28"/>
              </w:rPr>
            </w:pPr>
            <w:r>
              <w:lastRenderedPageBreak/>
              <w:br w:type="page"/>
            </w:r>
            <w:r>
              <w:rPr>
                <w:b/>
                <w:sz w:val="28"/>
              </w:rPr>
              <w:t>B-III – Charakteristika studijního předmětu</w:t>
            </w:r>
          </w:p>
        </w:tc>
      </w:tr>
      <w:tr w:rsidR="00C851A3" w14:paraId="4BCCBA0C" w14:textId="77777777" w:rsidTr="00DF1BE9">
        <w:tc>
          <w:tcPr>
            <w:tcW w:w="3086" w:type="dxa"/>
            <w:tcBorders>
              <w:top w:val="double" w:sz="4" w:space="0" w:color="auto"/>
            </w:tcBorders>
            <w:shd w:val="clear" w:color="auto" w:fill="F7CAAC"/>
          </w:tcPr>
          <w:p w14:paraId="39CCC556"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7FBB3427" w14:textId="6A32E0ED" w:rsidR="00C851A3" w:rsidRPr="00AC1D18" w:rsidRDefault="00C851A3" w:rsidP="00FD3188">
            <w:pPr>
              <w:jc w:val="both"/>
              <w:rPr>
                <w:b/>
              </w:rPr>
            </w:pPr>
            <w:r>
              <w:rPr>
                <w:b/>
              </w:rPr>
              <w:t xml:space="preserve">Crisis Management </w:t>
            </w:r>
            <w:del w:id="3128" w:author="Eva Skýbová" w:date="2024-05-15T08:31:00Z">
              <w:r w:rsidDel="00DF1BE9">
                <w:rPr>
                  <w:b/>
                </w:rPr>
                <w:delText>and State Defence</w:delText>
              </w:r>
            </w:del>
          </w:p>
        </w:tc>
      </w:tr>
      <w:tr w:rsidR="00C851A3" w14:paraId="476C02DB" w14:textId="77777777" w:rsidTr="00DF1BE9">
        <w:tc>
          <w:tcPr>
            <w:tcW w:w="3086" w:type="dxa"/>
            <w:shd w:val="clear" w:color="auto" w:fill="F7CAAC"/>
          </w:tcPr>
          <w:p w14:paraId="080A3E32" w14:textId="77777777" w:rsidR="00C851A3" w:rsidRDefault="00C851A3" w:rsidP="00DF1BE9">
            <w:pPr>
              <w:jc w:val="both"/>
              <w:rPr>
                <w:b/>
              </w:rPr>
            </w:pPr>
            <w:r>
              <w:rPr>
                <w:b/>
              </w:rPr>
              <w:t>Typ předmětu</w:t>
            </w:r>
          </w:p>
        </w:tc>
        <w:tc>
          <w:tcPr>
            <w:tcW w:w="3406" w:type="dxa"/>
            <w:gridSpan w:val="4"/>
          </w:tcPr>
          <w:p w14:paraId="0C00C3DB" w14:textId="77777777" w:rsidR="00C851A3" w:rsidRDefault="00C851A3" w:rsidP="00DF1BE9">
            <w:pPr>
              <w:jc w:val="both"/>
            </w:pPr>
            <w:r>
              <w:t xml:space="preserve">povinný, </w:t>
            </w:r>
            <w:r w:rsidRPr="00AC1D18">
              <w:rPr>
                <w:b/>
              </w:rPr>
              <w:t>PZ</w:t>
            </w:r>
          </w:p>
        </w:tc>
        <w:tc>
          <w:tcPr>
            <w:tcW w:w="2695" w:type="dxa"/>
            <w:gridSpan w:val="2"/>
            <w:shd w:val="clear" w:color="auto" w:fill="F7CAAC"/>
          </w:tcPr>
          <w:p w14:paraId="14666B2C" w14:textId="77777777" w:rsidR="00C851A3" w:rsidRDefault="00C851A3" w:rsidP="00DF1BE9">
            <w:pPr>
              <w:jc w:val="both"/>
            </w:pPr>
            <w:r>
              <w:rPr>
                <w:b/>
              </w:rPr>
              <w:t>doporučený ročník / semestr</w:t>
            </w:r>
          </w:p>
        </w:tc>
        <w:tc>
          <w:tcPr>
            <w:tcW w:w="668" w:type="dxa"/>
          </w:tcPr>
          <w:p w14:paraId="382A3CD1" w14:textId="77777777" w:rsidR="00C851A3" w:rsidRDefault="00C851A3" w:rsidP="00DF1BE9">
            <w:pPr>
              <w:jc w:val="both"/>
            </w:pPr>
            <w:r>
              <w:t>2/LS</w:t>
            </w:r>
          </w:p>
        </w:tc>
      </w:tr>
      <w:tr w:rsidR="00C851A3" w14:paraId="3256B4D9" w14:textId="77777777" w:rsidTr="00DF1BE9">
        <w:tc>
          <w:tcPr>
            <w:tcW w:w="3086" w:type="dxa"/>
            <w:shd w:val="clear" w:color="auto" w:fill="F7CAAC"/>
          </w:tcPr>
          <w:p w14:paraId="15B658BD" w14:textId="77777777" w:rsidR="00C851A3" w:rsidRDefault="00C851A3" w:rsidP="00DF1BE9">
            <w:pPr>
              <w:jc w:val="both"/>
              <w:rPr>
                <w:b/>
              </w:rPr>
            </w:pPr>
            <w:r>
              <w:rPr>
                <w:b/>
              </w:rPr>
              <w:t>Rozsah studijního předmětu</w:t>
            </w:r>
          </w:p>
        </w:tc>
        <w:tc>
          <w:tcPr>
            <w:tcW w:w="1701" w:type="dxa"/>
            <w:gridSpan w:val="2"/>
          </w:tcPr>
          <w:p w14:paraId="0F770196" w14:textId="73CDF482" w:rsidR="00C851A3" w:rsidRDefault="00C851A3" w:rsidP="00FD3188">
            <w:pPr>
              <w:jc w:val="both"/>
            </w:pPr>
            <w:r>
              <w:t xml:space="preserve">28p + </w:t>
            </w:r>
            <w:del w:id="3129" w:author="Eva Skýbová" w:date="2024-05-15T08:31:00Z">
              <w:r w:rsidDel="00DF1BE9">
                <w:delText>14s</w:delText>
              </w:r>
            </w:del>
            <w:ins w:id="3130" w:author="Eva Skýbová" w:date="2024-05-15T08:31:00Z">
              <w:r w:rsidR="00DF1BE9">
                <w:t>28s</w:t>
              </w:r>
            </w:ins>
          </w:p>
        </w:tc>
        <w:tc>
          <w:tcPr>
            <w:tcW w:w="889" w:type="dxa"/>
            <w:shd w:val="clear" w:color="auto" w:fill="F7CAAC"/>
          </w:tcPr>
          <w:p w14:paraId="63849070" w14:textId="77777777" w:rsidR="00C851A3" w:rsidRDefault="00C851A3" w:rsidP="00DF1BE9">
            <w:pPr>
              <w:jc w:val="both"/>
              <w:rPr>
                <w:b/>
              </w:rPr>
            </w:pPr>
            <w:r>
              <w:rPr>
                <w:b/>
              </w:rPr>
              <w:t xml:space="preserve">hod. </w:t>
            </w:r>
          </w:p>
        </w:tc>
        <w:tc>
          <w:tcPr>
            <w:tcW w:w="816" w:type="dxa"/>
          </w:tcPr>
          <w:p w14:paraId="6FA5F452" w14:textId="30205D41" w:rsidR="00C851A3" w:rsidRDefault="00C851A3" w:rsidP="00DF1BE9">
            <w:pPr>
              <w:jc w:val="both"/>
            </w:pPr>
            <w:del w:id="3131" w:author="Eva Skýbová" w:date="2024-05-15T08:32:00Z">
              <w:r w:rsidDel="00DF1BE9">
                <w:delText>42</w:delText>
              </w:r>
            </w:del>
            <w:ins w:id="3132" w:author="Eva Skýbová" w:date="2024-05-15T08:32:00Z">
              <w:r w:rsidR="00DF1BE9">
                <w:t>56</w:t>
              </w:r>
            </w:ins>
          </w:p>
        </w:tc>
        <w:tc>
          <w:tcPr>
            <w:tcW w:w="2156" w:type="dxa"/>
            <w:shd w:val="clear" w:color="auto" w:fill="F7CAAC"/>
          </w:tcPr>
          <w:p w14:paraId="4C9AF39C" w14:textId="77777777" w:rsidR="00C851A3" w:rsidRDefault="00C851A3" w:rsidP="00DF1BE9">
            <w:pPr>
              <w:jc w:val="both"/>
              <w:rPr>
                <w:b/>
              </w:rPr>
            </w:pPr>
            <w:r>
              <w:rPr>
                <w:b/>
              </w:rPr>
              <w:t>kreditů</w:t>
            </w:r>
          </w:p>
        </w:tc>
        <w:tc>
          <w:tcPr>
            <w:tcW w:w="1207" w:type="dxa"/>
            <w:gridSpan w:val="2"/>
          </w:tcPr>
          <w:p w14:paraId="6F809165" w14:textId="735A4B85" w:rsidR="00C851A3" w:rsidRDefault="00C851A3" w:rsidP="00DF1BE9">
            <w:pPr>
              <w:jc w:val="both"/>
            </w:pPr>
            <w:del w:id="3133" w:author="Eva Skýbová" w:date="2024-05-15T08:32:00Z">
              <w:r w:rsidDel="00DF1BE9">
                <w:delText>4</w:delText>
              </w:r>
            </w:del>
            <w:ins w:id="3134" w:author="Eva Skýbová" w:date="2024-05-15T08:32:00Z">
              <w:r w:rsidR="00DF1BE9">
                <w:t>5</w:t>
              </w:r>
            </w:ins>
          </w:p>
        </w:tc>
      </w:tr>
      <w:tr w:rsidR="00C851A3" w14:paraId="6FF8EDA7" w14:textId="77777777" w:rsidTr="00DF1BE9">
        <w:tc>
          <w:tcPr>
            <w:tcW w:w="3086" w:type="dxa"/>
            <w:shd w:val="clear" w:color="auto" w:fill="F7CAAC"/>
          </w:tcPr>
          <w:p w14:paraId="4364A4B3" w14:textId="77777777" w:rsidR="00C851A3" w:rsidRDefault="00C851A3" w:rsidP="00DF1BE9">
            <w:pPr>
              <w:jc w:val="both"/>
              <w:rPr>
                <w:b/>
                <w:sz w:val="22"/>
              </w:rPr>
            </w:pPr>
            <w:r>
              <w:rPr>
                <w:b/>
              </w:rPr>
              <w:t>Prerekvizity, korekvizity, ekvivalence</w:t>
            </w:r>
          </w:p>
        </w:tc>
        <w:tc>
          <w:tcPr>
            <w:tcW w:w="6769" w:type="dxa"/>
            <w:gridSpan w:val="7"/>
          </w:tcPr>
          <w:p w14:paraId="070F45E4" w14:textId="77777777" w:rsidR="00C851A3" w:rsidRDefault="00C851A3" w:rsidP="00DF1BE9">
            <w:pPr>
              <w:jc w:val="both"/>
            </w:pPr>
          </w:p>
        </w:tc>
      </w:tr>
      <w:tr w:rsidR="00C851A3" w14:paraId="454F4378" w14:textId="77777777" w:rsidTr="00DF1BE9">
        <w:tc>
          <w:tcPr>
            <w:tcW w:w="3086" w:type="dxa"/>
            <w:shd w:val="clear" w:color="auto" w:fill="F7CAAC"/>
          </w:tcPr>
          <w:p w14:paraId="3BC217DB" w14:textId="77777777" w:rsidR="00C851A3" w:rsidRDefault="00C851A3" w:rsidP="00DF1BE9">
            <w:pPr>
              <w:jc w:val="both"/>
              <w:rPr>
                <w:b/>
              </w:rPr>
            </w:pPr>
            <w:r>
              <w:rPr>
                <w:b/>
              </w:rPr>
              <w:t>Způsob ověření studijních výsledků</w:t>
            </w:r>
          </w:p>
        </w:tc>
        <w:tc>
          <w:tcPr>
            <w:tcW w:w="3406" w:type="dxa"/>
            <w:gridSpan w:val="4"/>
          </w:tcPr>
          <w:p w14:paraId="2019ED86" w14:textId="77777777" w:rsidR="00C851A3" w:rsidRDefault="00C851A3" w:rsidP="00DF1BE9">
            <w:pPr>
              <w:jc w:val="both"/>
            </w:pPr>
            <w:r>
              <w:t>zápočet a zkouška</w:t>
            </w:r>
          </w:p>
        </w:tc>
        <w:tc>
          <w:tcPr>
            <w:tcW w:w="2156" w:type="dxa"/>
            <w:shd w:val="clear" w:color="auto" w:fill="F7CAAC"/>
          </w:tcPr>
          <w:p w14:paraId="1DB9F3AA" w14:textId="77777777" w:rsidR="00C851A3" w:rsidRDefault="00C851A3" w:rsidP="00DF1BE9">
            <w:pPr>
              <w:jc w:val="both"/>
              <w:rPr>
                <w:b/>
              </w:rPr>
            </w:pPr>
            <w:r>
              <w:rPr>
                <w:b/>
              </w:rPr>
              <w:t>Forma výuky</w:t>
            </w:r>
          </w:p>
        </w:tc>
        <w:tc>
          <w:tcPr>
            <w:tcW w:w="1207" w:type="dxa"/>
            <w:gridSpan w:val="2"/>
          </w:tcPr>
          <w:p w14:paraId="01C58D44" w14:textId="77777777" w:rsidR="00C851A3" w:rsidRDefault="00C851A3" w:rsidP="00DF1BE9">
            <w:pPr>
              <w:jc w:val="both"/>
            </w:pPr>
            <w:r>
              <w:t>přednášky</w:t>
            </w:r>
          </w:p>
          <w:p w14:paraId="12C90847" w14:textId="77777777" w:rsidR="00C851A3" w:rsidRDefault="00C851A3" w:rsidP="00DF1BE9">
            <w:pPr>
              <w:jc w:val="both"/>
            </w:pPr>
            <w:r>
              <w:t>semináře</w:t>
            </w:r>
          </w:p>
        </w:tc>
      </w:tr>
      <w:tr w:rsidR="00C851A3" w14:paraId="0959FCE0" w14:textId="77777777" w:rsidTr="00DF1BE9">
        <w:tc>
          <w:tcPr>
            <w:tcW w:w="3086" w:type="dxa"/>
            <w:shd w:val="clear" w:color="auto" w:fill="F7CAAC"/>
          </w:tcPr>
          <w:p w14:paraId="0CDC1B81"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7317CD39" w14:textId="77777777" w:rsidR="00C851A3" w:rsidRDefault="00C851A3" w:rsidP="00DF1BE9">
            <w:pPr>
              <w:jc w:val="both"/>
            </w:pPr>
            <w:r>
              <w:t>Zápočet: a</w:t>
            </w:r>
            <w:r w:rsidRPr="00D32E12">
              <w:t xml:space="preserve">ktivní účast na </w:t>
            </w:r>
            <w:r>
              <w:t>nejméně</w:t>
            </w:r>
            <w:r w:rsidRPr="00D32E12">
              <w:t xml:space="preserve"> 80 %</w:t>
            </w:r>
            <w:r>
              <w:t xml:space="preserve"> seminářů</w:t>
            </w:r>
            <w:r w:rsidRPr="00D32E12">
              <w:t xml:space="preserve">, plnění zadaných úkolů </w:t>
            </w:r>
            <w:r>
              <w:br/>
            </w:r>
            <w:r w:rsidRPr="00D32E12">
              <w:t xml:space="preserve">a případových studií v rámci semináře (samostatně i v týmu), zápočtový test (60 %) </w:t>
            </w:r>
          </w:p>
          <w:p w14:paraId="7328E7BC" w14:textId="77777777" w:rsidR="00C851A3" w:rsidRDefault="00C851A3" w:rsidP="00DF1BE9">
            <w:pPr>
              <w:jc w:val="both"/>
            </w:pPr>
          </w:p>
          <w:p w14:paraId="034F0406" w14:textId="77777777" w:rsidR="00C851A3" w:rsidRDefault="00C851A3" w:rsidP="00DF1BE9">
            <w:pPr>
              <w:jc w:val="both"/>
            </w:pPr>
            <w:r w:rsidRPr="00D32E12">
              <w:t>Zkouška</w:t>
            </w:r>
            <w:r>
              <w:t>:</w:t>
            </w:r>
            <w:r w:rsidRPr="00D32E12">
              <w:t xml:space="preserve"> kombinovaná</w:t>
            </w:r>
          </w:p>
        </w:tc>
      </w:tr>
      <w:tr w:rsidR="00C851A3" w14:paraId="2459BD44" w14:textId="77777777" w:rsidTr="00DF1BE9">
        <w:trPr>
          <w:trHeight w:val="397"/>
        </w:trPr>
        <w:tc>
          <w:tcPr>
            <w:tcW w:w="9855" w:type="dxa"/>
            <w:gridSpan w:val="8"/>
            <w:tcBorders>
              <w:top w:val="nil"/>
            </w:tcBorders>
          </w:tcPr>
          <w:p w14:paraId="5C46D4AC" w14:textId="77777777" w:rsidR="00C851A3" w:rsidRDefault="00C851A3" w:rsidP="00DF1BE9">
            <w:pPr>
              <w:jc w:val="both"/>
            </w:pPr>
          </w:p>
        </w:tc>
      </w:tr>
      <w:tr w:rsidR="00C851A3" w14:paraId="3937AB02" w14:textId="77777777" w:rsidTr="00DF1BE9">
        <w:trPr>
          <w:trHeight w:val="197"/>
        </w:trPr>
        <w:tc>
          <w:tcPr>
            <w:tcW w:w="3086" w:type="dxa"/>
            <w:tcBorders>
              <w:top w:val="nil"/>
            </w:tcBorders>
            <w:shd w:val="clear" w:color="auto" w:fill="F7CAAC"/>
          </w:tcPr>
          <w:p w14:paraId="21BEAEC0" w14:textId="77777777" w:rsidR="00C851A3" w:rsidRDefault="00C851A3" w:rsidP="00DF1BE9">
            <w:pPr>
              <w:jc w:val="both"/>
              <w:rPr>
                <w:b/>
              </w:rPr>
            </w:pPr>
            <w:r>
              <w:rPr>
                <w:b/>
              </w:rPr>
              <w:t>Garant předmětu</w:t>
            </w:r>
          </w:p>
        </w:tc>
        <w:tc>
          <w:tcPr>
            <w:tcW w:w="6769" w:type="dxa"/>
            <w:gridSpan w:val="7"/>
            <w:tcBorders>
              <w:top w:val="nil"/>
            </w:tcBorders>
          </w:tcPr>
          <w:p w14:paraId="2B42B572" w14:textId="77777777" w:rsidR="00C851A3" w:rsidRDefault="00C851A3" w:rsidP="00DF1BE9">
            <w:pPr>
              <w:jc w:val="both"/>
            </w:pPr>
            <w:r>
              <w:t>Ing. Kateřina Víchová, Ph.D.</w:t>
            </w:r>
          </w:p>
        </w:tc>
      </w:tr>
      <w:tr w:rsidR="00C851A3" w14:paraId="3C975179" w14:textId="77777777" w:rsidTr="00DF1BE9">
        <w:trPr>
          <w:trHeight w:val="243"/>
        </w:trPr>
        <w:tc>
          <w:tcPr>
            <w:tcW w:w="3086" w:type="dxa"/>
            <w:tcBorders>
              <w:top w:val="nil"/>
            </w:tcBorders>
            <w:shd w:val="clear" w:color="auto" w:fill="F7CAAC"/>
          </w:tcPr>
          <w:p w14:paraId="27A84857" w14:textId="77777777" w:rsidR="00C851A3" w:rsidRDefault="00C851A3" w:rsidP="00DF1BE9">
            <w:pPr>
              <w:jc w:val="both"/>
              <w:rPr>
                <w:b/>
              </w:rPr>
            </w:pPr>
            <w:r>
              <w:rPr>
                <w:b/>
              </w:rPr>
              <w:t>Zapojení garanta do výuky předmětu</w:t>
            </w:r>
          </w:p>
        </w:tc>
        <w:tc>
          <w:tcPr>
            <w:tcW w:w="6769" w:type="dxa"/>
            <w:gridSpan w:val="7"/>
            <w:tcBorders>
              <w:top w:val="nil"/>
            </w:tcBorders>
          </w:tcPr>
          <w:p w14:paraId="7DEBF88F" w14:textId="77777777" w:rsidR="00C851A3" w:rsidRDefault="00C851A3" w:rsidP="00DF1BE9">
            <w:pPr>
              <w:jc w:val="both"/>
            </w:pPr>
            <w:r>
              <w:t>Garant stanovuje obsah přednášek, seminářů a dohlíží na jejich jednotné vedení.</w:t>
            </w:r>
          </w:p>
          <w:p w14:paraId="60AB86AD" w14:textId="77777777" w:rsidR="00C851A3" w:rsidRDefault="00C851A3" w:rsidP="00DF1BE9">
            <w:pPr>
              <w:jc w:val="both"/>
            </w:pPr>
            <w:r>
              <w:t>Garant přímo vyučuje 57 % přednášek a seminářů.</w:t>
            </w:r>
          </w:p>
          <w:p w14:paraId="2F5A7716" w14:textId="77777777" w:rsidR="00C851A3" w:rsidRDefault="00C851A3" w:rsidP="00DF1BE9">
            <w:pPr>
              <w:jc w:val="both"/>
            </w:pPr>
          </w:p>
        </w:tc>
      </w:tr>
      <w:tr w:rsidR="00C851A3" w14:paraId="2E3398F3" w14:textId="77777777" w:rsidTr="00DF1BE9">
        <w:tc>
          <w:tcPr>
            <w:tcW w:w="3086" w:type="dxa"/>
            <w:shd w:val="clear" w:color="auto" w:fill="F7CAAC"/>
          </w:tcPr>
          <w:p w14:paraId="141D5791" w14:textId="77777777" w:rsidR="00C851A3" w:rsidRDefault="00C851A3" w:rsidP="00DF1BE9">
            <w:pPr>
              <w:jc w:val="both"/>
              <w:rPr>
                <w:b/>
              </w:rPr>
            </w:pPr>
            <w:r>
              <w:rPr>
                <w:b/>
              </w:rPr>
              <w:t>Vyučující</w:t>
            </w:r>
          </w:p>
        </w:tc>
        <w:tc>
          <w:tcPr>
            <w:tcW w:w="6769" w:type="dxa"/>
            <w:gridSpan w:val="7"/>
            <w:tcBorders>
              <w:bottom w:val="nil"/>
            </w:tcBorders>
          </w:tcPr>
          <w:p w14:paraId="44B50987" w14:textId="77777777" w:rsidR="00C851A3" w:rsidRDefault="00C851A3" w:rsidP="00DF1BE9">
            <w:pPr>
              <w:jc w:val="both"/>
            </w:pPr>
            <w:r>
              <w:t>Ing. Kateřina Víchová, Ph.D. – přednášející (57 %), vede semináře (43 %)</w:t>
            </w:r>
          </w:p>
          <w:p w14:paraId="703B4E31" w14:textId="3C5CFFA6" w:rsidR="00C851A3" w:rsidRDefault="00C851A3" w:rsidP="00DF1BE9">
            <w:pPr>
              <w:jc w:val="both"/>
            </w:pPr>
            <w:del w:id="3135" w:author="Eva Skýbová" w:date="2024-05-15T08:32:00Z">
              <w:r w:rsidDel="00DF1BE9">
                <w:delText>Ing. Robert Pekaj, MPA</w:delText>
              </w:r>
            </w:del>
            <w:ins w:id="3136" w:author="Eva Skýbová" w:date="2024-05-15T08:32:00Z">
              <w:r w:rsidR="00DF1BE9">
                <w:t>Mgr. Marek Tomaštík, Ph.D.</w:t>
              </w:r>
            </w:ins>
            <w:r>
              <w:t xml:space="preserve"> – přednášející (43 %), vede semináře (43 %)</w:t>
            </w:r>
          </w:p>
        </w:tc>
      </w:tr>
      <w:tr w:rsidR="00C851A3" w14:paraId="10596D21" w14:textId="77777777" w:rsidTr="00DF1BE9">
        <w:trPr>
          <w:trHeight w:val="397"/>
        </w:trPr>
        <w:tc>
          <w:tcPr>
            <w:tcW w:w="9855" w:type="dxa"/>
            <w:gridSpan w:val="8"/>
            <w:tcBorders>
              <w:top w:val="nil"/>
            </w:tcBorders>
          </w:tcPr>
          <w:p w14:paraId="0C7F7287" w14:textId="77777777" w:rsidR="00C851A3" w:rsidRDefault="00C851A3" w:rsidP="00DF1BE9">
            <w:pPr>
              <w:jc w:val="both"/>
            </w:pPr>
          </w:p>
        </w:tc>
      </w:tr>
      <w:tr w:rsidR="00C851A3" w14:paraId="31AD05F6" w14:textId="77777777" w:rsidTr="00DF1BE9">
        <w:tc>
          <w:tcPr>
            <w:tcW w:w="3086" w:type="dxa"/>
            <w:shd w:val="clear" w:color="auto" w:fill="F7CAAC"/>
          </w:tcPr>
          <w:p w14:paraId="51BC346C" w14:textId="77777777" w:rsidR="00C851A3" w:rsidRDefault="00C851A3" w:rsidP="00DF1BE9">
            <w:pPr>
              <w:jc w:val="both"/>
              <w:rPr>
                <w:b/>
              </w:rPr>
            </w:pPr>
            <w:r>
              <w:rPr>
                <w:b/>
              </w:rPr>
              <w:t>Stručná anotace předmětu</w:t>
            </w:r>
          </w:p>
        </w:tc>
        <w:tc>
          <w:tcPr>
            <w:tcW w:w="6769" w:type="dxa"/>
            <w:gridSpan w:val="7"/>
            <w:tcBorders>
              <w:bottom w:val="nil"/>
            </w:tcBorders>
          </w:tcPr>
          <w:p w14:paraId="3C33FE3C" w14:textId="77777777" w:rsidR="00C851A3" w:rsidRDefault="00C851A3" w:rsidP="00DF1BE9">
            <w:pPr>
              <w:jc w:val="both"/>
            </w:pPr>
          </w:p>
        </w:tc>
      </w:tr>
      <w:tr w:rsidR="00C851A3" w14:paraId="3B556092" w14:textId="77777777" w:rsidTr="00DF1BE9">
        <w:trPr>
          <w:trHeight w:val="3938"/>
        </w:trPr>
        <w:tc>
          <w:tcPr>
            <w:tcW w:w="9855" w:type="dxa"/>
            <w:gridSpan w:val="8"/>
            <w:tcBorders>
              <w:top w:val="nil"/>
              <w:bottom w:val="single" w:sz="12" w:space="0" w:color="auto"/>
            </w:tcBorders>
          </w:tcPr>
          <w:p w14:paraId="55CA70C1" w14:textId="77777777" w:rsidR="00C851A3" w:rsidRDefault="00C851A3" w:rsidP="00DF1BE9">
            <w:pPr>
              <w:jc w:val="both"/>
            </w:pPr>
            <w:r>
              <w:t xml:space="preserve">Předmět má za cíl seznámit studenty s krizovým řízením a obranou státu. Absolvováním předmětu získají studenti komplexní soubor informací týkající se krizového řízení státu a obrany státu. Studenti získají znalosti a dovednosti z oblasti systému krizového řízení a základní legislativy, krizového plánování, hospodářských opatření při krizových stavech </w:t>
            </w:r>
            <w:r>
              <w:br/>
              <w:t xml:space="preserve">a kritické infrastruktury. Dále budou rozvíjeny znalosti a dovednosti studentů ve vztahu k bezpečnostnímu prostředí </w:t>
            </w:r>
            <w:r>
              <w:br/>
              <w:t xml:space="preserve">a bezpečnostním hrozbám a obraně státu, plánování obrany státu a ozbrojených sil České republiky a řešení krizových situací vojenského charakteru. </w:t>
            </w:r>
          </w:p>
          <w:p w14:paraId="52547367" w14:textId="77777777" w:rsidR="00C851A3" w:rsidRDefault="00C851A3" w:rsidP="00DF1BE9">
            <w:pPr>
              <w:jc w:val="both"/>
            </w:pPr>
          </w:p>
          <w:p w14:paraId="0CDC27B7" w14:textId="77777777" w:rsidR="00C851A3" w:rsidRDefault="00C851A3" w:rsidP="00DF1BE9">
            <w:pPr>
              <w:jc w:val="both"/>
            </w:pPr>
            <w:r>
              <w:t>Vyučovaná témata:</w:t>
            </w:r>
          </w:p>
          <w:p w14:paraId="74EC3D2B" w14:textId="77777777" w:rsidR="00C851A3" w:rsidRDefault="00C851A3" w:rsidP="00C851A3">
            <w:pPr>
              <w:pStyle w:val="Odstavecseseznamem"/>
              <w:numPr>
                <w:ilvl w:val="0"/>
                <w:numId w:val="8"/>
              </w:numPr>
              <w:jc w:val="both"/>
            </w:pPr>
            <w:r>
              <w:t>Úvod do studia předmětu, legislativa a základní pojmy;</w:t>
            </w:r>
          </w:p>
          <w:p w14:paraId="25F38279" w14:textId="77777777" w:rsidR="00C851A3" w:rsidRDefault="00C851A3" w:rsidP="00C851A3">
            <w:pPr>
              <w:pStyle w:val="Odstavecseseznamem"/>
              <w:numPr>
                <w:ilvl w:val="0"/>
                <w:numId w:val="8"/>
              </w:numPr>
              <w:jc w:val="both"/>
            </w:pPr>
            <w:r>
              <w:t>Systém krizového řízení České republiky, hospodářská opatření pro krizové stavy;</w:t>
            </w:r>
          </w:p>
          <w:p w14:paraId="09E12C82" w14:textId="77777777" w:rsidR="00C851A3" w:rsidRDefault="00C851A3" w:rsidP="00C851A3">
            <w:pPr>
              <w:pStyle w:val="Odstavecseseznamem"/>
              <w:numPr>
                <w:ilvl w:val="0"/>
                <w:numId w:val="8"/>
              </w:numPr>
              <w:jc w:val="both"/>
            </w:pPr>
            <w:r>
              <w:t>Orgány krizového řízení a vzájemné vazby, bezpečnostní rady a krizové štáby;</w:t>
            </w:r>
          </w:p>
          <w:p w14:paraId="1E7534D2" w14:textId="77777777" w:rsidR="00C851A3" w:rsidRDefault="00C851A3" w:rsidP="00C851A3">
            <w:pPr>
              <w:pStyle w:val="Odstavecseseznamem"/>
              <w:numPr>
                <w:ilvl w:val="0"/>
                <w:numId w:val="8"/>
              </w:numPr>
              <w:jc w:val="both"/>
            </w:pPr>
            <w:r>
              <w:t>Havarijní a krizové plánování, cvičení orgánů krizového řízení;</w:t>
            </w:r>
          </w:p>
          <w:p w14:paraId="11781B9B" w14:textId="77777777" w:rsidR="00C851A3" w:rsidRDefault="00C851A3" w:rsidP="00C851A3">
            <w:pPr>
              <w:pStyle w:val="Odstavecseseznamem"/>
              <w:numPr>
                <w:ilvl w:val="0"/>
                <w:numId w:val="8"/>
              </w:numPr>
              <w:jc w:val="both"/>
            </w:pPr>
            <w:r>
              <w:t>Povodňová ochrana;</w:t>
            </w:r>
          </w:p>
          <w:p w14:paraId="47C7CF71" w14:textId="77777777" w:rsidR="00C851A3" w:rsidRDefault="00C851A3" w:rsidP="00C851A3">
            <w:pPr>
              <w:pStyle w:val="Odstavecseseznamem"/>
              <w:numPr>
                <w:ilvl w:val="0"/>
                <w:numId w:val="8"/>
              </w:numPr>
              <w:jc w:val="both"/>
            </w:pPr>
            <w:r>
              <w:t>Kritická infrastruktura;</w:t>
            </w:r>
          </w:p>
          <w:p w14:paraId="576DFC7D" w14:textId="77777777" w:rsidR="00C851A3" w:rsidRDefault="00C851A3" w:rsidP="00C851A3">
            <w:pPr>
              <w:pStyle w:val="Odstavecseseznamem"/>
              <w:numPr>
                <w:ilvl w:val="0"/>
                <w:numId w:val="8"/>
              </w:numPr>
              <w:jc w:val="both"/>
            </w:pPr>
            <w:r>
              <w:t>Informační podpora krizového řízení;</w:t>
            </w:r>
          </w:p>
          <w:p w14:paraId="317C2A77" w14:textId="77777777" w:rsidR="00C851A3" w:rsidRDefault="00C851A3" w:rsidP="00C851A3">
            <w:pPr>
              <w:pStyle w:val="Odstavecseseznamem"/>
              <w:numPr>
                <w:ilvl w:val="0"/>
                <w:numId w:val="8"/>
              </w:numPr>
              <w:jc w:val="both"/>
            </w:pPr>
            <w:r>
              <w:t>Obrana státu, bezpečnostní systém České republiky, bezpečnostní prostředí a bezpečnostní hrozby;</w:t>
            </w:r>
          </w:p>
          <w:p w14:paraId="0375F605" w14:textId="77777777" w:rsidR="00C851A3" w:rsidRDefault="00C851A3" w:rsidP="00C851A3">
            <w:pPr>
              <w:pStyle w:val="Odstavecseseznamem"/>
              <w:numPr>
                <w:ilvl w:val="0"/>
                <w:numId w:val="8"/>
              </w:numPr>
              <w:jc w:val="both"/>
            </w:pPr>
            <w:r>
              <w:t>Právní předpisy, strategické a koncepční dokumenty z pohledu obrany státu;</w:t>
            </w:r>
          </w:p>
          <w:p w14:paraId="5F6BC8AC" w14:textId="77777777" w:rsidR="00C851A3" w:rsidRDefault="00C851A3" w:rsidP="00C851A3">
            <w:pPr>
              <w:pStyle w:val="Odstavecseseznamem"/>
              <w:numPr>
                <w:ilvl w:val="0"/>
                <w:numId w:val="8"/>
              </w:numPr>
              <w:jc w:val="both"/>
            </w:pPr>
            <w:r>
              <w:t>Povinnosti státních orgánů a orgánů územních samosprávných celků při zajišťování obrany České republiky;</w:t>
            </w:r>
          </w:p>
          <w:p w14:paraId="44FE6ACA" w14:textId="77777777" w:rsidR="00C851A3" w:rsidRDefault="00C851A3" w:rsidP="00C851A3">
            <w:pPr>
              <w:pStyle w:val="Odstavecseseznamem"/>
              <w:numPr>
                <w:ilvl w:val="0"/>
                <w:numId w:val="8"/>
              </w:numPr>
              <w:jc w:val="both"/>
            </w:pPr>
            <w:r>
              <w:t xml:space="preserve">Plánování obrany státu, </w:t>
            </w:r>
            <w:r w:rsidRPr="00520DA2">
              <w:t>Národní systém reakce na krize pro potřeby řízení obrany státu</w:t>
            </w:r>
            <w:r>
              <w:t>;</w:t>
            </w:r>
          </w:p>
          <w:p w14:paraId="6F53AE55" w14:textId="77777777" w:rsidR="00C851A3" w:rsidRDefault="00C851A3" w:rsidP="00C851A3">
            <w:pPr>
              <w:pStyle w:val="Odstavecseseznamem"/>
              <w:numPr>
                <w:ilvl w:val="0"/>
                <w:numId w:val="8"/>
              </w:numPr>
              <w:jc w:val="both"/>
            </w:pPr>
            <w:r>
              <w:t>Řešení krizových situací vojenského charakteru;</w:t>
            </w:r>
          </w:p>
          <w:p w14:paraId="7853E2BE" w14:textId="77777777" w:rsidR="00C851A3" w:rsidRDefault="00C851A3" w:rsidP="00C851A3">
            <w:pPr>
              <w:pStyle w:val="Odstavecseseznamem"/>
              <w:numPr>
                <w:ilvl w:val="0"/>
                <w:numId w:val="8"/>
              </w:numPr>
              <w:jc w:val="both"/>
            </w:pPr>
            <w:r>
              <w:t>Použití Armády České republiky při nevojenských krizových situacích, příprava občanů k obraně státu;</w:t>
            </w:r>
          </w:p>
          <w:p w14:paraId="452E9A92" w14:textId="77777777" w:rsidR="00C851A3" w:rsidRDefault="00C851A3" w:rsidP="00C851A3">
            <w:pPr>
              <w:pStyle w:val="Odstavecseseznamem"/>
              <w:numPr>
                <w:ilvl w:val="0"/>
                <w:numId w:val="8"/>
              </w:numPr>
              <w:jc w:val="both"/>
            </w:pPr>
            <w:r>
              <w:t>Krizové řízení a obrana státu z pohledu mezinárodních organizací, kolektivní obrana NATO.</w:t>
            </w:r>
          </w:p>
          <w:p w14:paraId="27EC9D25" w14:textId="77777777" w:rsidR="00C851A3" w:rsidRDefault="00C851A3" w:rsidP="00DF1BE9">
            <w:pPr>
              <w:jc w:val="both"/>
            </w:pPr>
          </w:p>
        </w:tc>
      </w:tr>
      <w:tr w:rsidR="00C851A3" w14:paraId="26CB4DE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566897E"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9B5996A" w14:textId="77777777" w:rsidR="00C851A3" w:rsidRDefault="00C851A3" w:rsidP="00DF1BE9">
            <w:pPr>
              <w:jc w:val="both"/>
            </w:pPr>
          </w:p>
        </w:tc>
      </w:tr>
      <w:tr w:rsidR="00C851A3" w14:paraId="742BDD50" w14:textId="77777777" w:rsidTr="00DF1BE9">
        <w:trPr>
          <w:trHeight w:val="1497"/>
        </w:trPr>
        <w:tc>
          <w:tcPr>
            <w:tcW w:w="9855" w:type="dxa"/>
            <w:gridSpan w:val="8"/>
            <w:tcBorders>
              <w:top w:val="nil"/>
              <w:bottom w:val="single" w:sz="2" w:space="0" w:color="auto"/>
            </w:tcBorders>
          </w:tcPr>
          <w:p w14:paraId="60785AF4" w14:textId="77777777" w:rsidR="00C851A3" w:rsidRPr="0073536B" w:rsidRDefault="00C851A3" w:rsidP="00DF1BE9">
            <w:pPr>
              <w:jc w:val="both"/>
              <w:rPr>
                <w:b/>
              </w:rPr>
            </w:pPr>
            <w:r w:rsidRPr="0073536B">
              <w:rPr>
                <w:b/>
              </w:rPr>
              <w:t>Povinná literatura:</w:t>
            </w:r>
          </w:p>
          <w:p w14:paraId="044619C9" w14:textId="77777777" w:rsidR="00C851A3" w:rsidRDefault="00C851A3" w:rsidP="00DF1BE9">
            <w:pPr>
              <w:jc w:val="both"/>
            </w:pPr>
            <w:r w:rsidRPr="00B34B43">
              <w:t xml:space="preserve">CAO, Jie; HAN, He; ZHU, Li a ZHU, Xiaodong. </w:t>
            </w:r>
            <w:r w:rsidRPr="00A875E2">
              <w:rPr>
                <w:i/>
              </w:rPr>
              <w:t>Modern Emergency Management</w:t>
            </w:r>
            <w:r w:rsidRPr="00B34B43">
              <w:t xml:space="preserve">. </w:t>
            </w:r>
            <w:r>
              <w:t>Cham</w:t>
            </w:r>
            <w:r w:rsidRPr="00B34B43">
              <w:t>: Springer, 2018. ISBN 978</w:t>
            </w:r>
            <w:r>
              <w:t>-</w:t>
            </w:r>
            <w:r w:rsidRPr="00B34B43">
              <w:t>9</w:t>
            </w:r>
            <w:r>
              <w:t>-</w:t>
            </w:r>
            <w:r w:rsidRPr="00B34B43">
              <w:t>811</w:t>
            </w:r>
            <w:r>
              <w:t>-</w:t>
            </w:r>
            <w:r w:rsidRPr="00B34B43">
              <w:t>05720</w:t>
            </w:r>
            <w:r>
              <w:t>-</w:t>
            </w:r>
            <w:r w:rsidRPr="00B34B43">
              <w:t>5.</w:t>
            </w:r>
          </w:p>
          <w:p w14:paraId="1057F104" w14:textId="77777777" w:rsidR="00C851A3" w:rsidRDefault="00C851A3" w:rsidP="00DF1BE9">
            <w:pPr>
              <w:jc w:val="both"/>
            </w:pPr>
            <w:r w:rsidRPr="00B34B43">
              <w:t xml:space="preserve">DONNER, William; RODRÍGUEZ, Havidán a TRAINOR, Joseph E. </w:t>
            </w:r>
            <w:r w:rsidRPr="00A875E2">
              <w:rPr>
                <w:i/>
              </w:rPr>
              <w:t>Handbook of Disaster Research. Handbooks of Sociology and Social Research</w:t>
            </w:r>
            <w:r w:rsidRPr="00B34B43">
              <w:t xml:space="preserve">. </w:t>
            </w:r>
            <w:r>
              <w:t>Cham</w:t>
            </w:r>
            <w:r w:rsidRPr="00B34B43">
              <w:t>: Springer, 2018. ISBN 978-3-319-63253-7.</w:t>
            </w:r>
          </w:p>
          <w:p w14:paraId="18C5D463" w14:textId="77777777" w:rsidR="00C851A3" w:rsidRDefault="00C851A3" w:rsidP="00DF1BE9">
            <w:pPr>
              <w:jc w:val="both"/>
            </w:pPr>
            <w:r w:rsidRPr="00B34B43">
              <w:t xml:space="preserve">RANKE, Ulrich. </w:t>
            </w:r>
            <w:r w:rsidRPr="00A875E2">
              <w:rPr>
                <w:i/>
              </w:rPr>
              <w:t>Natural Disaster Risk Management: Geosciences and Social Responsibility</w:t>
            </w:r>
            <w:r w:rsidRPr="00B34B43">
              <w:t xml:space="preserve">. </w:t>
            </w:r>
            <w:r>
              <w:t>Cham</w:t>
            </w:r>
            <w:r w:rsidRPr="00B34B43">
              <w:t>: Springer, 2016. ISBN 978-3-319-35186-5.</w:t>
            </w:r>
          </w:p>
          <w:p w14:paraId="78719AB3" w14:textId="77777777" w:rsidR="00C851A3" w:rsidRDefault="00C851A3" w:rsidP="00DF1BE9">
            <w:pPr>
              <w:jc w:val="both"/>
            </w:pPr>
            <w:r w:rsidRPr="00C075A9">
              <w:t>VOSKOPOULOS</w:t>
            </w:r>
            <w:r>
              <w:t xml:space="preserve">, </w:t>
            </w:r>
            <w:r w:rsidRPr="00C075A9">
              <w:t>George</w:t>
            </w:r>
            <w:r>
              <w:t xml:space="preserve">. </w:t>
            </w:r>
            <w:r w:rsidRPr="00A875E2">
              <w:rPr>
                <w:i/>
              </w:rPr>
              <w:t>European Union Security and Defence, Policies, Operations and Transatlantic Challenges</w:t>
            </w:r>
            <w:r>
              <w:t>. Cham</w:t>
            </w:r>
            <w:r w:rsidRPr="00B34B43">
              <w:t>: Springer</w:t>
            </w:r>
            <w:r>
              <w:t xml:space="preserve">, 2021. ISBN </w:t>
            </w:r>
            <w:r w:rsidRPr="00C075A9">
              <w:t>978-3-030-48892-5</w:t>
            </w:r>
            <w:r>
              <w:t>.</w:t>
            </w:r>
          </w:p>
          <w:p w14:paraId="3948C2D5" w14:textId="77777777" w:rsidR="00C851A3" w:rsidRDefault="00C851A3" w:rsidP="00DF1BE9">
            <w:pPr>
              <w:jc w:val="both"/>
            </w:pPr>
          </w:p>
          <w:p w14:paraId="37673E52" w14:textId="77777777" w:rsidR="00C851A3" w:rsidRDefault="00C851A3" w:rsidP="00DF1BE9">
            <w:pPr>
              <w:jc w:val="both"/>
            </w:pPr>
          </w:p>
          <w:p w14:paraId="0ECE9A92" w14:textId="77777777" w:rsidR="00C851A3" w:rsidRDefault="00C851A3" w:rsidP="00DF1BE9">
            <w:pPr>
              <w:jc w:val="both"/>
            </w:pPr>
          </w:p>
          <w:p w14:paraId="270C9128" w14:textId="77777777" w:rsidR="00C851A3" w:rsidRDefault="00C851A3" w:rsidP="00DF1BE9">
            <w:pPr>
              <w:jc w:val="both"/>
            </w:pPr>
          </w:p>
          <w:p w14:paraId="28297543" w14:textId="77777777" w:rsidR="00C851A3" w:rsidRPr="0073536B" w:rsidRDefault="00C851A3" w:rsidP="00DF1BE9">
            <w:pPr>
              <w:jc w:val="both"/>
              <w:rPr>
                <w:b/>
              </w:rPr>
            </w:pPr>
            <w:r w:rsidRPr="0073536B">
              <w:rPr>
                <w:b/>
              </w:rPr>
              <w:lastRenderedPageBreak/>
              <w:t>Doporučená literatura:</w:t>
            </w:r>
          </w:p>
          <w:p w14:paraId="59845AFD" w14:textId="77777777" w:rsidR="00C851A3" w:rsidRDefault="00C851A3" w:rsidP="00DF1BE9">
            <w:pPr>
              <w:jc w:val="both"/>
            </w:pPr>
            <w:r w:rsidRPr="00B34B43">
              <w:t xml:space="preserve">GRITZALIS, Dimitris; STERGIOPOULOS, George a THEOCHARIDOU, Marianthi. </w:t>
            </w:r>
            <w:r w:rsidRPr="00A875E2">
              <w:rPr>
                <w:i/>
              </w:rPr>
              <w:t>Critical Infrastructure Security and Resilience: Theories, Methods, Tools and Technologies. Advanced Sciences and Technologies for Security Applications</w:t>
            </w:r>
            <w:r w:rsidRPr="00B34B43">
              <w:t xml:space="preserve">. </w:t>
            </w:r>
            <w:r>
              <w:t>Cham</w:t>
            </w:r>
            <w:r w:rsidRPr="00B34B43">
              <w:t>: Springer, 2019. ISBN 978-3-030-00023-3.</w:t>
            </w:r>
          </w:p>
          <w:p w14:paraId="45A378F9" w14:textId="77777777" w:rsidR="00C851A3" w:rsidRDefault="00C851A3" w:rsidP="00DF1BE9">
            <w:pPr>
              <w:jc w:val="both"/>
            </w:pPr>
            <w:r>
              <w:t xml:space="preserve">HOLLA, Katarina; TITKO, Michal; RISTVEJ, Jozef. </w:t>
            </w:r>
            <w:r w:rsidRPr="00A875E2">
              <w:rPr>
                <w:i/>
              </w:rPr>
              <w:t>Crisis Management, Theory and Practice</w:t>
            </w:r>
            <w:r>
              <w:t>. London: IntechOpen, 2018. ISBN 978-1-78923-234-9.</w:t>
            </w:r>
          </w:p>
          <w:p w14:paraId="2B64B2DD" w14:textId="77777777" w:rsidR="00C851A3" w:rsidRDefault="00C851A3" w:rsidP="00DF1BE9">
            <w:pPr>
              <w:jc w:val="both"/>
            </w:pPr>
            <w:r w:rsidRPr="0073536B">
              <w:t xml:space="preserve">MOORE, Greg D. </w:t>
            </w:r>
            <w:r w:rsidRPr="00A875E2">
              <w:rPr>
                <w:i/>
              </w:rPr>
              <w:t>IT Disaster Response: Lessons Learned in the Field</w:t>
            </w:r>
            <w:r w:rsidRPr="0073536B">
              <w:t xml:space="preserve">. </w:t>
            </w:r>
            <w:r>
              <w:t>New York</w:t>
            </w:r>
            <w:r w:rsidRPr="0073536B">
              <w:t>: Apress, 2016. ISBN 978-1-4842-2183-9.</w:t>
            </w:r>
          </w:p>
          <w:p w14:paraId="512E89EC" w14:textId="77777777" w:rsidR="00C851A3" w:rsidRDefault="00C851A3" w:rsidP="00DF1BE9">
            <w:pPr>
              <w:jc w:val="both"/>
            </w:pPr>
            <w:r w:rsidRPr="006B0D48">
              <w:t xml:space="preserve">TAKAHASHI, Minori. </w:t>
            </w:r>
            <w:r w:rsidRPr="00A875E2">
              <w:rPr>
                <w:i/>
              </w:rPr>
              <w:t>The Influence of Sub-state Actors on National Security: Using Military Bases to Forge Autonomy</w:t>
            </w:r>
            <w:r w:rsidRPr="006B0D48">
              <w:t xml:space="preserve">. </w:t>
            </w:r>
            <w:r>
              <w:t>Cham</w:t>
            </w:r>
            <w:r w:rsidRPr="006B0D48">
              <w:t>: Springer, 2019. ISBN 978-3</w:t>
            </w:r>
            <w:r>
              <w:t>-</w:t>
            </w:r>
            <w:r w:rsidRPr="006B0D48">
              <w:t>030</w:t>
            </w:r>
            <w:r>
              <w:t>-</w:t>
            </w:r>
            <w:r w:rsidRPr="006B0D48">
              <w:t>01676</w:t>
            </w:r>
            <w:r>
              <w:t>-</w:t>
            </w:r>
            <w:r w:rsidRPr="006B0D48">
              <w:t>0.</w:t>
            </w:r>
          </w:p>
          <w:p w14:paraId="016E0113" w14:textId="77777777" w:rsidR="00C851A3" w:rsidRPr="009C10A9" w:rsidRDefault="00C851A3" w:rsidP="00DF1BE9">
            <w:pPr>
              <w:jc w:val="both"/>
            </w:pPr>
          </w:p>
        </w:tc>
      </w:tr>
      <w:tr w:rsidR="00C851A3" w14:paraId="21B1DA41"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1D634BB" w14:textId="77777777" w:rsidR="00C851A3" w:rsidRDefault="00C851A3" w:rsidP="00DF1BE9">
            <w:pPr>
              <w:jc w:val="center"/>
              <w:rPr>
                <w:b/>
              </w:rPr>
            </w:pPr>
            <w:r>
              <w:rPr>
                <w:b/>
              </w:rPr>
              <w:lastRenderedPageBreak/>
              <w:t>Informace ke kombinované nebo distanční formě</w:t>
            </w:r>
          </w:p>
        </w:tc>
      </w:tr>
      <w:tr w:rsidR="00C851A3" w14:paraId="5876300B" w14:textId="77777777" w:rsidTr="00DF1BE9">
        <w:tc>
          <w:tcPr>
            <w:tcW w:w="4787" w:type="dxa"/>
            <w:gridSpan w:val="3"/>
            <w:tcBorders>
              <w:top w:val="single" w:sz="2" w:space="0" w:color="auto"/>
            </w:tcBorders>
            <w:shd w:val="clear" w:color="auto" w:fill="F7CAAC"/>
          </w:tcPr>
          <w:p w14:paraId="3F0EADCE" w14:textId="77777777" w:rsidR="00C851A3" w:rsidRDefault="00C851A3" w:rsidP="00DF1BE9">
            <w:pPr>
              <w:jc w:val="both"/>
            </w:pPr>
            <w:r>
              <w:rPr>
                <w:b/>
              </w:rPr>
              <w:t>Rozsah konzultací (soustředění)</w:t>
            </w:r>
          </w:p>
        </w:tc>
        <w:tc>
          <w:tcPr>
            <w:tcW w:w="889" w:type="dxa"/>
            <w:tcBorders>
              <w:top w:val="single" w:sz="2" w:space="0" w:color="auto"/>
            </w:tcBorders>
          </w:tcPr>
          <w:p w14:paraId="312E8889" w14:textId="77777777" w:rsidR="00C851A3" w:rsidRDefault="00C851A3" w:rsidP="00DF1BE9">
            <w:pPr>
              <w:jc w:val="both"/>
            </w:pPr>
          </w:p>
        </w:tc>
        <w:tc>
          <w:tcPr>
            <w:tcW w:w="4179" w:type="dxa"/>
            <w:gridSpan w:val="4"/>
            <w:tcBorders>
              <w:top w:val="single" w:sz="2" w:space="0" w:color="auto"/>
            </w:tcBorders>
            <w:shd w:val="clear" w:color="auto" w:fill="F7CAAC"/>
          </w:tcPr>
          <w:p w14:paraId="6138BB4C" w14:textId="77777777" w:rsidR="00C851A3" w:rsidRDefault="00C851A3" w:rsidP="00DF1BE9">
            <w:pPr>
              <w:jc w:val="both"/>
              <w:rPr>
                <w:b/>
              </w:rPr>
            </w:pPr>
            <w:r>
              <w:rPr>
                <w:b/>
              </w:rPr>
              <w:t xml:space="preserve">hodin </w:t>
            </w:r>
          </w:p>
        </w:tc>
      </w:tr>
      <w:tr w:rsidR="00C851A3" w14:paraId="1F6F34EC" w14:textId="77777777" w:rsidTr="00DF1BE9">
        <w:tc>
          <w:tcPr>
            <w:tcW w:w="9855" w:type="dxa"/>
            <w:gridSpan w:val="8"/>
            <w:shd w:val="clear" w:color="auto" w:fill="F7CAAC"/>
          </w:tcPr>
          <w:p w14:paraId="491E033E" w14:textId="77777777" w:rsidR="00C851A3" w:rsidRDefault="00C851A3" w:rsidP="00DF1BE9">
            <w:pPr>
              <w:jc w:val="both"/>
              <w:rPr>
                <w:b/>
              </w:rPr>
            </w:pPr>
            <w:r>
              <w:rPr>
                <w:b/>
              </w:rPr>
              <w:t>Informace o způsobu kontaktu s vyučujícím</w:t>
            </w:r>
          </w:p>
        </w:tc>
      </w:tr>
      <w:tr w:rsidR="00C851A3" w14:paraId="32B93F4C" w14:textId="77777777" w:rsidTr="00DF1BE9">
        <w:trPr>
          <w:trHeight w:val="1373"/>
        </w:trPr>
        <w:tc>
          <w:tcPr>
            <w:tcW w:w="9855" w:type="dxa"/>
            <w:gridSpan w:val="8"/>
          </w:tcPr>
          <w:p w14:paraId="084DFB95" w14:textId="77777777" w:rsidR="00C851A3" w:rsidRDefault="00C851A3" w:rsidP="00DF1BE9">
            <w:pPr>
              <w:jc w:val="both"/>
            </w:pPr>
          </w:p>
        </w:tc>
      </w:tr>
    </w:tbl>
    <w:p w14:paraId="07BE1AFB" w14:textId="77777777" w:rsidR="00C851A3" w:rsidRDefault="00C851A3" w:rsidP="00C851A3"/>
    <w:p w14:paraId="231DD6E4"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0E32C70D" w14:textId="77777777" w:rsidTr="00DF1BE9">
        <w:tc>
          <w:tcPr>
            <w:tcW w:w="9855" w:type="dxa"/>
            <w:gridSpan w:val="8"/>
            <w:tcBorders>
              <w:bottom w:val="double" w:sz="4" w:space="0" w:color="auto"/>
            </w:tcBorders>
            <w:shd w:val="clear" w:color="auto" w:fill="BDD6EE"/>
          </w:tcPr>
          <w:p w14:paraId="597C3CBB" w14:textId="77777777" w:rsidR="00C851A3" w:rsidRDefault="00C851A3" w:rsidP="00DF1BE9">
            <w:pPr>
              <w:jc w:val="both"/>
              <w:rPr>
                <w:b/>
                <w:sz w:val="28"/>
              </w:rPr>
            </w:pPr>
            <w:r>
              <w:lastRenderedPageBreak/>
              <w:br w:type="page"/>
            </w:r>
            <w:r>
              <w:rPr>
                <w:b/>
                <w:sz w:val="28"/>
              </w:rPr>
              <w:t>B-III – Charakteristika studijního předmětu</w:t>
            </w:r>
          </w:p>
        </w:tc>
      </w:tr>
      <w:tr w:rsidR="00C851A3" w14:paraId="40115046" w14:textId="77777777" w:rsidTr="00DF1BE9">
        <w:tc>
          <w:tcPr>
            <w:tcW w:w="3086" w:type="dxa"/>
            <w:tcBorders>
              <w:top w:val="double" w:sz="4" w:space="0" w:color="auto"/>
            </w:tcBorders>
            <w:shd w:val="clear" w:color="auto" w:fill="F7CAAC"/>
          </w:tcPr>
          <w:p w14:paraId="4D0AED87"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37472989" w14:textId="77777777" w:rsidR="00C851A3" w:rsidRPr="00873C26" w:rsidRDefault="00C851A3" w:rsidP="00DF1BE9">
            <w:pPr>
              <w:jc w:val="both"/>
              <w:rPr>
                <w:b/>
              </w:rPr>
            </w:pPr>
            <w:r>
              <w:rPr>
                <w:b/>
              </w:rPr>
              <w:t>Current Trends in Security</w:t>
            </w:r>
          </w:p>
        </w:tc>
      </w:tr>
      <w:tr w:rsidR="00C851A3" w14:paraId="4F516E23" w14:textId="77777777" w:rsidTr="00DF1BE9">
        <w:tc>
          <w:tcPr>
            <w:tcW w:w="3086" w:type="dxa"/>
            <w:shd w:val="clear" w:color="auto" w:fill="F7CAAC"/>
          </w:tcPr>
          <w:p w14:paraId="73416FA8" w14:textId="77777777" w:rsidR="00C851A3" w:rsidRDefault="00C851A3" w:rsidP="00DF1BE9">
            <w:pPr>
              <w:jc w:val="both"/>
              <w:rPr>
                <w:b/>
              </w:rPr>
            </w:pPr>
            <w:r>
              <w:rPr>
                <w:b/>
              </w:rPr>
              <w:t>Typ předmětu</w:t>
            </w:r>
          </w:p>
        </w:tc>
        <w:tc>
          <w:tcPr>
            <w:tcW w:w="3406" w:type="dxa"/>
            <w:gridSpan w:val="4"/>
          </w:tcPr>
          <w:p w14:paraId="30658541" w14:textId="77777777" w:rsidR="00C851A3" w:rsidRDefault="00C851A3" w:rsidP="00DF1BE9">
            <w:pPr>
              <w:jc w:val="both"/>
            </w:pPr>
            <w:r>
              <w:t>povinný</w:t>
            </w:r>
          </w:p>
        </w:tc>
        <w:tc>
          <w:tcPr>
            <w:tcW w:w="2695" w:type="dxa"/>
            <w:gridSpan w:val="2"/>
            <w:shd w:val="clear" w:color="auto" w:fill="F7CAAC"/>
          </w:tcPr>
          <w:p w14:paraId="41B5E6F4" w14:textId="77777777" w:rsidR="00C851A3" w:rsidRDefault="00C851A3" w:rsidP="00DF1BE9">
            <w:pPr>
              <w:jc w:val="both"/>
            </w:pPr>
            <w:r>
              <w:rPr>
                <w:b/>
              </w:rPr>
              <w:t>doporučený ročník / semestr</w:t>
            </w:r>
          </w:p>
        </w:tc>
        <w:tc>
          <w:tcPr>
            <w:tcW w:w="668" w:type="dxa"/>
          </w:tcPr>
          <w:p w14:paraId="7A69FE65" w14:textId="77777777" w:rsidR="00C851A3" w:rsidRDefault="00C851A3" w:rsidP="00DF1BE9">
            <w:pPr>
              <w:jc w:val="both"/>
            </w:pPr>
            <w:r>
              <w:t>3/LS</w:t>
            </w:r>
          </w:p>
        </w:tc>
      </w:tr>
      <w:tr w:rsidR="00C851A3" w14:paraId="13D40262" w14:textId="77777777" w:rsidTr="00DF1BE9">
        <w:tc>
          <w:tcPr>
            <w:tcW w:w="3086" w:type="dxa"/>
            <w:shd w:val="clear" w:color="auto" w:fill="F7CAAC"/>
          </w:tcPr>
          <w:p w14:paraId="01FB21E4" w14:textId="77777777" w:rsidR="00C851A3" w:rsidRDefault="00C851A3" w:rsidP="00DF1BE9">
            <w:pPr>
              <w:jc w:val="both"/>
              <w:rPr>
                <w:b/>
              </w:rPr>
            </w:pPr>
            <w:r>
              <w:rPr>
                <w:b/>
              </w:rPr>
              <w:t>Rozsah studijního předmětu</w:t>
            </w:r>
          </w:p>
        </w:tc>
        <w:tc>
          <w:tcPr>
            <w:tcW w:w="1701" w:type="dxa"/>
            <w:gridSpan w:val="2"/>
          </w:tcPr>
          <w:p w14:paraId="1A4FCDE5" w14:textId="77777777" w:rsidR="00C851A3" w:rsidRDefault="00C851A3" w:rsidP="00DF1BE9">
            <w:pPr>
              <w:jc w:val="both"/>
            </w:pPr>
            <w:r>
              <w:t>20p + 10s</w:t>
            </w:r>
          </w:p>
        </w:tc>
        <w:tc>
          <w:tcPr>
            <w:tcW w:w="889" w:type="dxa"/>
            <w:shd w:val="clear" w:color="auto" w:fill="F7CAAC"/>
          </w:tcPr>
          <w:p w14:paraId="029A882A" w14:textId="77777777" w:rsidR="00C851A3" w:rsidRDefault="00C851A3" w:rsidP="00DF1BE9">
            <w:pPr>
              <w:jc w:val="both"/>
              <w:rPr>
                <w:b/>
              </w:rPr>
            </w:pPr>
            <w:r>
              <w:rPr>
                <w:b/>
              </w:rPr>
              <w:t xml:space="preserve">hod. </w:t>
            </w:r>
          </w:p>
        </w:tc>
        <w:tc>
          <w:tcPr>
            <w:tcW w:w="816" w:type="dxa"/>
          </w:tcPr>
          <w:p w14:paraId="7D665FB0" w14:textId="77777777" w:rsidR="00C851A3" w:rsidRDefault="00C851A3" w:rsidP="00DF1BE9">
            <w:pPr>
              <w:jc w:val="both"/>
            </w:pPr>
            <w:r>
              <w:t>30</w:t>
            </w:r>
          </w:p>
        </w:tc>
        <w:tc>
          <w:tcPr>
            <w:tcW w:w="2156" w:type="dxa"/>
            <w:shd w:val="clear" w:color="auto" w:fill="F7CAAC"/>
          </w:tcPr>
          <w:p w14:paraId="5B71D820" w14:textId="77777777" w:rsidR="00C851A3" w:rsidRDefault="00C851A3" w:rsidP="00DF1BE9">
            <w:pPr>
              <w:jc w:val="both"/>
              <w:rPr>
                <w:b/>
              </w:rPr>
            </w:pPr>
            <w:r>
              <w:rPr>
                <w:b/>
              </w:rPr>
              <w:t>kreditů</w:t>
            </w:r>
          </w:p>
        </w:tc>
        <w:tc>
          <w:tcPr>
            <w:tcW w:w="1207" w:type="dxa"/>
            <w:gridSpan w:val="2"/>
          </w:tcPr>
          <w:p w14:paraId="397D37D7" w14:textId="77777777" w:rsidR="00C851A3" w:rsidRDefault="00C851A3" w:rsidP="00DF1BE9">
            <w:pPr>
              <w:jc w:val="both"/>
            </w:pPr>
            <w:r>
              <w:t>4</w:t>
            </w:r>
          </w:p>
        </w:tc>
      </w:tr>
      <w:tr w:rsidR="00C851A3" w14:paraId="15DC5FBD" w14:textId="77777777" w:rsidTr="00DF1BE9">
        <w:tc>
          <w:tcPr>
            <w:tcW w:w="3086" w:type="dxa"/>
            <w:shd w:val="clear" w:color="auto" w:fill="F7CAAC"/>
          </w:tcPr>
          <w:p w14:paraId="476C23D2" w14:textId="77777777" w:rsidR="00C851A3" w:rsidRDefault="00C851A3" w:rsidP="00DF1BE9">
            <w:pPr>
              <w:jc w:val="both"/>
              <w:rPr>
                <w:b/>
                <w:sz w:val="22"/>
              </w:rPr>
            </w:pPr>
            <w:r>
              <w:rPr>
                <w:b/>
              </w:rPr>
              <w:t>Prerekvizity, korekvizity, ekvivalence</w:t>
            </w:r>
          </w:p>
        </w:tc>
        <w:tc>
          <w:tcPr>
            <w:tcW w:w="6769" w:type="dxa"/>
            <w:gridSpan w:val="7"/>
          </w:tcPr>
          <w:p w14:paraId="1AA70E4D" w14:textId="77777777" w:rsidR="00C851A3" w:rsidRDefault="00C851A3" w:rsidP="00DF1BE9">
            <w:pPr>
              <w:jc w:val="both"/>
            </w:pPr>
          </w:p>
        </w:tc>
      </w:tr>
      <w:tr w:rsidR="00C851A3" w14:paraId="2A2EB7CF" w14:textId="77777777" w:rsidTr="00DF1BE9">
        <w:tc>
          <w:tcPr>
            <w:tcW w:w="3086" w:type="dxa"/>
            <w:shd w:val="clear" w:color="auto" w:fill="F7CAAC"/>
          </w:tcPr>
          <w:p w14:paraId="42519F3D" w14:textId="77777777" w:rsidR="00C851A3" w:rsidRDefault="00C851A3" w:rsidP="00DF1BE9">
            <w:pPr>
              <w:jc w:val="both"/>
              <w:rPr>
                <w:b/>
              </w:rPr>
            </w:pPr>
            <w:r>
              <w:rPr>
                <w:b/>
              </w:rPr>
              <w:t>Způsob ověření studijních výsledků</w:t>
            </w:r>
          </w:p>
        </w:tc>
        <w:tc>
          <w:tcPr>
            <w:tcW w:w="3406" w:type="dxa"/>
            <w:gridSpan w:val="4"/>
          </w:tcPr>
          <w:p w14:paraId="5056CF3C" w14:textId="77777777" w:rsidR="00C851A3" w:rsidRDefault="00C851A3" w:rsidP="00DF1BE9">
            <w:pPr>
              <w:jc w:val="both"/>
            </w:pPr>
            <w:r>
              <w:t>zápočet a zkouška</w:t>
            </w:r>
          </w:p>
        </w:tc>
        <w:tc>
          <w:tcPr>
            <w:tcW w:w="2156" w:type="dxa"/>
            <w:shd w:val="clear" w:color="auto" w:fill="F7CAAC"/>
          </w:tcPr>
          <w:p w14:paraId="2D59161A" w14:textId="77777777" w:rsidR="00C851A3" w:rsidRDefault="00C851A3" w:rsidP="00DF1BE9">
            <w:pPr>
              <w:jc w:val="both"/>
              <w:rPr>
                <w:b/>
              </w:rPr>
            </w:pPr>
            <w:r>
              <w:rPr>
                <w:b/>
              </w:rPr>
              <w:t>Forma výuky</w:t>
            </w:r>
          </w:p>
        </w:tc>
        <w:tc>
          <w:tcPr>
            <w:tcW w:w="1207" w:type="dxa"/>
            <w:gridSpan w:val="2"/>
          </w:tcPr>
          <w:p w14:paraId="4DB1AD19" w14:textId="77777777" w:rsidR="00C851A3" w:rsidRDefault="00C851A3" w:rsidP="00DF1BE9">
            <w:pPr>
              <w:jc w:val="both"/>
            </w:pPr>
            <w:r>
              <w:t>přednášky</w:t>
            </w:r>
          </w:p>
          <w:p w14:paraId="344A8720" w14:textId="77777777" w:rsidR="00C851A3" w:rsidRDefault="00C851A3" w:rsidP="00DF1BE9">
            <w:pPr>
              <w:jc w:val="both"/>
            </w:pPr>
            <w:r>
              <w:t>semináře</w:t>
            </w:r>
          </w:p>
        </w:tc>
      </w:tr>
      <w:tr w:rsidR="00C851A3" w14:paraId="13345415" w14:textId="77777777" w:rsidTr="00DF1BE9">
        <w:tc>
          <w:tcPr>
            <w:tcW w:w="3086" w:type="dxa"/>
            <w:shd w:val="clear" w:color="auto" w:fill="F7CAAC"/>
          </w:tcPr>
          <w:p w14:paraId="5D4E4A3A"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1F827E98" w14:textId="2E181825" w:rsidR="00C851A3" w:rsidRDefault="00C851A3" w:rsidP="00DF1BE9">
            <w:pPr>
              <w:jc w:val="both"/>
            </w:pPr>
            <w:r>
              <w:t xml:space="preserve">Zápočet: aktivní účast na nejméně 80 % </w:t>
            </w:r>
            <w:del w:id="3137" w:author="Eva Skýbová" w:date="2024-05-15T08:33:00Z">
              <w:r w:rsidDel="00DF1BE9">
                <w:delText>cvičení</w:delText>
              </w:r>
            </w:del>
            <w:ins w:id="3138" w:author="Eva Skýbová" w:date="2024-05-15T08:33:00Z">
              <w:r w:rsidR="00DF1BE9">
                <w:t>seminářů</w:t>
              </w:r>
            </w:ins>
          </w:p>
          <w:p w14:paraId="6C3F59CB" w14:textId="77777777" w:rsidR="00C851A3" w:rsidRDefault="00C851A3" w:rsidP="00DF1BE9">
            <w:pPr>
              <w:jc w:val="both"/>
            </w:pPr>
          </w:p>
          <w:p w14:paraId="5564B303" w14:textId="77777777" w:rsidR="00C851A3" w:rsidRDefault="00C851A3" w:rsidP="00DF1BE9">
            <w:pPr>
              <w:jc w:val="both"/>
            </w:pPr>
            <w:r>
              <w:t>Zkouška: ústní zkouška</w:t>
            </w:r>
          </w:p>
        </w:tc>
      </w:tr>
      <w:tr w:rsidR="00C851A3" w14:paraId="2DD344BE" w14:textId="77777777" w:rsidTr="00DF1BE9">
        <w:trPr>
          <w:trHeight w:val="250"/>
        </w:trPr>
        <w:tc>
          <w:tcPr>
            <w:tcW w:w="9855" w:type="dxa"/>
            <w:gridSpan w:val="8"/>
            <w:tcBorders>
              <w:top w:val="nil"/>
            </w:tcBorders>
          </w:tcPr>
          <w:p w14:paraId="598A62DF" w14:textId="77777777" w:rsidR="00C851A3" w:rsidRDefault="00C851A3" w:rsidP="00DF1BE9">
            <w:pPr>
              <w:jc w:val="both"/>
            </w:pPr>
          </w:p>
          <w:p w14:paraId="2CFFFC86" w14:textId="77777777" w:rsidR="00C851A3" w:rsidRDefault="00C851A3" w:rsidP="00DF1BE9">
            <w:pPr>
              <w:jc w:val="both"/>
            </w:pPr>
          </w:p>
          <w:p w14:paraId="73876FA7" w14:textId="77777777" w:rsidR="00C851A3" w:rsidRDefault="00C851A3" w:rsidP="00DF1BE9">
            <w:pPr>
              <w:jc w:val="both"/>
            </w:pPr>
          </w:p>
        </w:tc>
      </w:tr>
      <w:tr w:rsidR="00C851A3" w14:paraId="2C8745AB" w14:textId="77777777" w:rsidTr="00DF1BE9">
        <w:trPr>
          <w:trHeight w:val="197"/>
        </w:trPr>
        <w:tc>
          <w:tcPr>
            <w:tcW w:w="3086" w:type="dxa"/>
            <w:tcBorders>
              <w:top w:val="nil"/>
            </w:tcBorders>
            <w:shd w:val="clear" w:color="auto" w:fill="F7CAAC"/>
          </w:tcPr>
          <w:p w14:paraId="1D00F63B" w14:textId="77777777" w:rsidR="00C851A3" w:rsidRDefault="00C851A3" w:rsidP="00DF1BE9">
            <w:pPr>
              <w:jc w:val="both"/>
              <w:rPr>
                <w:b/>
              </w:rPr>
            </w:pPr>
            <w:r>
              <w:rPr>
                <w:b/>
              </w:rPr>
              <w:t>Garant předmětu</w:t>
            </w:r>
          </w:p>
        </w:tc>
        <w:tc>
          <w:tcPr>
            <w:tcW w:w="6769" w:type="dxa"/>
            <w:gridSpan w:val="7"/>
            <w:tcBorders>
              <w:top w:val="nil"/>
            </w:tcBorders>
          </w:tcPr>
          <w:p w14:paraId="48F2FAAB" w14:textId="77777777" w:rsidR="00C851A3" w:rsidRDefault="00C851A3" w:rsidP="00DF1BE9">
            <w:pPr>
              <w:jc w:val="both"/>
            </w:pPr>
            <w:r>
              <w:t>doc. Ing. Martin Hromada, Ph.D.</w:t>
            </w:r>
          </w:p>
        </w:tc>
      </w:tr>
      <w:tr w:rsidR="00C851A3" w14:paraId="480BFBAE" w14:textId="77777777" w:rsidTr="00DF1BE9">
        <w:trPr>
          <w:trHeight w:val="243"/>
        </w:trPr>
        <w:tc>
          <w:tcPr>
            <w:tcW w:w="3086" w:type="dxa"/>
            <w:tcBorders>
              <w:top w:val="nil"/>
            </w:tcBorders>
            <w:shd w:val="clear" w:color="auto" w:fill="F7CAAC"/>
          </w:tcPr>
          <w:p w14:paraId="5C8878E7" w14:textId="77777777" w:rsidR="00C851A3" w:rsidRDefault="00C851A3" w:rsidP="00DF1BE9">
            <w:pPr>
              <w:jc w:val="both"/>
              <w:rPr>
                <w:b/>
              </w:rPr>
            </w:pPr>
            <w:r>
              <w:rPr>
                <w:b/>
              </w:rPr>
              <w:t>Zapojení garanta do výuky předmětu</w:t>
            </w:r>
          </w:p>
        </w:tc>
        <w:tc>
          <w:tcPr>
            <w:tcW w:w="6769" w:type="dxa"/>
            <w:gridSpan w:val="7"/>
            <w:tcBorders>
              <w:top w:val="nil"/>
            </w:tcBorders>
          </w:tcPr>
          <w:p w14:paraId="7A931034" w14:textId="38B74A66" w:rsidR="00C851A3" w:rsidRDefault="00C851A3" w:rsidP="00DF1BE9">
            <w:pPr>
              <w:jc w:val="both"/>
            </w:pPr>
            <w:r>
              <w:t xml:space="preserve">Garant stanovuje obsah přednášek a </w:t>
            </w:r>
            <w:del w:id="3139" w:author="Eva Skýbová" w:date="2024-05-15T08:33:00Z">
              <w:r w:rsidDel="00DF1BE9">
                <w:delText xml:space="preserve">cvičení </w:delText>
              </w:r>
            </w:del>
            <w:ins w:id="3140" w:author="Eva Skýbová" w:date="2024-05-15T08:33:00Z">
              <w:r w:rsidR="00DF1BE9">
                <w:t xml:space="preserve">seminářů </w:t>
              </w:r>
            </w:ins>
            <w:r>
              <w:t>a dohlíží na jejich jednotné vedení.</w:t>
            </w:r>
          </w:p>
          <w:p w14:paraId="76E1965F" w14:textId="5D8B72CF" w:rsidR="00C851A3" w:rsidRDefault="00C851A3" w:rsidP="00DF1BE9">
            <w:pPr>
              <w:jc w:val="both"/>
            </w:pPr>
            <w:r>
              <w:t xml:space="preserve">Garant přímo vyučuje </w:t>
            </w:r>
            <w:del w:id="3141" w:author="Eva Skýbová" w:date="2024-05-15T08:33:00Z">
              <w:r w:rsidDel="00DF1BE9">
                <w:delText xml:space="preserve">57 </w:delText>
              </w:r>
            </w:del>
            <w:ins w:id="3142" w:author="Eva Skýbová" w:date="2024-05-15T08:33:00Z">
              <w:r w:rsidR="00DF1BE9">
                <w:t xml:space="preserve">60 </w:t>
              </w:r>
            </w:ins>
            <w:r>
              <w:t>% přednášek.</w:t>
            </w:r>
          </w:p>
          <w:p w14:paraId="4752A18A" w14:textId="77777777" w:rsidR="00C851A3" w:rsidRDefault="00C851A3" w:rsidP="00DF1BE9">
            <w:pPr>
              <w:jc w:val="both"/>
            </w:pPr>
          </w:p>
        </w:tc>
      </w:tr>
      <w:tr w:rsidR="00C851A3" w14:paraId="05DC3B3B" w14:textId="77777777" w:rsidTr="00DF1BE9">
        <w:tc>
          <w:tcPr>
            <w:tcW w:w="3086" w:type="dxa"/>
            <w:shd w:val="clear" w:color="auto" w:fill="F7CAAC"/>
          </w:tcPr>
          <w:p w14:paraId="0EC3262B" w14:textId="77777777" w:rsidR="00C851A3" w:rsidRDefault="00C851A3" w:rsidP="00DF1BE9">
            <w:pPr>
              <w:jc w:val="both"/>
              <w:rPr>
                <w:b/>
              </w:rPr>
            </w:pPr>
            <w:r>
              <w:rPr>
                <w:b/>
              </w:rPr>
              <w:t>Vyučující</w:t>
            </w:r>
          </w:p>
        </w:tc>
        <w:tc>
          <w:tcPr>
            <w:tcW w:w="6769" w:type="dxa"/>
            <w:gridSpan w:val="7"/>
            <w:tcBorders>
              <w:bottom w:val="nil"/>
            </w:tcBorders>
          </w:tcPr>
          <w:p w14:paraId="6F9BFEEF" w14:textId="77777777" w:rsidR="00C851A3" w:rsidRDefault="00C851A3" w:rsidP="00DF1BE9">
            <w:pPr>
              <w:jc w:val="both"/>
            </w:pPr>
            <w:r>
              <w:t>doc. Ing. Martin Hromada, Ph.D. – přednášející (60 %)</w:t>
            </w:r>
          </w:p>
          <w:p w14:paraId="4E900352" w14:textId="77777777" w:rsidR="00C851A3" w:rsidRDefault="00C851A3" w:rsidP="00DF1BE9">
            <w:pPr>
              <w:jc w:val="both"/>
            </w:pPr>
            <w:r w:rsidRPr="000B3DE8">
              <w:t>Ing. Robert Pekaj</w:t>
            </w:r>
            <w:r>
              <w:t>,</w:t>
            </w:r>
            <w:r w:rsidRPr="000B3DE8">
              <w:t xml:space="preserve"> MPA</w:t>
            </w:r>
            <w:r>
              <w:t xml:space="preserve"> – přednášející (40 %), vede semináře (100 %)</w:t>
            </w:r>
          </w:p>
        </w:tc>
      </w:tr>
      <w:tr w:rsidR="00C851A3" w14:paraId="76608DF5" w14:textId="77777777" w:rsidTr="00DF1BE9">
        <w:trPr>
          <w:trHeight w:val="288"/>
        </w:trPr>
        <w:tc>
          <w:tcPr>
            <w:tcW w:w="9855" w:type="dxa"/>
            <w:gridSpan w:val="8"/>
            <w:tcBorders>
              <w:top w:val="nil"/>
            </w:tcBorders>
          </w:tcPr>
          <w:p w14:paraId="6CD90320" w14:textId="77777777" w:rsidR="00C851A3" w:rsidRDefault="00C851A3" w:rsidP="00DF1BE9">
            <w:pPr>
              <w:jc w:val="both"/>
            </w:pPr>
          </w:p>
          <w:p w14:paraId="5C59C168" w14:textId="77777777" w:rsidR="00C851A3" w:rsidRDefault="00C851A3" w:rsidP="00DF1BE9">
            <w:pPr>
              <w:jc w:val="both"/>
            </w:pPr>
          </w:p>
          <w:p w14:paraId="7A5DAA70" w14:textId="77777777" w:rsidR="00C851A3" w:rsidRDefault="00C851A3" w:rsidP="00DF1BE9">
            <w:pPr>
              <w:jc w:val="both"/>
            </w:pPr>
          </w:p>
        </w:tc>
      </w:tr>
      <w:tr w:rsidR="00C851A3" w14:paraId="43B9CA50" w14:textId="77777777" w:rsidTr="00DF1BE9">
        <w:tc>
          <w:tcPr>
            <w:tcW w:w="3086" w:type="dxa"/>
            <w:shd w:val="clear" w:color="auto" w:fill="F7CAAC"/>
          </w:tcPr>
          <w:p w14:paraId="7132F932" w14:textId="77777777" w:rsidR="00C851A3" w:rsidRDefault="00C851A3" w:rsidP="00DF1BE9">
            <w:pPr>
              <w:jc w:val="both"/>
              <w:rPr>
                <w:b/>
              </w:rPr>
            </w:pPr>
            <w:r>
              <w:rPr>
                <w:b/>
              </w:rPr>
              <w:t>Stručná anotace předmětu</w:t>
            </w:r>
          </w:p>
        </w:tc>
        <w:tc>
          <w:tcPr>
            <w:tcW w:w="6769" w:type="dxa"/>
            <w:gridSpan w:val="7"/>
            <w:tcBorders>
              <w:bottom w:val="nil"/>
            </w:tcBorders>
          </w:tcPr>
          <w:p w14:paraId="4B8EE37B" w14:textId="77777777" w:rsidR="00C851A3" w:rsidRDefault="00C851A3" w:rsidP="00DF1BE9">
            <w:pPr>
              <w:jc w:val="both"/>
            </w:pPr>
          </w:p>
        </w:tc>
      </w:tr>
      <w:tr w:rsidR="00C851A3" w14:paraId="6EC55EAC" w14:textId="77777777" w:rsidTr="00DF1BE9">
        <w:trPr>
          <w:trHeight w:val="3938"/>
        </w:trPr>
        <w:tc>
          <w:tcPr>
            <w:tcW w:w="9855" w:type="dxa"/>
            <w:gridSpan w:val="8"/>
            <w:tcBorders>
              <w:top w:val="nil"/>
              <w:bottom w:val="single" w:sz="12" w:space="0" w:color="auto"/>
            </w:tcBorders>
          </w:tcPr>
          <w:p w14:paraId="499336BA" w14:textId="77777777" w:rsidR="00C851A3" w:rsidRDefault="00C851A3" w:rsidP="00DF1BE9">
            <w:pPr>
              <w:jc w:val="both"/>
            </w:pPr>
            <w:r>
              <w:t xml:space="preserve">Absolvováním předmětu získají studenti znalosti a přehled o aktuálních bezpečnostních trendech v širších souvislostech. V rámci předmětu budou rozvíjeny znalosti a dovednosti studentů ve vztahu k chápání struktury bezpečnostního prostředí, bezpečnostního systému a předmětných bezpečnost ovlivňujících faktorů a indikátorů. Praktická část předmětu vychází z aktuálních trendů aplikace bezpečnostních modelů a přístupů v rámci vybraných infrastrukturních systémů.  </w:t>
            </w:r>
          </w:p>
          <w:p w14:paraId="2FA76B57" w14:textId="77777777" w:rsidR="00C851A3" w:rsidRDefault="00C851A3" w:rsidP="00DF1BE9">
            <w:pPr>
              <w:jc w:val="both"/>
            </w:pPr>
          </w:p>
          <w:p w14:paraId="44CDC66A" w14:textId="77777777" w:rsidR="00C851A3" w:rsidRDefault="00C851A3" w:rsidP="00DF1BE9">
            <w:pPr>
              <w:jc w:val="both"/>
            </w:pPr>
            <w:r>
              <w:t>Vyučovaná témata:</w:t>
            </w:r>
          </w:p>
          <w:p w14:paraId="2541BA3C" w14:textId="77777777" w:rsidR="00C851A3" w:rsidRDefault="00C851A3" w:rsidP="00C851A3">
            <w:pPr>
              <w:pStyle w:val="Odstavecseseznamem"/>
              <w:numPr>
                <w:ilvl w:val="0"/>
                <w:numId w:val="13"/>
              </w:numPr>
              <w:jc w:val="both"/>
            </w:pPr>
            <w:r>
              <w:t>Bezpečnostní prostředí, hrozby a rizika;</w:t>
            </w:r>
          </w:p>
          <w:p w14:paraId="65924E96" w14:textId="77777777" w:rsidR="00C851A3" w:rsidRDefault="00C851A3" w:rsidP="00C851A3">
            <w:pPr>
              <w:pStyle w:val="Odstavecseseznamem"/>
              <w:numPr>
                <w:ilvl w:val="0"/>
                <w:numId w:val="13"/>
              </w:numPr>
              <w:jc w:val="both"/>
            </w:pPr>
            <w:r>
              <w:t>Systém a cíle vnitřní bezpečnosti a veřejného pořádku;</w:t>
            </w:r>
          </w:p>
          <w:p w14:paraId="38DDB293" w14:textId="77777777" w:rsidR="00C851A3" w:rsidRDefault="00C851A3" w:rsidP="00C851A3">
            <w:pPr>
              <w:pStyle w:val="Odstavecseseznamem"/>
              <w:numPr>
                <w:ilvl w:val="0"/>
                <w:numId w:val="13"/>
              </w:numPr>
              <w:jc w:val="both"/>
            </w:pPr>
            <w:r>
              <w:t>Organizovaný zločin, terorismus, extremismus, radikalizmus;</w:t>
            </w:r>
          </w:p>
          <w:p w14:paraId="2C188254" w14:textId="77777777" w:rsidR="00C851A3" w:rsidRDefault="00C851A3" w:rsidP="00C851A3">
            <w:pPr>
              <w:pStyle w:val="Odstavecseseznamem"/>
              <w:numPr>
                <w:ilvl w:val="0"/>
                <w:numId w:val="13"/>
              </w:numPr>
              <w:jc w:val="both"/>
            </w:pPr>
            <w:r>
              <w:t>Postavení a význam analýzy rizik v bezpečnostním inženýrství;</w:t>
            </w:r>
          </w:p>
          <w:p w14:paraId="434C8A96" w14:textId="77777777" w:rsidR="00C851A3" w:rsidRDefault="00C851A3" w:rsidP="00C851A3">
            <w:pPr>
              <w:pStyle w:val="Odstavecseseznamem"/>
              <w:numPr>
                <w:ilvl w:val="0"/>
                <w:numId w:val="13"/>
              </w:numPr>
              <w:jc w:val="both"/>
            </w:pPr>
            <w:r>
              <w:t>Bezpečností analýza, audity a prognózy, bezpečnostní projekty;</w:t>
            </w:r>
          </w:p>
          <w:p w14:paraId="6A6D6D90" w14:textId="77777777" w:rsidR="00C851A3" w:rsidRDefault="00C851A3" w:rsidP="00C851A3">
            <w:pPr>
              <w:pStyle w:val="Odstavecseseznamem"/>
              <w:numPr>
                <w:ilvl w:val="0"/>
                <w:numId w:val="13"/>
              </w:numPr>
              <w:jc w:val="both"/>
            </w:pPr>
            <w:r>
              <w:t>Bezpečnostní modely a postuláty;</w:t>
            </w:r>
          </w:p>
          <w:p w14:paraId="03111BB0" w14:textId="77777777" w:rsidR="00C851A3" w:rsidRDefault="00C851A3" w:rsidP="00C851A3">
            <w:pPr>
              <w:pStyle w:val="Odstavecseseznamem"/>
              <w:numPr>
                <w:ilvl w:val="0"/>
                <w:numId w:val="13"/>
              </w:numPr>
              <w:jc w:val="both"/>
            </w:pPr>
            <w:r>
              <w:t>Ochrana osob a majetku z pohledu bezpečnostního systému státu;</w:t>
            </w:r>
          </w:p>
          <w:p w14:paraId="425FD168" w14:textId="77777777" w:rsidR="00C851A3" w:rsidRDefault="00C851A3" w:rsidP="00C851A3">
            <w:pPr>
              <w:pStyle w:val="Odstavecseseznamem"/>
              <w:numPr>
                <w:ilvl w:val="0"/>
                <w:numId w:val="13"/>
              </w:numPr>
              <w:jc w:val="both"/>
            </w:pPr>
            <w:r>
              <w:t>Vymezení technických prostředků bezpečnosti;</w:t>
            </w:r>
          </w:p>
          <w:p w14:paraId="70F14B89" w14:textId="77777777" w:rsidR="00C851A3" w:rsidRDefault="00C851A3" w:rsidP="00C851A3">
            <w:pPr>
              <w:pStyle w:val="Odstavecseseznamem"/>
              <w:numPr>
                <w:ilvl w:val="0"/>
                <w:numId w:val="13"/>
              </w:numPr>
              <w:jc w:val="both"/>
            </w:pPr>
            <w:r>
              <w:t>Vymezení personálních a procesních prostředků bezpečnosti;</w:t>
            </w:r>
          </w:p>
          <w:p w14:paraId="73EBC5EC" w14:textId="77777777" w:rsidR="00C851A3" w:rsidRDefault="00C851A3" w:rsidP="00C851A3">
            <w:pPr>
              <w:pStyle w:val="Odstavecseseznamem"/>
              <w:numPr>
                <w:ilvl w:val="0"/>
                <w:numId w:val="13"/>
              </w:numPr>
              <w:jc w:val="both"/>
            </w:pPr>
            <w:r>
              <w:t>Ochrana kritické infrastruktury – národní, mezinárodní rámec;</w:t>
            </w:r>
          </w:p>
          <w:p w14:paraId="3714D204" w14:textId="77777777" w:rsidR="00C851A3" w:rsidRDefault="00C851A3" w:rsidP="00C851A3">
            <w:pPr>
              <w:pStyle w:val="Odstavecseseznamem"/>
              <w:numPr>
                <w:ilvl w:val="0"/>
                <w:numId w:val="13"/>
              </w:numPr>
              <w:jc w:val="both"/>
            </w:pPr>
            <w:r>
              <w:t>Ochrana měkkých cílů – vybrané metody a postupy;</w:t>
            </w:r>
          </w:p>
          <w:p w14:paraId="34C9B0DB" w14:textId="77777777" w:rsidR="00C851A3" w:rsidRDefault="00C851A3" w:rsidP="00C851A3">
            <w:pPr>
              <w:pStyle w:val="Odstavecseseznamem"/>
              <w:numPr>
                <w:ilvl w:val="0"/>
                <w:numId w:val="13"/>
              </w:numPr>
              <w:jc w:val="both"/>
            </w:pPr>
            <w:r>
              <w:t>Odolnost infrastrukturních systémů – obecná východiska a přístupy;</w:t>
            </w:r>
          </w:p>
          <w:p w14:paraId="38928D63" w14:textId="77777777" w:rsidR="00C851A3" w:rsidRDefault="00C851A3" w:rsidP="00C851A3">
            <w:pPr>
              <w:pStyle w:val="Odstavecseseznamem"/>
              <w:numPr>
                <w:ilvl w:val="0"/>
                <w:numId w:val="13"/>
              </w:numPr>
              <w:jc w:val="both"/>
            </w:pPr>
            <w:r>
              <w:t>Vybrané aspekty modelování bezpečnosti infrastrukturních systémů;</w:t>
            </w:r>
          </w:p>
          <w:p w14:paraId="6946E1E9" w14:textId="77777777" w:rsidR="00C851A3" w:rsidRDefault="00C851A3" w:rsidP="00C851A3">
            <w:pPr>
              <w:pStyle w:val="Odstavecseseznamem"/>
              <w:numPr>
                <w:ilvl w:val="0"/>
                <w:numId w:val="13"/>
              </w:numPr>
              <w:jc w:val="both"/>
            </w:pPr>
            <w:r>
              <w:t>Informační a komunikační podpora bezpečnosti.</w:t>
            </w:r>
          </w:p>
          <w:p w14:paraId="5F558467" w14:textId="77777777" w:rsidR="00C851A3" w:rsidRDefault="00C851A3" w:rsidP="00DF1BE9">
            <w:pPr>
              <w:pStyle w:val="Odstavecseseznamem"/>
              <w:jc w:val="both"/>
            </w:pPr>
          </w:p>
        </w:tc>
      </w:tr>
      <w:tr w:rsidR="00C851A3" w14:paraId="6C3CB852"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4CDE4F9"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9D5DAEF" w14:textId="77777777" w:rsidR="00C851A3" w:rsidRDefault="00C851A3" w:rsidP="00DF1BE9">
            <w:pPr>
              <w:jc w:val="both"/>
            </w:pPr>
          </w:p>
        </w:tc>
      </w:tr>
      <w:tr w:rsidR="00C851A3" w14:paraId="31241D4E" w14:textId="77777777" w:rsidTr="00DF1BE9">
        <w:trPr>
          <w:trHeight w:val="1497"/>
        </w:trPr>
        <w:tc>
          <w:tcPr>
            <w:tcW w:w="9855" w:type="dxa"/>
            <w:gridSpan w:val="8"/>
            <w:tcBorders>
              <w:top w:val="nil"/>
              <w:bottom w:val="single" w:sz="2" w:space="0" w:color="auto"/>
            </w:tcBorders>
          </w:tcPr>
          <w:p w14:paraId="70781626" w14:textId="77777777" w:rsidR="00C851A3" w:rsidRPr="007F7DD1" w:rsidRDefault="00C851A3" w:rsidP="00DF1BE9">
            <w:pPr>
              <w:jc w:val="both"/>
              <w:rPr>
                <w:b/>
                <w:lang w:val="en-GB"/>
              </w:rPr>
            </w:pPr>
            <w:r w:rsidRPr="007F7DD1">
              <w:rPr>
                <w:b/>
                <w:lang w:val="en-GB"/>
              </w:rPr>
              <w:t>P</w:t>
            </w:r>
            <w:r>
              <w:rPr>
                <w:b/>
                <w:lang w:val="en-GB"/>
              </w:rPr>
              <w:t>o</w:t>
            </w:r>
            <w:r w:rsidRPr="007F7DD1">
              <w:rPr>
                <w:b/>
                <w:lang w:val="en-GB"/>
              </w:rPr>
              <w:t>vinná literature:</w:t>
            </w:r>
          </w:p>
          <w:p w14:paraId="49F6B374" w14:textId="77777777" w:rsidR="00C851A3" w:rsidRDefault="00C851A3" w:rsidP="00DF1BE9">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184F4887" w14:textId="77777777" w:rsidR="00C851A3" w:rsidRDefault="00C851A3" w:rsidP="00DF1BE9">
            <w:pPr>
              <w:jc w:val="both"/>
              <w:rPr>
                <w:color w:val="222222"/>
                <w:shd w:val="clear" w:color="auto" w:fill="FFFFFF"/>
              </w:rPr>
            </w:pPr>
            <w:r w:rsidRPr="005D32C8">
              <w:rPr>
                <w:color w:val="222222"/>
                <w:shd w:val="clear" w:color="auto" w:fill="FFFFFF"/>
              </w:rPr>
              <w:t>COLLINS, Alan (ed.). </w:t>
            </w:r>
            <w:r w:rsidRPr="005D32C8">
              <w:rPr>
                <w:i/>
                <w:iCs/>
                <w:color w:val="222222"/>
                <w:shd w:val="clear" w:color="auto" w:fill="FFFFFF"/>
              </w:rPr>
              <w:t>Contemporary security studies</w:t>
            </w:r>
            <w:r w:rsidRPr="005D32C8">
              <w:rPr>
                <w:color w:val="222222"/>
                <w:shd w:val="clear" w:color="auto" w:fill="FFFFFF"/>
              </w:rPr>
              <w:t>. Oxford university press, 2022.</w:t>
            </w:r>
          </w:p>
          <w:p w14:paraId="349E1F49" w14:textId="77777777" w:rsidR="00C851A3" w:rsidRPr="005D32C8" w:rsidRDefault="00C851A3" w:rsidP="00DF1BE9">
            <w:pPr>
              <w:jc w:val="both"/>
            </w:pPr>
            <w:r w:rsidRPr="005D32C8">
              <w:rPr>
                <w:color w:val="222222"/>
                <w:shd w:val="clear" w:color="auto" w:fill="FFFFFF"/>
              </w:rPr>
              <w:t>PEOPLES, Columba; VAUGHAN-WILLIAMS, Nick. </w:t>
            </w:r>
            <w:r w:rsidRPr="005D32C8">
              <w:rPr>
                <w:i/>
                <w:iCs/>
                <w:color w:val="222222"/>
                <w:shd w:val="clear" w:color="auto" w:fill="FFFFFF"/>
              </w:rPr>
              <w:t>Critical security studies: An introduction</w:t>
            </w:r>
            <w:r w:rsidRPr="005D32C8">
              <w:rPr>
                <w:color w:val="222222"/>
                <w:shd w:val="clear" w:color="auto" w:fill="FFFFFF"/>
              </w:rPr>
              <w:t>. Routledge, 2020.</w:t>
            </w:r>
          </w:p>
          <w:p w14:paraId="31230EDC" w14:textId="77777777" w:rsidR="00C851A3" w:rsidRDefault="00C851A3" w:rsidP="00DF1BE9">
            <w:pPr>
              <w:jc w:val="both"/>
            </w:pPr>
          </w:p>
          <w:p w14:paraId="28FDD182" w14:textId="77777777" w:rsidR="00C851A3" w:rsidRDefault="00C851A3" w:rsidP="00DF1BE9">
            <w:pPr>
              <w:jc w:val="both"/>
              <w:rPr>
                <w:b/>
                <w:bCs/>
              </w:rPr>
            </w:pPr>
            <w:r w:rsidRPr="00980A88">
              <w:rPr>
                <w:b/>
                <w:bCs/>
              </w:rPr>
              <w:t>Doporučená literatura:</w:t>
            </w:r>
          </w:p>
          <w:p w14:paraId="2C5B3BEC" w14:textId="77777777" w:rsidR="00C851A3" w:rsidRDefault="00C851A3" w:rsidP="00DF1BE9">
            <w:pPr>
              <w:jc w:val="both"/>
              <w:rPr>
                <w:color w:val="222222"/>
                <w:shd w:val="clear" w:color="auto" w:fill="FFFFFF"/>
              </w:rPr>
            </w:pPr>
            <w:r w:rsidRPr="005D32C8">
              <w:rPr>
                <w:color w:val="222222"/>
                <w:shd w:val="clear" w:color="auto" w:fill="FFFFFF"/>
              </w:rPr>
              <w:t>DUNN, Myriam Anna; KRISTENSEN, Kristian Søby. </w:t>
            </w:r>
            <w:r w:rsidRPr="005D32C8">
              <w:rPr>
                <w:i/>
                <w:iCs/>
                <w:color w:val="222222"/>
                <w:shd w:val="clear" w:color="auto" w:fill="FFFFFF"/>
              </w:rPr>
              <w:t>Securing'the homeland': critical infrastructure, risk and (in) security</w:t>
            </w:r>
            <w:r w:rsidRPr="005D32C8">
              <w:rPr>
                <w:color w:val="222222"/>
                <w:shd w:val="clear" w:color="auto" w:fill="FFFFFF"/>
              </w:rPr>
              <w:t>. Routledge, 2020.</w:t>
            </w:r>
          </w:p>
          <w:p w14:paraId="4316A274" w14:textId="77777777" w:rsidR="00C851A3" w:rsidRDefault="00C851A3" w:rsidP="00DF1BE9">
            <w:pPr>
              <w:jc w:val="both"/>
              <w:rPr>
                <w:color w:val="222222"/>
                <w:shd w:val="clear" w:color="auto" w:fill="FFFFFF"/>
              </w:rPr>
            </w:pPr>
            <w:r w:rsidRPr="005D32C8">
              <w:rPr>
                <w:color w:val="222222"/>
                <w:shd w:val="clear" w:color="auto" w:fill="FFFFFF"/>
              </w:rPr>
              <w:t>RØD, Bjarte, et al. From risk management to resilience management in critical infrastructure. </w:t>
            </w:r>
            <w:r w:rsidRPr="005D32C8">
              <w:rPr>
                <w:i/>
                <w:iCs/>
                <w:color w:val="222222"/>
                <w:shd w:val="clear" w:color="auto" w:fill="FFFFFF"/>
              </w:rPr>
              <w:t>Journal of Management in Engineering</w:t>
            </w:r>
            <w:r w:rsidRPr="005D32C8">
              <w:rPr>
                <w:color w:val="222222"/>
                <w:shd w:val="clear" w:color="auto" w:fill="FFFFFF"/>
              </w:rPr>
              <w:t>, 2020, 36.4: 04020039.</w:t>
            </w:r>
          </w:p>
          <w:p w14:paraId="56630E30" w14:textId="77777777" w:rsidR="00C851A3" w:rsidRPr="00D971EC" w:rsidRDefault="00C851A3" w:rsidP="00DF1BE9">
            <w:pPr>
              <w:jc w:val="both"/>
              <w:rPr>
                <w:color w:val="222222"/>
                <w:shd w:val="clear" w:color="auto" w:fill="FFFFFF"/>
              </w:rPr>
            </w:pPr>
            <w:r w:rsidRPr="003A0CEE">
              <w:rPr>
                <w:color w:val="222222"/>
                <w:shd w:val="clear" w:color="auto" w:fill="FFFFFF"/>
              </w:rPr>
              <w:t xml:space="preserve">MONTASARI, Reza (ed.). </w:t>
            </w:r>
            <w:r w:rsidRPr="003A0CEE">
              <w:rPr>
                <w:i/>
                <w:color w:val="222222"/>
                <w:shd w:val="clear" w:color="auto" w:fill="FFFFFF"/>
              </w:rPr>
              <w:t>Applications for artificial intelligence and digital forensics in national security</w:t>
            </w:r>
            <w:r w:rsidRPr="003A0CEE">
              <w:rPr>
                <w:color w:val="222222"/>
                <w:shd w:val="clear" w:color="auto" w:fill="FFFFFF"/>
              </w:rPr>
              <w:t>. Springer Nature, 2023</w:t>
            </w:r>
          </w:p>
        </w:tc>
      </w:tr>
      <w:tr w:rsidR="00C851A3" w14:paraId="7A292C69"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1851951" w14:textId="77777777" w:rsidR="00C851A3" w:rsidRDefault="00C851A3" w:rsidP="00DF1BE9">
            <w:pPr>
              <w:jc w:val="center"/>
              <w:rPr>
                <w:b/>
              </w:rPr>
            </w:pPr>
            <w:r>
              <w:rPr>
                <w:b/>
              </w:rPr>
              <w:lastRenderedPageBreak/>
              <w:t>Informace ke kombinované nebo distanční formě</w:t>
            </w:r>
          </w:p>
        </w:tc>
      </w:tr>
      <w:tr w:rsidR="00C851A3" w14:paraId="244199E3" w14:textId="77777777" w:rsidTr="00DF1BE9">
        <w:tc>
          <w:tcPr>
            <w:tcW w:w="4787" w:type="dxa"/>
            <w:gridSpan w:val="3"/>
            <w:tcBorders>
              <w:top w:val="single" w:sz="2" w:space="0" w:color="auto"/>
            </w:tcBorders>
            <w:shd w:val="clear" w:color="auto" w:fill="F7CAAC"/>
          </w:tcPr>
          <w:p w14:paraId="1899BF3E" w14:textId="77777777" w:rsidR="00C851A3" w:rsidRDefault="00C851A3" w:rsidP="00DF1BE9">
            <w:pPr>
              <w:jc w:val="both"/>
            </w:pPr>
            <w:r>
              <w:rPr>
                <w:b/>
              </w:rPr>
              <w:t>Rozsah konzultací (soustředění)</w:t>
            </w:r>
          </w:p>
        </w:tc>
        <w:tc>
          <w:tcPr>
            <w:tcW w:w="889" w:type="dxa"/>
            <w:tcBorders>
              <w:top w:val="single" w:sz="2" w:space="0" w:color="auto"/>
            </w:tcBorders>
          </w:tcPr>
          <w:p w14:paraId="5D4A742E" w14:textId="77777777" w:rsidR="00C851A3" w:rsidRDefault="00C851A3" w:rsidP="00DF1BE9">
            <w:pPr>
              <w:jc w:val="both"/>
            </w:pPr>
          </w:p>
        </w:tc>
        <w:tc>
          <w:tcPr>
            <w:tcW w:w="4179" w:type="dxa"/>
            <w:gridSpan w:val="4"/>
            <w:tcBorders>
              <w:top w:val="single" w:sz="2" w:space="0" w:color="auto"/>
            </w:tcBorders>
            <w:shd w:val="clear" w:color="auto" w:fill="F7CAAC"/>
          </w:tcPr>
          <w:p w14:paraId="0C57ED91" w14:textId="77777777" w:rsidR="00C851A3" w:rsidRDefault="00C851A3" w:rsidP="00DF1BE9">
            <w:pPr>
              <w:jc w:val="both"/>
              <w:rPr>
                <w:b/>
              </w:rPr>
            </w:pPr>
            <w:r>
              <w:rPr>
                <w:b/>
              </w:rPr>
              <w:t xml:space="preserve">hodin </w:t>
            </w:r>
          </w:p>
        </w:tc>
      </w:tr>
      <w:tr w:rsidR="00C851A3" w14:paraId="77EBDE28" w14:textId="77777777" w:rsidTr="00DF1BE9">
        <w:tc>
          <w:tcPr>
            <w:tcW w:w="9855" w:type="dxa"/>
            <w:gridSpan w:val="8"/>
            <w:shd w:val="clear" w:color="auto" w:fill="F7CAAC"/>
          </w:tcPr>
          <w:p w14:paraId="03B95483" w14:textId="77777777" w:rsidR="00C851A3" w:rsidRDefault="00C851A3" w:rsidP="00DF1BE9">
            <w:pPr>
              <w:jc w:val="both"/>
              <w:rPr>
                <w:b/>
              </w:rPr>
            </w:pPr>
            <w:r>
              <w:rPr>
                <w:b/>
              </w:rPr>
              <w:t>Informace o způsobu kontaktu s vyučujícím</w:t>
            </w:r>
          </w:p>
        </w:tc>
      </w:tr>
      <w:tr w:rsidR="00C851A3" w14:paraId="30A6A8F0" w14:textId="77777777" w:rsidTr="00DF1BE9">
        <w:trPr>
          <w:trHeight w:val="411"/>
        </w:trPr>
        <w:tc>
          <w:tcPr>
            <w:tcW w:w="9855" w:type="dxa"/>
            <w:gridSpan w:val="8"/>
          </w:tcPr>
          <w:p w14:paraId="2EB6AA0E" w14:textId="77777777" w:rsidR="00C851A3" w:rsidRDefault="00C851A3" w:rsidP="00DF1BE9">
            <w:pPr>
              <w:jc w:val="both"/>
            </w:pPr>
          </w:p>
        </w:tc>
      </w:tr>
    </w:tbl>
    <w:p w14:paraId="04ABCE77" w14:textId="77777777" w:rsidR="00C851A3" w:rsidRDefault="00C851A3" w:rsidP="00C851A3"/>
    <w:p w14:paraId="4E1C6573"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12D2C426" w14:textId="77777777" w:rsidTr="00DF1BE9">
        <w:tc>
          <w:tcPr>
            <w:tcW w:w="9855" w:type="dxa"/>
            <w:gridSpan w:val="8"/>
            <w:tcBorders>
              <w:bottom w:val="double" w:sz="4" w:space="0" w:color="auto"/>
            </w:tcBorders>
            <w:shd w:val="clear" w:color="auto" w:fill="BDD6EE"/>
          </w:tcPr>
          <w:p w14:paraId="326CCBCA" w14:textId="77777777" w:rsidR="00C851A3" w:rsidRDefault="00C851A3" w:rsidP="00DF1BE9">
            <w:pPr>
              <w:jc w:val="both"/>
              <w:rPr>
                <w:b/>
                <w:sz w:val="28"/>
              </w:rPr>
            </w:pPr>
            <w:r>
              <w:lastRenderedPageBreak/>
              <w:br w:type="page"/>
            </w:r>
            <w:r>
              <w:rPr>
                <w:b/>
                <w:sz w:val="28"/>
              </w:rPr>
              <w:t>B-III – Charakteristika studijního předmětu</w:t>
            </w:r>
          </w:p>
        </w:tc>
      </w:tr>
      <w:tr w:rsidR="00C851A3" w:rsidRPr="00873C26" w14:paraId="4B261426" w14:textId="77777777" w:rsidTr="00DF1BE9">
        <w:tc>
          <w:tcPr>
            <w:tcW w:w="3086" w:type="dxa"/>
            <w:tcBorders>
              <w:top w:val="double" w:sz="4" w:space="0" w:color="auto"/>
            </w:tcBorders>
            <w:shd w:val="clear" w:color="auto" w:fill="F7CAAC"/>
          </w:tcPr>
          <w:p w14:paraId="3ABBAF63"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4D442AAD" w14:textId="77777777" w:rsidR="00C851A3" w:rsidRPr="00873C26" w:rsidRDefault="00C851A3" w:rsidP="00DF1BE9">
            <w:pPr>
              <w:jc w:val="both"/>
              <w:rPr>
                <w:b/>
              </w:rPr>
            </w:pPr>
            <w:r>
              <w:rPr>
                <w:b/>
              </w:rPr>
              <w:t>Cyber Security</w:t>
            </w:r>
          </w:p>
        </w:tc>
      </w:tr>
      <w:tr w:rsidR="00C851A3" w14:paraId="3AB13CA1" w14:textId="77777777" w:rsidTr="00DF1BE9">
        <w:tc>
          <w:tcPr>
            <w:tcW w:w="3086" w:type="dxa"/>
            <w:shd w:val="clear" w:color="auto" w:fill="F7CAAC"/>
          </w:tcPr>
          <w:p w14:paraId="0EDFE5D3" w14:textId="77777777" w:rsidR="00C851A3" w:rsidRDefault="00C851A3" w:rsidP="00DF1BE9">
            <w:pPr>
              <w:jc w:val="both"/>
              <w:rPr>
                <w:b/>
              </w:rPr>
            </w:pPr>
            <w:r>
              <w:rPr>
                <w:b/>
              </w:rPr>
              <w:t>Typ předmětu</w:t>
            </w:r>
          </w:p>
        </w:tc>
        <w:tc>
          <w:tcPr>
            <w:tcW w:w="3406" w:type="dxa"/>
            <w:gridSpan w:val="4"/>
          </w:tcPr>
          <w:p w14:paraId="3E809855" w14:textId="629D78E6" w:rsidR="00C851A3" w:rsidRDefault="00DF1BE9" w:rsidP="00DF1BE9">
            <w:pPr>
              <w:jc w:val="both"/>
            </w:pPr>
            <w:del w:id="3143" w:author="Eva Skýbová" w:date="2024-05-15T08:36:00Z">
              <w:r w:rsidDel="00DF1BE9">
                <w:delText>P</w:delText>
              </w:r>
              <w:r w:rsidR="00C851A3" w:rsidDel="00DF1BE9">
                <w:delText>ovinný</w:delText>
              </w:r>
            </w:del>
            <w:ins w:id="3144" w:author="Eva Skýbová" w:date="2024-05-15T08:36:00Z">
              <w:r>
                <w:t xml:space="preserve">povinný, </w:t>
              </w:r>
              <w:r w:rsidRPr="00DF1BE9">
                <w:rPr>
                  <w:b/>
                  <w:rPrChange w:id="3145" w:author="Eva Skýbová" w:date="2024-05-15T08:36:00Z">
                    <w:rPr/>
                  </w:rPrChange>
                </w:rPr>
                <w:t>PZ</w:t>
              </w:r>
            </w:ins>
          </w:p>
        </w:tc>
        <w:tc>
          <w:tcPr>
            <w:tcW w:w="2695" w:type="dxa"/>
            <w:gridSpan w:val="2"/>
            <w:shd w:val="clear" w:color="auto" w:fill="F7CAAC"/>
          </w:tcPr>
          <w:p w14:paraId="6660D60F" w14:textId="77777777" w:rsidR="00C851A3" w:rsidRDefault="00C851A3" w:rsidP="00DF1BE9">
            <w:pPr>
              <w:jc w:val="both"/>
            </w:pPr>
            <w:r>
              <w:rPr>
                <w:b/>
              </w:rPr>
              <w:t>doporučený ročník / semestr</w:t>
            </w:r>
          </w:p>
        </w:tc>
        <w:tc>
          <w:tcPr>
            <w:tcW w:w="668" w:type="dxa"/>
          </w:tcPr>
          <w:p w14:paraId="2C00EDD8" w14:textId="77777777" w:rsidR="00C851A3" w:rsidRDefault="00C851A3" w:rsidP="00DF1BE9">
            <w:pPr>
              <w:jc w:val="both"/>
            </w:pPr>
            <w:r>
              <w:t>2/LS</w:t>
            </w:r>
          </w:p>
        </w:tc>
      </w:tr>
      <w:tr w:rsidR="00C851A3" w14:paraId="44328ADA" w14:textId="77777777" w:rsidTr="00DF1BE9">
        <w:tc>
          <w:tcPr>
            <w:tcW w:w="3086" w:type="dxa"/>
            <w:shd w:val="clear" w:color="auto" w:fill="F7CAAC"/>
          </w:tcPr>
          <w:p w14:paraId="3C6FB911" w14:textId="77777777" w:rsidR="00C851A3" w:rsidRDefault="00C851A3" w:rsidP="00DF1BE9">
            <w:pPr>
              <w:jc w:val="both"/>
              <w:rPr>
                <w:b/>
              </w:rPr>
            </w:pPr>
            <w:r>
              <w:rPr>
                <w:b/>
              </w:rPr>
              <w:t>Rozsah studijního předmětu</w:t>
            </w:r>
          </w:p>
        </w:tc>
        <w:tc>
          <w:tcPr>
            <w:tcW w:w="1701" w:type="dxa"/>
            <w:gridSpan w:val="2"/>
          </w:tcPr>
          <w:p w14:paraId="251B8D15" w14:textId="63A66E51" w:rsidR="00C851A3" w:rsidRDefault="00C851A3" w:rsidP="00FD3188">
            <w:pPr>
              <w:jc w:val="both"/>
            </w:pPr>
            <w:r>
              <w:t xml:space="preserve">28p + </w:t>
            </w:r>
            <w:del w:id="3146" w:author="Eva Skýbová" w:date="2024-05-15T08:35:00Z">
              <w:r w:rsidDel="00DF1BE9">
                <w:delText>14c</w:delText>
              </w:r>
            </w:del>
            <w:ins w:id="3147" w:author="Eva Skýbová" w:date="2024-05-15T08:35:00Z">
              <w:r w:rsidR="00DF1BE9">
                <w:t>28c</w:t>
              </w:r>
            </w:ins>
          </w:p>
        </w:tc>
        <w:tc>
          <w:tcPr>
            <w:tcW w:w="889" w:type="dxa"/>
            <w:shd w:val="clear" w:color="auto" w:fill="F7CAAC"/>
          </w:tcPr>
          <w:p w14:paraId="2D00122E" w14:textId="77777777" w:rsidR="00C851A3" w:rsidRDefault="00C851A3" w:rsidP="00DF1BE9">
            <w:pPr>
              <w:jc w:val="both"/>
              <w:rPr>
                <w:b/>
              </w:rPr>
            </w:pPr>
            <w:r>
              <w:rPr>
                <w:b/>
              </w:rPr>
              <w:t xml:space="preserve">hod. </w:t>
            </w:r>
          </w:p>
        </w:tc>
        <w:tc>
          <w:tcPr>
            <w:tcW w:w="816" w:type="dxa"/>
          </w:tcPr>
          <w:p w14:paraId="76C64759" w14:textId="0D4CB5DF" w:rsidR="00C851A3" w:rsidRDefault="00C851A3" w:rsidP="00DF1BE9">
            <w:pPr>
              <w:jc w:val="both"/>
            </w:pPr>
            <w:del w:id="3148" w:author="Eva Skýbová" w:date="2024-05-15T08:35:00Z">
              <w:r w:rsidDel="00DF1BE9">
                <w:delText>42</w:delText>
              </w:r>
            </w:del>
            <w:ins w:id="3149" w:author="Eva Skýbová" w:date="2024-05-15T08:35:00Z">
              <w:r w:rsidR="00DF1BE9">
                <w:t>56</w:t>
              </w:r>
            </w:ins>
          </w:p>
        </w:tc>
        <w:tc>
          <w:tcPr>
            <w:tcW w:w="2156" w:type="dxa"/>
            <w:shd w:val="clear" w:color="auto" w:fill="F7CAAC"/>
          </w:tcPr>
          <w:p w14:paraId="2FAC1CF7" w14:textId="77777777" w:rsidR="00C851A3" w:rsidRDefault="00C851A3" w:rsidP="00DF1BE9">
            <w:pPr>
              <w:jc w:val="both"/>
              <w:rPr>
                <w:b/>
              </w:rPr>
            </w:pPr>
            <w:r>
              <w:rPr>
                <w:b/>
              </w:rPr>
              <w:t>kreditů</w:t>
            </w:r>
          </w:p>
        </w:tc>
        <w:tc>
          <w:tcPr>
            <w:tcW w:w="1207" w:type="dxa"/>
            <w:gridSpan w:val="2"/>
          </w:tcPr>
          <w:p w14:paraId="78DFFE7A" w14:textId="5A25C82F" w:rsidR="00C851A3" w:rsidRDefault="00C851A3" w:rsidP="00DF1BE9">
            <w:pPr>
              <w:jc w:val="both"/>
            </w:pPr>
            <w:del w:id="3150" w:author="Eva Skýbová" w:date="2024-05-15T08:35:00Z">
              <w:r w:rsidDel="00DF1BE9">
                <w:delText>4</w:delText>
              </w:r>
            </w:del>
            <w:ins w:id="3151" w:author="Eva Skýbová" w:date="2024-05-15T08:35:00Z">
              <w:r w:rsidR="00DF1BE9">
                <w:t>5</w:t>
              </w:r>
            </w:ins>
          </w:p>
        </w:tc>
      </w:tr>
      <w:tr w:rsidR="00C851A3" w14:paraId="25E62E11" w14:textId="77777777" w:rsidTr="00DF1BE9">
        <w:tc>
          <w:tcPr>
            <w:tcW w:w="3086" w:type="dxa"/>
            <w:shd w:val="clear" w:color="auto" w:fill="F7CAAC"/>
          </w:tcPr>
          <w:p w14:paraId="6205A2D6" w14:textId="77777777" w:rsidR="00C851A3" w:rsidRDefault="00C851A3" w:rsidP="00DF1BE9">
            <w:pPr>
              <w:jc w:val="both"/>
              <w:rPr>
                <w:b/>
                <w:sz w:val="22"/>
              </w:rPr>
            </w:pPr>
            <w:r>
              <w:rPr>
                <w:b/>
              </w:rPr>
              <w:t>Prerekvizity, korekvizity, ekvivalence</w:t>
            </w:r>
          </w:p>
        </w:tc>
        <w:tc>
          <w:tcPr>
            <w:tcW w:w="6769" w:type="dxa"/>
            <w:gridSpan w:val="7"/>
          </w:tcPr>
          <w:p w14:paraId="0D44DD30" w14:textId="77777777" w:rsidR="00C851A3" w:rsidRDefault="00C851A3" w:rsidP="00DF1BE9">
            <w:pPr>
              <w:jc w:val="both"/>
            </w:pPr>
          </w:p>
        </w:tc>
      </w:tr>
      <w:tr w:rsidR="00C851A3" w14:paraId="2D572468" w14:textId="77777777" w:rsidTr="00DF1BE9">
        <w:tc>
          <w:tcPr>
            <w:tcW w:w="3086" w:type="dxa"/>
            <w:shd w:val="clear" w:color="auto" w:fill="F7CAAC"/>
          </w:tcPr>
          <w:p w14:paraId="0A81FB6D" w14:textId="77777777" w:rsidR="00C851A3" w:rsidRDefault="00C851A3" w:rsidP="00DF1BE9">
            <w:pPr>
              <w:jc w:val="both"/>
              <w:rPr>
                <w:b/>
              </w:rPr>
            </w:pPr>
            <w:r>
              <w:rPr>
                <w:b/>
              </w:rPr>
              <w:t>Způsob ověření studijních výsledků</w:t>
            </w:r>
          </w:p>
        </w:tc>
        <w:tc>
          <w:tcPr>
            <w:tcW w:w="3406" w:type="dxa"/>
            <w:gridSpan w:val="4"/>
          </w:tcPr>
          <w:p w14:paraId="37972F62" w14:textId="77777777" w:rsidR="00C851A3" w:rsidRDefault="00C851A3" w:rsidP="00DF1BE9">
            <w:pPr>
              <w:jc w:val="both"/>
            </w:pPr>
            <w:r>
              <w:t>zápočet a zkouška</w:t>
            </w:r>
          </w:p>
        </w:tc>
        <w:tc>
          <w:tcPr>
            <w:tcW w:w="2156" w:type="dxa"/>
            <w:shd w:val="clear" w:color="auto" w:fill="F7CAAC"/>
          </w:tcPr>
          <w:p w14:paraId="3E019194" w14:textId="77777777" w:rsidR="00C851A3" w:rsidRDefault="00C851A3" w:rsidP="00DF1BE9">
            <w:pPr>
              <w:jc w:val="both"/>
              <w:rPr>
                <w:b/>
              </w:rPr>
            </w:pPr>
            <w:r>
              <w:rPr>
                <w:b/>
              </w:rPr>
              <w:t>Forma výuky</w:t>
            </w:r>
          </w:p>
        </w:tc>
        <w:tc>
          <w:tcPr>
            <w:tcW w:w="1207" w:type="dxa"/>
            <w:gridSpan w:val="2"/>
          </w:tcPr>
          <w:p w14:paraId="5D3A9F79" w14:textId="77777777" w:rsidR="00C851A3" w:rsidRDefault="00C851A3" w:rsidP="00DF1BE9">
            <w:pPr>
              <w:jc w:val="both"/>
            </w:pPr>
            <w:r>
              <w:t>přednášky</w:t>
            </w:r>
          </w:p>
          <w:p w14:paraId="2D04D474" w14:textId="77777777" w:rsidR="00C851A3" w:rsidRDefault="00C851A3" w:rsidP="00DF1BE9">
            <w:pPr>
              <w:jc w:val="both"/>
            </w:pPr>
            <w:r>
              <w:t>cvičení</w:t>
            </w:r>
          </w:p>
        </w:tc>
      </w:tr>
      <w:tr w:rsidR="00C851A3" w14:paraId="3CF806E7" w14:textId="77777777" w:rsidTr="00DF1BE9">
        <w:tc>
          <w:tcPr>
            <w:tcW w:w="3086" w:type="dxa"/>
            <w:shd w:val="clear" w:color="auto" w:fill="F7CAAC"/>
          </w:tcPr>
          <w:p w14:paraId="031C8174"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779EE02E" w14:textId="77777777" w:rsidR="00C851A3" w:rsidRDefault="00C851A3" w:rsidP="00DF1BE9">
            <w:pPr>
              <w:jc w:val="both"/>
            </w:pPr>
            <w:r>
              <w:t>Zápočet: zpracování kvalitní zpracování případové studie, m</w:t>
            </w:r>
            <w:r w:rsidRPr="009905B1">
              <w:t>inimálně 80% aktivní účast na cvičeních</w:t>
            </w:r>
            <w:r>
              <w:t>.</w:t>
            </w:r>
            <w:r w:rsidRPr="009905B1">
              <w:t xml:space="preserve"> </w:t>
            </w:r>
          </w:p>
          <w:p w14:paraId="250B48E4" w14:textId="77777777" w:rsidR="00C851A3" w:rsidRDefault="00C851A3" w:rsidP="00DF1BE9">
            <w:pPr>
              <w:jc w:val="both"/>
            </w:pPr>
            <w:r>
              <w:t>Zkouška: kombinovaná forma. P</w:t>
            </w:r>
            <w:r w:rsidRPr="009905B1">
              <w:t>ísemná práce z problematiky probírané látky – nutnost správnosti odpovědí min. 60</w:t>
            </w:r>
            <w:r>
              <w:t xml:space="preserve"> </w:t>
            </w:r>
            <w:r w:rsidRPr="009905B1">
              <w:t xml:space="preserve">%. </w:t>
            </w:r>
            <w:r>
              <w:t>Následně ústní zkoušení.</w:t>
            </w:r>
          </w:p>
        </w:tc>
      </w:tr>
      <w:tr w:rsidR="00C851A3" w14:paraId="7D9E653D" w14:textId="77777777" w:rsidTr="00DF1BE9">
        <w:trPr>
          <w:trHeight w:val="397"/>
        </w:trPr>
        <w:tc>
          <w:tcPr>
            <w:tcW w:w="9855" w:type="dxa"/>
            <w:gridSpan w:val="8"/>
            <w:tcBorders>
              <w:top w:val="nil"/>
            </w:tcBorders>
          </w:tcPr>
          <w:p w14:paraId="122DAEFA" w14:textId="77777777" w:rsidR="00C851A3" w:rsidRDefault="00C851A3" w:rsidP="00DF1BE9">
            <w:pPr>
              <w:jc w:val="both"/>
            </w:pPr>
          </w:p>
        </w:tc>
      </w:tr>
      <w:tr w:rsidR="00C851A3" w14:paraId="4DD12A77" w14:textId="77777777" w:rsidTr="00DF1BE9">
        <w:trPr>
          <w:trHeight w:val="197"/>
        </w:trPr>
        <w:tc>
          <w:tcPr>
            <w:tcW w:w="3086" w:type="dxa"/>
            <w:tcBorders>
              <w:top w:val="nil"/>
            </w:tcBorders>
            <w:shd w:val="clear" w:color="auto" w:fill="F7CAAC"/>
          </w:tcPr>
          <w:p w14:paraId="409ECCBF" w14:textId="77777777" w:rsidR="00C851A3" w:rsidRDefault="00C851A3" w:rsidP="00DF1BE9">
            <w:pPr>
              <w:jc w:val="both"/>
              <w:rPr>
                <w:b/>
              </w:rPr>
            </w:pPr>
            <w:r>
              <w:rPr>
                <w:b/>
              </w:rPr>
              <w:t>Garant předmětu</w:t>
            </w:r>
          </w:p>
        </w:tc>
        <w:tc>
          <w:tcPr>
            <w:tcW w:w="6769" w:type="dxa"/>
            <w:gridSpan w:val="7"/>
            <w:tcBorders>
              <w:top w:val="nil"/>
            </w:tcBorders>
          </w:tcPr>
          <w:p w14:paraId="27219155" w14:textId="77777777" w:rsidR="00C851A3" w:rsidRDefault="00C851A3" w:rsidP="00DF1BE9">
            <w:pPr>
              <w:jc w:val="both"/>
            </w:pPr>
            <w:r>
              <w:t>Ing. Petr Svoboda, Ph.D.</w:t>
            </w:r>
          </w:p>
        </w:tc>
      </w:tr>
      <w:tr w:rsidR="00C851A3" w14:paraId="33B01C91" w14:textId="77777777" w:rsidTr="00DF1BE9">
        <w:trPr>
          <w:trHeight w:val="243"/>
        </w:trPr>
        <w:tc>
          <w:tcPr>
            <w:tcW w:w="3086" w:type="dxa"/>
            <w:tcBorders>
              <w:top w:val="nil"/>
            </w:tcBorders>
            <w:shd w:val="clear" w:color="auto" w:fill="F7CAAC"/>
          </w:tcPr>
          <w:p w14:paraId="6C570719" w14:textId="77777777" w:rsidR="00C851A3" w:rsidRDefault="00C851A3" w:rsidP="00DF1BE9">
            <w:pPr>
              <w:jc w:val="both"/>
              <w:rPr>
                <w:b/>
              </w:rPr>
            </w:pPr>
            <w:r>
              <w:rPr>
                <w:b/>
              </w:rPr>
              <w:t>Zapojení garanta do výuky předmětu</w:t>
            </w:r>
          </w:p>
        </w:tc>
        <w:tc>
          <w:tcPr>
            <w:tcW w:w="6769" w:type="dxa"/>
            <w:gridSpan w:val="7"/>
            <w:tcBorders>
              <w:top w:val="nil"/>
            </w:tcBorders>
          </w:tcPr>
          <w:p w14:paraId="61B82B30" w14:textId="77777777" w:rsidR="00C851A3" w:rsidRDefault="00C851A3" w:rsidP="00DF1BE9">
            <w:pPr>
              <w:jc w:val="both"/>
            </w:pPr>
            <w:r>
              <w:t>Garant stanovuje obsah přednášek a cvičení a dohlíží na jejich jednotné vedení.</w:t>
            </w:r>
          </w:p>
          <w:p w14:paraId="715DB9DC" w14:textId="7FA6195F" w:rsidR="00C851A3" w:rsidRDefault="00C851A3" w:rsidP="00FD3188">
            <w:pPr>
              <w:jc w:val="both"/>
            </w:pPr>
            <w:r>
              <w:t xml:space="preserve">Garant přímo vyučuje </w:t>
            </w:r>
            <w:del w:id="3152" w:author="Eva Skýbová" w:date="2024-05-15T08:34:00Z">
              <w:r w:rsidDel="00DF1BE9">
                <w:delText xml:space="preserve">50 </w:delText>
              </w:r>
            </w:del>
            <w:ins w:id="3153" w:author="Eva Skýbová" w:date="2024-05-15T08:34:00Z">
              <w:r w:rsidR="00DF1BE9">
                <w:t xml:space="preserve">57 </w:t>
              </w:r>
            </w:ins>
            <w:r>
              <w:t>% přednášek.</w:t>
            </w:r>
          </w:p>
        </w:tc>
      </w:tr>
      <w:tr w:rsidR="00C851A3" w14:paraId="370FB9AE" w14:textId="77777777" w:rsidTr="00DF1BE9">
        <w:tc>
          <w:tcPr>
            <w:tcW w:w="3086" w:type="dxa"/>
            <w:shd w:val="clear" w:color="auto" w:fill="F7CAAC"/>
          </w:tcPr>
          <w:p w14:paraId="0644B308" w14:textId="77777777" w:rsidR="00C851A3" w:rsidRDefault="00C851A3" w:rsidP="00DF1BE9">
            <w:pPr>
              <w:jc w:val="both"/>
              <w:rPr>
                <w:b/>
              </w:rPr>
            </w:pPr>
            <w:r>
              <w:rPr>
                <w:b/>
              </w:rPr>
              <w:t>Vyučující</w:t>
            </w:r>
          </w:p>
        </w:tc>
        <w:tc>
          <w:tcPr>
            <w:tcW w:w="6769" w:type="dxa"/>
            <w:gridSpan w:val="7"/>
            <w:tcBorders>
              <w:bottom w:val="nil"/>
            </w:tcBorders>
          </w:tcPr>
          <w:p w14:paraId="1494F0E8" w14:textId="77777777" w:rsidR="00C851A3" w:rsidRDefault="00C851A3" w:rsidP="00DF1BE9">
            <w:pPr>
              <w:jc w:val="both"/>
            </w:pPr>
            <w:r>
              <w:t>Ing. Petr Svoboda, Ph.D. – přednášející (57 %)</w:t>
            </w:r>
          </w:p>
          <w:p w14:paraId="30EAB432" w14:textId="77777777" w:rsidR="00C851A3" w:rsidRDefault="00C851A3" w:rsidP="00DF1BE9">
            <w:pPr>
              <w:jc w:val="both"/>
            </w:pPr>
            <w:r>
              <w:t>Ing. Pavel Valášek – přednášející (43 %), cvičící (100 %)</w:t>
            </w:r>
          </w:p>
        </w:tc>
      </w:tr>
      <w:tr w:rsidR="00C851A3" w14:paraId="1E34140D" w14:textId="77777777" w:rsidTr="00DF1BE9">
        <w:trPr>
          <w:trHeight w:val="397"/>
        </w:trPr>
        <w:tc>
          <w:tcPr>
            <w:tcW w:w="9855" w:type="dxa"/>
            <w:gridSpan w:val="8"/>
            <w:tcBorders>
              <w:top w:val="nil"/>
            </w:tcBorders>
          </w:tcPr>
          <w:p w14:paraId="7153280B" w14:textId="77777777" w:rsidR="00C851A3" w:rsidRDefault="00C851A3" w:rsidP="00DF1BE9">
            <w:pPr>
              <w:jc w:val="both"/>
            </w:pPr>
          </w:p>
        </w:tc>
      </w:tr>
      <w:tr w:rsidR="00C851A3" w14:paraId="06D6779E" w14:textId="77777777" w:rsidTr="00DF1BE9">
        <w:tc>
          <w:tcPr>
            <w:tcW w:w="3086" w:type="dxa"/>
            <w:shd w:val="clear" w:color="auto" w:fill="F7CAAC"/>
          </w:tcPr>
          <w:p w14:paraId="4EF1F97C" w14:textId="77777777" w:rsidR="00C851A3" w:rsidRDefault="00C851A3" w:rsidP="00DF1BE9">
            <w:pPr>
              <w:jc w:val="both"/>
              <w:rPr>
                <w:b/>
              </w:rPr>
            </w:pPr>
            <w:r>
              <w:rPr>
                <w:b/>
              </w:rPr>
              <w:t>Stručná anotace předmětu</w:t>
            </w:r>
          </w:p>
        </w:tc>
        <w:tc>
          <w:tcPr>
            <w:tcW w:w="6769" w:type="dxa"/>
            <w:gridSpan w:val="7"/>
            <w:tcBorders>
              <w:bottom w:val="nil"/>
            </w:tcBorders>
          </w:tcPr>
          <w:p w14:paraId="33FCDDD1" w14:textId="77777777" w:rsidR="00C851A3" w:rsidRDefault="00C851A3" w:rsidP="00DF1BE9">
            <w:pPr>
              <w:jc w:val="both"/>
            </w:pPr>
          </w:p>
        </w:tc>
      </w:tr>
      <w:tr w:rsidR="00C851A3" w14:paraId="3B991B1D" w14:textId="77777777" w:rsidTr="00DF1BE9">
        <w:trPr>
          <w:trHeight w:val="3938"/>
        </w:trPr>
        <w:tc>
          <w:tcPr>
            <w:tcW w:w="9855" w:type="dxa"/>
            <w:gridSpan w:val="8"/>
            <w:tcBorders>
              <w:top w:val="nil"/>
              <w:bottom w:val="single" w:sz="12" w:space="0" w:color="auto"/>
            </w:tcBorders>
          </w:tcPr>
          <w:p w14:paraId="6CB78FF5" w14:textId="77777777" w:rsidR="00C851A3" w:rsidRDefault="00C851A3" w:rsidP="00DF1BE9">
            <w:pPr>
              <w:jc w:val="both"/>
            </w:pPr>
            <w:r w:rsidRPr="00EA5750">
              <w:t xml:space="preserve">Cílem předmětu je zvýšení povědomí studentů o </w:t>
            </w:r>
            <w:r>
              <w:t>bezpečnosti v kybernetickém prostoru. Studenti</w:t>
            </w:r>
            <w:r w:rsidRPr="00EA5750">
              <w:t xml:space="preserve"> se seznámí s riziky </w:t>
            </w:r>
            <w:r>
              <w:t>souvisejícími s kyberprostorem, jejich modelováním, možnou obranou a návaznými zákonnými postupy. Pozornost je věnována jak bezpečnosti jednotlivců, tak i organizací. Řešená oblast pokrývá nejen aktuální hrozby a informační zdroje o nich, ale diskutuje i možný vývoj.</w:t>
            </w:r>
          </w:p>
          <w:p w14:paraId="591AA69C" w14:textId="77777777" w:rsidR="00C851A3" w:rsidRDefault="00C851A3" w:rsidP="00DF1BE9">
            <w:pPr>
              <w:jc w:val="both"/>
            </w:pPr>
          </w:p>
          <w:p w14:paraId="6E768B35" w14:textId="77777777" w:rsidR="00C851A3" w:rsidRPr="00FA2502" w:rsidRDefault="00C851A3" w:rsidP="00DF1BE9">
            <w:pPr>
              <w:jc w:val="both"/>
            </w:pPr>
            <w:r w:rsidRPr="00FA2502">
              <w:t>Vyučovaná témata:</w:t>
            </w:r>
          </w:p>
          <w:p w14:paraId="54C7569B" w14:textId="77777777" w:rsidR="00C851A3" w:rsidRDefault="00C851A3" w:rsidP="00C851A3">
            <w:pPr>
              <w:pStyle w:val="Odstavecseseznamem"/>
              <w:numPr>
                <w:ilvl w:val="0"/>
                <w:numId w:val="12"/>
              </w:numPr>
              <w:jc w:val="both"/>
            </w:pPr>
            <w:r>
              <w:t>Vymezení kybernetické bezpečnosti a základního názvosloví;</w:t>
            </w:r>
          </w:p>
          <w:p w14:paraId="7E5256F1" w14:textId="77777777" w:rsidR="00C851A3" w:rsidRDefault="00C851A3" w:rsidP="00C851A3">
            <w:pPr>
              <w:pStyle w:val="Odstavecseseznamem"/>
              <w:numPr>
                <w:ilvl w:val="0"/>
                <w:numId w:val="12"/>
              </w:numPr>
              <w:jc w:val="both"/>
            </w:pPr>
            <w:r>
              <w:t>Legislativní dokumenty, normy a další podpůrné dokumenty;</w:t>
            </w:r>
          </w:p>
          <w:p w14:paraId="37DE4533" w14:textId="77777777" w:rsidR="00C851A3" w:rsidRDefault="00C851A3" w:rsidP="00C851A3">
            <w:pPr>
              <w:pStyle w:val="Odstavecseseznamem"/>
              <w:numPr>
                <w:ilvl w:val="0"/>
                <w:numId w:val="12"/>
              </w:numPr>
              <w:jc w:val="both"/>
            </w:pPr>
            <w:r>
              <w:t>Teorie systémů, modelů a modelování;</w:t>
            </w:r>
          </w:p>
          <w:p w14:paraId="651193DC" w14:textId="77777777" w:rsidR="00C851A3" w:rsidRDefault="00C851A3" w:rsidP="00C851A3">
            <w:pPr>
              <w:pStyle w:val="Odstavecseseznamem"/>
              <w:numPr>
                <w:ilvl w:val="0"/>
                <w:numId w:val="12"/>
              </w:numPr>
              <w:jc w:val="both"/>
            </w:pPr>
            <w:r>
              <w:t>Kybernetika a informatika, definování kybernetického prostoru;</w:t>
            </w:r>
          </w:p>
          <w:p w14:paraId="6E62530F" w14:textId="77777777" w:rsidR="00C851A3" w:rsidRDefault="00C851A3" w:rsidP="00C851A3">
            <w:pPr>
              <w:pStyle w:val="Odstavecseseznamem"/>
              <w:numPr>
                <w:ilvl w:val="0"/>
                <w:numId w:val="12"/>
              </w:numPr>
              <w:jc w:val="both"/>
            </w:pPr>
            <w:r>
              <w:t>Kritická informační infrastruktura, Evropská kritická informační infrastruktura;</w:t>
            </w:r>
          </w:p>
          <w:p w14:paraId="4D19551E" w14:textId="77777777" w:rsidR="00C851A3" w:rsidRDefault="00C851A3" w:rsidP="00C851A3">
            <w:pPr>
              <w:pStyle w:val="Odstavecseseznamem"/>
              <w:numPr>
                <w:ilvl w:val="0"/>
                <w:numId w:val="12"/>
              </w:numPr>
              <w:jc w:val="both"/>
            </w:pPr>
            <w:r>
              <w:t>Modelování kybernetického systému a kybernetické bezpečnosti;</w:t>
            </w:r>
          </w:p>
          <w:p w14:paraId="5FE344AD" w14:textId="77777777" w:rsidR="00C851A3" w:rsidRDefault="00C851A3" w:rsidP="00C851A3">
            <w:pPr>
              <w:pStyle w:val="Odstavecseseznamem"/>
              <w:numPr>
                <w:ilvl w:val="0"/>
                <w:numId w:val="12"/>
              </w:numPr>
              <w:jc w:val="both"/>
            </w:pPr>
            <w:r>
              <w:t>Moderní kybernetické útoky vůči jednotlivcům i firmám;</w:t>
            </w:r>
          </w:p>
          <w:p w14:paraId="2CCE8674" w14:textId="77777777" w:rsidR="00C851A3" w:rsidRDefault="00C851A3" w:rsidP="00C851A3">
            <w:pPr>
              <w:pStyle w:val="Odstavecseseznamem"/>
              <w:numPr>
                <w:ilvl w:val="0"/>
                <w:numId w:val="12"/>
              </w:numPr>
              <w:jc w:val="both"/>
            </w:pPr>
            <w:r>
              <w:t>Způsoby zvýšení resilience vůči kybernetickým útokům;</w:t>
            </w:r>
          </w:p>
          <w:p w14:paraId="0A08CF4F" w14:textId="77777777" w:rsidR="00C851A3" w:rsidRDefault="00C851A3" w:rsidP="00C851A3">
            <w:pPr>
              <w:pStyle w:val="Odstavecseseznamem"/>
              <w:numPr>
                <w:ilvl w:val="0"/>
                <w:numId w:val="12"/>
              </w:numPr>
              <w:jc w:val="both"/>
            </w:pPr>
            <w:r>
              <w:t>Reaktivní opatření, řízení kontinuity činností, zákonné postupy;</w:t>
            </w:r>
          </w:p>
          <w:p w14:paraId="0F05C1E6" w14:textId="77777777" w:rsidR="00C851A3" w:rsidRDefault="00C851A3" w:rsidP="00C851A3">
            <w:pPr>
              <w:pStyle w:val="Odstavecseseznamem"/>
              <w:numPr>
                <w:ilvl w:val="0"/>
                <w:numId w:val="12"/>
              </w:numPr>
              <w:jc w:val="both"/>
            </w:pPr>
            <w:r>
              <w:t>Architektura kybernetické bezpečnosti organizace, bezpečnostní role a jejich určení;</w:t>
            </w:r>
          </w:p>
          <w:p w14:paraId="3636A519" w14:textId="77777777" w:rsidR="00DF1BE9" w:rsidRDefault="00C851A3" w:rsidP="00C851A3">
            <w:pPr>
              <w:pStyle w:val="Odstavecseseznamem"/>
              <w:numPr>
                <w:ilvl w:val="0"/>
                <w:numId w:val="12"/>
              </w:numPr>
              <w:jc w:val="both"/>
              <w:rPr>
                <w:ins w:id="3154" w:author="Eva Skýbová" w:date="2024-05-15T08:35:00Z"/>
              </w:rPr>
            </w:pPr>
            <w:r w:rsidRPr="007E3084">
              <w:t>Možnosti systémového rozpoznávání agresivního kyberprostoru</w:t>
            </w:r>
            <w:r>
              <w:t xml:space="preserve">, </w:t>
            </w:r>
          </w:p>
          <w:p w14:paraId="6AEC50DF" w14:textId="10FD2B5D" w:rsidR="00C851A3" w:rsidRDefault="00616813" w:rsidP="00C851A3">
            <w:pPr>
              <w:pStyle w:val="Odstavecseseznamem"/>
              <w:numPr>
                <w:ilvl w:val="0"/>
                <w:numId w:val="12"/>
              </w:numPr>
              <w:jc w:val="both"/>
            </w:pPr>
            <w:ins w:id="3155" w:author="Zuzana Tučková" w:date="2024-05-15T23:46:00Z">
              <w:r>
                <w:t>M</w:t>
              </w:r>
            </w:ins>
            <w:del w:id="3156" w:author="Zuzana Tučková" w:date="2024-05-15T23:46:00Z">
              <w:r w:rsidR="00C851A3" w:rsidDel="00616813">
                <w:delText>m</w:delText>
              </w:r>
            </w:del>
            <w:r w:rsidR="00C851A3">
              <w:t>ožnosti využití umělé inteligence v kybernetické bezpečnosti;</w:t>
            </w:r>
          </w:p>
          <w:p w14:paraId="06E75D52" w14:textId="77777777" w:rsidR="00C851A3" w:rsidRDefault="00C851A3" w:rsidP="00C851A3">
            <w:pPr>
              <w:pStyle w:val="Odstavecseseznamem"/>
              <w:numPr>
                <w:ilvl w:val="0"/>
                <w:numId w:val="12"/>
              </w:numPr>
              <w:jc w:val="both"/>
            </w:pPr>
            <w:r>
              <w:t>Zdroje světa o moderním pojetí informační a kybernetické bezpečnosti;</w:t>
            </w:r>
          </w:p>
          <w:p w14:paraId="74F3D240" w14:textId="784267D9" w:rsidR="00C851A3" w:rsidRDefault="00C851A3" w:rsidP="00C851A3">
            <w:pPr>
              <w:pStyle w:val="Odstavecseseznamem"/>
              <w:numPr>
                <w:ilvl w:val="0"/>
                <w:numId w:val="12"/>
              </w:numPr>
              <w:jc w:val="both"/>
            </w:pPr>
            <w:r>
              <w:t>Diskuse zpracování případové studie, prezentace současných řešení, doporučení pro zlepšení</w:t>
            </w:r>
            <w:ins w:id="3157" w:author="Eva Skýbová" w:date="2024-05-15T08:35:00Z">
              <w:r w:rsidR="00DF1BE9">
                <w:t>.</w:t>
              </w:r>
            </w:ins>
            <w:del w:id="3158" w:author="Eva Skýbová" w:date="2024-05-15T08:35:00Z">
              <w:r w:rsidDel="00DF1BE9">
                <w:delText>;</w:delText>
              </w:r>
            </w:del>
          </w:p>
          <w:p w14:paraId="48D5DBAF" w14:textId="61BC5D34" w:rsidR="00C851A3" w:rsidDel="00DF1BE9" w:rsidRDefault="00C851A3" w:rsidP="00C851A3">
            <w:pPr>
              <w:pStyle w:val="Odstavecseseznamem"/>
              <w:numPr>
                <w:ilvl w:val="0"/>
                <w:numId w:val="12"/>
              </w:numPr>
              <w:jc w:val="both"/>
              <w:rPr>
                <w:del w:id="3159" w:author="Eva Skýbová" w:date="2024-05-15T08:35:00Z"/>
              </w:rPr>
            </w:pPr>
            <w:del w:id="3160" w:author="Eva Skýbová" w:date="2024-05-15T08:35:00Z">
              <w:r w:rsidDel="00DF1BE9">
                <w:delText>Sumarizace v semestru nabytých informací, korekce aktuálního stavu poznání.</w:delText>
              </w:r>
            </w:del>
          </w:p>
          <w:p w14:paraId="4F599AEB" w14:textId="77777777" w:rsidR="00C851A3" w:rsidRDefault="00C851A3" w:rsidP="00FD3188">
            <w:pPr>
              <w:pStyle w:val="Odstavecseseznamem"/>
              <w:jc w:val="both"/>
            </w:pPr>
          </w:p>
        </w:tc>
      </w:tr>
      <w:tr w:rsidR="00C851A3" w14:paraId="54466C56"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7BB1F708"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55EE364" w14:textId="77777777" w:rsidR="00C851A3" w:rsidRDefault="00C851A3" w:rsidP="00DF1BE9">
            <w:pPr>
              <w:jc w:val="both"/>
            </w:pPr>
          </w:p>
        </w:tc>
      </w:tr>
      <w:tr w:rsidR="00C851A3" w14:paraId="33E5B63E" w14:textId="77777777" w:rsidTr="00DF1BE9">
        <w:trPr>
          <w:trHeight w:val="1497"/>
        </w:trPr>
        <w:tc>
          <w:tcPr>
            <w:tcW w:w="9855" w:type="dxa"/>
            <w:gridSpan w:val="8"/>
            <w:tcBorders>
              <w:top w:val="nil"/>
              <w:bottom w:val="single" w:sz="2" w:space="0" w:color="auto"/>
            </w:tcBorders>
          </w:tcPr>
          <w:p w14:paraId="2CB70692" w14:textId="77777777" w:rsidR="00C851A3" w:rsidRDefault="00C851A3" w:rsidP="00DF1BE9">
            <w:pPr>
              <w:rPr>
                <w:b/>
              </w:rPr>
            </w:pPr>
            <w:r w:rsidRPr="002D7684">
              <w:rPr>
                <w:b/>
                <w:bCs/>
              </w:rPr>
              <w:t>Povinná literatura:</w:t>
            </w:r>
            <w:r w:rsidRPr="002D7684">
              <w:rPr>
                <w:b/>
              </w:rPr>
              <w:t xml:space="preserve"> </w:t>
            </w:r>
          </w:p>
          <w:p w14:paraId="0483D507" w14:textId="77777777" w:rsidR="00C851A3" w:rsidRDefault="00C851A3" w:rsidP="00DF1BE9">
            <w:pPr>
              <w:pStyle w:val="Normlnweb"/>
              <w:spacing w:before="0" w:beforeAutospacing="0" w:after="0" w:afterAutospacing="0"/>
              <w:jc w:val="both"/>
              <w:rPr>
                <w:rFonts w:ascii="Times New Roman" w:hAnsi="Times New Roman" w:cs="Times New Roman"/>
                <w:bCs/>
                <w:sz w:val="20"/>
                <w:szCs w:val="20"/>
              </w:rPr>
            </w:pPr>
            <w:r w:rsidRPr="0087511F">
              <w:rPr>
                <w:rFonts w:ascii="Times New Roman" w:hAnsi="Times New Roman" w:cs="Times New Roman"/>
                <w:bCs/>
                <w:sz w:val="20"/>
                <w:szCs w:val="20"/>
              </w:rPr>
              <w:t xml:space="preserve">ARMSTRONG-SMITH, Sarah. </w:t>
            </w:r>
            <w:r w:rsidRPr="0087511F">
              <w:rPr>
                <w:rFonts w:ascii="Times New Roman" w:hAnsi="Times New Roman" w:cs="Times New Roman"/>
                <w:bCs/>
                <w:i/>
                <w:sz w:val="20"/>
                <w:szCs w:val="20"/>
              </w:rPr>
              <w:t>Understand the Cyber Attacker Mindset: Build a Strategic Security Programme to Counteract Threats.</w:t>
            </w:r>
            <w:r w:rsidRPr="0087511F">
              <w:rPr>
                <w:rFonts w:ascii="Times New Roman" w:hAnsi="Times New Roman" w:cs="Times New Roman"/>
                <w:bCs/>
                <w:sz w:val="20"/>
                <w:szCs w:val="20"/>
              </w:rPr>
              <w:t xml:space="preserve"> London: Kogan Page Ltd, 2024. ISBN 9781398614284.</w:t>
            </w:r>
            <w:r w:rsidRPr="0087511F">
              <w:rPr>
                <w:rFonts w:ascii="Times New Roman" w:hAnsi="Times New Roman" w:cs="Times New Roman" w:hint="eastAsia"/>
                <w:bCs/>
                <w:sz w:val="20"/>
                <w:szCs w:val="20"/>
              </w:rPr>
              <w:t xml:space="preserve"> </w:t>
            </w:r>
          </w:p>
          <w:p w14:paraId="509013AE" w14:textId="77777777" w:rsidR="00C851A3" w:rsidRPr="0087511F" w:rsidRDefault="00C851A3" w:rsidP="00DF1BE9">
            <w:pPr>
              <w:pStyle w:val="Normlnweb"/>
              <w:spacing w:before="0" w:beforeAutospacing="0" w:after="0" w:afterAutospacing="0"/>
              <w:jc w:val="both"/>
              <w:rPr>
                <w:rFonts w:ascii="Times New Roman" w:hAnsi="Times New Roman" w:cs="Times New Roman"/>
                <w:bCs/>
                <w:sz w:val="20"/>
                <w:szCs w:val="20"/>
              </w:rPr>
            </w:pPr>
            <w:r w:rsidRPr="0087511F">
              <w:rPr>
                <w:rFonts w:ascii="Times New Roman" w:hAnsi="Times New Roman" w:cs="Times New Roman" w:hint="eastAsia"/>
                <w:bCs/>
                <w:sz w:val="20"/>
                <w:szCs w:val="20"/>
              </w:rPr>
              <w:t>AUGENBAUM, Scott E. </w:t>
            </w:r>
            <w:r w:rsidRPr="0087511F">
              <w:rPr>
                <w:rFonts w:ascii="Times New Roman" w:hAnsi="Times New Roman" w:cs="Times New Roman" w:hint="eastAsia"/>
                <w:bCs/>
                <w:i/>
                <w:sz w:val="20"/>
                <w:szCs w:val="20"/>
              </w:rPr>
              <w:t>The secret to cybersecurity: a simple plan to protect your family and business from cybercrime.</w:t>
            </w:r>
            <w:r w:rsidRPr="0087511F">
              <w:rPr>
                <w:rFonts w:ascii="Times New Roman" w:hAnsi="Times New Roman" w:cs="Times New Roman" w:hint="eastAsia"/>
                <w:bCs/>
                <w:sz w:val="20"/>
                <w:szCs w:val="20"/>
              </w:rPr>
              <w:t xml:space="preserve"> New York: Forefront Books, 2019. ISBN 978-1-948677-08-0.</w:t>
            </w:r>
          </w:p>
          <w:p w14:paraId="424FE582" w14:textId="77777777" w:rsidR="00C851A3" w:rsidRDefault="00C851A3" w:rsidP="00DF1BE9">
            <w:pPr>
              <w:rPr>
                <w:lang w:eastAsia="en-US"/>
              </w:rPr>
            </w:pPr>
            <w:r w:rsidRPr="00932B40">
              <w:rPr>
                <w:rFonts w:hint="eastAsia"/>
                <w:lang w:eastAsia="en-US"/>
              </w:rPr>
              <w:t>CODINGS, Zach. </w:t>
            </w:r>
            <w:r w:rsidRPr="00932B40">
              <w:rPr>
                <w:rFonts w:hint="eastAsia"/>
                <w:i/>
                <w:iCs/>
                <w:lang w:eastAsia="en-US"/>
              </w:rPr>
              <w:t>Cyber security: hacking with Kali Linux, ethical hacking</w:t>
            </w:r>
            <w:r w:rsidRPr="00932B40">
              <w:rPr>
                <w:rFonts w:hint="eastAsia"/>
                <w:lang w:eastAsia="en-US"/>
              </w:rPr>
              <w:t>. USA: Zach Codings, 2019. ISBN 9781701275560.</w:t>
            </w:r>
          </w:p>
          <w:p w14:paraId="0E248A44" w14:textId="77777777" w:rsidR="00C851A3" w:rsidRDefault="00C851A3" w:rsidP="00DF1BE9">
            <w:pPr>
              <w:pStyle w:val="Normlnweb"/>
              <w:spacing w:before="0" w:beforeAutospacing="0" w:after="0" w:afterAutospacing="0"/>
              <w:jc w:val="both"/>
              <w:rPr>
                <w:rFonts w:ascii="Times New Roman" w:hAnsi="Times New Roman" w:cs="Times New Roman"/>
                <w:b/>
                <w:bCs/>
                <w:sz w:val="20"/>
                <w:szCs w:val="20"/>
              </w:rPr>
            </w:pPr>
            <w:r w:rsidRPr="00AA0D31">
              <w:rPr>
                <w:rFonts w:ascii="Times New Roman" w:hAnsi="Times New Roman" w:cs="Times New Roman"/>
                <w:b/>
                <w:bCs/>
                <w:sz w:val="20"/>
                <w:szCs w:val="20"/>
              </w:rPr>
              <w:t>Doporučená literatura:</w:t>
            </w:r>
          </w:p>
          <w:p w14:paraId="2AD9049B" w14:textId="77777777" w:rsidR="00C851A3" w:rsidRPr="0087511F" w:rsidRDefault="00C851A3" w:rsidP="00DF1BE9">
            <w:pPr>
              <w:pStyle w:val="Normlnweb"/>
              <w:spacing w:before="0" w:beforeAutospacing="0" w:after="0" w:afterAutospacing="0"/>
              <w:jc w:val="both"/>
              <w:rPr>
                <w:rFonts w:ascii="Times New Roman" w:hAnsi="Times New Roman" w:cs="Times New Roman"/>
                <w:bCs/>
                <w:sz w:val="20"/>
                <w:szCs w:val="20"/>
              </w:rPr>
            </w:pPr>
            <w:r>
              <w:rPr>
                <w:rFonts w:ascii="Times New Roman" w:hAnsi="Times New Roman" w:cs="Times New Roman"/>
                <w:bCs/>
                <w:sz w:val="20"/>
                <w:szCs w:val="20"/>
              </w:rPr>
              <w:t>BURNS</w:t>
            </w:r>
            <w:r w:rsidRPr="0087511F">
              <w:rPr>
                <w:rFonts w:ascii="Times New Roman" w:hAnsi="Times New Roman" w:cs="Times New Roman" w:hint="eastAsia"/>
                <w:bCs/>
                <w:sz w:val="20"/>
                <w:szCs w:val="20"/>
              </w:rPr>
              <w:t xml:space="preserve">, </w:t>
            </w:r>
            <w:r>
              <w:rPr>
                <w:rFonts w:ascii="Times New Roman" w:hAnsi="Times New Roman" w:cs="Times New Roman"/>
                <w:bCs/>
                <w:sz w:val="20"/>
                <w:szCs w:val="20"/>
              </w:rPr>
              <w:t>R</w:t>
            </w:r>
            <w:r w:rsidRPr="0087511F">
              <w:rPr>
                <w:rFonts w:ascii="Times New Roman" w:hAnsi="Times New Roman" w:cs="Times New Roman" w:hint="eastAsia"/>
                <w:bCs/>
                <w:sz w:val="20"/>
                <w:szCs w:val="20"/>
              </w:rPr>
              <w:t>on. </w:t>
            </w:r>
            <w:r w:rsidRPr="0087511F">
              <w:rPr>
                <w:rFonts w:ascii="Times New Roman" w:hAnsi="Times New Roman" w:cs="Times New Roman"/>
                <w:bCs/>
                <w:i/>
                <w:iCs/>
                <w:sz w:val="20"/>
                <w:szCs w:val="20"/>
              </w:rPr>
              <w:t>Ethical Hacking: Beginners Guide to Ethical Hacking and Cyber Security (A Comprehensive Beginner's Guide to Learn and Master Ethical Hacking)</w:t>
            </w:r>
            <w:r w:rsidRPr="0087511F">
              <w:rPr>
                <w:rFonts w:ascii="Times New Roman" w:hAnsi="Times New Roman" w:cs="Times New Roman" w:hint="eastAsia"/>
                <w:bCs/>
                <w:sz w:val="20"/>
                <w:szCs w:val="20"/>
              </w:rPr>
              <w:t xml:space="preserve">. USA: </w:t>
            </w:r>
            <w:r>
              <w:rPr>
                <w:rFonts w:ascii="Times New Roman" w:hAnsi="Times New Roman" w:cs="Times New Roman"/>
                <w:bCs/>
                <w:sz w:val="20"/>
                <w:szCs w:val="20"/>
              </w:rPr>
              <w:t>Ron Burns</w:t>
            </w:r>
            <w:r w:rsidRPr="0087511F">
              <w:rPr>
                <w:rFonts w:ascii="Times New Roman" w:hAnsi="Times New Roman" w:cs="Times New Roman" w:hint="eastAsia"/>
                <w:bCs/>
                <w:sz w:val="20"/>
                <w:szCs w:val="20"/>
              </w:rPr>
              <w:t>, 20</w:t>
            </w:r>
            <w:r>
              <w:rPr>
                <w:rFonts w:ascii="Times New Roman" w:hAnsi="Times New Roman" w:cs="Times New Roman"/>
                <w:bCs/>
                <w:sz w:val="20"/>
                <w:szCs w:val="20"/>
              </w:rPr>
              <w:t>24</w:t>
            </w:r>
            <w:r w:rsidRPr="0087511F">
              <w:rPr>
                <w:rFonts w:ascii="Times New Roman" w:hAnsi="Times New Roman" w:cs="Times New Roman" w:hint="eastAsia"/>
                <w:bCs/>
                <w:sz w:val="20"/>
                <w:szCs w:val="20"/>
              </w:rPr>
              <w:t xml:space="preserve">. ISBN </w:t>
            </w:r>
            <w:r w:rsidRPr="0087511F">
              <w:rPr>
                <w:rFonts w:ascii="Times New Roman" w:hAnsi="Times New Roman" w:cs="Times New Roman"/>
                <w:bCs/>
                <w:sz w:val="20"/>
                <w:szCs w:val="20"/>
              </w:rPr>
              <w:t>9781999285685</w:t>
            </w:r>
            <w:r w:rsidRPr="0087511F">
              <w:rPr>
                <w:rFonts w:ascii="Times New Roman" w:hAnsi="Times New Roman" w:cs="Times New Roman" w:hint="eastAsia"/>
                <w:bCs/>
                <w:sz w:val="20"/>
                <w:szCs w:val="20"/>
              </w:rPr>
              <w:t>.</w:t>
            </w:r>
          </w:p>
          <w:p w14:paraId="62928719" w14:textId="77777777" w:rsidR="00C851A3" w:rsidRPr="0087511F" w:rsidRDefault="00C851A3" w:rsidP="00DF1BE9">
            <w:pPr>
              <w:rPr>
                <w:i/>
                <w:lang w:eastAsia="en-US"/>
              </w:rPr>
            </w:pPr>
            <w:r>
              <w:rPr>
                <w:lang w:val="en-US" w:eastAsia="en-US"/>
              </w:rPr>
              <w:t xml:space="preserve">CARAVELLI, Jack; JONES, Nigel. </w:t>
            </w:r>
            <w:r w:rsidRPr="0087511F">
              <w:rPr>
                <w:i/>
                <w:lang w:eastAsia="en-US"/>
              </w:rPr>
              <w:t>Cyber Security: Threats and Responses for Government and Business</w:t>
            </w:r>
            <w:r w:rsidRPr="003A7E1E">
              <w:rPr>
                <w:lang w:val="en-US" w:eastAsia="en-US"/>
              </w:rPr>
              <w:t>. London, 20</w:t>
            </w:r>
            <w:r>
              <w:rPr>
                <w:lang w:val="en-US" w:eastAsia="en-US"/>
              </w:rPr>
              <w:t>24</w:t>
            </w:r>
            <w:r w:rsidRPr="003A7E1E">
              <w:rPr>
                <w:lang w:val="en-US" w:eastAsia="en-US"/>
              </w:rPr>
              <w:t xml:space="preserve">. ISBN </w:t>
            </w:r>
            <w:r w:rsidRPr="0087511F">
              <w:rPr>
                <w:lang w:eastAsia="en-US"/>
              </w:rPr>
              <w:t>9798765115282</w:t>
            </w:r>
            <w:r w:rsidRPr="003A7E1E">
              <w:rPr>
                <w:lang w:val="en-US" w:eastAsia="en-US"/>
              </w:rPr>
              <w:t>.</w:t>
            </w:r>
          </w:p>
          <w:p w14:paraId="2A55AD4A" w14:textId="77777777" w:rsidR="00C851A3" w:rsidRDefault="00C851A3" w:rsidP="00DF1BE9">
            <w:pPr>
              <w:jc w:val="both"/>
            </w:pPr>
            <w:r w:rsidRPr="0033046C">
              <w:rPr>
                <w:lang w:eastAsia="en-US"/>
              </w:rPr>
              <w:t>HASSANIEN, Aboul Ella a ELHOSENY, Mohamed (ed.)</w:t>
            </w:r>
            <w:r>
              <w:rPr>
                <w:lang w:eastAsia="en-US"/>
              </w:rPr>
              <w:t>.</w:t>
            </w:r>
            <w:r w:rsidRPr="0033046C">
              <w:rPr>
                <w:i/>
                <w:iCs/>
                <w:lang w:eastAsia="en-US"/>
              </w:rPr>
              <w:t xml:space="preserve"> Cybersecurity and secure information systems: challenges and solutions in smart environments</w:t>
            </w:r>
            <w:r w:rsidRPr="0033046C">
              <w:rPr>
                <w:lang w:eastAsia="en-US"/>
              </w:rPr>
              <w:t>. Advanced sciences and technologies for security applications. Cham: Springer, 2019. ISBN 978-3-030-16839-1.</w:t>
            </w:r>
          </w:p>
        </w:tc>
      </w:tr>
      <w:tr w:rsidR="00C851A3" w14:paraId="59B0F88E"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E8D3182" w14:textId="77777777" w:rsidR="00C851A3" w:rsidRDefault="00C851A3" w:rsidP="00DF1BE9">
            <w:pPr>
              <w:jc w:val="center"/>
              <w:rPr>
                <w:b/>
              </w:rPr>
            </w:pPr>
            <w:r>
              <w:rPr>
                <w:b/>
              </w:rPr>
              <w:lastRenderedPageBreak/>
              <w:t>Informace ke kombinované nebo distanční formě</w:t>
            </w:r>
          </w:p>
        </w:tc>
      </w:tr>
      <w:tr w:rsidR="00C851A3" w14:paraId="2936C307" w14:textId="77777777" w:rsidTr="00DF1BE9">
        <w:tc>
          <w:tcPr>
            <w:tcW w:w="4787" w:type="dxa"/>
            <w:gridSpan w:val="3"/>
            <w:tcBorders>
              <w:top w:val="single" w:sz="2" w:space="0" w:color="auto"/>
            </w:tcBorders>
            <w:shd w:val="clear" w:color="auto" w:fill="F7CAAC"/>
          </w:tcPr>
          <w:p w14:paraId="753C3F7E" w14:textId="77777777" w:rsidR="00C851A3" w:rsidRDefault="00C851A3" w:rsidP="00DF1BE9">
            <w:pPr>
              <w:jc w:val="both"/>
            </w:pPr>
            <w:r>
              <w:rPr>
                <w:b/>
              </w:rPr>
              <w:t>Rozsah konzultací (soustředění)</w:t>
            </w:r>
          </w:p>
        </w:tc>
        <w:tc>
          <w:tcPr>
            <w:tcW w:w="889" w:type="dxa"/>
            <w:tcBorders>
              <w:top w:val="single" w:sz="2" w:space="0" w:color="auto"/>
            </w:tcBorders>
          </w:tcPr>
          <w:p w14:paraId="235CB1CC" w14:textId="77777777" w:rsidR="00C851A3" w:rsidRDefault="00C851A3" w:rsidP="00DF1BE9">
            <w:pPr>
              <w:jc w:val="both"/>
            </w:pPr>
          </w:p>
        </w:tc>
        <w:tc>
          <w:tcPr>
            <w:tcW w:w="4179" w:type="dxa"/>
            <w:gridSpan w:val="4"/>
            <w:tcBorders>
              <w:top w:val="single" w:sz="2" w:space="0" w:color="auto"/>
            </w:tcBorders>
            <w:shd w:val="clear" w:color="auto" w:fill="F7CAAC"/>
          </w:tcPr>
          <w:p w14:paraId="361D9DAD" w14:textId="77777777" w:rsidR="00C851A3" w:rsidRDefault="00C851A3" w:rsidP="00DF1BE9">
            <w:pPr>
              <w:jc w:val="both"/>
              <w:rPr>
                <w:b/>
              </w:rPr>
            </w:pPr>
            <w:r>
              <w:rPr>
                <w:b/>
              </w:rPr>
              <w:t xml:space="preserve">hodin </w:t>
            </w:r>
          </w:p>
        </w:tc>
      </w:tr>
      <w:tr w:rsidR="00C851A3" w14:paraId="4106A68A" w14:textId="77777777" w:rsidTr="00DF1BE9">
        <w:tc>
          <w:tcPr>
            <w:tcW w:w="9855" w:type="dxa"/>
            <w:gridSpan w:val="8"/>
            <w:shd w:val="clear" w:color="auto" w:fill="F7CAAC"/>
          </w:tcPr>
          <w:p w14:paraId="34E49A77" w14:textId="77777777" w:rsidR="00C851A3" w:rsidRDefault="00C851A3" w:rsidP="00DF1BE9">
            <w:pPr>
              <w:jc w:val="both"/>
              <w:rPr>
                <w:b/>
              </w:rPr>
            </w:pPr>
            <w:r>
              <w:rPr>
                <w:b/>
              </w:rPr>
              <w:t>Informace o způsobu kontaktu s vyučujícím</w:t>
            </w:r>
          </w:p>
        </w:tc>
      </w:tr>
      <w:tr w:rsidR="00C851A3" w14:paraId="41758006" w14:textId="77777777" w:rsidTr="00DF1BE9">
        <w:trPr>
          <w:trHeight w:val="1373"/>
        </w:trPr>
        <w:tc>
          <w:tcPr>
            <w:tcW w:w="9855" w:type="dxa"/>
            <w:gridSpan w:val="8"/>
          </w:tcPr>
          <w:p w14:paraId="372FD7C5" w14:textId="77777777" w:rsidR="00C851A3" w:rsidRDefault="00C851A3" w:rsidP="00DF1BE9">
            <w:pPr>
              <w:jc w:val="both"/>
            </w:pPr>
          </w:p>
        </w:tc>
      </w:tr>
    </w:tbl>
    <w:p w14:paraId="53BD4FC1" w14:textId="77777777" w:rsidR="00C851A3" w:rsidRDefault="00C851A3" w:rsidP="00C851A3">
      <w:pPr>
        <w:spacing w:after="160" w:line="259" w:lineRule="auto"/>
      </w:pPr>
    </w:p>
    <w:p w14:paraId="20A97655"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079C2E48" w14:textId="77777777" w:rsidTr="00DF1BE9">
        <w:tc>
          <w:tcPr>
            <w:tcW w:w="9855" w:type="dxa"/>
            <w:gridSpan w:val="8"/>
            <w:tcBorders>
              <w:bottom w:val="double" w:sz="4" w:space="0" w:color="auto"/>
            </w:tcBorders>
            <w:shd w:val="clear" w:color="auto" w:fill="BDD6EE"/>
          </w:tcPr>
          <w:p w14:paraId="202D5ED7" w14:textId="77777777" w:rsidR="00C851A3" w:rsidRDefault="00C851A3" w:rsidP="00DF1BE9">
            <w:pPr>
              <w:jc w:val="both"/>
              <w:rPr>
                <w:b/>
                <w:sz w:val="28"/>
              </w:rPr>
            </w:pPr>
            <w:r>
              <w:lastRenderedPageBreak/>
              <w:br w:type="page"/>
            </w:r>
            <w:r>
              <w:rPr>
                <w:b/>
                <w:sz w:val="28"/>
              </w:rPr>
              <w:t>B-III – Charakteristika studijního předmětu</w:t>
            </w:r>
          </w:p>
        </w:tc>
      </w:tr>
      <w:tr w:rsidR="00C851A3" w14:paraId="52F0F92B" w14:textId="77777777" w:rsidTr="00DF1BE9">
        <w:tc>
          <w:tcPr>
            <w:tcW w:w="3086" w:type="dxa"/>
            <w:tcBorders>
              <w:top w:val="double" w:sz="4" w:space="0" w:color="auto"/>
            </w:tcBorders>
            <w:shd w:val="clear" w:color="auto" w:fill="F7CAAC"/>
          </w:tcPr>
          <w:p w14:paraId="0DA84146"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0ADCC7FD" w14:textId="5B464F73" w:rsidR="00C851A3" w:rsidRPr="00873C26" w:rsidRDefault="00C851A3" w:rsidP="00FD3188">
            <w:pPr>
              <w:jc w:val="both"/>
              <w:rPr>
                <w:b/>
              </w:rPr>
            </w:pPr>
            <w:r>
              <w:rPr>
                <w:b/>
              </w:rPr>
              <w:t xml:space="preserve">Economics of </w:t>
            </w:r>
            <w:del w:id="3161" w:author="Eva Skýbová" w:date="2024-05-15T08:36:00Z">
              <w:r w:rsidDel="00DF1BE9">
                <w:rPr>
                  <w:b/>
                </w:rPr>
                <w:delText>Crisis Situations</w:delText>
              </w:r>
            </w:del>
            <w:ins w:id="3162" w:author="Eva Skýbová" w:date="2024-05-15T08:36:00Z">
              <w:r w:rsidR="00DF1BE9">
                <w:rPr>
                  <w:b/>
                </w:rPr>
                <w:t>Safety and Security</w:t>
              </w:r>
            </w:ins>
          </w:p>
        </w:tc>
      </w:tr>
      <w:tr w:rsidR="00C851A3" w14:paraId="028993E4" w14:textId="77777777" w:rsidTr="00DF1BE9">
        <w:tc>
          <w:tcPr>
            <w:tcW w:w="3086" w:type="dxa"/>
            <w:shd w:val="clear" w:color="auto" w:fill="F7CAAC"/>
          </w:tcPr>
          <w:p w14:paraId="0193D2AC" w14:textId="77777777" w:rsidR="00C851A3" w:rsidRDefault="00C851A3" w:rsidP="00DF1BE9">
            <w:pPr>
              <w:jc w:val="both"/>
              <w:rPr>
                <w:b/>
              </w:rPr>
            </w:pPr>
            <w:r>
              <w:rPr>
                <w:b/>
              </w:rPr>
              <w:t>Typ předmětu</w:t>
            </w:r>
          </w:p>
        </w:tc>
        <w:tc>
          <w:tcPr>
            <w:tcW w:w="3406" w:type="dxa"/>
            <w:gridSpan w:val="4"/>
          </w:tcPr>
          <w:p w14:paraId="1F05C11D" w14:textId="77777777" w:rsidR="00C851A3" w:rsidRDefault="00C851A3" w:rsidP="00DF1BE9">
            <w:pPr>
              <w:jc w:val="both"/>
            </w:pPr>
            <w:r>
              <w:t xml:space="preserve">povinný, </w:t>
            </w:r>
            <w:r w:rsidRPr="00971AD9">
              <w:rPr>
                <w:b/>
              </w:rPr>
              <w:t>PZ</w:t>
            </w:r>
          </w:p>
        </w:tc>
        <w:tc>
          <w:tcPr>
            <w:tcW w:w="2695" w:type="dxa"/>
            <w:gridSpan w:val="2"/>
            <w:shd w:val="clear" w:color="auto" w:fill="F7CAAC"/>
          </w:tcPr>
          <w:p w14:paraId="3ACE4AF5" w14:textId="77777777" w:rsidR="00C851A3" w:rsidRDefault="00C851A3" w:rsidP="00DF1BE9">
            <w:pPr>
              <w:jc w:val="both"/>
            </w:pPr>
            <w:r>
              <w:rPr>
                <w:b/>
              </w:rPr>
              <w:t>doporučený ročník / semestr</w:t>
            </w:r>
          </w:p>
        </w:tc>
        <w:tc>
          <w:tcPr>
            <w:tcW w:w="668" w:type="dxa"/>
          </w:tcPr>
          <w:p w14:paraId="171E5AAE" w14:textId="77777777" w:rsidR="00C851A3" w:rsidRDefault="00C851A3" w:rsidP="00DF1BE9">
            <w:pPr>
              <w:jc w:val="both"/>
            </w:pPr>
            <w:r>
              <w:t>3/ZS</w:t>
            </w:r>
          </w:p>
        </w:tc>
      </w:tr>
      <w:tr w:rsidR="00C851A3" w14:paraId="6C32B494" w14:textId="77777777" w:rsidTr="00DF1BE9">
        <w:tc>
          <w:tcPr>
            <w:tcW w:w="3086" w:type="dxa"/>
            <w:shd w:val="clear" w:color="auto" w:fill="F7CAAC"/>
          </w:tcPr>
          <w:p w14:paraId="72FB3AA9" w14:textId="77777777" w:rsidR="00C851A3" w:rsidRDefault="00C851A3" w:rsidP="00DF1BE9">
            <w:pPr>
              <w:jc w:val="both"/>
              <w:rPr>
                <w:b/>
              </w:rPr>
            </w:pPr>
            <w:r>
              <w:rPr>
                <w:b/>
              </w:rPr>
              <w:t>Rozsah studijního předmětu</w:t>
            </w:r>
          </w:p>
        </w:tc>
        <w:tc>
          <w:tcPr>
            <w:tcW w:w="1701" w:type="dxa"/>
            <w:gridSpan w:val="2"/>
          </w:tcPr>
          <w:p w14:paraId="2B066560" w14:textId="77777777" w:rsidR="00C851A3" w:rsidRDefault="00C851A3" w:rsidP="00DF1BE9">
            <w:pPr>
              <w:jc w:val="both"/>
            </w:pPr>
            <w:r>
              <w:t>28p + 14s</w:t>
            </w:r>
          </w:p>
        </w:tc>
        <w:tc>
          <w:tcPr>
            <w:tcW w:w="889" w:type="dxa"/>
            <w:shd w:val="clear" w:color="auto" w:fill="F7CAAC"/>
          </w:tcPr>
          <w:p w14:paraId="2F6BE7B9" w14:textId="77777777" w:rsidR="00C851A3" w:rsidRDefault="00C851A3" w:rsidP="00DF1BE9">
            <w:pPr>
              <w:jc w:val="both"/>
              <w:rPr>
                <w:b/>
              </w:rPr>
            </w:pPr>
            <w:r>
              <w:rPr>
                <w:b/>
              </w:rPr>
              <w:t xml:space="preserve">hod. </w:t>
            </w:r>
          </w:p>
        </w:tc>
        <w:tc>
          <w:tcPr>
            <w:tcW w:w="816" w:type="dxa"/>
          </w:tcPr>
          <w:p w14:paraId="59A5617F" w14:textId="77777777" w:rsidR="00C851A3" w:rsidRDefault="00C851A3" w:rsidP="00DF1BE9">
            <w:pPr>
              <w:jc w:val="both"/>
            </w:pPr>
            <w:r>
              <w:t>42</w:t>
            </w:r>
          </w:p>
        </w:tc>
        <w:tc>
          <w:tcPr>
            <w:tcW w:w="2156" w:type="dxa"/>
            <w:shd w:val="clear" w:color="auto" w:fill="F7CAAC"/>
          </w:tcPr>
          <w:p w14:paraId="389A354E" w14:textId="77777777" w:rsidR="00C851A3" w:rsidRDefault="00C851A3" w:rsidP="00DF1BE9">
            <w:pPr>
              <w:jc w:val="both"/>
              <w:rPr>
                <w:b/>
              </w:rPr>
            </w:pPr>
            <w:r>
              <w:rPr>
                <w:b/>
              </w:rPr>
              <w:t>kreditů</w:t>
            </w:r>
          </w:p>
        </w:tc>
        <w:tc>
          <w:tcPr>
            <w:tcW w:w="1207" w:type="dxa"/>
            <w:gridSpan w:val="2"/>
          </w:tcPr>
          <w:p w14:paraId="0EFBC7F5" w14:textId="77777777" w:rsidR="00C851A3" w:rsidRDefault="00C851A3" w:rsidP="00DF1BE9">
            <w:pPr>
              <w:jc w:val="both"/>
            </w:pPr>
            <w:r>
              <w:t>4</w:t>
            </w:r>
          </w:p>
        </w:tc>
      </w:tr>
      <w:tr w:rsidR="00C851A3" w14:paraId="41C5DC63" w14:textId="77777777" w:rsidTr="00DF1BE9">
        <w:tc>
          <w:tcPr>
            <w:tcW w:w="3086" w:type="dxa"/>
            <w:shd w:val="clear" w:color="auto" w:fill="F7CAAC"/>
          </w:tcPr>
          <w:p w14:paraId="704682E8" w14:textId="77777777" w:rsidR="00C851A3" w:rsidRDefault="00C851A3" w:rsidP="00DF1BE9">
            <w:pPr>
              <w:jc w:val="both"/>
              <w:rPr>
                <w:b/>
                <w:sz w:val="22"/>
              </w:rPr>
            </w:pPr>
            <w:r>
              <w:rPr>
                <w:b/>
              </w:rPr>
              <w:t>Prerekvizity, korekvizity, ekvivalence</w:t>
            </w:r>
          </w:p>
        </w:tc>
        <w:tc>
          <w:tcPr>
            <w:tcW w:w="6769" w:type="dxa"/>
            <w:gridSpan w:val="7"/>
          </w:tcPr>
          <w:p w14:paraId="5C18E2E9" w14:textId="77777777" w:rsidR="00C851A3" w:rsidRDefault="00C851A3" w:rsidP="00DF1BE9">
            <w:pPr>
              <w:jc w:val="both"/>
            </w:pPr>
          </w:p>
        </w:tc>
      </w:tr>
      <w:tr w:rsidR="00C851A3" w14:paraId="4D117E08" w14:textId="77777777" w:rsidTr="00DF1BE9">
        <w:tc>
          <w:tcPr>
            <w:tcW w:w="3086" w:type="dxa"/>
            <w:shd w:val="clear" w:color="auto" w:fill="F7CAAC"/>
          </w:tcPr>
          <w:p w14:paraId="5EA49057" w14:textId="77777777" w:rsidR="00C851A3" w:rsidRDefault="00C851A3" w:rsidP="00DF1BE9">
            <w:pPr>
              <w:jc w:val="both"/>
              <w:rPr>
                <w:b/>
              </w:rPr>
            </w:pPr>
            <w:r>
              <w:rPr>
                <w:b/>
              </w:rPr>
              <w:t>Způsob ověření studijních výsledků</w:t>
            </w:r>
          </w:p>
        </w:tc>
        <w:tc>
          <w:tcPr>
            <w:tcW w:w="3406" w:type="dxa"/>
            <w:gridSpan w:val="4"/>
          </w:tcPr>
          <w:p w14:paraId="6A42334B" w14:textId="77777777" w:rsidR="00C851A3" w:rsidRDefault="00C851A3" w:rsidP="00DF1BE9">
            <w:pPr>
              <w:jc w:val="both"/>
            </w:pPr>
            <w:r>
              <w:t>zápočet a zkouška</w:t>
            </w:r>
          </w:p>
        </w:tc>
        <w:tc>
          <w:tcPr>
            <w:tcW w:w="2156" w:type="dxa"/>
            <w:shd w:val="clear" w:color="auto" w:fill="F7CAAC"/>
          </w:tcPr>
          <w:p w14:paraId="08B6AE59" w14:textId="77777777" w:rsidR="00C851A3" w:rsidRDefault="00C851A3" w:rsidP="00DF1BE9">
            <w:pPr>
              <w:jc w:val="both"/>
              <w:rPr>
                <w:b/>
              </w:rPr>
            </w:pPr>
            <w:r>
              <w:rPr>
                <w:b/>
              </w:rPr>
              <w:t>Forma výuky</w:t>
            </w:r>
          </w:p>
        </w:tc>
        <w:tc>
          <w:tcPr>
            <w:tcW w:w="1207" w:type="dxa"/>
            <w:gridSpan w:val="2"/>
          </w:tcPr>
          <w:p w14:paraId="634B4799" w14:textId="77777777" w:rsidR="00C851A3" w:rsidRDefault="00C851A3" w:rsidP="00DF1BE9">
            <w:pPr>
              <w:jc w:val="both"/>
            </w:pPr>
            <w:r>
              <w:t>přednášky</w:t>
            </w:r>
          </w:p>
          <w:p w14:paraId="5A06AC6B" w14:textId="77777777" w:rsidR="00C851A3" w:rsidRDefault="00C851A3" w:rsidP="00DF1BE9">
            <w:pPr>
              <w:jc w:val="both"/>
            </w:pPr>
            <w:r>
              <w:t>semináře</w:t>
            </w:r>
          </w:p>
        </w:tc>
      </w:tr>
      <w:tr w:rsidR="00C851A3" w14:paraId="44B14A21" w14:textId="77777777" w:rsidTr="00DF1BE9">
        <w:tc>
          <w:tcPr>
            <w:tcW w:w="3086" w:type="dxa"/>
            <w:shd w:val="clear" w:color="auto" w:fill="F7CAAC"/>
          </w:tcPr>
          <w:p w14:paraId="331CC7BB"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72272E11" w14:textId="77777777" w:rsidR="00C851A3" w:rsidRDefault="00C851A3" w:rsidP="00DF1BE9">
            <w:pPr>
              <w:jc w:val="both"/>
            </w:pPr>
            <w:r>
              <w:t xml:space="preserve">Zápočet: </w:t>
            </w:r>
            <w:r w:rsidRPr="001C24C1">
              <w:t xml:space="preserve">aktivní účast na nejméně 80 % </w:t>
            </w:r>
            <w:r>
              <w:t>seminářů</w:t>
            </w:r>
          </w:p>
          <w:p w14:paraId="641F39E9" w14:textId="77777777" w:rsidR="00C851A3" w:rsidRDefault="00C851A3" w:rsidP="00DF1BE9">
            <w:pPr>
              <w:jc w:val="both"/>
            </w:pPr>
          </w:p>
          <w:p w14:paraId="1CFD83AD" w14:textId="77777777" w:rsidR="00C851A3" w:rsidRDefault="00C851A3" w:rsidP="00DF1BE9">
            <w:pPr>
              <w:jc w:val="both"/>
            </w:pPr>
            <w:r>
              <w:t>Zkouška: kombinovaná zkouška</w:t>
            </w:r>
          </w:p>
        </w:tc>
      </w:tr>
      <w:tr w:rsidR="00C851A3" w14:paraId="1FC8169A" w14:textId="77777777" w:rsidTr="00DF1BE9">
        <w:trPr>
          <w:trHeight w:val="108"/>
        </w:trPr>
        <w:tc>
          <w:tcPr>
            <w:tcW w:w="9855" w:type="dxa"/>
            <w:gridSpan w:val="8"/>
            <w:tcBorders>
              <w:top w:val="nil"/>
            </w:tcBorders>
          </w:tcPr>
          <w:p w14:paraId="6075BC5D" w14:textId="77777777" w:rsidR="00C851A3" w:rsidRDefault="00C851A3" w:rsidP="00DF1BE9">
            <w:pPr>
              <w:jc w:val="both"/>
            </w:pPr>
          </w:p>
        </w:tc>
      </w:tr>
      <w:tr w:rsidR="00C851A3" w14:paraId="43BABA5C" w14:textId="77777777" w:rsidTr="00DF1BE9">
        <w:trPr>
          <w:trHeight w:val="197"/>
        </w:trPr>
        <w:tc>
          <w:tcPr>
            <w:tcW w:w="3086" w:type="dxa"/>
            <w:tcBorders>
              <w:top w:val="nil"/>
            </w:tcBorders>
            <w:shd w:val="clear" w:color="auto" w:fill="F7CAAC"/>
          </w:tcPr>
          <w:p w14:paraId="5A17CB1D" w14:textId="77777777" w:rsidR="00C851A3" w:rsidRDefault="00C851A3" w:rsidP="00DF1BE9">
            <w:pPr>
              <w:jc w:val="both"/>
              <w:rPr>
                <w:b/>
              </w:rPr>
            </w:pPr>
            <w:r>
              <w:rPr>
                <w:b/>
              </w:rPr>
              <w:t>Garant předmětu</w:t>
            </w:r>
          </w:p>
        </w:tc>
        <w:tc>
          <w:tcPr>
            <w:tcW w:w="6769" w:type="dxa"/>
            <w:gridSpan w:val="7"/>
            <w:tcBorders>
              <w:top w:val="nil"/>
            </w:tcBorders>
          </w:tcPr>
          <w:p w14:paraId="5DD80813" w14:textId="77777777" w:rsidR="00C851A3" w:rsidRDefault="00C851A3" w:rsidP="00DF1BE9">
            <w:pPr>
              <w:jc w:val="both"/>
            </w:pPr>
            <w:r>
              <w:t>Ing. Eva Hoke, Ph.D.</w:t>
            </w:r>
          </w:p>
        </w:tc>
      </w:tr>
      <w:tr w:rsidR="00C851A3" w14:paraId="73D4FB66" w14:textId="77777777" w:rsidTr="00DF1BE9">
        <w:trPr>
          <w:trHeight w:val="243"/>
        </w:trPr>
        <w:tc>
          <w:tcPr>
            <w:tcW w:w="3086" w:type="dxa"/>
            <w:tcBorders>
              <w:top w:val="nil"/>
            </w:tcBorders>
            <w:shd w:val="clear" w:color="auto" w:fill="F7CAAC"/>
          </w:tcPr>
          <w:p w14:paraId="6D8C461E" w14:textId="77777777" w:rsidR="00C851A3" w:rsidRDefault="00C851A3" w:rsidP="00DF1BE9">
            <w:pPr>
              <w:jc w:val="both"/>
              <w:rPr>
                <w:b/>
              </w:rPr>
            </w:pPr>
            <w:r>
              <w:rPr>
                <w:b/>
              </w:rPr>
              <w:t>Zapojení garanta do výuky předmětu</w:t>
            </w:r>
          </w:p>
        </w:tc>
        <w:tc>
          <w:tcPr>
            <w:tcW w:w="6769" w:type="dxa"/>
            <w:gridSpan w:val="7"/>
            <w:tcBorders>
              <w:top w:val="nil"/>
            </w:tcBorders>
          </w:tcPr>
          <w:p w14:paraId="396ADFEA" w14:textId="77777777" w:rsidR="00C851A3" w:rsidRDefault="00C851A3" w:rsidP="00DF1BE9">
            <w:pPr>
              <w:jc w:val="both"/>
            </w:pPr>
            <w:r>
              <w:t>Garant stanovuje obsah přednášek a seminářů a dohlíží na jejich jednotné vedení.</w:t>
            </w:r>
          </w:p>
          <w:p w14:paraId="541CE6F4" w14:textId="77777777" w:rsidR="00C851A3" w:rsidRDefault="00C851A3" w:rsidP="00DF1BE9">
            <w:pPr>
              <w:jc w:val="both"/>
            </w:pPr>
            <w:r>
              <w:t>Garant přímo vyučuje 100 % přednášek.</w:t>
            </w:r>
          </w:p>
        </w:tc>
      </w:tr>
      <w:tr w:rsidR="00C851A3" w14:paraId="26D3E166" w14:textId="77777777" w:rsidTr="00DF1BE9">
        <w:tc>
          <w:tcPr>
            <w:tcW w:w="3086" w:type="dxa"/>
            <w:shd w:val="clear" w:color="auto" w:fill="F7CAAC"/>
          </w:tcPr>
          <w:p w14:paraId="4CBD7350" w14:textId="77777777" w:rsidR="00C851A3" w:rsidRDefault="00C851A3" w:rsidP="00DF1BE9">
            <w:pPr>
              <w:jc w:val="both"/>
              <w:rPr>
                <w:b/>
              </w:rPr>
            </w:pPr>
            <w:r>
              <w:rPr>
                <w:b/>
              </w:rPr>
              <w:t>Vyučující</w:t>
            </w:r>
          </w:p>
        </w:tc>
        <w:tc>
          <w:tcPr>
            <w:tcW w:w="6769" w:type="dxa"/>
            <w:gridSpan w:val="7"/>
            <w:tcBorders>
              <w:bottom w:val="nil"/>
            </w:tcBorders>
          </w:tcPr>
          <w:p w14:paraId="1AFD9643" w14:textId="77777777" w:rsidR="00C851A3" w:rsidRDefault="00C851A3" w:rsidP="00DF1BE9">
            <w:pPr>
              <w:jc w:val="both"/>
            </w:pPr>
            <w:r>
              <w:t>Ing. Eva Hoke, Ph.D. – přednášející (100 %), vede semináře</w:t>
            </w:r>
          </w:p>
          <w:p w14:paraId="0D7A45C9" w14:textId="77777777" w:rsidR="00C851A3" w:rsidRDefault="00C851A3" w:rsidP="00DF1BE9">
            <w:pPr>
              <w:jc w:val="both"/>
            </w:pPr>
          </w:p>
        </w:tc>
      </w:tr>
      <w:tr w:rsidR="00C851A3" w14:paraId="683459A6" w14:textId="77777777" w:rsidTr="00DF1BE9">
        <w:trPr>
          <w:trHeight w:val="89"/>
        </w:trPr>
        <w:tc>
          <w:tcPr>
            <w:tcW w:w="9855" w:type="dxa"/>
            <w:gridSpan w:val="8"/>
            <w:tcBorders>
              <w:top w:val="nil"/>
            </w:tcBorders>
          </w:tcPr>
          <w:p w14:paraId="297AD46E" w14:textId="77777777" w:rsidR="00C851A3" w:rsidRDefault="00C851A3" w:rsidP="00DF1BE9">
            <w:pPr>
              <w:jc w:val="both"/>
            </w:pPr>
          </w:p>
        </w:tc>
      </w:tr>
      <w:tr w:rsidR="00C851A3" w14:paraId="5EB98432" w14:textId="77777777" w:rsidTr="00DF1BE9">
        <w:tc>
          <w:tcPr>
            <w:tcW w:w="3086" w:type="dxa"/>
            <w:shd w:val="clear" w:color="auto" w:fill="F7CAAC"/>
          </w:tcPr>
          <w:p w14:paraId="3B601F67" w14:textId="77777777" w:rsidR="00C851A3" w:rsidRDefault="00C851A3" w:rsidP="00DF1BE9">
            <w:pPr>
              <w:jc w:val="both"/>
              <w:rPr>
                <w:b/>
              </w:rPr>
            </w:pPr>
            <w:r>
              <w:rPr>
                <w:b/>
              </w:rPr>
              <w:t>Stručná anotace předmětu</w:t>
            </w:r>
          </w:p>
        </w:tc>
        <w:tc>
          <w:tcPr>
            <w:tcW w:w="6769" w:type="dxa"/>
            <w:gridSpan w:val="7"/>
            <w:tcBorders>
              <w:bottom w:val="nil"/>
            </w:tcBorders>
          </w:tcPr>
          <w:p w14:paraId="71A1940C" w14:textId="77777777" w:rsidR="00C851A3" w:rsidRDefault="00C851A3" w:rsidP="00DF1BE9">
            <w:pPr>
              <w:jc w:val="both"/>
            </w:pPr>
          </w:p>
        </w:tc>
      </w:tr>
      <w:tr w:rsidR="00C851A3" w14:paraId="1E0A4B2F" w14:textId="77777777" w:rsidTr="00DF1BE9">
        <w:trPr>
          <w:trHeight w:val="3938"/>
        </w:trPr>
        <w:tc>
          <w:tcPr>
            <w:tcW w:w="9855" w:type="dxa"/>
            <w:gridSpan w:val="8"/>
            <w:tcBorders>
              <w:top w:val="nil"/>
              <w:bottom w:val="single" w:sz="12" w:space="0" w:color="auto"/>
            </w:tcBorders>
          </w:tcPr>
          <w:p w14:paraId="0E116B7A" w14:textId="77777777" w:rsidR="00C851A3" w:rsidRDefault="00C851A3" w:rsidP="00DF1BE9">
            <w:pPr>
              <w:jc w:val="both"/>
            </w:pPr>
            <w:r w:rsidRPr="001C24C1">
              <w:t>Cílem předmětu je rozšířit znalosti studentů v oblasti ekonomického zabezpečení potřeb krizových situací. Studenti se zorientují v bezpečnostní politice ČR i zahraničí, osvojí si principy veřejných rozpočtů a proniknou do rozpočtového procesu, jako platformy pro financování celého krizového řízení. Pozornost bude proto zaměřena na krizové situace na globální úrovni, vycházející z Bezpečnostní strategie ČR, jako např. ekonomické aspekty zajištění surovinové, energetické bezpečnosti, kritické infrastruktury, humanitární a rozvojové pomoci apod. Obsah výuky předmětu přispívá k získání všeobecných znalostí absolventa VŠ studia.</w:t>
            </w:r>
          </w:p>
          <w:p w14:paraId="4D54DDB8" w14:textId="77777777" w:rsidR="00C851A3" w:rsidRDefault="00C851A3" w:rsidP="00DF1BE9">
            <w:pPr>
              <w:jc w:val="both"/>
            </w:pPr>
          </w:p>
          <w:p w14:paraId="4BCAB0BD" w14:textId="77777777" w:rsidR="00C851A3" w:rsidRDefault="00C851A3" w:rsidP="00DF1BE9">
            <w:pPr>
              <w:jc w:val="both"/>
            </w:pPr>
            <w:r w:rsidRPr="00051D06">
              <w:t>Vyučovaná témata:</w:t>
            </w:r>
          </w:p>
          <w:p w14:paraId="39EB14C8" w14:textId="77777777" w:rsidR="00C851A3" w:rsidRDefault="00C851A3" w:rsidP="00C851A3">
            <w:pPr>
              <w:pStyle w:val="Odstavecseseznamem"/>
              <w:numPr>
                <w:ilvl w:val="0"/>
                <w:numId w:val="11"/>
              </w:numPr>
              <w:jc w:val="both"/>
            </w:pPr>
            <w:r>
              <w:t>Ekonomická bezpečnost v rámci bezpečnostní politiky;</w:t>
            </w:r>
          </w:p>
          <w:p w14:paraId="0A89197F" w14:textId="77777777" w:rsidR="00C851A3" w:rsidRDefault="00C851A3" w:rsidP="00C851A3">
            <w:pPr>
              <w:pStyle w:val="Odstavecseseznamem"/>
              <w:numPr>
                <w:ilvl w:val="0"/>
                <w:numId w:val="11"/>
              </w:numPr>
              <w:jc w:val="both"/>
            </w:pPr>
            <w:r>
              <w:t>Ekonomické zabezpečení potřeb krizových situací;</w:t>
            </w:r>
          </w:p>
          <w:p w14:paraId="48A3D2A3" w14:textId="77777777" w:rsidR="00C851A3" w:rsidRDefault="00C851A3" w:rsidP="00C851A3">
            <w:pPr>
              <w:pStyle w:val="Odstavecseseznamem"/>
              <w:numPr>
                <w:ilvl w:val="0"/>
                <w:numId w:val="11"/>
              </w:numPr>
              <w:jc w:val="both"/>
            </w:pPr>
            <w:r>
              <w:t>Veřejné rozpočty jako základní prvek v procesu financování krizového řízení;</w:t>
            </w:r>
          </w:p>
          <w:p w14:paraId="4FD48537" w14:textId="77777777" w:rsidR="00C851A3" w:rsidRDefault="00C851A3" w:rsidP="00C851A3">
            <w:pPr>
              <w:pStyle w:val="Odstavecseseznamem"/>
              <w:numPr>
                <w:ilvl w:val="0"/>
                <w:numId w:val="11"/>
              </w:numPr>
              <w:jc w:val="both"/>
            </w:pPr>
            <w:r>
              <w:t>Financování krizových situací, postup a metodika, státní pomoc při obnově území;</w:t>
            </w:r>
          </w:p>
          <w:p w14:paraId="27076C31" w14:textId="77777777" w:rsidR="00C851A3" w:rsidRDefault="00C851A3" w:rsidP="00C851A3">
            <w:pPr>
              <w:pStyle w:val="Odstavecseseznamem"/>
              <w:numPr>
                <w:ilvl w:val="0"/>
                <w:numId w:val="11"/>
              </w:numPr>
              <w:jc w:val="both"/>
            </w:pPr>
            <w:r>
              <w:t>Obec, nástroje finančního řízení obce a rozpočet obce;</w:t>
            </w:r>
          </w:p>
          <w:p w14:paraId="62CE6C24" w14:textId="77777777" w:rsidR="00C851A3" w:rsidRDefault="00C851A3" w:rsidP="00C851A3">
            <w:pPr>
              <w:pStyle w:val="Odstavecseseznamem"/>
              <w:numPr>
                <w:ilvl w:val="0"/>
                <w:numId w:val="11"/>
              </w:numPr>
              <w:jc w:val="both"/>
            </w:pPr>
            <w:r>
              <w:t>Hospodářská opatření pro krizové stavy, systém nouzového hospodaření, obranné a civilní nouzové plánování;</w:t>
            </w:r>
          </w:p>
          <w:p w14:paraId="241780D7" w14:textId="77777777" w:rsidR="00C851A3" w:rsidRDefault="00C851A3" w:rsidP="00C851A3">
            <w:pPr>
              <w:pStyle w:val="Odstavecseseznamem"/>
              <w:numPr>
                <w:ilvl w:val="0"/>
                <w:numId w:val="11"/>
              </w:numPr>
              <w:jc w:val="both"/>
            </w:pPr>
            <w:r>
              <w:t>Systém tvorby nezbytných dodávek a systém vytváření státních hmotných rezerv;</w:t>
            </w:r>
          </w:p>
          <w:p w14:paraId="34B670D4" w14:textId="77777777" w:rsidR="00C851A3" w:rsidRDefault="00C851A3" w:rsidP="00C851A3">
            <w:pPr>
              <w:pStyle w:val="Odstavecseseznamem"/>
              <w:numPr>
                <w:ilvl w:val="0"/>
                <w:numId w:val="11"/>
              </w:numPr>
              <w:jc w:val="both"/>
            </w:pPr>
            <w:r>
              <w:t>Informační podpora zajišťování věcných zdrojů (Argis, Riskan – IS Krizkom);</w:t>
            </w:r>
          </w:p>
          <w:p w14:paraId="56133BBF" w14:textId="77777777" w:rsidR="00C851A3" w:rsidRDefault="00C851A3" w:rsidP="00C851A3">
            <w:pPr>
              <w:pStyle w:val="Odstavecseseznamem"/>
              <w:numPr>
                <w:ilvl w:val="0"/>
                <w:numId w:val="11"/>
              </w:numPr>
              <w:jc w:val="both"/>
            </w:pPr>
            <w:r>
              <w:t>Globální bezpečnost a rozvoj;</w:t>
            </w:r>
          </w:p>
          <w:p w14:paraId="3AE7FA36" w14:textId="77777777" w:rsidR="00C851A3" w:rsidRDefault="00C851A3" w:rsidP="00C851A3">
            <w:pPr>
              <w:pStyle w:val="Odstavecseseznamem"/>
              <w:numPr>
                <w:ilvl w:val="0"/>
                <w:numId w:val="11"/>
              </w:numPr>
              <w:jc w:val="both"/>
            </w:pPr>
            <w:r>
              <w:t>Humanitární pomoc na národní i mezinárodní úrovni;</w:t>
            </w:r>
          </w:p>
          <w:p w14:paraId="7076ABB4" w14:textId="77777777" w:rsidR="00C851A3" w:rsidRDefault="00C851A3" w:rsidP="00C851A3">
            <w:pPr>
              <w:pStyle w:val="Odstavecseseznamem"/>
              <w:numPr>
                <w:ilvl w:val="0"/>
                <w:numId w:val="11"/>
              </w:numPr>
              <w:jc w:val="both"/>
            </w:pPr>
            <w:r>
              <w:t>Ekonomické aspekty surovinové a energetické bezpečnosti;</w:t>
            </w:r>
          </w:p>
          <w:p w14:paraId="13A5FA2D" w14:textId="77777777" w:rsidR="00C851A3" w:rsidRDefault="00C851A3" w:rsidP="00C851A3">
            <w:pPr>
              <w:pStyle w:val="Odstavecseseznamem"/>
              <w:numPr>
                <w:ilvl w:val="0"/>
                <w:numId w:val="11"/>
              </w:numPr>
              <w:jc w:val="both"/>
            </w:pPr>
            <w:r>
              <w:t>Kritická infrastruktura národního hospodářství a ekonomická připravenost státu;</w:t>
            </w:r>
          </w:p>
          <w:p w14:paraId="617B4578" w14:textId="77777777" w:rsidR="00C851A3" w:rsidRDefault="00C851A3" w:rsidP="00C851A3">
            <w:pPr>
              <w:pStyle w:val="Odstavecseseznamem"/>
              <w:numPr>
                <w:ilvl w:val="0"/>
                <w:numId w:val="11"/>
              </w:numPr>
              <w:jc w:val="both"/>
            </w:pPr>
            <w:r>
              <w:t>Přírodně-sociální problémy (populační a potravinový problém, pitná voda);</w:t>
            </w:r>
          </w:p>
          <w:p w14:paraId="5125047A" w14:textId="77777777" w:rsidR="00C851A3" w:rsidRDefault="00C851A3" w:rsidP="00C851A3">
            <w:pPr>
              <w:pStyle w:val="Odstavecseseznamem"/>
              <w:numPr>
                <w:ilvl w:val="0"/>
                <w:numId w:val="11"/>
              </w:numPr>
              <w:jc w:val="both"/>
            </w:pPr>
            <w:r>
              <w:t>Antropo-sociální problémy (chudoba, šíření epidemii, terorismus).</w:t>
            </w:r>
          </w:p>
          <w:p w14:paraId="1429AE24" w14:textId="77777777" w:rsidR="00C851A3" w:rsidRDefault="00C851A3" w:rsidP="00DF1BE9">
            <w:pPr>
              <w:pStyle w:val="Odstavecseseznamem"/>
              <w:jc w:val="both"/>
            </w:pPr>
          </w:p>
        </w:tc>
      </w:tr>
      <w:tr w:rsidR="00C851A3" w14:paraId="4C5F9B40"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0BF31515"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77C734A" w14:textId="77777777" w:rsidR="00C851A3" w:rsidRDefault="00C851A3" w:rsidP="00DF1BE9">
            <w:pPr>
              <w:jc w:val="both"/>
            </w:pPr>
          </w:p>
        </w:tc>
      </w:tr>
      <w:tr w:rsidR="00C851A3" w14:paraId="55AD4C99" w14:textId="77777777" w:rsidTr="00DF1BE9">
        <w:trPr>
          <w:trHeight w:val="1497"/>
        </w:trPr>
        <w:tc>
          <w:tcPr>
            <w:tcW w:w="9855" w:type="dxa"/>
            <w:gridSpan w:val="8"/>
            <w:tcBorders>
              <w:top w:val="nil"/>
              <w:bottom w:val="single" w:sz="2" w:space="0" w:color="auto"/>
            </w:tcBorders>
          </w:tcPr>
          <w:p w14:paraId="0AD3B707" w14:textId="77777777" w:rsidR="00C851A3" w:rsidRPr="00741A4C" w:rsidRDefault="00C851A3" w:rsidP="00DF1BE9">
            <w:pPr>
              <w:jc w:val="both"/>
              <w:rPr>
                <w:b/>
              </w:rPr>
            </w:pPr>
            <w:r w:rsidRPr="00741A4C">
              <w:rPr>
                <w:b/>
              </w:rPr>
              <w:t>Povinná literatura:</w:t>
            </w:r>
          </w:p>
          <w:p w14:paraId="772133AC" w14:textId="77777777" w:rsidR="00C851A3" w:rsidRDefault="00C851A3" w:rsidP="00DF1BE9">
            <w:pPr>
              <w:jc w:val="both"/>
            </w:pPr>
            <w:r w:rsidRPr="00344EB4">
              <w:t xml:space="preserve">AUERBACH, Alan J. a SMETTERS, Kent A. (ed.). </w:t>
            </w:r>
            <w:r w:rsidRPr="00344EB4">
              <w:rPr>
                <w:i/>
              </w:rPr>
              <w:t>The economics of tax policy</w:t>
            </w:r>
            <w:r w:rsidRPr="00344EB4">
              <w:t>. New York: Oxford University Press, 2017. ISBN 978-0-19-061972-5</w:t>
            </w:r>
            <w:r>
              <w:t>.</w:t>
            </w:r>
          </w:p>
          <w:p w14:paraId="4FC84D29" w14:textId="77777777" w:rsidR="00C851A3" w:rsidRDefault="00C851A3" w:rsidP="00DF1BE9">
            <w:pPr>
              <w:jc w:val="both"/>
            </w:pPr>
            <w:r w:rsidRPr="000976DD">
              <w:t xml:space="preserve">GRUBER, Jonathan. </w:t>
            </w:r>
            <w:r w:rsidRPr="000976DD">
              <w:rPr>
                <w:i/>
              </w:rPr>
              <w:t>Public finance and public policy</w:t>
            </w:r>
            <w:r w:rsidRPr="000976DD">
              <w:t>. Sixth edition. New York: Worth publishers, 2019. ISBN 9781319105259.</w:t>
            </w:r>
          </w:p>
          <w:p w14:paraId="52450B84" w14:textId="77777777" w:rsidR="00C851A3" w:rsidRDefault="00C851A3" w:rsidP="00DF1BE9">
            <w:pPr>
              <w:jc w:val="both"/>
            </w:pPr>
            <w:r w:rsidRPr="00ED1906">
              <w:t xml:space="preserve">JORGENSON, Dale W.; FUKAO, Kyōji a TIMMER, Marcel (ed.). </w:t>
            </w:r>
            <w:r w:rsidRPr="000976DD">
              <w:rPr>
                <w:i/>
              </w:rPr>
              <w:t>The world economy: growth or stagnation?</w:t>
            </w:r>
            <w:r w:rsidRPr="00ED1906">
              <w:t xml:space="preserve"> Cambridge: Cambridge University Press, 2016. ISBN 9781316507742.</w:t>
            </w:r>
          </w:p>
          <w:p w14:paraId="3DD796D4" w14:textId="77777777" w:rsidR="00C851A3" w:rsidRDefault="00C851A3" w:rsidP="00DF1BE9">
            <w:pPr>
              <w:jc w:val="both"/>
            </w:pPr>
            <w:r w:rsidRPr="000976DD">
              <w:t xml:space="preserve">KHAN, Aman. </w:t>
            </w:r>
            <w:r w:rsidRPr="000976DD">
              <w:rPr>
                <w:i/>
              </w:rPr>
              <w:t>Fundamentals of public budgeting and finance</w:t>
            </w:r>
            <w:r w:rsidRPr="000976DD">
              <w:t>. Cham: Palgrave macmillan, 2019. ISBN 978-3-030-19228-0.</w:t>
            </w:r>
          </w:p>
          <w:p w14:paraId="12C20E9F" w14:textId="77777777" w:rsidR="00C851A3" w:rsidRDefault="00C851A3" w:rsidP="00DF1BE9">
            <w:pPr>
              <w:jc w:val="both"/>
            </w:pPr>
            <w:r w:rsidRPr="00ED1906">
              <w:t xml:space="preserve">LEACH, John. </w:t>
            </w:r>
            <w:r w:rsidRPr="000976DD">
              <w:rPr>
                <w:i/>
              </w:rPr>
              <w:t>A course in public economics</w:t>
            </w:r>
            <w:r w:rsidRPr="00ED1906">
              <w:t>. Cambridge: Cambridge University Press, 2004.</w:t>
            </w:r>
          </w:p>
          <w:p w14:paraId="39B7A7CE" w14:textId="77777777" w:rsidR="00C851A3" w:rsidRDefault="00C851A3" w:rsidP="00DF1BE9">
            <w:pPr>
              <w:jc w:val="both"/>
            </w:pPr>
            <w:r w:rsidRPr="00ED1906">
              <w:t xml:space="preserve">ROSTIS, Adam. </w:t>
            </w:r>
            <w:r w:rsidRPr="000976DD">
              <w:rPr>
                <w:i/>
              </w:rPr>
              <w:t>Organizing disaster: the construction of humanitarianism. Critical management studies</w:t>
            </w:r>
            <w:r w:rsidRPr="00ED1906">
              <w:t xml:space="preserve">. Bingley, UK: Emerald, 2016. ISBN 9781785606847. </w:t>
            </w:r>
          </w:p>
        </w:tc>
      </w:tr>
      <w:tr w:rsidR="00C851A3" w14:paraId="2FEA2262"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4605D59" w14:textId="77777777" w:rsidR="00C851A3" w:rsidRDefault="00C851A3" w:rsidP="00DF1BE9">
            <w:pPr>
              <w:jc w:val="center"/>
              <w:rPr>
                <w:b/>
              </w:rPr>
            </w:pPr>
            <w:r>
              <w:rPr>
                <w:b/>
              </w:rPr>
              <w:t>Informace ke kombinované nebo distanční formě</w:t>
            </w:r>
          </w:p>
        </w:tc>
      </w:tr>
      <w:tr w:rsidR="00C851A3" w14:paraId="7DF474C4" w14:textId="77777777" w:rsidTr="00DF1BE9">
        <w:tc>
          <w:tcPr>
            <w:tcW w:w="4787" w:type="dxa"/>
            <w:gridSpan w:val="3"/>
            <w:tcBorders>
              <w:top w:val="single" w:sz="2" w:space="0" w:color="auto"/>
            </w:tcBorders>
            <w:shd w:val="clear" w:color="auto" w:fill="F7CAAC"/>
          </w:tcPr>
          <w:p w14:paraId="4435D79A" w14:textId="77777777" w:rsidR="00C851A3" w:rsidRDefault="00C851A3" w:rsidP="00DF1BE9">
            <w:pPr>
              <w:jc w:val="both"/>
            </w:pPr>
            <w:r>
              <w:rPr>
                <w:b/>
              </w:rPr>
              <w:t>Rozsah konzultací (soustředění)</w:t>
            </w:r>
          </w:p>
        </w:tc>
        <w:tc>
          <w:tcPr>
            <w:tcW w:w="889" w:type="dxa"/>
            <w:tcBorders>
              <w:top w:val="single" w:sz="2" w:space="0" w:color="auto"/>
            </w:tcBorders>
          </w:tcPr>
          <w:p w14:paraId="609D0C28" w14:textId="77777777" w:rsidR="00C851A3" w:rsidRDefault="00C851A3" w:rsidP="00DF1BE9">
            <w:pPr>
              <w:jc w:val="both"/>
            </w:pPr>
          </w:p>
        </w:tc>
        <w:tc>
          <w:tcPr>
            <w:tcW w:w="4179" w:type="dxa"/>
            <w:gridSpan w:val="4"/>
            <w:tcBorders>
              <w:top w:val="single" w:sz="2" w:space="0" w:color="auto"/>
            </w:tcBorders>
            <w:shd w:val="clear" w:color="auto" w:fill="F7CAAC"/>
          </w:tcPr>
          <w:p w14:paraId="03E832E0" w14:textId="77777777" w:rsidR="00C851A3" w:rsidRDefault="00C851A3" w:rsidP="00DF1BE9">
            <w:pPr>
              <w:jc w:val="both"/>
              <w:rPr>
                <w:b/>
              </w:rPr>
            </w:pPr>
            <w:r>
              <w:rPr>
                <w:b/>
              </w:rPr>
              <w:t xml:space="preserve">hodin </w:t>
            </w:r>
          </w:p>
        </w:tc>
      </w:tr>
      <w:tr w:rsidR="00C851A3" w14:paraId="2EF7357A" w14:textId="77777777" w:rsidTr="00DF1BE9">
        <w:tc>
          <w:tcPr>
            <w:tcW w:w="9855" w:type="dxa"/>
            <w:gridSpan w:val="8"/>
            <w:shd w:val="clear" w:color="auto" w:fill="F7CAAC"/>
          </w:tcPr>
          <w:p w14:paraId="263088A7" w14:textId="77777777" w:rsidR="00C851A3" w:rsidRDefault="00C851A3" w:rsidP="00DF1BE9">
            <w:pPr>
              <w:jc w:val="both"/>
              <w:rPr>
                <w:b/>
              </w:rPr>
            </w:pPr>
            <w:r>
              <w:rPr>
                <w:b/>
              </w:rPr>
              <w:t>Informace o způsobu kontaktu s vyučujícím</w:t>
            </w:r>
          </w:p>
        </w:tc>
      </w:tr>
      <w:tr w:rsidR="00C851A3" w14:paraId="7FA564B6" w14:textId="77777777" w:rsidTr="00DF1BE9">
        <w:trPr>
          <w:trHeight w:val="269"/>
        </w:trPr>
        <w:tc>
          <w:tcPr>
            <w:tcW w:w="9855" w:type="dxa"/>
            <w:gridSpan w:val="8"/>
          </w:tcPr>
          <w:p w14:paraId="5CCB55BF" w14:textId="77777777" w:rsidR="00C851A3" w:rsidRDefault="00C851A3" w:rsidP="00DF1BE9">
            <w:pPr>
              <w:jc w:val="both"/>
            </w:pPr>
          </w:p>
        </w:tc>
      </w:tr>
      <w:tr w:rsidR="00C851A3" w14:paraId="640D1F41" w14:textId="77777777" w:rsidTr="00DF1BE9">
        <w:tc>
          <w:tcPr>
            <w:tcW w:w="9855" w:type="dxa"/>
            <w:gridSpan w:val="8"/>
            <w:tcBorders>
              <w:bottom w:val="double" w:sz="4" w:space="0" w:color="auto"/>
            </w:tcBorders>
            <w:shd w:val="clear" w:color="auto" w:fill="BDD6EE"/>
          </w:tcPr>
          <w:p w14:paraId="0715A2A4" w14:textId="77777777" w:rsidR="00C851A3" w:rsidRDefault="00C851A3" w:rsidP="00DF1BE9">
            <w:pPr>
              <w:jc w:val="both"/>
              <w:rPr>
                <w:b/>
                <w:sz w:val="28"/>
              </w:rPr>
            </w:pPr>
            <w:r>
              <w:lastRenderedPageBreak/>
              <w:br w:type="page"/>
            </w:r>
            <w:r>
              <w:rPr>
                <w:b/>
                <w:sz w:val="28"/>
              </w:rPr>
              <w:t>B-III – Charakteristika studijního předmětu</w:t>
            </w:r>
          </w:p>
        </w:tc>
      </w:tr>
      <w:tr w:rsidR="00C851A3" w14:paraId="23A44C02" w14:textId="77777777" w:rsidTr="00DF1BE9">
        <w:tc>
          <w:tcPr>
            <w:tcW w:w="3086" w:type="dxa"/>
            <w:tcBorders>
              <w:top w:val="double" w:sz="4" w:space="0" w:color="auto"/>
            </w:tcBorders>
            <w:shd w:val="clear" w:color="auto" w:fill="F7CAAC"/>
          </w:tcPr>
          <w:p w14:paraId="6674EADC"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2E62E97E" w14:textId="17652C52" w:rsidR="00C851A3" w:rsidRPr="00873C26" w:rsidRDefault="00C851A3" w:rsidP="00FD3188">
            <w:pPr>
              <w:jc w:val="both"/>
              <w:rPr>
                <w:b/>
              </w:rPr>
            </w:pPr>
            <w:del w:id="3163" w:author="Eva Skýbová" w:date="2024-05-15T08:37:00Z">
              <w:r w:rsidDel="00DF1BE9">
                <w:rPr>
                  <w:b/>
                </w:rPr>
                <w:delText>Ergonomy</w:delText>
              </w:r>
            </w:del>
            <w:ins w:id="3164" w:author="Eva Skýbová" w:date="2024-05-15T08:37:00Z">
              <w:r w:rsidR="00DF1BE9">
                <w:rPr>
                  <w:b/>
                </w:rPr>
                <w:t>Ergonomics</w:t>
              </w:r>
            </w:ins>
          </w:p>
        </w:tc>
      </w:tr>
      <w:tr w:rsidR="00C851A3" w14:paraId="31E5A6DD" w14:textId="77777777" w:rsidTr="00DF1BE9">
        <w:tc>
          <w:tcPr>
            <w:tcW w:w="3086" w:type="dxa"/>
            <w:shd w:val="clear" w:color="auto" w:fill="F7CAAC"/>
          </w:tcPr>
          <w:p w14:paraId="7104BC45" w14:textId="77777777" w:rsidR="00C851A3" w:rsidRDefault="00C851A3" w:rsidP="00DF1BE9">
            <w:pPr>
              <w:jc w:val="both"/>
              <w:rPr>
                <w:b/>
              </w:rPr>
            </w:pPr>
            <w:r>
              <w:rPr>
                <w:b/>
              </w:rPr>
              <w:t>Typ předmětu</w:t>
            </w:r>
          </w:p>
        </w:tc>
        <w:tc>
          <w:tcPr>
            <w:tcW w:w="3406" w:type="dxa"/>
            <w:gridSpan w:val="4"/>
          </w:tcPr>
          <w:p w14:paraId="5DB79136" w14:textId="0D14858E" w:rsidR="00C851A3" w:rsidRDefault="00C851A3" w:rsidP="00DF1BE9">
            <w:pPr>
              <w:jc w:val="both"/>
            </w:pPr>
            <w:del w:id="3165" w:author="Eva Skýbová" w:date="2024-05-15T08:38:00Z">
              <w:r w:rsidDel="00DF1BE9">
                <w:delText>povinně volitelný</w:delText>
              </w:r>
            </w:del>
            <w:ins w:id="3166" w:author="Eva Skýbová" w:date="2024-05-15T08:38:00Z">
              <w:r w:rsidR="00DF1BE9">
                <w:t>povinný</w:t>
              </w:r>
            </w:ins>
          </w:p>
        </w:tc>
        <w:tc>
          <w:tcPr>
            <w:tcW w:w="2695" w:type="dxa"/>
            <w:gridSpan w:val="2"/>
            <w:shd w:val="clear" w:color="auto" w:fill="F7CAAC"/>
          </w:tcPr>
          <w:p w14:paraId="664A9F0E" w14:textId="77777777" w:rsidR="00C851A3" w:rsidRDefault="00C851A3" w:rsidP="00DF1BE9">
            <w:pPr>
              <w:jc w:val="both"/>
            </w:pPr>
            <w:r>
              <w:rPr>
                <w:b/>
              </w:rPr>
              <w:t>doporučený ročník / semestr</w:t>
            </w:r>
          </w:p>
        </w:tc>
        <w:tc>
          <w:tcPr>
            <w:tcW w:w="668" w:type="dxa"/>
          </w:tcPr>
          <w:p w14:paraId="57C4BF24" w14:textId="66BCCA68" w:rsidR="00C851A3" w:rsidRDefault="00C851A3" w:rsidP="00DF1BE9">
            <w:pPr>
              <w:jc w:val="both"/>
            </w:pPr>
            <w:del w:id="3167" w:author="Eva Skýbová" w:date="2024-05-15T08:39:00Z">
              <w:r w:rsidDel="00DF1BE9">
                <w:delText>3/ZS</w:delText>
              </w:r>
            </w:del>
            <w:ins w:id="3168" w:author="Eva Skýbová" w:date="2024-05-15T08:39:00Z">
              <w:r w:rsidR="00DF1BE9">
                <w:t>2/LS</w:t>
              </w:r>
            </w:ins>
          </w:p>
        </w:tc>
      </w:tr>
      <w:tr w:rsidR="00C851A3" w14:paraId="41488F9C" w14:textId="77777777" w:rsidTr="00DF1BE9">
        <w:tc>
          <w:tcPr>
            <w:tcW w:w="3086" w:type="dxa"/>
            <w:shd w:val="clear" w:color="auto" w:fill="F7CAAC"/>
          </w:tcPr>
          <w:p w14:paraId="523F3D82" w14:textId="77777777" w:rsidR="00C851A3" w:rsidRDefault="00C851A3" w:rsidP="00DF1BE9">
            <w:pPr>
              <w:jc w:val="both"/>
              <w:rPr>
                <w:b/>
              </w:rPr>
            </w:pPr>
            <w:r>
              <w:rPr>
                <w:b/>
              </w:rPr>
              <w:t>Rozsah studijního předmětu</w:t>
            </w:r>
          </w:p>
        </w:tc>
        <w:tc>
          <w:tcPr>
            <w:tcW w:w="1701" w:type="dxa"/>
            <w:gridSpan w:val="2"/>
          </w:tcPr>
          <w:p w14:paraId="5F277A2B" w14:textId="0247C3BF" w:rsidR="00C851A3" w:rsidRDefault="00C851A3" w:rsidP="00FD3188">
            <w:pPr>
              <w:jc w:val="both"/>
            </w:pPr>
            <w:r>
              <w:t xml:space="preserve">14p + </w:t>
            </w:r>
            <w:del w:id="3169" w:author="Eva Skýbová" w:date="2024-05-15T08:37:00Z">
              <w:r w:rsidDel="00DF1BE9">
                <w:delText>14c</w:delText>
              </w:r>
            </w:del>
            <w:ins w:id="3170" w:author="Eva Skýbová" w:date="2024-05-15T08:37:00Z">
              <w:r w:rsidR="00DF1BE9">
                <w:t>28s</w:t>
              </w:r>
            </w:ins>
          </w:p>
        </w:tc>
        <w:tc>
          <w:tcPr>
            <w:tcW w:w="889" w:type="dxa"/>
            <w:shd w:val="clear" w:color="auto" w:fill="F7CAAC"/>
          </w:tcPr>
          <w:p w14:paraId="0886AA94" w14:textId="77777777" w:rsidR="00C851A3" w:rsidRDefault="00C851A3" w:rsidP="00DF1BE9">
            <w:pPr>
              <w:jc w:val="both"/>
              <w:rPr>
                <w:b/>
              </w:rPr>
            </w:pPr>
            <w:r>
              <w:rPr>
                <w:b/>
              </w:rPr>
              <w:t xml:space="preserve">hod. </w:t>
            </w:r>
          </w:p>
        </w:tc>
        <w:tc>
          <w:tcPr>
            <w:tcW w:w="816" w:type="dxa"/>
          </w:tcPr>
          <w:p w14:paraId="314A92E9" w14:textId="0C0B3A6E" w:rsidR="00C851A3" w:rsidRDefault="00C851A3" w:rsidP="00DF1BE9">
            <w:pPr>
              <w:jc w:val="both"/>
            </w:pPr>
            <w:del w:id="3171" w:author="Eva Skýbová" w:date="2024-05-15T08:37:00Z">
              <w:r w:rsidDel="00DF1BE9">
                <w:delText>28</w:delText>
              </w:r>
            </w:del>
            <w:ins w:id="3172" w:author="Eva Skýbová" w:date="2024-05-15T08:37:00Z">
              <w:r w:rsidR="00DF1BE9">
                <w:t>42</w:t>
              </w:r>
            </w:ins>
          </w:p>
        </w:tc>
        <w:tc>
          <w:tcPr>
            <w:tcW w:w="2156" w:type="dxa"/>
            <w:shd w:val="clear" w:color="auto" w:fill="F7CAAC"/>
          </w:tcPr>
          <w:p w14:paraId="14F2AF64" w14:textId="77777777" w:rsidR="00C851A3" w:rsidRDefault="00C851A3" w:rsidP="00DF1BE9">
            <w:pPr>
              <w:jc w:val="both"/>
              <w:rPr>
                <w:b/>
              </w:rPr>
            </w:pPr>
            <w:r>
              <w:rPr>
                <w:b/>
              </w:rPr>
              <w:t>kreditů</w:t>
            </w:r>
          </w:p>
        </w:tc>
        <w:tc>
          <w:tcPr>
            <w:tcW w:w="1207" w:type="dxa"/>
            <w:gridSpan w:val="2"/>
          </w:tcPr>
          <w:p w14:paraId="3D3F5264" w14:textId="45EBA4E8" w:rsidR="00C851A3" w:rsidRDefault="00C851A3" w:rsidP="00DF1BE9">
            <w:pPr>
              <w:jc w:val="both"/>
            </w:pPr>
            <w:del w:id="3173" w:author="Eva Skýbová" w:date="2024-05-15T08:39:00Z">
              <w:r w:rsidDel="00DF1BE9">
                <w:delText>3</w:delText>
              </w:r>
            </w:del>
            <w:ins w:id="3174" w:author="Eva Skýbová" w:date="2024-05-15T08:39:00Z">
              <w:r w:rsidR="00DF1BE9">
                <w:t>4</w:t>
              </w:r>
            </w:ins>
          </w:p>
        </w:tc>
      </w:tr>
      <w:tr w:rsidR="00C851A3" w14:paraId="0849B7A2" w14:textId="77777777" w:rsidTr="00DF1BE9">
        <w:tc>
          <w:tcPr>
            <w:tcW w:w="3086" w:type="dxa"/>
            <w:shd w:val="clear" w:color="auto" w:fill="F7CAAC"/>
          </w:tcPr>
          <w:p w14:paraId="17BA1FE0" w14:textId="77777777" w:rsidR="00C851A3" w:rsidRDefault="00C851A3" w:rsidP="00DF1BE9">
            <w:pPr>
              <w:jc w:val="both"/>
              <w:rPr>
                <w:b/>
                <w:sz w:val="22"/>
              </w:rPr>
            </w:pPr>
            <w:r>
              <w:rPr>
                <w:b/>
              </w:rPr>
              <w:t>Prerekvizity, korekvizity, ekvivalence</w:t>
            </w:r>
          </w:p>
        </w:tc>
        <w:tc>
          <w:tcPr>
            <w:tcW w:w="6769" w:type="dxa"/>
            <w:gridSpan w:val="7"/>
          </w:tcPr>
          <w:p w14:paraId="5A65A3CC" w14:textId="77777777" w:rsidR="00C851A3" w:rsidRDefault="00C851A3" w:rsidP="00DF1BE9">
            <w:pPr>
              <w:jc w:val="both"/>
            </w:pPr>
          </w:p>
        </w:tc>
      </w:tr>
      <w:tr w:rsidR="00C851A3" w14:paraId="4E078C9B" w14:textId="77777777" w:rsidTr="00DF1BE9">
        <w:tc>
          <w:tcPr>
            <w:tcW w:w="3086" w:type="dxa"/>
            <w:shd w:val="clear" w:color="auto" w:fill="F7CAAC"/>
          </w:tcPr>
          <w:p w14:paraId="0F167242" w14:textId="77777777" w:rsidR="00C851A3" w:rsidRDefault="00C851A3" w:rsidP="00DF1BE9">
            <w:pPr>
              <w:jc w:val="both"/>
              <w:rPr>
                <w:b/>
              </w:rPr>
            </w:pPr>
            <w:r>
              <w:rPr>
                <w:b/>
              </w:rPr>
              <w:t>Způsob ověření studijních výsledků</w:t>
            </w:r>
          </w:p>
        </w:tc>
        <w:tc>
          <w:tcPr>
            <w:tcW w:w="3406" w:type="dxa"/>
            <w:gridSpan w:val="4"/>
          </w:tcPr>
          <w:p w14:paraId="6B2A0E7D" w14:textId="481A99A8" w:rsidR="00C851A3" w:rsidRDefault="00C851A3" w:rsidP="00DF1BE9">
            <w:pPr>
              <w:jc w:val="both"/>
            </w:pPr>
            <w:del w:id="3175" w:author="Eva Skýbová" w:date="2024-05-15T08:39:00Z">
              <w:r w:rsidDel="00DF1BE9">
                <w:delText>klasifikovaný zápočet</w:delText>
              </w:r>
            </w:del>
            <w:ins w:id="3176" w:author="Eva Skýbová" w:date="2024-05-15T08:39:00Z">
              <w:r w:rsidR="00DF1BE9">
                <w:t>zápočet a zkouška</w:t>
              </w:r>
            </w:ins>
          </w:p>
        </w:tc>
        <w:tc>
          <w:tcPr>
            <w:tcW w:w="2156" w:type="dxa"/>
            <w:shd w:val="clear" w:color="auto" w:fill="F7CAAC"/>
          </w:tcPr>
          <w:p w14:paraId="477ABA4F" w14:textId="77777777" w:rsidR="00C851A3" w:rsidRDefault="00C851A3" w:rsidP="00DF1BE9">
            <w:pPr>
              <w:jc w:val="both"/>
              <w:rPr>
                <w:b/>
              </w:rPr>
            </w:pPr>
            <w:r>
              <w:rPr>
                <w:b/>
              </w:rPr>
              <w:t>Forma výuky</w:t>
            </w:r>
          </w:p>
        </w:tc>
        <w:tc>
          <w:tcPr>
            <w:tcW w:w="1207" w:type="dxa"/>
            <w:gridSpan w:val="2"/>
          </w:tcPr>
          <w:p w14:paraId="4A4A4DED" w14:textId="77777777" w:rsidR="00C851A3" w:rsidRDefault="00C851A3" w:rsidP="00DF1BE9">
            <w:pPr>
              <w:jc w:val="both"/>
            </w:pPr>
            <w:r>
              <w:t>přednášky</w:t>
            </w:r>
          </w:p>
          <w:p w14:paraId="1F9C6626" w14:textId="480593FC" w:rsidR="00C851A3" w:rsidRDefault="00C851A3" w:rsidP="00DF1BE9">
            <w:pPr>
              <w:jc w:val="both"/>
            </w:pPr>
            <w:del w:id="3177" w:author="Eva Skýbová" w:date="2024-05-15T08:38:00Z">
              <w:r w:rsidDel="00DF1BE9">
                <w:delText>cvičení</w:delText>
              </w:r>
            </w:del>
            <w:ins w:id="3178" w:author="Eva Skýbová" w:date="2024-05-15T08:38:00Z">
              <w:r w:rsidR="00DF1BE9">
                <w:t>semináře</w:t>
              </w:r>
            </w:ins>
          </w:p>
        </w:tc>
      </w:tr>
      <w:tr w:rsidR="00C851A3" w14:paraId="6D7CA08A" w14:textId="77777777" w:rsidTr="00DF1BE9">
        <w:tc>
          <w:tcPr>
            <w:tcW w:w="3086" w:type="dxa"/>
            <w:shd w:val="clear" w:color="auto" w:fill="F7CAAC"/>
          </w:tcPr>
          <w:p w14:paraId="12A9F71E"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1D7A0774" w14:textId="77777777" w:rsidR="00C851A3" w:rsidRDefault="00C851A3" w:rsidP="00DF1BE9">
            <w:pPr>
              <w:jc w:val="both"/>
            </w:pPr>
            <w:r>
              <w:t xml:space="preserve">Klasifikovaný zápočet: obhájení semestrální práce </w:t>
            </w:r>
          </w:p>
        </w:tc>
      </w:tr>
      <w:tr w:rsidR="00C851A3" w14:paraId="4CDEE51D" w14:textId="77777777" w:rsidTr="00DF1BE9">
        <w:trPr>
          <w:trHeight w:val="397"/>
        </w:trPr>
        <w:tc>
          <w:tcPr>
            <w:tcW w:w="9855" w:type="dxa"/>
            <w:gridSpan w:val="8"/>
            <w:tcBorders>
              <w:top w:val="nil"/>
            </w:tcBorders>
          </w:tcPr>
          <w:p w14:paraId="6127BF33" w14:textId="77777777" w:rsidR="00C851A3" w:rsidRDefault="00C851A3" w:rsidP="00DF1BE9">
            <w:pPr>
              <w:jc w:val="both"/>
            </w:pPr>
          </w:p>
        </w:tc>
      </w:tr>
      <w:tr w:rsidR="00C851A3" w14:paraId="43FABC93" w14:textId="77777777" w:rsidTr="00DF1BE9">
        <w:trPr>
          <w:trHeight w:val="197"/>
        </w:trPr>
        <w:tc>
          <w:tcPr>
            <w:tcW w:w="3086" w:type="dxa"/>
            <w:tcBorders>
              <w:top w:val="nil"/>
            </w:tcBorders>
            <w:shd w:val="clear" w:color="auto" w:fill="F7CAAC"/>
          </w:tcPr>
          <w:p w14:paraId="1E085E5B" w14:textId="77777777" w:rsidR="00C851A3" w:rsidRDefault="00C851A3" w:rsidP="00DF1BE9">
            <w:pPr>
              <w:jc w:val="both"/>
              <w:rPr>
                <w:b/>
              </w:rPr>
            </w:pPr>
            <w:r>
              <w:rPr>
                <w:b/>
              </w:rPr>
              <w:t>Garant předmětu</w:t>
            </w:r>
          </w:p>
        </w:tc>
        <w:tc>
          <w:tcPr>
            <w:tcW w:w="6769" w:type="dxa"/>
            <w:gridSpan w:val="7"/>
            <w:tcBorders>
              <w:top w:val="nil"/>
            </w:tcBorders>
          </w:tcPr>
          <w:p w14:paraId="42189436" w14:textId="77777777" w:rsidR="00C851A3" w:rsidRDefault="00C851A3" w:rsidP="00DF1BE9">
            <w:pPr>
              <w:jc w:val="both"/>
            </w:pPr>
            <w:r>
              <w:t>prof. Ing. David Tuček, Ph.D.</w:t>
            </w:r>
          </w:p>
        </w:tc>
      </w:tr>
      <w:tr w:rsidR="00C851A3" w14:paraId="55D47245" w14:textId="77777777" w:rsidTr="00DF1BE9">
        <w:trPr>
          <w:trHeight w:val="243"/>
        </w:trPr>
        <w:tc>
          <w:tcPr>
            <w:tcW w:w="3086" w:type="dxa"/>
            <w:tcBorders>
              <w:top w:val="nil"/>
            </w:tcBorders>
            <w:shd w:val="clear" w:color="auto" w:fill="F7CAAC"/>
          </w:tcPr>
          <w:p w14:paraId="05212EE5" w14:textId="77777777" w:rsidR="00C851A3" w:rsidRDefault="00C851A3" w:rsidP="00DF1BE9">
            <w:pPr>
              <w:jc w:val="both"/>
              <w:rPr>
                <w:b/>
              </w:rPr>
            </w:pPr>
            <w:r>
              <w:rPr>
                <w:b/>
              </w:rPr>
              <w:t>Zapojení garanta do výuky předmětu</w:t>
            </w:r>
          </w:p>
        </w:tc>
        <w:tc>
          <w:tcPr>
            <w:tcW w:w="6769" w:type="dxa"/>
            <w:gridSpan w:val="7"/>
            <w:tcBorders>
              <w:top w:val="nil"/>
            </w:tcBorders>
          </w:tcPr>
          <w:p w14:paraId="6510B259" w14:textId="60652AD0" w:rsidR="00C851A3" w:rsidRDefault="00C851A3" w:rsidP="00DF1BE9">
            <w:pPr>
              <w:jc w:val="both"/>
            </w:pPr>
            <w:r>
              <w:t xml:space="preserve">Garant stanovuje obsah přednášek a </w:t>
            </w:r>
            <w:del w:id="3179" w:author="Eva Skýbová" w:date="2024-05-15T08:38:00Z">
              <w:r w:rsidDel="00DF1BE9">
                <w:delText xml:space="preserve">cvičení </w:delText>
              </w:r>
            </w:del>
            <w:ins w:id="3180" w:author="Eva Skýbová" w:date="2024-05-15T08:38:00Z">
              <w:r w:rsidR="00DF1BE9">
                <w:t xml:space="preserve">seminářů </w:t>
              </w:r>
            </w:ins>
            <w:r>
              <w:t>a dohlíží na jejich jednotné vedení.</w:t>
            </w:r>
          </w:p>
          <w:p w14:paraId="4C96F226" w14:textId="77777777" w:rsidR="00C851A3" w:rsidRDefault="00C851A3" w:rsidP="00DF1BE9">
            <w:pPr>
              <w:jc w:val="both"/>
            </w:pPr>
            <w:r>
              <w:t>Garant přímo vyučuje 57 % přednášek.</w:t>
            </w:r>
          </w:p>
        </w:tc>
      </w:tr>
      <w:tr w:rsidR="00C851A3" w14:paraId="02F7E1CE" w14:textId="77777777" w:rsidTr="00DF1BE9">
        <w:tc>
          <w:tcPr>
            <w:tcW w:w="3086" w:type="dxa"/>
            <w:shd w:val="clear" w:color="auto" w:fill="F7CAAC"/>
          </w:tcPr>
          <w:p w14:paraId="5230B26F" w14:textId="77777777" w:rsidR="00C851A3" w:rsidRDefault="00C851A3" w:rsidP="00DF1BE9">
            <w:pPr>
              <w:jc w:val="both"/>
              <w:rPr>
                <w:b/>
              </w:rPr>
            </w:pPr>
            <w:r>
              <w:rPr>
                <w:b/>
              </w:rPr>
              <w:t>Vyučující</w:t>
            </w:r>
          </w:p>
        </w:tc>
        <w:tc>
          <w:tcPr>
            <w:tcW w:w="6769" w:type="dxa"/>
            <w:gridSpan w:val="7"/>
            <w:tcBorders>
              <w:bottom w:val="nil"/>
            </w:tcBorders>
          </w:tcPr>
          <w:p w14:paraId="313A1F59" w14:textId="77777777" w:rsidR="00C851A3" w:rsidRDefault="00C851A3" w:rsidP="00DF1BE9">
            <w:pPr>
              <w:jc w:val="both"/>
            </w:pPr>
            <w:r>
              <w:t>prof. Ing. David Tuček, Ph.D. – přednášející (57 %)</w:t>
            </w:r>
          </w:p>
          <w:p w14:paraId="1DD156B3" w14:textId="35D501F3" w:rsidR="00C851A3" w:rsidRDefault="00C851A3" w:rsidP="00FD3188">
            <w:pPr>
              <w:jc w:val="both"/>
            </w:pPr>
            <w:r>
              <w:t xml:space="preserve">Ing. Slavomíra Vargová, PhD. – přednášející (43 %), </w:t>
            </w:r>
            <w:del w:id="3181" w:author="Eva Skýbová" w:date="2024-05-15T08:38:00Z">
              <w:r w:rsidDel="00DF1BE9">
                <w:delText xml:space="preserve">cvičící </w:delText>
              </w:r>
            </w:del>
            <w:ins w:id="3182" w:author="Eva Skýbová" w:date="2024-05-15T08:38:00Z">
              <w:r w:rsidR="00DF1BE9">
                <w:t xml:space="preserve">vede semináře </w:t>
              </w:r>
            </w:ins>
            <w:r>
              <w:t>(100 %)</w:t>
            </w:r>
          </w:p>
        </w:tc>
      </w:tr>
      <w:tr w:rsidR="00C851A3" w14:paraId="253BCE6A" w14:textId="77777777" w:rsidTr="00DF1BE9">
        <w:trPr>
          <w:trHeight w:val="397"/>
        </w:trPr>
        <w:tc>
          <w:tcPr>
            <w:tcW w:w="9855" w:type="dxa"/>
            <w:gridSpan w:val="8"/>
            <w:tcBorders>
              <w:top w:val="nil"/>
            </w:tcBorders>
          </w:tcPr>
          <w:p w14:paraId="7A9E47F7" w14:textId="77777777" w:rsidR="00C851A3" w:rsidRDefault="00C851A3" w:rsidP="00DF1BE9">
            <w:pPr>
              <w:jc w:val="both"/>
            </w:pPr>
          </w:p>
        </w:tc>
      </w:tr>
      <w:tr w:rsidR="00C851A3" w14:paraId="22A1332D" w14:textId="77777777" w:rsidTr="00DF1BE9">
        <w:tc>
          <w:tcPr>
            <w:tcW w:w="3086" w:type="dxa"/>
            <w:shd w:val="clear" w:color="auto" w:fill="F7CAAC"/>
          </w:tcPr>
          <w:p w14:paraId="026A707C" w14:textId="77777777" w:rsidR="00C851A3" w:rsidRDefault="00C851A3" w:rsidP="00DF1BE9">
            <w:pPr>
              <w:jc w:val="both"/>
              <w:rPr>
                <w:b/>
              </w:rPr>
            </w:pPr>
            <w:r>
              <w:rPr>
                <w:b/>
              </w:rPr>
              <w:t>Stručná anotace předmětu</w:t>
            </w:r>
          </w:p>
        </w:tc>
        <w:tc>
          <w:tcPr>
            <w:tcW w:w="6769" w:type="dxa"/>
            <w:gridSpan w:val="7"/>
            <w:tcBorders>
              <w:bottom w:val="nil"/>
            </w:tcBorders>
          </w:tcPr>
          <w:p w14:paraId="4869EC75" w14:textId="77777777" w:rsidR="00C851A3" w:rsidRDefault="00C851A3" w:rsidP="00DF1BE9">
            <w:pPr>
              <w:jc w:val="both"/>
            </w:pPr>
          </w:p>
        </w:tc>
      </w:tr>
      <w:tr w:rsidR="00C851A3" w14:paraId="3335BF60" w14:textId="77777777" w:rsidTr="00DF1BE9">
        <w:trPr>
          <w:trHeight w:val="3938"/>
        </w:trPr>
        <w:tc>
          <w:tcPr>
            <w:tcW w:w="9855" w:type="dxa"/>
            <w:gridSpan w:val="8"/>
            <w:tcBorders>
              <w:top w:val="nil"/>
              <w:bottom w:val="single" w:sz="12" w:space="0" w:color="auto"/>
            </w:tcBorders>
          </w:tcPr>
          <w:p w14:paraId="1D351AB2" w14:textId="77777777" w:rsidR="00C851A3" w:rsidRDefault="00C851A3" w:rsidP="00DF1BE9">
            <w:pPr>
              <w:jc w:val="both"/>
            </w:pPr>
          </w:p>
          <w:p w14:paraId="194DCDDF" w14:textId="77777777" w:rsidR="00C851A3" w:rsidRDefault="00C851A3" w:rsidP="00DF1BE9">
            <w:pPr>
              <w:jc w:val="both"/>
            </w:pPr>
            <w:r>
              <w:t>Studenti se seznámí s principy ergonomie a ergonomickými zásadami, které se vztahují na různé oblasti, jako je práce s počítačem, manuální práce, řízení vozidel, ergonomie v kanceláři atd. Naučí se analyzovat pracovní prostředí a identifikovat potenciální rizika a faktory ovlivňující lidskou výkonnost a zdraví. Dalšími tématy, se kterými se studenti seznámí, jsou ergonomický návrh pracovních stanic, sedacích zařízení a nábytku, osvětlení a barvy v prostředí.</w:t>
            </w:r>
          </w:p>
          <w:p w14:paraId="58DFA81F" w14:textId="77777777" w:rsidR="00C851A3" w:rsidRDefault="00C851A3" w:rsidP="00DF1BE9">
            <w:pPr>
              <w:jc w:val="both"/>
            </w:pPr>
            <w:r>
              <w:t>Studenti budou schopni aplikovat získané vědomosti při zpracování semestrálního projektu vybraného ergonomického pracoviště.</w:t>
            </w:r>
          </w:p>
          <w:p w14:paraId="17418B60" w14:textId="77777777" w:rsidR="00C851A3" w:rsidRDefault="00C851A3" w:rsidP="00DF1BE9">
            <w:pPr>
              <w:jc w:val="both"/>
            </w:pPr>
          </w:p>
          <w:p w14:paraId="488C9ABF" w14:textId="77777777" w:rsidR="00C851A3" w:rsidRDefault="00C851A3" w:rsidP="00DF1BE9">
            <w:pPr>
              <w:jc w:val="both"/>
            </w:pPr>
            <w:r>
              <w:t>Vyučovaná témata:</w:t>
            </w:r>
          </w:p>
          <w:p w14:paraId="5519660E" w14:textId="77777777" w:rsidR="00C851A3" w:rsidRDefault="00C851A3" w:rsidP="00C851A3">
            <w:pPr>
              <w:pStyle w:val="Odstavecseseznamem"/>
              <w:numPr>
                <w:ilvl w:val="0"/>
                <w:numId w:val="14"/>
              </w:numPr>
              <w:jc w:val="both"/>
            </w:pPr>
            <w:r>
              <w:t>Úvod a historie ergonomie, současné pojetí ergonomie;</w:t>
            </w:r>
          </w:p>
          <w:p w14:paraId="4A6D0AAA" w14:textId="77777777" w:rsidR="00C851A3" w:rsidRDefault="00C851A3" w:rsidP="00C851A3">
            <w:pPr>
              <w:pStyle w:val="Odstavecseseznamem"/>
              <w:numPr>
                <w:ilvl w:val="0"/>
                <w:numId w:val="14"/>
              </w:numPr>
              <w:jc w:val="both"/>
            </w:pPr>
            <w:r>
              <w:t>Legislativní a normativní rámec ergonomie;</w:t>
            </w:r>
          </w:p>
          <w:p w14:paraId="543F04F5" w14:textId="77777777" w:rsidR="00C851A3" w:rsidRDefault="00C851A3" w:rsidP="00C851A3">
            <w:pPr>
              <w:pStyle w:val="Odstavecseseznamem"/>
              <w:numPr>
                <w:ilvl w:val="0"/>
                <w:numId w:val="14"/>
              </w:numPr>
              <w:jc w:val="both"/>
            </w:pPr>
            <w:r>
              <w:t>Ergonomie a její oblasti;</w:t>
            </w:r>
          </w:p>
          <w:p w14:paraId="10AE05BF" w14:textId="77777777" w:rsidR="00C851A3" w:rsidRDefault="00C851A3" w:rsidP="00C851A3">
            <w:pPr>
              <w:pStyle w:val="Odstavecseseznamem"/>
              <w:numPr>
                <w:ilvl w:val="0"/>
                <w:numId w:val="14"/>
              </w:numPr>
              <w:jc w:val="both"/>
            </w:pPr>
            <w:r>
              <w:t>Systém „</w:t>
            </w:r>
            <w:r w:rsidRPr="00F32BBB">
              <w:t>člověk</w:t>
            </w:r>
            <w:r>
              <w:t xml:space="preserve"> </w:t>
            </w:r>
            <w:r w:rsidRPr="00F32BBB">
              <w:t xml:space="preserve">– technika </w:t>
            </w:r>
            <w:r>
              <w:t>–</w:t>
            </w:r>
            <w:r w:rsidRPr="00F32BBB">
              <w:t xml:space="preserve"> prostředí</w:t>
            </w:r>
            <w:r>
              <w:t>“;</w:t>
            </w:r>
          </w:p>
          <w:p w14:paraId="7F1F2296" w14:textId="77777777" w:rsidR="00C851A3" w:rsidRDefault="00C851A3" w:rsidP="00C851A3">
            <w:pPr>
              <w:pStyle w:val="Odstavecseseznamem"/>
              <w:numPr>
                <w:ilvl w:val="0"/>
                <w:numId w:val="14"/>
              </w:numPr>
              <w:jc w:val="both"/>
            </w:pPr>
            <w:r>
              <w:t>Analýza pracovního místa, ergonomická kritéria a zásady;</w:t>
            </w:r>
          </w:p>
          <w:p w14:paraId="687EC927" w14:textId="77777777" w:rsidR="00C851A3" w:rsidRDefault="00C851A3" w:rsidP="00C851A3">
            <w:pPr>
              <w:pStyle w:val="Odstavecseseznamem"/>
              <w:numPr>
                <w:ilvl w:val="0"/>
                <w:numId w:val="14"/>
              </w:numPr>
              <w:jc w:val="both"/>
            </w:pPr>
            <w:r>
              <w:t>Hodnocení psychické, fyzické a senzorické pracovní zátěže;</w:t>
            </w:r>
          </w:p>
          <w:p w14:paraId="62F7D653" w14:textId="77777777" w:rsidR="00C851A3" w:rsidRDefault="00C851A3" w:rsidP="00C851A3">
            <w:pPr>
              <w:pStyle w:val="Odstavecseseznamem"/>
              <w:numPr>
                <w:ilvl w:val="0"/>
                <w:numId w:val="14"/>
              </w:numPr>
              <w:jc w:val="both"/>
            </w:pPr>
            <w:r>
              <w:t>Prostředí – osvětlení, záření, hluk, vibrace;</w:t>
            </w:r>
          </w:p>
          <w:p w14:paraId="58E62357" w14:textId="77777777" w:rsidR="00C851A3" w:rsidRDefault="00C851A3" w:rsidP="00C851A3">
            <w:pPr>
              <w:pStyle w:val="Odstavecseseznamem"/>
              <w:numPr>
                <w:ilvl w:val="0"/>
                <w:numId w:val="14"/>
              </w:numPr>
              <w:jc w:val="both"/>
            </w:pPr>
            <w:r>
              <w:t>Prostředí – klimatické podmínky, barevné řešení;</w:t>
            </w:r>
          </w:p>
          <w:p w14:paraId="0FE69DBF" w14:textId="77777777" w:rsidR="00C851A3" w:rsidRDefault="00C851A3" w:rsidP="00C851A3">
            <w:pPr>
              <w:pStyle w:val="Odstavecseseznamem"/>
              <w:numPr>
                <w:ilvl w:val="0"/>
                <w:numId w:val="14"/>
              </w:numPr>
              <w:jc w:val="both"/>
            </w:pPr>
            <w:r>
              <w:t>Prostředí – psychická zátěž, režim práce a odpočinku;</w:t>
            </w:r>
          </w:p>
          <w:p w14:paraId="1D3E5366" w14:textId="77777777" w:rsidR="00C851A3" w:rsidRDefault="00C851A3" w:rsidP="00C851A3">
            <w:pPr>
              <w:pStyle w:val="Odstavecseseznamem"/>
              <w:numPr>
                <w:ilvl w:val="0"/>
                <w:numId w:val="14"/>
              </w:numPr>
              <w:jc w:val="both"/>
            </w:pPr>
            <w:r>
              <w:t>Nástroje pro ergonomické projektování.</w:t>
            </w:r>
          </w:p>
          <w:p w14:paraId="7B122D91" w14:textId="77777777" w:rsidR="00C851A3" w:rsidRDefault="00C851A3" w:rsidP="00C851A3">
            <w:pPr>
              <w:pStyle w:val="Odstavecseseznamem"/>
              <w:numPr>
                <w:ilvl w:val="0"/>
                <w:numId w:val="14"/>
              </w:numPr>
              <w:jc w:val="both"/>
            </w:pPr>
            <w:r>
              <w:t>Ergonomické analýzy a metody I.;</w:t>
            </w:r>
          </w:p>
          <w:p w14:paraId="036B18C1" w14:textId="77777777" w:rsidR="00C851A3" w:rsidRDefault="00C851A3" w:rsidP="00C851A3">
            <w:pPr>
              <w:pStyle w:val="Odstavecseseznamem"/>
              <w:numPr>
                <w:ilvl w:val="0"/>
                <w:numId w:val="14"/>
              </w:numPr>
              <w:jc w:val="both"/>
            </w:pPr>
            <w:r>
              <w:t>Ergonomické analýzy a metody II.;</w:t>
            </w:r>
          </w:p>
          <w:p w14:paraId="3EA14801" w14:textId="77777777" w:rsidR="00C851A3" w:rsidRDefault="00C851A3" w:rsidP="00C851A3">
            <w:pPr>
              <w:pStyle w:val="Odstavecseseznamem"/>
              <w:numPr>
                <w:ilvl w:val="0"/>
                <w:numId w:val="14"/>
              </w:numPr>
              <w:jc w:val="both"/>
            </w:pPr>
            <w:r>
              <w:t>Ergonomické analýzy a metody III.;</w:t>
            </w:r>
          </w:p>
          <w:p w14:paraId="4C54286D" w14:textId="77777777" w:rsidR="00C851A3" w:rsidRDefault="00C851A3" w:rsidP="00C851A3">
            <w:pPr>
              <w:pStyle w:val="Odstavecseseznamem"/>
              <w:numPr>
                <w:ilvl w:val="0"/>
                <w:numId w:val="14"/>
              </w:numPr>
              <w:jc w:val="both"/>
            </w:pPr>
            <w:r>
              <w:t>Časové analýzy práce.</w:t>
            </w:r>
          </w:p>
          <w:p w14:paraId="539FC42C" w14:textId="77777777" w:rsidR="00C851A3" w:rsidRDefault="00C851A3" w:rsidP="00DF1BE9">
            <w:pPr>
              <w:pStyle w:val="Odstavecseseznamem"/>
              <w:jc w:val="both"/>
            </w:pPr>
          </w:p>
        </w:tc>
      </w:tr>
      <w:tr w:rsidR="00C851A3" w14:paraId="355625DE"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FFB953A"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1989342" w14:textId="77777777" w:rsidR="00C851A3" w:rsidRDefault="00C851A3" w:rsidP="00DF1BE9">
            <w:pPr>
              <w:jc w:val="both"/>
            </w:pPr>
          </w:p>
        </w:tc>
      </w:tr>
      <w:tr w:rsidR="00C851A3" w14:paraId="680B9A49" w14:textId="77777777" w:rsidTr="00DF1BE9">
        <w:trPr>
          <w:trHeight w:val="1497"/>
        </w:trPr>
        <w:tc>
          <w:tcPr>
            <w:tcW w:w="9855" w:type="dxa"/>
            <w:gridSpan w:val="8"/>
            <w:tcBorders>
              <w:top w:val="nil"/>
              <w:bottom w:val="single" w:sz="2" w:space="0" w:color="auto"/>
            </w:tcBorders>
          </w:tcPr>
          <w:p w14:paraId="44F775C9" w14:textId="77777777" w:rsidR="00C851A3" w:rsidRDefault="00C851A3" w:rsidP="00DF1BE9">
            <w:r>
              <w:t xml:space="preserve">BERLIN, Cecilia; ADAMS, Caroline. </w:t>
            </w:r>
            <w:r>
              <w:rPr>
                <w:i/>
              </w:rPr>
              <w:t>Production ergonomics: Designing work systems to support optimal human performance.</w:t>
            </w:r>
            <w:r>
              <w:t xml:space="preserve"> Londýn. Ubiquity press, 2017. ISBN 978-1-911529-13-2</w:t>
            </w:r>
          </w:p>
          <w:p w14:paraId="646E8C70" w14:textId="77777777" w:rsidR="00C851A3" w:rsidRDefault="00C851A3" w:rsidP="00DF1BE9">
            <w:pPr>
              <w:jc w:val="both"/>
            </w:pPr>
            <w:r>
              <w:t xml:space="preserve">GLENDON, Ian A. a CLARKE, Sharon G. </w:t>
            </w:r>
            <w:r>
              <w:rPr>
                <w:i/>
              </w:rPr>
              <w:t>Human safety and risk management: a psychological perspective</w:t>
            </w:r>
            <w:r>
              <w:t>. Third edition. Boca Raton: CRC Press, 2016. ISBN 978-1-4822-2054-4.</w:t>
            </w:r>
          </w:p>
          <w:p w14:paraId="000E9E86" w14:textId="77777777" w:rsidR="00C851A3" w:rsidRDefault="00C851A3" w:rsidP="00DF1BE9">
            <w:pPr>
              <w:jc w:val="both"/>
            </w:pPr>
            <w:r>
              <w:t xml:space="preserve">SALVENDY, Gavriel a KARWOWSKI, Waldemar. </w:t>
            </w:r>
            <w:r>
              <w:rPr>
                <w:i/>
              </w:rPr>
              <w:t>Handbook of human factors and ergonomics</w:t>
            </w:r>
            <w:r>
              <w:t>. Fifth edition. Hoboken: Wiley, 2021. ISBN 978-1-119-63608-3.</w:t>
            </w:r>
          </w:p>
          <w:p w14:paraId="4BE43B7E" w14:textId="77777777" w:rsidR="00C851A3" w:rsidRDefault="00C851A3" w:rsidP="00DF1BE9">
            <w:pPr>
              <w:jc w:val="both"/>
              <w:rPr>
                <w:b/>
              </w:rPr>
            </w:pPr>
          </w:p>
          <w:p w14:paraId="0DCB2F30" w14:textId="77777777" w:rsidR="00C851A3" w:rsidRDefault="00C851A3" w:rsidP="00DF1BE9">
            <w:pPr>
              <w:jc w:val="both"/>
              <w:rPr>
                <w:b/>
              </w:rPr>
            </w:pPr>
            <w:r>
              <w:rPr>
                <w:b/>
              </w:rPr>
              <w:t>Doporučená literatura:</w:t>
            </w:r>
          </w:p>
          <w:p w14:paraId="46DE0074" w14:textId="77777777" w:rsidR="00C851A3" w:rsidRDefault="00C851A3" w:rsidP="00DF1BE9">
            <w:pPr>
              <w:jc w:val="both"/>
            </w:pPr>
            <w:r>
              <w:t xml:space="preserve">KONZ, Stephan a JOHNSON, Steven. </w:t>
            </w:r>
            <w:r>
              <w:rPr>
                <w:i/>
              </w:rPr>
              <w:t>Work design: Occupational Ergonomics</w:t>
            </w:r>
            <w:r>
              <w:t>. Sedmé. Florida: Francis and Taylor Group. 2016. ISBN 978-1-890871-79-6.</w:t>
            </w:r>
          </w:p>
          <w:p w14:paraId="4DC44EF0" w14:textId="77777777" w:rsidR="00C851A3" w:rsidRDefault="00C851A3" w:rsidP="00DF1BE9">
            <w:pPr>
              <w:jc w:val="both"/>
            </w:pPr>
            <w:r>
              <w:t xml:space="preserve">MUKHOPADHYAY, Prabir. </w:t>
            </w:r>
            <w:r>
              <w:rPr>
                <w:i/>
              </w:rPr>
              <w:t>Ergonomics for the layman: applications in design</w:t>
            </w:r>
            <w:r>
              <w:t>. Boca Raton: CRC Press, Taylor &amp; Francis group, 2020. ISBN 978-0-367-33499-4.</w:t>
            </w:r>
          </w:p>
          <w:p w14:paraId="7F151D22" w14:textId="77777777" w:rsidR="00C851A3" w:rsidRDefault="00C851A3" w:rsidP="00DF1BE9">
            <w:pPr>
              <w:jc w:val="both"/>
            </w:pPr>
            <w:r>
              <w:t xml:space="preserve">MUKHOPHADHYAY, Prabir. </w:t>
            </w:r>
            <w:r>
              <w:rPr>
                <w:i/>
              </w:rPr>
              <w:t>Visual Ergonomics for Communication Design. A Layperson's Approach</w:t>
            </w:r>
            <w:r>
              <w:t>. CRC Press, Taylor &amp; Francis Group. 2023. ISBN 9781003369516.</w:t>
            </w:r>
          </w:p>
        </w:tc>
      </w:tr>
      <w:tr w:rsidR="00C851A3" w14:paraId="2385DBB7"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02AC2F4" w14:textId="77777777" w:rsidR="00C851A3" w:rsidRDefault="00C851A3" w:rsidP="00DF1BE9">
            <w:pPr>
              <w:jc w:val="center"/>
              <w:rPr>
                <w:b/>
              </w:rPr>
            </w:pPr>
            <w:r>
              <w:rPr>
                <w:b/>
              </w:rPr>
              <w:lastRenderedPageBreak/>
              <w:t>Informace ke kombinované nebo distanční formě</w:t>
            </w:r>
          </w:p>
        </w:tc>
      </w:tr>
      <w:tr w:rsidR="00C851A3" w14:paraId="4CEEE5F1" w14:textId="77777777" w:rsidTr="00DF1BE9">
        <w:tc>
          <w:tcPr>
            <w:tcW w:w="4787" w:type="dxa"/>
            <w:gridSpan w:val="3"/>
            <w:tcBorders>
              <w:top w:val="single" w:sz="2" w:space="0" w:color="auto"/>
            </w:tcBorders>
            <w:shd w:val="clear" w:color="auto" w:fill="F7CAAC"/>
          </w:tcPr>
          <w:p w14:paraId="614AC37C" w14:textId="77777777" w:rsidR="00C851A3" w:rsidRDefault="00C851A3" w:rsidP="00DF1BE9">
            <w:pPr>
              <w:jc w:val="both"/>
            </w:pPr>
            <w:r>
              <w:rPr>
                <w:b/>
              </w:rPr>
              <w:t>Rozsah konzultací (soustředění)</w:t>
            </w:r>
          </w:p>
        </w:tc>
        <w:tc>
          <w:tcPr>
            <w:tcW w:w="889" w:type="dxa"/>
            <w:tcBorders>
              <w:top w:val="single" w:sz="2" w:space="0" w:color="auto"/>
            </w:tcBorders>
          </w:tcPr>
          <w:p w14:paraId="0C3A5B3E" w14:textId="77777777" w:rsidR="00C851A3" w:rsidRDefault="00C851A3" w:rsidP="00DF1BE9">
            <w:pPr>
              <w:jc w:val="both"/>
            </w:pPr>
          </w:p>
        </w:tc>
        <w:tc>
          <w:tcPr>
            <w:tcW w:w="4179" w:type="dxa"/>
            <w:gridSpan w:val="4"/>
            <w:tcBorders>
              <w:top w:val="single" w:sz="2" w:space="0" w:color="auto"/>
            </w:tcBorders>
            <w:shd w:val="clear" w:color="auto" w:fill="F7CAAC"/>
          </w:tcPr>
          <w:p w14:paraId="35CB2248" w14:textId="77777777" w:rsidR="00C851A3" w:rsidRDefault="00C851A3" w:rsidP="00DF1BE9">
            <w:pPr>
              <w:jc w:val="both"/>
              <w:rPr>
                <w:b/>
              </w:rPr>
            </w:pPr>
            <w:r>
              <w:rPr>
                <w:b/>
              </w:rPr>
              <w:t xml:space="preserve">hodin </w:t>
            </w:r>
          </w:p>
        </w:tc>
      </w:tr>
      <w:tr w:rsidR="00C851A3" w14:paraId="64F5762F" w14:textId="77777777" w:rsidTr="00DF1BE9">
        <w:tc>
          <w:tcPr>
            <w:tcW w:w="9855" w:type="dxa"/>
            <w:gridSpan w:val="8"/>
            <w:shd w:val="clear" w:color="auto" w:fill="F7CAAC"/>
          </w:tcPr>
          <w:p w14:paraId="03F83AD3" w14:textId="77777777" w:rsidR="00C851A3" w:rsidRDefault="00C851A3" w:rsidP="00DF1BE9">
            <w:pPr>
              <w:jc w:val="both"/>
              <w:rPr>
                <w:b/>
              </w:rPr>
            </w:pPr>
            <w:r>
              <w:rPr>
                <w:b/>
              </w:rPr>
              <w:t>Informace o způsobu kontaktu s vyučujícím</w:t>
            </w:r>
          </w:p>
        </w:tc>
      </w:tr>
      <w:tr w:rsidR="00C851A3" w14:paraId="6F55376E" w14:textId="77777777" w:rsidTr="00DF1BE9">
        <w:trPr>
          <w:trHeight w:val="1373"/>
        </w:trPr>
        <w:tc>
          <w:tcPr>
            <w:tcW w:w="9855" w:type="dxa"/>
            <w:gridSpan w:val="8"/>
          </w:tcPr>
          <w:p w14:paraId="37C3D87E" w14:textId="77777777" w:rsidR="00C851A3" w:rsidRDefault="00C851A3" w:rsidP="00DF1BE9">
            <w:pPr>
              <w:jc w:val="both"/>
            </w:pPr>
          </w:p>
        </w:tc>
      </w:tr>
    </w:tbl>
    <w:p w14:paraId="333C791D" w14:textId="77777777" w:rsidR="00C851A3" w:rsidRDefault="00C851A3" w:rsidP="00C851A3">
      <w:pPr>
        <w:spacing w:after="160" w:line="256" w:lineRule="auto"/>
      </w:pPr>
    </w:p>
    <w:p w14:paraId="7F339C00" w14:textId="5EB66C07" w:rsidR="00C851A3" w:rsidRDefault="00C851A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6D89088A" w14:textId="77777777" w:rsidTr="00DF1BE9">
        <w:tc>
          <w:tcPr>
            <w:tcW w:w="9855" w:type="dxa"/>
            <w:gridSpan w:val="8"/>
            <w:tcBorders>
              <w:bottom w:val="double" w:sz="4" w:space="0" w:color="auto"/>
            </w:tcBorders>
            <w:shd w:val="clear" w:color="auto" w:fill="BDD6EE"/>
          </w:tcPr>
          <w:p w14:paraId="2C770860" w14:textId="77777777" w:rsidR="00C851A3" w:rsidRDefault="00C851A3" w:rsidP="00DF1BE9">
            <w:pPr>
              <w:jc w:val="both"/>
              <w:rPr>
                <w:b/>
                <w:sz w:val="28"/>
              </w:rPr>
            </w:pPr>
            <w:r>
              <w:lastRenderedPageBreak/>
              <w:br w:type="page"/>
            </w:r>
            <w:r>
              <w:rPr>
                <w:b/>
                <w:sz w:val="28"/>
              </w:rPr>
              <w:t>B-III – Charakteristika studijního předmětu</w:t>
            </w:r>
          </w:p>
        </w:tc>
      </w:tr>
      <w:tr w:rsidR="00C851A3" w14:paraId="1D4EDEAE" w14:textId="77777777" w:rsidTr="00DF1BE9">
        <w:tc>
          <w:tcPr>
            <w:tcW w:w="3086" w:type="dxa"/>
            <w:tcBorders>
              <w:top w:val="double" w:sz="4" w:space="0" w:color="auto"/>
            </w:tcBorders>
            <w:shd w:val="clear" w:color="auto" w:fill="F7CAAC"/>
          </w:tcPr>
          <w:p w14:paraId="3D1982C8"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16BAF4D2" w14:textId="77777777" w:rsidR="00C851A3" w:rsidRPr="00873C26" w:rsidRDefault="00C851A3" w:rsidP="00DF1BE9">
            <w:pPr>
              <w:jc w:val="both"/>
              <w:rPr>
                <w:b/>
              </w:rPr>
            </w:pPr>
            <w:r>
              <w:rPr>
                <w:b/>
              </w:rPr>
              <w:t>Excursion</w:t>
            </w:r>
          </w:p>
        </w:tc>
      </w:tr>
      <w:tr w:rsidR="00C851A3" w14:paraId="229C3FFE" w14:textId="77777777" w:rsidTr="00DF1BE9">
        <w:tc>
          <w:tcPr>
            <w:tcW w:w="3086" w:type="dxa"/>
            <w:shd w:val="clear" w:color="auto" w:fill="F7CAAC"/>
          </w:tcPr>
          <w:p w14:paraId="75C16A23" w14:textId="77777777" w:rsidR="00C851A3" w:rsidRDefault="00C851A3" w:rsidP="00DF1BE9">
            <w:pPr>
              <w:jc w:val="both"/>
              <w:rPr>
                <w:b/>
              </w:rPr>
            </w:pPr>
            <w:r>
              <w:rPr>
                <w:b/>
              </w:rPr>
              <w:t>Typ předmětu</w:t>
            </w:r>
          </w:p>
        </w:tc>
        <w:tc>
          <w:tcPr>
            <w:tcW w:w="3406" w:type="dxa"/>
            <w:gridSpan w:val="4"/>
          </w:tcPr>
          <w:p w14:paraId="1811B202" w14:textId="77777777" w:rsidR="00C851A3" w:rsidRDefault="00C851A3" w:rsidP="00DF1BE9">
            <w:pPr>
              <w:jc w:val="both"/>
            </w:pPr>
            <w:r>
              <w:t>povinný</w:t>
            </w:r>
          </w:p>
        </w:tc>
        <w:tc>
          <w:tcPr>
            <w:tcW w:w="2695" w:type="dxa"/>
            <w:gridSpan w:val="2"/>
            <w:shd w:val="clear" w:color="auto" w:fill="F7CAAC"/>
          </w:tcPr>
          <w:p w14:paraId="79E6C2C7" w14:textId="77777777" w:rsidR="00C851A3" w:rsidRDefault="00C851A3" w:rsidP="00DF1BE9">
            <w:pPr>
              <w:jc w:val="both"/>
            </w:pPr>
            <w:r>
              <w:rPr>
                <w:b/>
              </w:rPr>
              <w:t>doporučený ročník / semestr</w:t>
            </w:r>
          </w:p>
        </w:tc>
        <w:tc>
          <w:tcPr>
            <w:tcW w:w="668" w:type="dxa"/>
          </w:tcPr>
          <w:p w14:paraId="24CB3425" w14:textId="454C5DE8" w:rsidR="00C851A3" w:rsidRDefault="00C851A3" w:rsidP="00FD3188">
            <w:pPr>
              <w:jc w:val="both"/>
            </w:pPr>
            <w:r>
              <w:t>2/</w:t>
            </w:r>
            <w:del w:id="3183" w:author="Eva Skýbová" w:date="2024-05-15T08:39:00Z">
              <w:r w:rsidDel="00DF1BE9">
                <w:delText>ZS</w:delText>
              </w:r>
            </w:del>
            <w:ins w:id="3184" w:author="Eva Skýbová" w:date="2024-05-15T08:39:00Z">
              <w:r w:rsidR="00DF1BE9">
                <w:t>LS</w:t>
              </w:r>
            </w:ins>
          </w:p>
        </w:tc>
      </w:tr>
      <w:tr w:rsidR="00C851A3" w14:paraId="3BC7A5D9" w14:textId="77777777" w:rsidTr="00DF1BE9">
        <w:tc>
          <w:tcPr>
            <w:tcW w:w="3086" w:type="dxa"/>
            <w:shd w:val="clear" w:color="auto" w:fill="F7CAAC"/>
          </w:tcPr>
          <w:p w14:paraId="5F4FB0DD" w14:textId="77777777" w:rsidR="00C851A3" w:rsidRDefault="00C851A3" w:rsidP="00DF1BE9">
            <w:pPr>
              <w:jc w:val="both"/>
              <w:rPr>
                <w:b/>
              </w:rPr>
            </w:pPr>
            <w:r>
              <w:rPr>
                <w:b/>
              </w:rPr>
              <w:t>Rozsah studijního předmětu</w:t>
            </w:r>
          </w:p>
        </w:tc>
        <w:tc>
          <w:tcPr>
            <w:tcW w:w="1701" w:type="dxa"/>
            <w:gridSpan w:val="2"/>
          </w:tcPr>
          <w:p w14:paraId="0F40F3F7" w14:textId="77777777" w:rsidR="00C851A3" w:rsidRDefault="00C851A3" w:rsidP="00DF1BE9">
            <w:pPr>
              <w:jc w:val="both"/>
            </w:pPr>
            <w:r>
              <w:t>20 hodin</w:t>
            </w:r>
          </w:p>
        </w:tc>
        <w:tc>
          <w:tcPr>
            <w:tcW w:w="889" w:type="dxa"/>
            <w:shd w:val="clear" w:color="auto" w:fill="F7CAAC"/>
          </w:tcPr>
          <w:p w14:paraId="49DC10DD" w14:textId="77777777" w:rsidR="00C851A3" w:rsidRDefault="00C851A3" w:rsidP="00DF1BE9">
            <w:pPr>
              <w:jc w:val="both"/>
              <w:rPr>
                <w:b/>
              </w:rPr>
            </w:pPr>
            <w:r>
              <w:rPr>
                <w:b/>
              </w:rPr>
              <w:t xml:space="preserve">hod. </w:t>
            </w:r>
          </w:p>
        </w:tc>
        <w:tc>
          <w:tcPr>
            <w:tcW w:w="816" w:type="dxa"/>
          </w:tcPr>
          <w:p w14:paraId="1A7FC8BA" w14:textId="77777777" w:rsidR="00C851A3" w:rsidRDefault="00C851A3" w:rsidP="00DF1BE9">
            <w:pPr>
              <w:jc w:val="both"/>
            </w:pPr>
            <w:r>
              <w:t>20</w:t>
            </w:r>
          </w:p>
        </w:tc>
        <w:tc>
          <w:tcPr>
            <w:tcW w:w="2156" w:type="dxa"/>
            <w:shd w:val="clear" w:color="auto" w:fill="F7CAAC"/>
          </w:tcPr>
          <w:p w14:paraId="33444443" w14:textId="77777777" w:rsidR="00C851A3" w:rsidRDefault="00C851A3" w:rsidP="00DF1BE9">
            <w:pPr>
              <w:jc w:val="both"/>
              <w:rPr>
                <w:b/>
              </w:rPr>
            </w:pPr>
            <w:r>
              <w:rPr>
                <w:b/>
              </w:rPr>
              <w:t>kreditů</w:t>
            </w:r>
          </w:p>
        </w:tc>
        <w:tc>
          <w:tcPr>
            <w:tcW w:w="1207" w:type="dxa"/>
            <w:gridSpan w:val="2"/>
          </w:tcPr>
          <w:p w14:paraId="5CFB9D1F" w14:textId="77777777" w:rsidR="00C851A3" w:rsidRDefault="00C851A3" w:rsidP="00DF1BE9">
            <w:pPr>
              <w:jc w:val="both"/>
            </w:pPr>
            <w:r>
              <w:t>2</w:t>
            </w:r>
          </w:p>
        </w:tc>
      </w:tr>
      <w:tr w:rsidR="00C851A3" w14:paraId="662D94C1" w14:textId="77777777" w:rsidTr="00DF1BE9">
        <w:tc>
          <w:tcPr>
            <w:tcW w:w="3086" w:type="dxa"/>
            <w:shd w:val="clear" w:color="auto" w:fill="F7CAAC"/>
          </w:tcPr>
          <w:p w14:paraId="75324BC6" w14:textId="77777777" w:rsidR="00C851A3" w:rsidRDefault="00C851A3" w:rsidP="00DF1BE9">
            <w:pPr>
              <w:jc w:val="both"/>
              <w:rPr>
                <w:b/>
                <w:sz w:val="22"/>
              </w:rPr>
            </w:pPr>
            <w:r>
              <w:rPr>
                <w:b/>
              </w:rPr>
              <w:t>Prerekvizity, korekvizity, ekvivalence</w:t>
            </w:r>
          </w:p>
        </w:tc>
        <w:tc>
          <w:tcPr>
            <w:tcW w:w="6769" w:type="dxa"/>
            <w:gridSpan w:val="7"/>
          </w:tcPr>
          <w:p w14:paraId="2591D1E2" w14:textId="77777777" w:rsidR="00C851A3" w:rsidRDefault="00C851A3" w:rsidP="00DF1BE9">
            <w:pPr>
              <w:jc w:val="both"/>
            </w:pPr>
          </w:p>
        </w:tc>
      </w:tr>
      <w:tr w:rsidR="00C851A3" w14:paraId="1F8D7A2A" w14:textId="77777777" w:rsidTr="00DF1BE9">
        <w:tc>
          <w:tcPr>
            <w:tcW w:w="3086" w:type="dxa"/>
            <w:shd w:val="clear" w:color="auto" w:fill="F7CAAC"/>
          </w:tcPr>
          <w:p w14:paraId="7DB09F27" w14:textId="77777777" w:rsidR="00C851A3" w:rsidRDefault="00C851A3" w:rsidP="00DF1BE9">
            <w:pPr>
              <w:jc w:val="both"/>
              <w:rPr>
                <w:b/>
              </w:rPr>
            </w:pPr>
            <w:r>
              <w:rPr>
                <w:b/>
              </w:rPr>
              <w:t>Způsob ověření studijních výsledků</w:t>
            </w:r>
          </w:p>
        </w:tc>
        <w:tc>
          <w:tcPr>
            <w:tcW w:w="3406" w:type="dxa"/>
            <w:gridSpan w:val="4"/>
          </w:tcPr>
          <w:p w14:paraId="7BD6A2B6" w14:textId="77777777" w:rsidR="00C851A3" w:rsidRDefault="00C851A3" w:rsidP="00DF1BE9">
            <w:pPr>
              <w:jc w:val="both"/>
            </w:pPr>
            <w:r>
              <w:t xml:space="preserve">zápočet </w:t>
            </w:r>
          </w:p>
        </w:tc>
        <w:tc>
          <w:tcPr>
            <w:tcW w:w="2156" w:type="dxa"/>
            <w:shd w:val="clear" w:color="auto" w:fill="F7CAAC"/>
          </w:tcPr>
          <w:p w14:paraId="742D1095" w14:textId="77777777" w:rsidR="00C851A3" w:rsidRDefault="00C851A3" w:rsidP="00DF1BE9">
            <w:pPr>
              <w:jc w:val="both"/>
              <w:rPr>
                <w:b/>
              </w:rPr>
            </w:pPr>
            <w:r>
              <w:rPr>
                <w:b/>
              </w:rPr>
              <w:t>Forma výuky</w:t>
            </w:r>
          </w:p>
        </w:tc>
        <w:tc>
          <w:tcPr>
            <w:tcW w:w="1207" w:type="dxa"/>
            <w:gridSpan w:val="2"/>
          </w:tcPr>
          <w:p w14:paraId="7FE216B1" w14:textId="77777777" w:rsidR="00C851A3" w:rsidRDefault="00C851A3" w:rsidP="00DF1BE9">
            <w:pPr>
              <w:jc w:val="both"/>
            </w:pPr>
            <w:r>
              <w:t>exkurze</w:t>
            </w:r>
          </w:p>
        </w:tc>
      </w:tr>
      <w:tr w:rsidR="00C851A3" w14:paraId="6CEBC807" w14:textId="77777777" w:rsidTr="00DF1BE9">
        <w:tc>
          <w:tcPr>
            <w:tcW w:w="3086" w:type="dxa"/>
            <w:shd w:val="clear" w:color="auto" w:fill="F7CAAC"/>
          </w:tcPr>
          <w:p w14:paraId="11946C76"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06119E1F" w14:textId="77777777" w:rsidR="00C851A3" w:rsidRDefault="00C851A3" w:rsidP="00DF1BE9">
            <w:pPr>
              <w:jc w:val="both"/>
            </w:pPr>
            <w:r>
              <w:t>Zápočet: splnění požadavků a doložení dokumentů od studenta o absolvování exkurze</w:t>
            </w:r>
          </w:p>
        </w:tc>
      </w:tr>
      <w:tr w:rsidR="00C851A3" w14:paraId="50DD22DC" w14:textId="77777777" w:rsidTr="00DF1BE9">
        <w:trPr>
          <w:trHeight w:val="397"/>
        </w:trPr>
        <w:tc>
          <w:tcPr>
            <w:tcW w:w="9855" w:type="dxa"/>
            <w:gridSpan w:val="8"/>
            <w:tcBorders>
              <w:top w:val="nil"/>
            </w:tcBorders>
          </w:tcPr>
          <w:p w14:paraId="2C659A4C" w14:textId="77777777" w:rsidR="00C851A3" w:rsidRDefault="00C851A3" w:rsidP="00DF1BE9">
            <w:pPr>
              <w:jc w:val="both"/>
            </w:pPr>
          </w:p>
        </w:tc>
      </w:tr>
      <w:tr w:rsidR="00C851A3" w14:paraId="0D455EC9" w14:textId="77777777" w:rsidTr="00DF1BE9">
        <w:trPr>
          <w:trHeight w:val="197"/>
        </w:trPr>
        <w:tc>
          <w:tcPr>
            <w:tcW w:w="3086" w:type="dxa"/>
            <w:tcBorders>
              <w:top w:val="nil"/>
            </w:tcBorders>
            <w:shd w:val="clear" w:color="auto" w:fill="F7CAAC"/>
          </w:tcPr>
          <w:p w14:paraId="4E8F362D" w14:textId="77777777" w:rsidR="00C851A3" w:rsidRDefault="00C851A3" w:rsidP="00DF1BE9">
            <w:pPr>
              <w:jc w:val="both"/>
              <w:rPr>
                <w:b/>
              </w:rPr>
            </w:pPr>
            <w:r>
              <w:rPr>
                <w:b/>
              </w:rPr>
              <w:t>Garant předmětu</w:t>
            </w:r>
          </w:p>
        </w:tc>
        <w:tc>
          <w:tcPr>
            <w:tcW w:w="6769" w:type="dxa"/>
            <w:gridSpan w:val="7"/>
            <w:tcBorders>
              <w:top w:val="nil"/>
            </w:tcBorders>
          </w:tcPr>
          <w:p w14:paraId="671E3789" w14:textId="77777777" w:rsidR="00C851A3" w:rsidRDefault="00C851A3" w:rsidP="00DF1BE9">
            <w:pPr>
              <w:jc w:val="both"/>
            </w:pPr>
            <w:r>
              <w:t>Mgr. Marek Tomaštík, Ph.D.</w:t>
            </w:r>
          </w:p>
        </w:tc>
      </w:tr>
      <w:tr w:rsidR="00C851A3" w14:paraId="1FF013C3" w14:textId="77777777" w:rsidTr="00DF1BE9">
        <w:trPr>
          <w:trHeight w:val="243"/>
        </w:trPr>
        <w:tc>
          <w:tcPr>
            <w:tcW w:w="3086" w:type="dxa"/>
            <w:tcBorders>
              <w:top w:val="nil"/>
            </w:tcBorders>
            <w:shd w:val="clear" w:color="auto" w:fill="F7CAAC"/>
          </w:tcPr>
          <w:p w14:paraId="3951FA98" w14:textId="77777777" w:rsidR="00C851A3" w:rsidRDefault="00C851A3" w:rsidP="00DF1BE9">
            <w:pPr>
              <w:jc w:val="both"/>
              <w:rPr>
                <w:b/>
              </w:rPr>
            </w:pPr>
            <w:r>
              <w:rPr>
                <w:b/>
              </w:rPr>
              <w:t>Zapojení garanta do výuky předmětu</w:t>
            </w:r>
          </w:p>
        </w:tc>
        <w:tc>
          <w:tcPr>
            <w:tcW w:w="6769" w:type="dxa"/>
            <w:gridSpan w:val="7"/>
            <w:tcBorders>
              <w:top w:val="nil"/>
            </w:tcBorders>
          </w:tcPr>
          <w:p w14:paraId="19076E31" w14:textId="77777777" w:rsidR="00C851A3" w:rsidRDefault="00C851A3" w:rsidP="00DF1BE9">
            <w:pPr>
              <w:jc w:val="both"/>
            </w:pPr>
            <w:r>
              <w:t xml:space="preserve">Mgr. Marek Tomaštík, Ph.D. </w:t>
            </w:r>
          </w:p>
          <w:p w14:paraId="4D1B0087" w14:textId="77777777" w:rsidR="00C851A3" w:rsidRDefault="00C851A3" w:rsidP="00DF1BE9">
            <w:pPr>
              <w:jc w:val="both"/>
            </w:pPr>
            <w:r>
              <w:t>Garant stanovuje požadavky exkurze, kontroluje její plnění a vyhodnocuje správnost předkládaných materiálů.</w:t>
            </w:r>
          </w:p>
        </w:tc>
      </w:tr>
      <w:tr w:rsidR="00C851A3" w14:paraId="22FB80FA" w14:textId="77777777" w:rsidTr="00DF1BE9">
        <w:tc>
          <w:tcPr>
            <w:tcW w:w="3086" w:type="dxa"/>
            <w:shd w:val="clear" w:color="auto" w:fill="F7CAAC"/>
          </w:tcPr>
          <w:p w14:paraId="5832D5B6" w14:textId="77777777" w:rsidR="00C851A3" w:rsidRDefault="00C851A3" w:rsidP="00DF1BE9">
            <w:pPr>
              <w:jc w:val="both"/>
              <w:rPr>
                <w:b/>
              </w:rPr>
            </w:pPr>
            <w:r>
              <w:rPr>
                <w:b/>
              </w:rPr>
              <w:t>Vyučující</w:t>
            </w:r>
          </w:p>
        </w:tc>
        <w:tc>
          <w:tcPr>
            <w:tcW w:w="6769" w:type="dxa"/>
            <w:gridSpan w:val="7"/>
            <w:tcBorders>
              <w:bottom w:val="nil"/>
            </w:tcBorders>
          </w:tcPr>
          <w:p w14:paraId="313D97F6" w14:textId="77777777" w:rsidR="00C851A3" w:rsidRDefault="00C851A3" w:rsidP="00DF1BE9">
            <w:pPr>
              <w:jc w:val="both"/>
            </w:pPr>
            <w:r>
              <w:t>Mgr. Marek Tomaštík, Ph.D.</w:t>
            </w:r>
          </w:p>
        </w:tc>
      </w:tr>
      <w:tr w:rsidR="00C851A3" w14:paraId="139356A3" w14:textId="77777777" w:rsidTr="00DF1BE9">
        <w:trPr>
          <w:trHeight w:val="397"/>
        </w:trPr>
        <w:tc>
          <w:tcPr>
            <w:tcW w:w="9855" w:type="dxa"/>
            <w:gridSpan w:val="8"/>
            <w:tcBorders>
              <w:top w:val="nil"/>
            </w:tcBorders>
          </w:tcPr>
          <w:p w14:paraId="258FAAAC" w14:textId="77777777" w:rsidR="00C851A3" w:rsidRDefault="00C851A3" w:rsidP="00DF1BE9">
            <w:pPr>
              <w:jc w:val="both"/>
            </w:pPr>
          </w:p>
        </w:tc>
      </w:tr>
      <w:tr w:rsidR="00C851A3" w14:paraId="48C71F97" w14:textId="77777777" w:rsidTr="00DF1BE9">
        <w:tc>
          <w:tcPr>
            <w:tcW w:w="3086" w:type="dxa"/>
            <w:shd w:val="clear" w:color="auto" w:fill="F7CAAC"/>
          </w:tcPr>
          <w:p w14:paraId="166F7000" w14:textId="77777777" w:rsidR="00C851A3" w:rsidRDefault="00C851A3" w:rsidP="00DF1BE9">
            <w:pPr>
              <w:jc w:val="both"/>
              <w:rPr>
                <w:b/>
              </w:rPr>
            </w:pPr>
            <w:r>
              <w:rPr>
                <w:b/>
              </w:rPr>
              <w:t>Stručná anotace předmětu</w:t>
            </w:r>
          </w:p>
        </w:tc>
        <w:tc>
          <w:tcPr>
            <w:tcW w:w="6769" w:type="dxa"/>
            <w:gridSpan w:val="7"/>
            <w:tcBorders>
              <w:bottom w:val="nil"/>
            </w:tcBorders>
          </w:tcPr>
          <w:p w14:paraId="4C288019" w14:textId="77777777" w:rsidR="00C851A3" w:rsidRDefault="00C851A3" w:rsidP="00DF1BE9">
            <w:pPr>
              <w:jc w:val="both"/>
            </w:pPr>
          </w:p>
        </w:tc>
      </w:tr>
      <w:tr w:rsidR="00C851A3" w14:paraId="27517B37" w14:textId="77777777" w:rsidTr="00DF1BE9">
        <w:trPr>
          <w:trHeight w:val="3938"/>
        </w:trPr>
        <w:tc>
          <w:tcPr>
            <w:tcW w:w="9855" w:type="dxa"/>
            <w:gridSpan w:val="8"/>
            <w:tcBorders>
              <w:top w:val="nil"/>
              <w:bottom w:val="single" w:sz="12" w:space="0" w:color="auto"/>
            </w:tcBorders>
          </w:tcPr>
          <w:p w14:paraId="1A13BBE6" w14:textId="298613BC" w:rsidR="00C851A3" w:rsidRDefault="00C851A3" w:rsidP="00DF1BE9">
            <w:pPr>
              <w:jc w:val="both"/>
            </w:pPr>
            <w:r w:rsidRPr="000C2467">
              <w:t xml:space="preserve">Cílem předmětu je umožnit absolvovat studentům minimálně tři exkurze ve vybraných podnicích. Tyto exkurze budou organizovány hromadně s akcentem na problematiku </w:t>
            </w:r>
            <w:del w:id="3185" w:author="Zuzana Tučková" w:date="2024-05-15T23:47:00Z">
              <w:r w:rsidRPr="000C2467" w:rsidDel="00616813">
                <w:delText>environmentální bezpečnosti</w:delText>
              </w:r>
            </w:del>
            <w:ins w:id="3186" w:author="Zuzana Tučková" w:date="2024-05-15T23:47:00Z">
              <w:r w:rsidR="00616813">
                <w:t>krizového řízení</w:t>
              </w:r>
            </w:ins>
            <w:r w:rsidRPr="000C2467">
              <w:t>. Exkurze budou probíhat převážně ve firmách, které dlouhodobě spolupracují s fakultou, popř. s univerzitou. V rámci exkurzí budou dodržovány zásady bezpečnosti na jednotlivých pracovištích.</w:t>
            </w:r>
          </w:p>
          <w:p w14:paraId="021C2A72" w14:textId="77777777" w:rsidR="00C851A3" w:rsidRDefault="00C851A3" w:rsidP="00DF1BE9">
            <w:pPr>
              <w:jc w:val="both"/>
            </w:pPr>
          </w:p>
          <w:p w14:paraId="0D94FA42" w14:textId="77777777" w:rsidR="00C851A3" w:rsidRDefault="00C851A3" w:rsidP="00DF1BE9">
            <w:pPr>
              <w:jc w:val="both"/>
            </w:pPr>
          </w:p>
        </w:tc>
      </w:tr>
      <w:tr w:rsidR="00C851A3" w14:paraId="5BDA276E"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7BF0B129"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BC97D56" w14:textId="77777777" w:rsidR="00C851A3" w:rsidRDefault="00C851A3" w:rsidP="00DF1BE9">
            <w:pPr>
              <w:jc w:val="both"/>
            </w:pPr>
          </w:p>
        </w:tc>
      </w:tr>
      <w:tr w:rsidR="00C851A3" w14:paraId="15D86666" w14:textId="77777777" w:rsidTr="00DF1BE9">
        <w:trPr>
          <w:trHeight w:val="1497"/>
        </w:trPr>
        <w:tc>
          <w:tcPr>
            <w:tcW w:w="9855" w:type="dxa"/>
            <w:gridSpan w:val="8"/>
            <w:tcBorders>
              <w:top w:val="nil"/>
              <w:bottom w:val="single" w:sz="2" w:space="0" w:color="auto"/>
            </w:tcBorders>
          </w:tcPr>
          <w:p w14:paraId="5B2782F9" w14:textId="77777777" w:rsidR="00C851A3" w:rsidRDefault="00C851A3" w:rsidP="00DF1BE9">
            <w:pPr>
              <w:jc w:val="both"/>
            </w:pPr>
          </w:p>
        </w:tc>
      </w:tr>
      <w:tr w:rsidR="00C851A3" w14:paraId="1F2EFD7D"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9DD05A9" w14:textId="77777777" w:rsidR="00C851A3" w:rsidRDefault="00C851A3" w:rsidP="00DF1BE9">
            <w:pPr>
              <w:jc w:val="center"/>
              <w:rPr>
                <w:b/>
              </w:rPr>
            </w:pPr>
            <w:r>
              <w:rPr>
                <w:b/>
              </w:rPr>
              <w:t>Informace ke kombinované nebo distanční formě</w:t>
            </w:r>
          </w:p>
        </w:tc>
      </w:tr>
      <w:tr w:rsidR="00C851A3" w14:paraId="413397FE" w14:textId="77777777" w:rsidTr="00DF1BE9">
        <w:tc>
          <w:tcPr>
            <w:tcW w:w="4787" w:type="dxa"/>
            <w:gridSpan w:val="3"/>
            <w:tcBorders>
              <w:top w:val="single" w:sz="2" w:space="0" w:color="auto"/>
            </w:tcBorders>
            <w:shd w:val="clear" w:color="auto" w:fill="F7CAAC"/>
          </w:tcPr>
          <w:p w14:paraId="68BF56C3" w14:textId="77777777" w:rsidR="00C851A3" w:rsidRDefault="00C851A3" w:rsidP="00DF1BE9">
            <w:pPr>
              <w:jc w:val="both"/>
            </w:pPr>
            <w:r>
              <w:rPr>
                <w:b/>
              </w:rPr>
              <w:t>Rozsah konzultací (soustředění)</w:t>
            </w:r>
          </w:p>
        </w:tc>
        <w:tc>
          <w:tcPr>
            <w:tcW w:w="889" w:type="dxa"/>
            <w:tcBorders>
              <w:top w:val="single" w:sz="2" w:space="0" w:color="auto"/>
            </w:tcBorders>
          </w:tcPr>
          <w:p w14:paraId="0F705314" w14:textId="77777777" w:rsidR="00C851A3" w:rsidRDefault="00C851A3" w:rsidP="00DF1BE9">
            <w:pPr>
              <w:jc w:val="both"/>
            </w:pPr>
          </w:p>
        </w:tc>
        <w:tc>
          <w:tcPr>
            <w:tcW w:w="4179" w:type="dxa"/>
            <w:gridSpan w:val="4"/>
            <w:tcBorders>
              <w:top w:val="single" w:sz="2" w:space="0" w:color="auto"/>
            </w:tcBorders>
            <w:shd w:val="clear" w:color="auto" w:fill="F7CAAC"/>
          </w:tcPr>
          <w:p w14:paraId="632FF0BE" w14:textId="77777777" w:rsidR="00C851A3" w:rsidRDefault="00C851A3" w:rsidP="00DF1BE9">
            <w:pPr>
              <w:jc w:val="both"/>
              <w:rPr>
                <w:b/>
              </w:rPr>
            </w:pPr>
            <w:r>
              <w:rPr>
                <w:b/>
              </w:rPr>
              <w:t xml:space="preserve">hodin </w:t>
            </w:r>
          </w:p>
        </w:tc>
      </w:tr>
      <w:tr w:rsidR="00C851A3" w14:paraId="7C571A8F" w14:textId="77777777" w:rsidTr="00DF1BE9">
        <w:tc>
          <w:tcPr>
            <w:tcW w:w="9855" w:type="dxa"/>
            <w:gridSpan w:val="8"/>
            <w:shd w:val="clear" w:color="auto" w:fill="F7CAAC"/>
          </w:tcPr>
          <w:p w14:paraId="735AC57C" w14:textId="77777777" w:rsidR="00C851A3" w:rsidRDefault="00C851A3" w:rsidP="00DF1BE9">
            <w:pPr>
              <w:jc w:val="both"/>
              <w:rPr>
                <w:b/>
              </w:rPr>
            </w:pPr>
            <w:r>
              <w:rPr>
                <w:b/>
              </w:rPr>
              <w:t>Informace o způsobu kontaktu s vyučujícím</w:t>
            </w:r>
          </w:p>
        </w:tc>
      </w:tr>
      <w:tr w:rsidR="00C851A3" w14:paraId="64592E20" w14:textId="77777777" w:rsidTr="00DF1BE9">
        <w:trPr>
          <w:trHeight w:val="1373"/>
        </w:trPr>
        <w:tc>
          <w:tcPr>
            <w:tcW w:w="9855" w:type="dxa"/>
            <w:gridSpan w:val="8"/>
          </w:tcPr>
          <w:p w14:paraId="34A2CB2C" w14:textId="77777777" w:rsidR="00C851A3" w:rsidRDefault="00C851A3" w:rsidP="00DF1BE9">
            <w:pPr>
              <w:jc w:val="both"/>
            </w:pPr>
          </w:p>
        </w:tc>
      </w:tr>
    </w:tbl>
    <w:p w14:paraId="4C4B64FB" w14:textId="77777777" w:rsidR="00C851A3" w:rsidRDefault="00C851A3" w:rsidP="00C851A3">
      <w:pPr>
        <w:spacing w:after="160" w:line="256" w:lineRule="auto"/>
      </w:pPr>
    </w:p>
    <w:p w14:paraId="036DC57B"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4D0BC6AD" w14:textId="77777777" w:rsidTr="00DF1BE9">
        <w:tc>
          <w:tcPr>
            <w:tcW w:w="9855" w:type="dxa"/>
            <w:gridSpan w:val="8"/>
            <w:tcBorders>
              <w:bottom w:val="double" w:sz="4" w:space="0" w:color="auto"/>
            </w:tcBorders>
            <w:shd w:val="clear" w:color="auto" w:fill="BDD6EE"/>
          </w:tcPr>
          <w:p w14:paraId="253DC06C" w14:textId="77777777" w:rsidR="00C851A3" w:rsidRDefault="00C851A3" w:rsidP="00DF1BE9">
            <w:pPr>
              <w:jc w:val="both"/>
              <w:rPr>
                <w:b/>
                <w:sz w:val="28"/>
              </w:rPr>
            </w:pPr>
            <w:r>
              <w:lastRenderedPageBreak/>
              <w:br w:type="page"/>
            </w:r>
            <w:r>
              <w:rPr>
                <w:b/>
                <w:sz w:val="28"/>
              </w:rPr>
              <w:t>B-III – Charakteristika studijního předmětu</w:t>
            </w:r>
          </w:p>
        </w:tc>
      </w:tr>
      <w:tr w:rsidR="00C851A3" w14:paraId="419DFA7C" w14:textId="77777777" w:rsidTr="00DF1BE9">
        <w:tc>
          <w:tcPr>
            <w:tcW w:w="3086" w:type="dxa"/>
            <w:tcBorders>
              <w:top w:val="double" w:sz="4" w:space="0" w:color="auto"/>
            </w:tcBorders>
            <w:shd w:val="clear" w:color="auto" w:fill="F7CAAC"/>
          </w:tcPr>
          <w:p w14:paraId="57D1B3B6"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22E8374B" w14:textId="77777777" w:rsidR="00C851A3" w:rsidRPr="00873C26" w:rsidRDefault="00C851A3" w:rsidP="00DF1BE9">
            <w:pPr>
              <w:jc w:val="both"/>
              <w:rPr>
                <w:b/>
              </w:rPr>
            </w:pPr>
            <w:r>
              <w:rPr>
                <w:b/>
              </w:rPr>
              <w:t>Financial Risk Management</w:t>
            </w:r>
          </w:p>
        </w:tc>
      </w:tr>
      <w:tr w:rsidR="00C851A3" w14:paraId="7D1A87D7" w14:textId="77777777" w:rsidTr="00DF1BE9">
        <w:tc>
          <w:tcPr>
            <w:tcW w:w="3086" w:type="dxa"/>
            <w:shd w:val="clear" w:color="auto" w:fill="F7CAAC"/>
          </w:tcPr>
          <w:p w14:paraId="649F3066" w14:textId="77777777" w:rsidR="00C851A3" w:rsidRDefault="00C851A3" w:rsidP="00DF1BE9">
            <w:pPr>
              <w:jc w:val="both"/>
              <w:rPr>
                <w:b/>
              </w:rPr>
            </w:pPr>
            <w:r>
              <w:rPr>
                <w:b/>
              </w:rPr>
              <w:t>Typ předmětu</w:t>
            </w:r>
          </w:p>
        </w:tc>
        <w:tc>
          <w:tcPr>
            <w:tcW w:w="3406" w:type="dxa"/>
            <w:gridSpan w:val="4"/>
          </w:tcPr>
          <w:p w14:paraId="4A10B297" w14:textId="77777777" w:rsidR="00C851A3" w:rsidRDefault="00C851A3" w:rsidP="00DF1BE9">
            <w:pPr>
              <w:jc w:val="both"/>
            </w:pPr>
            <w:r>
              <w:t>povinný</w:t>
            </w:r>
          </w:p>
        </w:tc>
        <w:tc>
          <w:tcPr>
            <w:tcW w:w="2695" w:type="dxa"/>
            <w:gridSpan w:val="2"/>
            <w:shd w:val="clear" w:color="auto" w:fill="F7CAAC"/>
          </w:tcPr>
          <w:p w14:paraId="7DA01628" w14:textId="77777777" w:rsidR="00C851A3" w:rsidRDefault="00C851A3" w:rsidP="00DF1BE9">
            <w:pPr>
              <w:jc w:val="both"/>
            </w:pPr>
            <w:r>
              <w:rPr>
                <w:b/>
              </w:rPr>
              <w:t>doporučený ročník / semestr</w:t>
            </w:r>
          </w:p>
        </w:tc>
        <w:tc>
          <w:tcPr>
            <w:tcW w:w="668" w:type="dxa"/>
          </w:tcPr>
          <w:p w14:paraId="017EEB6E" w14:textId="77777777" w:rsidR="00C851A3" w:rsidRDefault="00C851A3" w:rsidP="00DF1BE9">
            <w:pPr>
              <w:jc w:val="both"/>
            </w:pPr>
            <w:r>
              <w:t>2/LS</w:t>
            </w:r>
          </w:p>
        </w:tc>
      </w:tr>
      <w:tr w:rsidR="00C851A3" w14:paraId="3DD41252" w14:textId="77777777" w:rsidTr="00DF1BE9">
        <w:tc>
          <w:tcPr>
            <w:tcW w:w="3086" w:type="dxa"/>
            <w:shd w:val="clear" w:color="auto" w:fill="F7CAAC"/>
          </w:tcPr>
          <w:p w14:paraId="7DDA3BBD" w14:textId="77777777" w:rsidR="00C851A3" w:rsidRDefault="00C851A3" w:rsidP="00DF1BE9">
            <w:pPr>
              <w:jc w:val="both"/>
              <w:rPr>
                <w:b/>
              </w:rPr>
            </w:pPr>
            <w:r>
              <w:rPr>
                <w:b/>
              </w:rPr>
              <w:t>Rozsah studijního předmětu</w:t>
            </w:r>
          </w:p>
        </w:tc>
        <w:tc>
          <w:tcPr>
            <w:tcW w:w="1701" w:type="dxa"/>
            <w:gridSpan w:val="2"/>
          </w:tcPr>
          <w:p w14:paraId="3832B7F9" w14:textId="0A5CF3CE" w:rsidR="00C851A3" w:rsidRDefault="00C851A3" w:rsidP="00FD3188">
            <w:pPr>
              <w:jc w:val="both"/>
            </w:pPr>
            <w:r>
              <w:t xml:space="preserve">14p + </w:t>
            </w:r>
            <w:del w:id="3187" w:author="Eva Skýbová" w:date="2024-05-15T08:40:00Z">
              <w:r w:rsidDel="00DF1BE9">
                <w:delText>28c</w:delText>
              </w:r>
            </w:del>
            <w:ins w:id="3188" w:author="Eva Skýbová" w:date="2024-05-15T08:40:00Z">
              <w:r w:rsidR="00DF1BE9">
                <w:t>28s</w:t>
              </w:r>
            </w:ins>
          </w:p>
        </w:tc>
        <w:tc>
          <w:tcPr>
            <w:tcW w:w="889" w:type="dxa"/>
            <w:shd w:val="clear" w:color="auto" w:fill="F7CAAC"/>
          </w:tcPr>
          <w:p w14:paraId="0CC89E1B" w14:textId="77777777" w:rsidR="00C851A3" w:rsidRDefault="00C851A3" w:rsidP="00DF1BE9">
            <w:pPr>
              <w:jc w:val="both"/>
              <w:rPr>
                <w:b/>
              </w:rPr>
            </w:pPr>
            <w:r>
              <w:rPr>
                <w:b/>
              </w:rPr>
              <w:t xml:space="preserve">hod. </w:t>
            </w:r>
          </w:p>
        </w:tc>
        <w:tc>
          <w:tcPr>
            <w:tcW w:w="816" w:type="dxa"/>
          </w:tcPr>
          <w:p w14:paraId="076632B3" w14:textId="77777777" w:rsidR="00C851A3" w:rsidRDefault="00C851A3" w:rsidP="00DF1BE9">
            <w:pPr>
              <w:jc w:val="both"/>
            </w:pPr>
            <w:r>
              <w:t>42</w:t>
            </w:r>
          </w:p>
        </w:tc>
        <w:tc>
          <w:tcPr>
            <w:tcW w:w="2156" w:type="dxa"/>
            <w:shd w:val="clear" w:color="auto" w:fill="F7CAAC"/>
          </w:tcPr>
          <w:p w14:paraId="76B3BC0A" w14:textId="77777777" w:rsidR="00C851A3" w:rsidRDefault="00C851A3" w:rsidP="00DF1BE9">
            <w:pPr>
              <w:jc w:val="both"/>
              <w:rPr>
                <w:b/>
              </w:rPr>
            </w:pPr>
            <w:r>
              <w:rPr>
                <w:b/>
              </w:rPr>
              <w:t>kreditů</w:t>
            </w:r>
          </w:p>
        </w:tc>
        <w:tc>
          <w:tcPr>
            <w:tcW w:w="1207" w:type="dxa"/>
            <w:gridSpan w:val="2"/>
          </w:tcPr>
          <w:p w14:paraId="6841C29E" w14:textId="77777777" w:rsidR="00C851A3" w:rsidRDefault="00C851A3" w:rsidP="00DF1BE9">
            <w:pPr>
              <w:jc w:val="both"/>
            </w:pPr>
            <w:r>
              <w:t>4</w:t>
            </w:r>
          </w:p>
        </w:tc>
      </w:tr>
      <w:tr w:rsidR="00C851A3" w14:paraId="7D875805" w14:textId="77777777" w:rsidTr="00DF1BE9">
        <w:tc>
          <w:tcPr>
            <w:tcW w:w="3086" w:type="dxa"/>
            <w:shd w:val="clear" w:color="auto" w:fill="F7CAAC"/>
          </w:tcPr>
          <w:p w14:paraId="0BCFB559" w14:textId="77777777" w:rsidR="00C851A3" w:rsidRDefault="00C851A3" w:rsidP="00DF1BE9">
            <w:pPr>
              <w:jc w:val="both"/>
              <w:rPr>
                <w:b/>
                <w:sz w:val="22"/>
              </w:rPr>
            </w:pPr>
            <w:r>
              <w:rPr>
                <w:b/>
              </w:rPr>
              <w:t>Prerekvizity, korekvizity, ekvivalence</w:t>
            </w:r>
          </w:p>
        </w:tc>
        <w:tc>
          <w:tcPr>
            <w:tcW w:w="6769" w:type="dxa"/>
            <w:gridSpan w:val="7"/>
          </w:tcPr>
          <w:p w14:paraId="3A6CDDD7" w14:textId="159BC57D" w:rsidR="00C851A3" w:rsidRDefault="00C851A3" w:rsidP="00DF1BE9">
            <w:pPr>
              <w:jc w:val="both"/>
            </w:pPr>
            <w:del w:id="3189" w:author="Eva Skýbová" w:date="2024-05-15T08:40:00Z">
              <w:r w:rsidDel="00DF1BE9">
                <w:delText>prerekvizity: Podniková ekonomika, Řízení rizik I.</w:delText>
              </w:r>
            </w:del>
          </w:p>
        </w:tc>
      </w:tr>
      <w:tr w:rsidR="00C851A3" w14:paraId="46211B39" w14:textId="77777777" w:rsidTr="00DF1BE9">
        <w:tc>
          <w:tcPr>
            <w:tcW w:w="3086" w:type="dxa"/>
            <w:shd w:val="clear" w:color="auto" w:fill="F7CAAC"/>
          </w:tcPr>
          <w:p w14:paraId="4C48ACA1" w14:textId="77777777" w:rsidR="00C851A3" w:rsidRDefault="00C851A3" w:rsidP="00DF1BE9">
            <w:pPr>
              <w:jc w:val="both"/>
              <w:rPr>
                <w:b/>
              </w:rPr>
            </w:pPr>
            <w:r>
              <w:rPr>
                <w:b/>
              </w:rPr>
              <w:t>Způsob ověření studijních výsledků</w:t>
            </w:r>
          </w:p>
        </w:tc>
        <w:tc>
          <w:tcPr>
            <w:tcW w:w="3406" w:type="dxa"/>
            <w:gridSpan w:val="4"/>
          </w:tcPr>
          <w:p w14:paraId="1B137D39" w14:textId="77777777" w:rsidR="00C851A3" w:rsidRDefault="00C851A3" w:rsidP="00DF1BE9">
            <w:pPr>
              <w:jc w:val="both"/>
            </w:pPr>
            <w:r>
              <w:t>zápočet a zkouška</w:t>
            </w:r>
          </w:p>
        </w:tc>
        <w:tc>
          <w:tcPr>
            <w:tcW w:w="2156" w:type="dxa"/>
            <w:shd w:val="clear" w:color="auto" w:fill="F7CAAC"/>
          </w:tcPr>
          <w:p w14:paraId="55B7BA4A" w14:textId="77777777" w:rsidR="00C851A3" w:rsidRDefault="00C851A3" w:rsidP="00DF1BE9">
            <w:pPr>
              <w:jc w:val="both"/>
              <w:rPr>
                <w:b/>
              </w:rPr>
            </w:pPr>
            <w:r>
              <w:rPr>
                <w:b/>
              </w:rPr>
              <w:t>Forma výuky</w:t>
            </w:r>
          </w:p>
        </w:tc>
        <w:tc>
          <w:tcPr>
            <w:tcW w:w="1207" w:type="dxa"/>
            <w:gridSpan w:val="2"/>
          </w:tcPr>
          <w:p w14:paraId="047286C6" w14:textId="77777777" w:rsidR="00C851A3" w:rsidRDefault="00C851A3" w:rsidP="00DF1BE9">
            <w:pPr>
              <w:jc w:val="both"/>
            </w:pPr>
            <w:r>
              <w:t>přednášky</w:t>
            </w:r>
          </w:p>
          <w:p w14:paraId="38A8FDE5" w14:textId="7F6BC6DE" w:rsidR="00C851A3" w:rsidRDefault="00C851A3" w:rsidP="00DF1BE9">
            <w:pPr>
              <w:jc w:val="both"/>
            </w:pPr>
            <w:del w:id="3190" w:author="Eva Skýbová" w:date="2024-05-15T08:40:00Z">
              <w:r w:rsidDel="00DF1BE9">
                <w:delText>cvičení</w:delText>
              </w:r>
            </w:del>
            <w:ins w:id="3191" w:author="Eva Skýbová" w:date="2024-05-15T08:40:00Z">
              <w:r w:rsidR="00DF1BE9">
                <w:t>semináře</w:t>
              </w:r>
            </w:ins>
          </w:p>
        </w:tc>
      </w:tr>
      <w:tr w:rsidR="00C851A3" w14:paraId="4EC0E152" w14:textId="77777777" w:rsidTr="00DF1BE9">
        <w:tc>
          <w:tcPr>
            <w:tcW w:w="3086" w:type="dxa"/>
            <w:shd w:val="clear" w:color="auto" w:fill="F7CAAC"/>
          </w:tcPr>
          <w:p w14:paraId="7F1E3C29"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45F6E4A9" w14:textId="77777777" w:rsidR="00C851A3" w:rsidRDefault="00C851A3" w:rsidP="00DF1BE9">
            <w:pPr>
              <w:jc w:val="both"/>
            </w:pPr>
            <w:r>
              <w:t>Zápočet: aktivní účast na nejméně 80 % cvičení, absolvování zápočtového testu a získání nejméně 30 bodů dle bodového systému uveřejněného v systému Moodle.</w:t>
            </w:r>
          </w:p>
          <w:p w14:paraId="2BAEF34C" w14:textId="77777777" w:rsidR="00C851A3" w:rsidRDefault="00C851A3" w:rsidP="00DF1BE9">
            <w:pPr>
              <w:jc w:val="both"/>
            </w:pPr>
          </w:p>
          <w:p w14:paraId="71B88485" w14:textId="77777777" w:rsidR="00C851A3" w:rsidRDefault="00C851A3" w:rsidP="00DF1BE9">
            <w:pPr>
              <w:jc w:val="both"/>
            </w:pPr>
            <w:r>
              <w:t>Zkouška: kombinovaná (písemná, ústní).</w:t>
            </w:r>
          </w:p>
        </w:tc>
      </w:tr>
      <w:tr w:rsidR="00C851A3" w14:paraId="4859D9EB" w14:textId="77777777" w:rsidTr="00DF1BE9">
        <w:trPr>
          <w:trHeight w:val="397"/>
        </w:trPr>
        <w:tc>
          <w:tcPr>
            <w:tcW w:w="9855" w:type="dxa"/>
            <w:gridSpan w:val="8"/>
            <w:tcBorders>
              <w:top w:val="nil"/>
            </w:tcBorders>
          </w:tcPr>
          <w:p w14:paraId="5890DC22" w14:textId="77777777" w:rsidR="00C851A3" w:rsidRDefault="00C851A3" w:rsidP="00DF1BE9">
            <w:pPr>
              <w:jc w:val="both"/>
            </w:pPr>
          </w:p>
        </w:tc>
      </w:tr>
      <w:tr w:rsidR="00C851A3" w14:paraId="27E9FF00" w14:textId="77777777" w:rsidTr="00DF1BE9">
        <w:trPr>
          <w:trHeight w:val="197"/>
        </w:trPr>
        <w:tc>
          <w:tcPr>
            <w:tcW w:w="3086" w:type="dxa"/>
            <w:tcBorders>
              <w:top w:val="nil"/>
            </w:tcBorders>
            <w:shd w:val="clear" w:color="auto" w:fill="F7CAAC"/>
          </w:tcPr>
          <w:p w14:paraId="3A09F6D8" w14:textId="77777777" w:rsidR="00C851A3" w:rsidRDefault="00C851A3" w:rsidP="00DF1BE9">
            <w:pPr>
              <w:jc w:val="both"/>
              <w:rPr>
                <w:b/>
              </w:rPr>
            </w:pPr>
            <w:r>
              <w:rPr>
                <w:b/>
              </w:rPr>
              <w:t>Garant předmětu</w:t>
            </w:r>
          </w:p>
        </w:tc>
        <w:tc>
          <w:tcPr>
            <w:tcW w:w="6769" w:type="dxa"/>
            <w:gridSpan w:val="7"/>
            <w:tcBorders>
              <w:top w:val="nil"/>
            </w:tcBorders>
          </w:tcPr>
          <w:p w14:paraId="2B4F9A95" w14:textId="77777777" w:rsidR="00C851A3" w:rsidRDefault="00C851A3" w:rsidP="00DF1BE9">
            <w:pPr>
              <w:jc w:val="both"/>
            </w:pPr>
            <w:r>
              <w:t>Ing. Eva Hoke, Ph.D.</w:t>
            </w:r>
          </w:p>
        </w:tc>
      </w:tr>
      <w:tr w:rsidR="00C851A3" w14:paraId="54F7C23A" w14:textId="77777777" w:rsidTr="00DF1BE9">
        <w:trPr>
          <w:trHeight w:val="243"/>
        </w:trPr>
        <w:tc>
          <w:tcPr>
            <w:tcW w:w="3086" w:type="dxa"/>
            <w:tcBorders>
              <w:top w:val="nil"/>
            </w:tcBorders>
            <w:shd w:val="clear" w:color="auto" w:fill="F7CAAC"/>
          </w:tcPr>
          <w:p w14:paraId="56E877AB" w14:textId="77777777" w:rsidR="00C851A3" w:rsidRDefault="00C851A3" w:rsidP="00DF1BE9">
            <w:pPr>
              <w:jc w:val="both"/>
              <w:rPr>
                <w:b/>
              </w:rPr>
            </w:pPr>
            <w:r>
              <w:rPr>
                <w:b/>
              </w:rPr>
              <w:t>Zapojení garanta do výuky předmětu</w:t>
            </w:r>
          </w:p>
        </w:tc>
        <w:tc>
          <w:tcPr>
            <w:tcW w:w="6769" w:type="dxa"/>
            <w:gridSpan w:val="7"/>
            <w:tcBorders>
              <w:top w:val="nil"/>
            </w:tcBorders>
          </w:tcPr>
          <w:p w14:paraId="2F43BEB4" w14:textId="5C3B7AAF" w:rsidR="00C851A3" w:rsidRDefault="00C851A3" w:rsidP="00FD3188">
            <w:pPr>
              <w:jc w:val="both"/>
            </w:pPr>
            <w:r w:rsidRPr="007B7BD8">
              <w:t xml:space="preserve">Garant stanovuje obsah přednášek a </w:t>
            </w:r>
            <w:r>
              <w:t>cvičení</w:t>
            </w:r>
            <w:r w:rsidRPr="007B7BD8">
              <w:t xml:space="preserve"> a dohlíží na jejich jednotné vedení. Garant přímo </w:t>
            </w:r>
            <w:r>
              <w:t xml:space="preserve">zabezpečuje </w:t>
            </w:r>
            <w:del w:id="3192" w:author="Eva Skýbová" w:date="2024-05-15T08:41:00Z">
              <w:r w:rsidDel="00DF1BE9">
                <w:delText xml:space="preserve">57 </w:delText>
              </w:r>
            </w:del>
            <w:ins w:id="3193" w:author="Eva Skýbová" w:date="2024-05-15T08:41:00Z">
              <w:r w:rsidR="00DF1BE9">
                <w:t xml:space="preserve">100 </w:t>
              </w:r>
            </w:ins>
            <w:r w:rsidRPr="007B7BD8">
              <w:t>% přednášek</w:t>
            </w:r>
            <w:r>
              <w:t xml:space="preserve"> a 50 % seminářů</w:t>
            </w:r>
            <w:r w:rsidRPr="007B7BD8">
              <w:t>.</w:t>
            </w:r>
          </w:p>
        </w:tc>
      </w:tr>
      <w:tr w:rsidR="00C851A3" w14:paraId="58CF2859" w14:textId="77777777" w:rsidTr="00DF1BE9">
        <w:tc>
          <w:tcPr>
            <w:tcW w:w="3086" w:type="dxa"/>
            <w:shd w:val="clear" w:color="auto" w:fill="F7CAAC"/>
          </w:tcPr>
          <w:p w14:paraId="3FE305CF" w14:textId="77777777" w:rsidR="00C851A3" w:rsidRDefault="00C851A3" w:rsidP="00DF1BE9">
            <w:pPr>
              <w:jc w:val="both"/>
              <w:rPr>
                <w:b/>
              </w:rPr>
            </w:pPr>
            <w:r>
              <w:rPr>
                <w:b/>
              </w:rPr>
              <w:t>Vyučující</w:t>
            </w:r>
          </w:p>
          <w:p w14:paraId="0362AEC5" w14:textId="77777777" w:rsidR="00C851A3" w:rsidRDefault="00C851A3" w:rsidP="00DF1BE9">
            <w:pPr>
              <w:jc w:val="both"/>
              <w:rPr>
                <w:b/>
              </w:rPr>
            </w:pPr>
          </w:p>
        </w:tc>
        <w:tc>
          <w:tcPr>
            <w:tcW w:w="6769" w:type="dxa"/>
            <w:gridSpan w:val="7"/>
            <w:tcBorders>
              <w:bottom w:val="nil"/>
            </w:tcBorders>
          </w:tcPr>
          <w:p w14:paraId="7BD76380" w14:textId="322396D6" w:rsidR="00C851A3" w:rsidRDefault="00C851A3" w:rsidP="00DF1BE9">
            <w:pPr>
              <w:jc w:val="both"/>
            </w:pPr>
            <w:r>
              <w:t>Ing. Eva Hoke, Ph.D. – přednášející (</w:t>
            </w:r>
            <w:del w:id="3194" w:author="Eva Skýbová" w:date="2024-05-15T08:41:00Z">
              <w:r w:rsidDel="00DF1BE9">
                <w:delText xml:space="preserve">57 </w:delText>
              </w:r>
            </w:del>
            <w:ins w:id="3195" w:author="Eva Skýbová" w:date="2024-05-15T08:41:00Z">
              <w:r w:rsidR="00DF1BE9">
                <w:t xml:space="preserve">100 </w:t>
              </w:r>
            </w:ins>
            <w:r>
              <w:t xml:space="preserve">%), </w:t>
            </w:r>
            <w:del w:id="3196" w:author="Eva Skýbová" w:date="2024-05-15T08:41:00Z">
              <w:r w:rsidDel="00DF1BE9">
                <w:delText xml:space="preserve">cvičící </w:delText>
              </w:r>
            </w:del>
            <w:ins w:id="3197" w:author="Eva Skýbová" w:date="2024-05-15T08:41:00Z">
              <w:r w:rsidR="00DF1BE9">
                <w:t xml:space="preserve">vede semináře </w:t>
              </w:r>
            </w:ins>
            <w:r>
              <w:t>(50 %)</w:t>
            </w:r>
          </w:p>
          <w:p w14:paraId="11111E96" w14:textId="76D62BD8" w:rsidR="00C851A3" w:rsidRDefault="00C851A3" w:rsidP="00FD3188">
            <w:pPr>
              <w:jc w:val="both"/>
            </w:pPr>
            <w:r>
              <w:t>Ing. et Ing. Jiří Konečný, Ph.D. –</w:t>
            </w:r>
            <w:del w:id="3198" w:author="Eva Skýbová" w:date="2024-05-15T08:41:00Z">
              <w:r w:rsidDel="00DF1BE9">
                <w:delText xml:space="preserve"> přednášející (43 %), </w:delText>
              </w:r>
            </w:del>
            <w:ins w:id="3199" w:author="Eva Skýbová" w:date="2024-05-15T08:41:00Z">
              <w:r w:rsidR="00DF1BE9">
                <w:t xml:space="preserve"> </w:t>
              </w:r>
            </w:ins>
            <w:del w:id="3200" w:author="Eva Skýbová" w:date="2024-05-15T08:41:00Z">
              <w:r w:rsidDel="00DF1BE9">
                <w:delText xml:space="preserve">cvičící </w:delText>
              </w:r>
            </w:del>
            <w:ins w:id="3201" w:author="Eva Skýbová" w:date="2024-05-15T08:41:00Z">
              <w:r w:rsidR="00DF1BE9">
                <w:t xml:space="preserve">vede semináře </w:t>
              </w:r>
            </w:ins>
            <w:r>
              <w:t>(50 %)</w:t>
            </w:r>
          </w:p>
        </w:tc>
      </w:tr>
      <w:tr w:rsidR="00C851A3" w14:paraId="5B01D4DA" w14:textId="77777777" w:rsidTr="00DF1BE9">
        <w:trPr>
          <w:trHeight w:val="397"/>
        </w:trPr>
        <w:tc>
          <w:tcPr>
            <w:tcW w:w="9855" w:type="dxa"/>
            <w:gridSpan w:val="8"/>
            <w:tcBorders>
              <w:top w:val="nil"/>
            </w:tcBorders>
          </w:tcPr>
          <w:p w14:paraId="1E4BBF97" w14:textId="77777777" w:rsidR="00C851A3" w:rsidRDefault="00C851A3" w:rsidP="00DF1BE9">
            <w:pPr>
              <w:jc w:val="both"/>
            </w:pPr>
          </w:p>
        </w:tc>
      </w:tr>
      <w:tr w:rsidR="00C851A3" w14:paraId="1EF2A83A" w14:textId="77777777" w:rsidTr="00DF1BE9">
        <w:tc>
          <w:tcPr>
            <w:tcW w:w="3086" w:type="dxa"/>
            <w:shd w:val="clear" w:color="auto" w:fill="F7CAAC"/>
          </w:tcPr>
          <w:p w14:paraId="704F9698" w14:textId="77777777" w:rsidR="00C851A3" w:rsidRDefault="00C851A3" w:rsidP="00DF1BE9">
            <w:pPr>
              <w:jc w:val="both"/>
              <w:rPr>
                <w:b/>
              </w:rPr>
            </w:pPr>
            <w:r>
              <w:rPr>
                <w:b/>
              </w:rPr>
              <w:t>Stručná anotace předmětu</w:t>
            </w:r>
          </w:p>
        </w:tc>
        <w:tc>
          <w:tcPr>
            <w:tcW w:w="6769" w:type="dxa"/>
            <w:gridSpan w:val="7"/>
            <w:tcBorders>
              <w:bottom w:val="nil"/>
            </w:tcBorders>
          </w:tcPr>
          <w:p w14:paraId="38513889" w14:textId="77777777" w:rsidR="00C851A3" w:rsidRDefault="00C851A3" w:rsidP="00DF1BE9">
            <w:pPr>
              <w:jc w:val="both"/>
            </w:pPr>
          </w:p>
        </w:tc>
      </w:tr>
      <w:tr w:rsidR="00C851A3" w14:paraId="6CAD8209" w14:textId="77777777" w:rsidTr="00DF1BE9">
        <w:trPr>
          <w:trHeight w:val="3938"/>
        </w:trPr>
        <w:tc>
          <w:tcPr>
            <w:tcW w:w="9855" w:type="dxa"/>
            <w:gridSpan w:val="8"/>
            <w:tcBorders>
              <w:top w:val="nil"/>
              <w:bottom w:val="single" w:sz="12" w:space="0" w:color="auto"/>
            </w:tcBorders>
          </w:tcPr>
          <w:p w14:paraId="5E2C8559" w14:textId="77777777" w:rsidR="00C851A3" w:rsidRDefault="00C851A3" w:rsidP="00DF1BE9">
            <w:pPr>
              <w:jc w:val="both"/>
            </w:pPr>
            <w:r w:rsidRPr="003E78AE">
              <w:t xml:space="preserve">Cílem předmětu je </w:t>
            </w:r>
            <w:r>
              <w:t>blíže seznámit posluchače s finančními riziky, které patří k nejakcentovanějším typům rizik v korporátním sektoru. Studenti</w:t>
            </w:r>
            <w:r w:rsidRPr="003E78AE">
              <w:t xml:space="preserve"> se seznámí s jednotlivými druhy finančních rizik a vazbami mezi nimi, bude vysvětleno</w:t>
            </w:r>
            <w:r>
              <w:t>,</w:t>
            </w:r>
            <w:r w:rsidRPr="003E78AE">
              <w:t xml:space="preserve"> jak lze jednotlivá finanční rizika měřit a jakými způsoby je možné tato rizika ovlivňovat. </w:t>
            </w:r>
            <w:r>
              <w:t xml:space="preserve">Student, který předmět úspěšně absolvuje, by měl být schopen jednotlivá finanční rizika správně klasifikovat, identifikovat jejich zdroje, komplexně posoudit finanční zdraví podniku a vymezit nástroje, kterými je možné jednotlivé typy finančních rizik snížit. </w:t>
            </w:r>
          </w:p>
          <w:p w14:paraId="6D047DB9" w14:textId="77777777" w:rsidR="00C851A3" w:rsidRDefault="00C851A3" w:rsidP="00DF1BE9">
            <w:pPr>
              <w:jc w:val="both"/>
            </w:pPr>
          </w:p>
          <w:p w14:paraId="60580C9B" w14:textId="77777777" w:rsidR="00C851A3" w:rsidRDefault="00C851A3" w:rsidP="00DF1BE9">
            <w:pPr>
              <w:jc w:val="both"/>
            </w:pPr>
            <w:r>
              <w:t>Vyučovaná témata:</w:t>
            </w:r>
          </w:p>
          <w:p w14:paraId="2CE86D74" w14:textId="77777777" w:rsidR="00C851A3" w:rsidRDefault="00C851A3" w:rsidP="00C851A3">
            <w:pPr>
              <w:pStyle w:val="Odstavecseseznamem"/>
              <w:numPr>
                <w:ilvl w:val="0"/>
                <w:numId w:val="17"/>
              </w:numPr>
              <w:jc w:val="both"/>
            </w:pPr>
            <w:r>
              <w:t>Úvod do problematiky finančních rizik – definice, klasifikace, potřeba jejich ovládání;</w:t>
            </w:r>
          </w:p>
          <w:p w14:paraId="6BBBB821" w14:textId="77777777" w:rsidR="00C851A3" w:rsidRDefault="00C851A3" w:rsidP="00C851A3">
            <w:pPr>
              <w:pStyle w:val="Odstavecseseznamem"/>
              <w:numPr>
                <w:ilvl w:val="0"/>
                <w:numId w:val="17"/>
              </w:numPr>
              <w:jc w:val="both"/>
            </w:pPr>
            <w:r>
              <w:t>Zdroje informací pro finanční analýzu – sběr dat, veřejné registry, účetní výkazy a přístupy k jejich sestavování;</w:t>
            </w:r>
          </w:p>
          <w:p w14:paraId="1B93C4A6" w14:textId="77777777" w:rsidR="00C851A3" w:rsidRDefault="00C851A3" w:rsidP="00C851A3">
            <w:pPr>
              <w:pStyle w:val="Odstavecseseznamem"/>
              <w:numPr>
                <w:ilvl w:val="0"/>
                <w:numId w:val="17"/>
              </w:numPr>
              <w:jc w:val="both"/>
            </w:pPr>
            <w:r>
              <w:t>Finanční analýza – přístupy, metody, ukazatele;</w:t>
            </w:r>
          </w:p>
          <w:p w14:paraId="0EEBD51F" w14:textId="77777777" w:rsidR="00C851A3" w:rsidRDefault="00C851A3" w:rsidP="00C851A3">
            <w:pPr>
              <w:pStyle w:val="Odstavecseseznamem"/>
              <w:numPr>
                <w:ilvl w:val="0"/>
                <w:numId w:val="17"/>
              </w:numPr>
              <w:jc w:val="both"/>
            </w:pPr>
            <w:r>
              <w:t>Financování podniku – zdroje financování, specifika dluhového financování, princip finanční páky;</w:t>
            </w:r>
          </w:p>
          <w:p w14:paraId="085BBE50" w14:textId="77777777" w:rsidR="00C851A3" w:rsidRDefault="00C851A3" w:rsidP="00C851A3">
            <w:pPr>
              <w:pStyle w:val="Odstavecseseznamem"/>
              <w:numPr>
                <w:ilvl w:val="0"/>
                <w:numId w:val="17"/>
              </w:numPr>
              <w:jc w:val="both"/>
            </w:pPr>
            <w:r>
              <w:t>Investiční rizika – analýza tržních příležitostí, sestavení investičního portfolia, analýza návratnosti;</w:t>
            </w:r>
          </w:p>
          <w:p w14:paraId="42A0B171" w14:textId="77777777" w:rsidR="00C851A3" w:rsidRDefault="00C851A3" w:rsidP="00C851A3">
            <w:pPr>
              <w:pStyle w:val="Odstavecseseznamem"/>
              <w:numPr>
                <w:ilvl w:val="0"/>
                <w:numId w:val="17"/>
              </w:numPr>
              <w:jc w:val="both"/>
            </w:pPr>
            <w:r>
              <w:t>Nákladový management – klasifikace nákladů, modelování nákladů, cesty k nákladovým úsporám;</w:t>
            </w:r>
          </w:p>
          <w:p w14:paraId="29C4269A" w14:textId="77777777" w:rsidR="00C851A3" w:rsidRDefault="00C851A3" w:rsidP="00C851A3">
            <w:pPr>
              <w:pStyle w:val="Odstavecseseznamem"/>
              <w:numPr>
                <w:ilvl w:val="0"/>
                <w:numId w:val="17"/>
              </w:numPr>
              <w:jc w:val="both"/>
            </w:pPr>
            <w:r>
              <w:t>Kalkulace nákladů – typový kalkulační vzorec, metoda prostým dělením, dělením s ekvivalenčními čísly, přirážková, kalkulace variabilních nákladů;</w:t>
            </w:r>
          </w:p>
          <w:p w14:paraId="6509A0A9" w14:textId="77777777" w:rsidR="00C851A3" w:rsidRDefault="00C851A3" w:rsidP="00C851A3">
            <w:pPr>
              <w:pStyle w:val="Odstavecseseznamem"/>
              <w:numPr>
                <w:ilvl w:val="0"/>
                <w:numId w:val="17"/>
              </w:numPr>
              <w:jc w:val="both"/>
            </w:pPr>
            <w:r>
              <w:t xml:space="preserve">Odpisování dlouhodobého majetku – princip odpisování, odpisování dlouhodobého hmotného a dlouhodobého nehmotného majetku; </w:t>
            </w:r>
          </w:p>
          <w:p w14:paraId="3D654E82" w14:textId="77777777" w:rsidR="00C851A3" w:rsidRDefault="00C851A3" w:rsidP="00C851A3">
            <w:pPr>
              <w:pStyle w:val="Odstavecseseznamem"/>
              <w:numPr>
                <w:ilvl w:val="0"/>
                <w:numId w:val="17"/>
              </w:numPr>
              <w:jc w:val="both"/>
            </w:pPr>
            <w:r>
              <w:t>Rozpočetnictví – funkce podnikových rozpočtů a přístupy k jejich tvorbě, finanční ukazatele v rozpočtech, analýza odchylek, alternativní přístupy (Zero-based budgeting, Beyond budgeting);</w:t>
            </w:r>
          </w:p>
          <w:p w14:paraId="7281A644" w14:textId="77777777" w:rsidR="00C851A3" w:rsidRDefault="00C851A3" w:rsidP="00C851A3">
            <w:pPr>
              <w:pStyle w:val="Odstavecseseznamem"/>
              <w:numPr>
                <w:ilvl w:val="0"/>
                <w:numId w:val="17"/>
              </w:numPr>
              <w:jc w:val="both"/>
            </w:pPr>
            <w:r>
              <w:t>Měření výkonnosti podniků v kontextu ukazatelů KPI – specifika ukazatelů KPI dle odvětví, vazba měření výkonnosti a hodnocení zaměstnanců;</w:t>
            </w:r>
          </w:p>
          <w:p w14:paraId="72D4851F" w14:textId="77777777" w:rsidR="00C851A3" w:rsidRDefault="00C851A3" w:rsidP="00C851A3">
            <w:pPr>
              <w:pStyle w:val="Odstavecseseznamem"/>
              <w:numPr>
                <w:ilvl w:val="0"/>
                <w:numId w:val="17"/>
              </w:numPr>
              <w:jc w:val="both"/>
            </w:pPr>
            <w:r>
              <w:t>Kreditní rizika a rizika likvidity – faktoring a forfaiting, státní záruky na bankovní úvěry, leasing, finanční deriváty;</w:t>
            </w:r>
          </w:p>
          <w:p w14:paraId="5E03F15E" w14:textId="77777777" w:rsidR="00C851A3" w:rsidRDefault="00C851A3" w:rsidP="00C851A3">
            <w:pPr>
              <w:pStyle w:val="Odstavecseseznamem"/>
              <w:numPr>
                <w:ilvl w:val="0"/>
                <w:numId w:val="17"/>
              </w:numPr>
              <w:jc w:val="both"/>
            </w:pPr>
            <w:r>
              <w:t>Měnová rizika – měnové forwardy, finanční deriváty;</w:t>
            </w:r>
          </w:p>
          <w:p w14:paraId="584F8DC5" w14:textId="77777777" w:rsidR="00C851A3" w:rsidRDefault="00C851A3" w:rsidP="00C851A3">
            <w:pPr>
              <w:pStyle w:val="Odstavecseseznamem"/>
              <w:numPr>
                <w:ilvl w:val="0"/>
                <w:numId w:val="17"/>
              </w:numPr>
              <w:jc w:val="both"/>
            </w:pPr>
            <w:r>
              <w:t>Nástroje platebního styku – směnky, dokumentární platby;</w:t>
            </w:r>
          </w:p>
          <w:p w14:paraId="7EFEAA9C" w14:textId="77777777" w:rsidR="00C851A3" w:rsidRDefault="00C851A3" w:rsidP="00C851A3">
            <w:pPr>
              <w:pStyle w:val="Odstavecseseznamem"/>
              <w:numPr>
                <w:ilvl w:val="0"/>
                <w:numId w:val="17"/>
              </w:numPr>
              <w:jc w:val="both"/>
            </w:pPr>
            <w:r>
              <w:t>Řízení cash flow v podmínkách krize – rozbor případové studie.</w:t>
            </w:r>
          </w:p>
          <w:p w14:paraId="0AE42008" w14:textId="77777777" w:rsidR="00C851A3" w:rsidRDefault="00C851A3" w:rsidP="00DF1BE9">
            <w:pPr>
              <w:jc w:val="both"/>
            </w:pPr>
          </w:p>
        </w:tc>
      </w:tr>
      <w:tr w:rsidR="00C851A3" w14:paraId="22093FC2"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76276C6"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7736C28" w14:textId="77777777" w:rsidR="00C851A3" w:rsidRDefault="00C851A3" w:rsidP="00DF1BE9">
            <w:pPr>
              <w:jc w:val="both"/>
            </w:pPr>
          </w:p>
        </w:tc>
      </w:tr>
      <w:tr w:rsidR="00C851A3" w14:paraId="4221C045" w14:textId="77777777" w:rsidTr="00DF1BE9">
        <w:trPr>
          <w:trHeight w:val="1497"/>
        </w:trPr>
        <w:tc>
          <w:tcPr>
            <w:tcW w:w="9855" w:type="dxa"/>
            <w:gridSpan w:val="8"/>
            <w:tcBorders>
              <w:top w:val="nil"/>
              <w:bottom w:val="single" w:sz="2" w:space="0" w:color="auto"/>
            </w:tcBorders>
          </w:tcPr>
          <w:p w14:paraId="57DFA774" w14:textId="77777777" w:rsidR="00C851A3" w:rsidRPr="00405D84" w:rsidRDefault="00C851A3" w:rsidP="00DF1BE9">
            <w:pPr>
              <w:jc w:val="both"/>
              <w:rPr>
                <w:b/>
              </w:rPr>
            </w:pPr>
            <w:r w:rsidRPr="00405D84">
              <w:rPr>
                <w:b/>
              </w:rPr>
              <w:t>Povinná literatura:</w:t>
            </w:r>
          </w:p>
          <w:p w14:paraId="3A27ECE6" w14:textId="77777777" w:rsidR="00C851A3" w:rsidRDefault="00C851A3" w:rsidP="00DF1BE9">
            <w:pPr>
              <w:jc w:val="both"/>
            </w:pPr>
            <w:r w:rsidRPr="00405D84">
              <w:t xml:space="preserve">KLJUČNIKOV, Aleksandr. </w:t>
            </w:r>
            <w:r w:rsidRPr="00405D84">
              <w:rPr>
                <w:i/>
              </w:rPr>
              <w:t xml:space="preserve">Financial </w:t>
            </w:r>
            <w:r>
              <w:rPr>
                <w:i/>
              </w:rPr>
              <w:t>M</w:t>
            </w:r>
            <w:r w:rsidRPr="00405D84">
              <w:rPr>
                <w:i/>
              </w:rPr>
              <w:t xml:space="preserve">anagement in the </w:t>
            </w:r>
            <w:r>
              <w:rPr>
                <w:i/>
              </w:rPr>
              <w:t>S</w:t>
            </w:r>
            <w:r w:rsidRPr="00405D84">
              <w:rPr>
                <w:i/>
              </w:rPr>
              <w:t>egment of SMEs</w:t>
            </w:r>
            <w:r w:rsidRPr="00405D84">
              <w:t>. Praha: Wolters Kluwer, 2017.</w:t>
            </w:r>
            <w:r>
              <w:t xml:space="preserve"> </w:t>
            </w:r>
            <w:r w:rsidRPr="00405D84">
              <w:t>ISBN 978-80-7552-585-7.</w:t>
            </w:r>
          </w:p>
          <w:p w14:paraId="28B812A4" w14:textId="77777777" w:rsidR="00C851A3" w:rsidRDefault="00C851A3" w:rsidP="00DF1BE9">
            <w:pPr>
              <w:jc w:val="both"/>
            </w:pPr>
            <w:r w:rsidRPr="00405D84">
              <w:t xml:space="preserve">ZMEŠKAL, Zdeněk; ČULÍK, Miroslav a TICHÝ, Tomáš. </w:t>
            </w:r>
            <w:r w:rsidRPr="00405D84">
              <w:rPr>
                <w:i/>
              </w:rPr>
              <w:t>Financial decision-making under risk: workbook with solutions</w:t>
            </w:r>
            <w:r w:rsidRPr="00405D84">
              <w:t xml:space="preserve">. 2nd </w:t>
            </w:r>
            <w:r>
              <w:t>R</w:t>
            </w:r>
            <w:r w:rsidRPr="00405D84">
              <w:t xml:space="preserve">evised </w:t>
            </w:r>
            <w:r>
              <w:t>E</w:t>
            </w:r>
            <w:r w:rsidRPr="00405D84">
              <w:t>dition. Ostrava: VŠB-TU Ostrava, 2018. ISBN 978-80-248-4217-2.</w:t>
            </w:r>
          </w:p>
          <w:p w14:paraId="38AFE450" w14:textId="77777777" w:rsidR="00C851A3" w:rsidRDefault="00C851A3" w:rsidP="00DF1BE9">
            <w:pPr>
              <w:jc w:val="both"/>
            </w:pPr>
            <w:r w:rsidRPr="00FA35DC">
              <w:t xml:space="preserve">VERNIMMEN, Pierre; QUIRY, Pascal; DALLOCCHIO, Maurizio; LE FUR, Yann a SALVI, Antonio. </w:t>
            </w:r>
            <w:r w:rsidRPr="00FA35DC">
              <w:rPr>
                <w:i/>
              </w:rPr>
              <w:t>Corporate finance: theory and practice</w:t>
            </w:r>
            <w:r w:rsidRPr="00FA35DC">
              <w:t>. Chichester: Wiley, 2018. ISBN 9781119424482.</w:t>
            </w:r>
          </w:p>
          <w:p w14:paraId="4ED69685" w14:textId="77777777" w:rsidR="00C851A3" w:rsidRDefault="00C851A3" w:rsidP="00DF1BE9">
            <w:pPr>
              <w:jc w:val="both"/>
              <w:rPr>
                <w:b/>
              </w:rPr>
            </w:pPr>
          </w:p>
          <w:p w14:paraId="195954C5" w14:textId="77777777" w:rsidR="00C851A3" w:rsidRDefault="00C851A3" w:rsidP="00DF1BE9">
            <w:pPr>
              <w:jc w:val="both"/>
              <w:rPr>
                <w:b/>
              </w:rPr>
            </w:pPr>
          </w:p>
          <w:p w14:paraId="1315C4FD" w14:textId="77777777" w:rsidR="00C851A3" w:rsidRDefault="00C851A3" w:rsidP="00DF1BE9">
            <w:pPr>
              <w:jc w:val="both"/>
              <w:rPr>
                <w:b/>
              </w:rPr>
            </w:pPr>
          </w:p>
          <w:p w14:paraId="4532D2F6" w14:textId="77777777" w:rsidR="00C851A3" w:rsidRPr="0071345E" w:rsidRDefault="00C851A3" w:rsidP="00DF1BE9">
            <w:pPr>
              <w:jc w:val="both"/>
              <w:rPr>
                <w:b/>
              </w:rPr>
            </w:pPr>
            <w:r w:rsidRPr="0071345E">
              <w:rPr>
                <w:b/>
              </w:rPr>
              <w:lastRenderedPageBreak/>
              <w:t>Doporučená literatura:</w:t>
            </w:r>
          </w:p>
          <w:p w14:paraId="49D3F1EC" w14:textId="77777777" w:rsidR="00C851A3" w:rsidRDefault="00C851A3" w:rsidP="00DF1BE9">
            <w:pPr>
              <w:jc w:val="both"/>
            </w:pPr>
            <w:r w:rsidRPr="00924F58">
              <w:t xml:space="preserve">DRURY, Colin. </w:t>
            </w:r>
            <w:r w:rsidRPr="00924F58">
              <w:rPr>
                <w:i/>
              </w:rPr>
              <w:t>Management and Cost Accounting</w:t>
            </w:r>
            <w:r w:rsidRPr="00924F58">
              <w:t xml:space="preserve">. Eleventh </w:t>
            </w:r>
            <w:r>
              <w:t>E</w:t>
            </w:r>
            <w:r w:rsidRPr="00924F58">
              <w:t>dition. Australia: Cengage, 2021. ISBN 978-1-4737-7361-5.</w:t>
            </w:r>
          </w:p>
          <w:p w14:paraId="62F4BA4E" w14:textId="77777777" w:rsidR="00C851A3" w:rsidRDefault="00C851A3" w:rsidP="00DF1BE9">
            <w:pPr>
              <w:jc w:val="both"/>
            </w:pPr>
            <w:r w:rsidRPr="000D0375">
              <w:t xml:space="preserve">ZOPOUNIDIS, Constantin a GALARIOTIS, Emilios. </w:t>
            </w:r>
            <w:r w:rsidRPr="00EB4BF8">
              <w:rPr>
                <w:i/>
              </w:rPr>
              <w:t xml:space="preserve">Quantitative </w:t>
            </w:r>
            <w:r>
              <w:rPr>
                <w:i/>
              </w:rPr>
              <w:t>F</w:t>
            </w:r>
            <w:r w:rsidRPr="00EB4BF8">
              <w:rPr>
                <w:i/>
              </w:rPr>
              <w:t xml:space="preserve">inancial </w:t>
            </w:r>
            <w:r>
              <w:rPr>
                <w:i/>
              </w:rPr>
              <w:t>R</w:t>
            </w:r>
            <w:r w:rsidRPr="00EB4BF8">
              <w:rPr>
                <w:i/>
              </w:rPr>
              <w:t xml:space="preserve">isk </w:t>
            </w:r>
            <w:r>
              <w:rPr>
                <w:i/>
              </w:rPr>
              <w:t>M</w:t>
            </w:r>
            <w:r w:rsidRPr="00EB4BF8">
              <w:rPr>
                <w:i/>
              </w:rPr>
              <w:t xml:space="preserve">anagement: </w:t>
            </w:r>
            <w:r>
              <w:rPr>
                <w:i/>
              </w:rPr>
              <w:t>T</w:t>
            </w:r>
            <w:r w:rsidRPr="00EB4BF8">
              <w:rPr>
                <w:i/>
              </w:rPr>
              <w:t xml:space="preserve">heory and </w:t>
            </w:r>
            <w:r>
              <w:rPr>
                <w:i/>
              </w:rPr>
              <w:t>P</w:t>
            </w:r>
            <w:r w:rsidRPr="00EB4BF8">
              <w:rPr>
                <w:i/>
              </w:rPr>
              <w:t>ractice</w:t>
            </w:r>
            <w:r w:rsidRPr="000D0375">
              <w:t xml:space="preserve">. Hoboken, New Jersey: Wiley, 2015. Dostupné z: </w:t>
            </w:r>
            <w:r w:rsidRPr="000F1E84">
              <w:t>https://doi.org/9781118738405</w:t>
            </w:r>
            <w:r w:rsidRPr="000D0375">
              <w:t>.</w:t>
            </w:r>
          </w:p>
          <w:p w14:paraId="619C3ECA" w14:textId="77777777" w:rsidR="00C851A3" w:rsidRDefault="00C851A3" w:rsidP="00DF1BE9">
            <w:pPr>
              <w:jc w:val="both"/>
            </w:pPr>
          </w:p>
        </w:tc>
      </w:tr>
      <w:tr w:rsidR="00C851A3" w14:paraId="7D0CAE27"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3D9FEB2" w14:textId="77777777" w:rsidR="00C851A3" w:rsidRDefault="00C851A3" w:rsidP="00DF1BE9">
            <w:pPr>
              <w:jc w:val="center"/>
              <w:rPr>
                <w:b/>
              </w:rPr>
            </w:pPr>
            <w:r>
              <w:rPr>
                <w:b/>
              </w:rPr>
              <w:lastRenderedPageBreak/>
              <w:t>Informace ke kombinované nebo distanční formě</w:t>
            </w:r>
          </w:p>
        </w:tc>
      </w:tr>
      <w:tr w:rsidR="00C851A3" w14:paraId="3880DC76" w14:textId="77777777" w:rsidTr="00DF1BE9">
        <w:tc>
          <w:tcPr>
            <w:tcW w:w="4787" w:type="dxa"/>
            <w:gridSpan w:val="3"/>
            <w:tcBorders>
              <w:top w:val="single" w:sz="2" w:space="0" w:color="auto"/>
            </w:tcBorders>
            <w:shd w:val="clear" w:color="auto" w:fill="F7CAAC"/>
          </w:tcPr>
          <w:p w14:paraId="6A8216E9" w14:textId="77777777" w:rsidR="00C851A3" w:rsidRDefault="00C851A3" w:rsidP="00DF1BE9">
            <w:pPr>
              <w:jc w:val="both"/>
            </w:pPr>
            <w:r>
              <w:rPr>
                <w:b/>
              </w:rPr>
              <w:t>Rozsah konzultací (soustředění)</w:t>
            </w:r>
          </w:p>
        </w:tc>
        <w:tc>
          <w:tcPr>
            <w:tcW w:w="889" w:type="dxa"/>
            <w:tcBorders>
              <w:top w:val="single" w:sz="2" w:space="0" w:color="auto"/>
            </w:tcBorders>
          </w:tcPr>
          <w:p w14:paraId="1BB5D585" w14:textId="77777777" w:rsidR="00C851A3" w:rsidRDefault="00C851A3" w:rsidP="00DF1BE9">
            <w:pPr>
              <w:jc w:val="both"/>
            </w:pPr>
          </w:p>
        </w:tc>
        <w:tc>
          <w:tcPr>
            <w:tcW w:w="4179" w:type="dxa"/>
            <w:gridSpan w:val="4"/>
            <w:tcBorders>
              <w:top w:val="single" w:sz="2" w:space="0" w:color="auto"/>
            </w:tcBorders>
            <w:shd w:val="clear" w:color="auto" w:fill="F7CAAC"/>
          </w:tcPr>
          <w:p w14:paraId="29CCFFDF" w14:textId="77777777" w:rsidR="00C851A3" w:rsidRDefault="00C851A3" w:rsidP="00DF1BE9">
            <w:pPr>
              <w:jc w:val="both"/>
              <w:rPr>
                <w:b/>
              </w:rPr>
            </w:pPr>
            <w:r>
              <w:rPr>
                <w:b/>
              </w:rPr>
              <w:t xml:space="preserve">hodin </w:t>
            </w:r>
          </w:p>
        </w:tc>
      </w:tr>
      <w:tr w:rsidR="00C851A3" w14:paraId="220DA9A9" w14:textId="77777777" w:rsidTr="00DF1BE9">
        <w:tc>
          <w:tcPr>
            <w:tcW w:w="9855" w:type="dxa"/>
            <w:gridSpan w:val="8"/>
            <w:shd w:val="clear" w:color="auto" w:fill="F7CAAC"/>
          </w:tcPr>
          <w:p w14:paraId="42967B86" w14:textId="77777777" w:rsidR="00C851A3" w:rsidRDefault="00C851A3" w:rsidP="00DF1BE9">
            <w:pPr>
              <w:jc w:val="both"/>
              <w:rPr>
                <w:b/>
              </w:rPr>
            </w:pPr>
            <w:r>
              <w:rPr>
                <w:b/>
              </w:rPr>
              <w:t>Informace o způsobu kontaktu s vyučujícím</w:t>
            </w:r>
          </w:p>
        </w:tc>
      </w:tr>
      <w:tr w:rsidR="00C851A3" w14:paraId="079A6D97" w14:textId="77777777" w:rsidTr="00DF1BE9">
        <w:trPr>
          <w:trHeight w:val="1373"/>
        </w:trPr>
        <w:tc>
          <w:tcPr>
            <w:tcW w:w="9855" w:type="dxa"/>
            <w:gridSpan w:val="8"/>
          </w:tcPr>
          <w:p w14:paraId="0132740B" w14:textId="77777777" w:rsidR="00C851A3" w:rsidRDefault="00C851A3" w:rsidP="00DF1BE9">
            <w:pPr>
              <w:jc w:val="both"/>
            </w:pPr>
          </w:p>
        </w:tc>
      </w:tr>
    </w:tbl>
    <w:p w14:paraId="4A6AF80C" w14:textId="77777777" w:rsidR="00C851A3" w:rsidRDefault="00C851A3" w:rsidP="00C851A3">
      <w:pPr>
        <w:spacing w:after="160" w:line="256" w:lineRule="auto"/>
      </w:pPr>
    </w:p>
    <w:p w14:paraId="04BAC090"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63980168" w14:textId="77777777" w:rsidTr="00DF1BE9">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B7A082B" w14:textId="77777777" w:rsidR="00C851A3" w:rsidRDefault="00C851A3" w:rsidP="00DF1BE9">
            <w:pPr>
              <w:jc w:val="both"/>
              <w:rPr>
                <w:b/>
                <w:sz w:val="28"/>
              </w:rPr>
            </w:pPr>
            <w:r>
              <w:lastRenderedPageBreak/>
              <w:br w:type="page"/>
            </w:r>
            <w:r>
              <w:rPr>
                <w:b/>
                <w:sz w:val="28"/>
              </w:rPr>
              <w:t>B-III – Charakteristika studijního předmětu</w:t>
            </w:r>
          </w:p>
        </w:tc>
      </w:tr>
      <w:tr w:rsidR="00C851A3" w14:paraId="077B2576" w14:textId="77777777" w:rsidTr="00DF1BE9">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97ADDED" w14:textId="77777777" w:rsidR="00C851A3" w:rsidRDefault="00C851A3" w:rsidP="00DF1BE9">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9A0C38F" w14:textId="77777777" w:rsidR="00C851A3" w:rsidRPr="00F636B8" w:rsidRDefault="00C851A3" w:rsidP="00DF1BE9">
            <w:pPr>
              <w:jc w:val="both"/>
              <w:rPr>
                <w:b/>
              </w:rPr>
            </w:pPr>
            <w:r>
              <w:rPr>
                <w:b/>
              </w:rPr>
              <w:t>Fire Protection</w:t>
            </w:r>
          </w:p>
        </w:tc>
      </w:tr>
      <w:tr w:rsidR="00C851A3" w14:paraId="17CD10B0"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58D18C" w14:textId="77777777" w:rsidR="00C851A3" w:rsidRDefault="00C851A3" w:rsidP="00DF1BE9">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C6BABBE" w14:textId="18F8ABA7" w:rsidR="00C851A3" w:rsidRDefault="00C851A3" w:rsidP="00FD3188">
            <w:pPr>
              <w:jc w:val="both"/>
            </w:pPr>
            <w:r>
              <w:t>povinný</w:t>
            </w:r>
            <w:del w:id="3202" w:author="Eva Skýbová" w:date="2024-05-15T08:42:00Z">
              <w:r w:rsidDel="00940D8B">
                <w:delText xml:space="preserve">, </w:delText>
              </w:r>
              <w:r w:rsidRPr="00F636B8" w:rsidDel="00940D8B">
                <w:rPr>
                  <w:b/>
                </w:rPr>
                <w:delText>PZ</w:delText>
              </w:r>
            </w:del>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A88798" w14:textId="77777777" w:rsidR="00C851A3" w:rsidRDefault="00C851A3" w:rsidP="00DF1BE9">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1669774" w14:textId="77777777" w:rsidR="00C851A3" w:rsidRDefault="00C851A3" w:rsidP="00DF1BE9">
            <w:pPr>
              <w:jc w:val="both"/>
            </w:pPr>
            <w:r>
              <w:t>2/LS</w:t>
            </w:r>
          </w:p>
        </w:tc>
      </w:tr>
      <w:tr w:rsidR="00C851A3" w14:paraId="2735C775"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05F7B8" w14:textId="77777777" w:rsidR="00C851A3" w:rsidRDefault="00C851A3" w:rsidP="00DF1BE9">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4CFD2822" w14:textId="77777777" w:rsidR="00C851A3" w:rsidRDefault="00C851A3" w:rsidP="00DF1BE9">
            <w:pPr>
              <w:jc w:val="both"/>
            </w:pPr>
            <w:r>
              <w:t>14p+28s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6F97579" w14:textId="77777777" w:rsidR="00C851A3" w:rsidRDefault="00C851A3" w:rsidP="00DF1BE9">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B1C639F" w14:textId="77777777" w:rsidR="00C851A3" w:rsidRDefault="00C851A3" w:rsidP="00DF1BE9">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B269B3D" w14:textId="77777777" w:rsidR="00C851A3" w:rsidRDefault="00C851A3" w:rsidP="00DF1BE9">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31E29C9" w14:textId="77777777" w:rsidR="00C851A3" w:rsidRDefault="00C851A3" w:rsidP="00DF1BE9">
            <w:pPr>
              <w:jc w:val="both"/>
            </w:pPr>
            <w:r>
              <w:t>4</w:t>
            </w:r>
          </w:p>
        </w:tc>
      </w:tr>
      <w:tr w:rsidR="00C851A3" w14:paraId="5B36680D"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319943" w14:textId="77777777" w:rsidR="00C851A3" w:rsidRDefault="00C851A3" w:rsidP="00DF1BE9">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AD17D4C" w14:textId="18497A76" w:rsidR="00C851A3" w:rsidDel="00940D8B" w:rsidRDefault="00C851A3" w:rsidP="00DF1BE9">
            <w:pPr>
              <w:jc w:val="both"/>
              <w:rPr>
                <w:del w:id="3203" w:author="Eva Skýbová" w:date="2024-05-15T08:42:00Z"/>
              </w:rPr>
            </w:pPr>
            <w:del w:id="3204" w:author="Eva Skýbová" w:date="2024-05-15T08:42:00Z">
              <w:r w:rsidDel="00940D8B">
                <w:delText>Integrovaný záchranný systém I.</w:delText>
              </w:r>
            </w:del>
          </w:p>
          <w:p w14:paraId="01C0C446" w14:textId="77777777" w:rsidR="00C851A3" w:rsidRDefault="00C851A3" w:rsidP="00FD3188">
            <w:pPr>
              <w:jc w:val="both"/>
            </w:pPr>
          </w:p>
        </w:tc>
      </w:tr>
      <w:tr w:rsidR="00C851A3" w14:paraId="13CCE81C"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42A486" w14:textId="77777777" w:rsidR="00C851A3" w:rsidRDefault="00C851A3" w:rsidP="00DF1BE9">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4AE8572" w14:textId="77777777" w:rsidR="00C851A3" w:rsidRDefault="00C851A3" w:rsidP="00DF1BE9">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64214F2" w14:textId="77777777" w:rsidR="00C851A3" w:rsidRDefault="00C851A3" w:rsidP="00DF1BE9">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02A5A0A" w14:textId="77777777" w:rsidR="00C851A3" w:rsidRDefault="00C851A3" w:rsidP="00DF1BE9">
            <w:pPr>
              <w:jc w:val="both"/>
            </w:pPr>
            <w:r>
              <w:t>přednášky semináře</w:t>
            </w:r>
          </w:p>
        </w:tc>
      </w:tr>
      <w:tr w:rsidR="00C851A3" w14:paraId="762C1D41"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F12FAC" w14:textId="77777777" w:rsidR="00C851A3" w:rsidRDefault="00C851A3" w:rsidP="00DF1BE9">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DBEA77C" w14:textId="77777777" w:rsidR="00C851A3" w:rsidRDefault="00C851A3" w:rsidP="00DF1BE9">
            <w:pPr>
              <w:jc w:val="both"/>
            </w:pPr>
            <w:r>
              <w:t xml:space="preserve">Zápočet: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Pr>
                <w:spacing w:val="1"/>
              </w:rPr>
              <w:t xml:space="preserve"> </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t>úspěšné</w:t>
            </w:r>
            <w:r>
              <w:rPr>
                <w:spacing w:val="-4"/>
              </w:rPr>
              <w:t xml:space="preserve">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C851A3" w14:paraId="4F4F1442" w14:textId="77777777" w:rsidTr="00DF1BE9">
        <w:trPr>
          <w:trHeight w:val="554"/>
        </w:trPr>
        <w:tc>
          <w:tcPr>
            <w:tcW w:w="9855" w:type="dxa"/>
            <w:gridSpan w:val="8"/>
            <w:tcBorders>
              <w:top w:val="nil"/>
              <w:left w:val="single" w:sz="4" w:space="0" w:color="auto"/>
              <w:bottom w:val="single" w:sz="4" w:space="0" w:color="auto"/>
              <w:right w:val="single" w:sz="4" w:space="0" w:color="auto"/>
            </w:tcBorders>
          </w:tcPr>
          <w:p w14:paraId="156B4552" w14:textId="77777777" w:rsidR="00C851A3" w:rsidRDefault="00C851A3" w:rsidP="00DF1BE9">
            <w:pPr>
              <w:jc w:val="both"/>
            </w:pPr>
            <w:r>
              <w:t xml:space="preserve">                                                              Zkouška: písemná a ú</w:t>
            </w:r>
            <w:r w:rsidRPr="00EB3FA0">
              <w:t>s</w:t>
            </w:r>
            <w:r w:rsidRPr="00EB3FA0">
              <w:rPr>
                <w:spacing w:val="-1"/>
              </w:rPr>
              <w:t>t</w:t>
            </w:r>
            <w:r w:rsidRPr="00EB3FA0">
              <w:rPr>
                <w:spacing w:val="1"/>
              </w:rPr>
              <w:t>n</w:t>
            </w:r>
            <w:r w:rsidRPr="00EB3FA0">
              <w:t>í</w:t>
            </w:r>
            <w:r w:rsidRPr="00EB3FA0">
              <w:rPr>
                <w:spacing w:val="-4"/>
              </w:rPr>
              <w:t xml:space="preserve"> </w:t>
            </w:r>
          </w:p>
        </w:tc>
      </w:tr>
      <w:tr w:rsidR="00C851A3" w14:paraId="1FC2B327" w14:textId="77777777" w:rsidTr="00DF1BE9">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7C90E08" w14:textId="77777777" w:rsidR="00C851A3" w:rsidRDefault="00C851A3" w:rsidP="00DF1BE9">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72C0B84" w14:textId="77777777" w:rsidR="00C851A3" w:rsidRDefault="00C851A3" w:rsidP="00DF1BE9">
            <w:pPr>
              <w:jc w:val="both"/>
            </w:pPr>
            <w:r>
              <w:t>Ing. Jan Strohmandl, Ph.D.</w:t>
            </w:r>
          </w:p>
        </w:tc>
      </w:tr>
      <w:tr w:rsidR="00C851A3" w14:paraId="35F2B93E" w14:textId="77777777" w:rsidTr="00DF1BE9">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B5F9DBD" w14:textId="77777777" w:rsidR="00C851A3" w:rsidRDefault="00C851A3" w:rsidP="00DF1BE9">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E330278" w14:textId="77777777" w:rsidR="00C851A3" w:rsidRDefault="00C851A3" w:rsidP="00DF1BE9">
            <w:pPr>
              <w:jc w:val="both"/>
            </w:pPr>
            <w:r>
              <w:t>Garant stanovuje koncepci předmětu, obsah přednášek a seminářů, podílí se na přednáškách v rozsahu 100 % a vede semináře</w:t>
            </w:r>
          </w:p>
        </w:tc>
      </w:tr>
      <w:tr w:rsidR="00C851A3" w14:paraId="4652D16C"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B95EE8" w14:textId="77777777" w:rsidR="00C851A3" w:rsidRDefault="00C851A3" w:rsidP="00DF1BE9">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17ACCE3" w14:textId="77777777" w:rsidR="00C851A3" w:rsidRDefault="00C851A3" w:rsidP="00DF1BE9">
            <w:pPr>
              <w:spacing w:line="220" w:lineRule="exact"/>
            </w:pPr>
            <w:r>
              <w:t>Ing. Jan Strohmandl, Ph.D. – přednášející (100 %), vede semináře (100 %)</w:t>
            </w:r>
          </w:p>
          <w:p w14:paraId="6F12FBCD" w14:textId="77777777" w:rsidR="00C851A3" w:rsidRDefault="00C851A3" w:rsidP="00DF1BE9">
            <w:pPr>
              <w:jc w:val="both"/>
            </w:pPr>
          </w:p>
        </w:tc>
      </w:tr>
      <w:tr w:rsidR="00C851A3" w14:paraId="0D5F12EC" w14:textId="77777777" w:rsidTr="00DF1BE9">
        <w:trPr>
          <w:trHeight w:val="554"/>
        </w:trPr>
        <w:tc>
          <w:tcPr>
            <w:tcW w:w="9855" w:type="dxa"/>
            <w:gridSpan w:val="8"/>
            <w:tcBorders>
              <w:top w:val="nil"/>
              <w:left w:val="single" w:sz="4" w:space="0" w:color="auto"/>
              <w:bottom w:val="single" w:sz="4" w:space="0" w:color="auto"/>
              <w:right w:val="single" w:sz="4" w:space="0" w:color="auto"/>
            </w:tcBorders>
          </w:tcPr>
          <w:p w14:paraId="7238F014" w14:textId="77777777" w:rsidR="00C851A3" w:rsidRDefault="00C851A3" w:rsidP="00DF1BE9">
            <w:pPr>
              <w:jc w:val="both"/>
            </w:pPr>
          </w:p>
        </w:tc>
      </w:tr>
      <w:tr w:rsidR="00C851A3" w14:paraId="2A005F79"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65B1B1" w14:textId="77777777" w:rsidR="00C851A3" w:rsidRDefault="00C851A3" w:rsidP="00DF1BE9">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F5E917E" w14:textId="77777777" w:rsidR="00C851A3" w:rsidRDefault="00C851A3" w:rsidP="00DF1BE9">
            <w:pPr>
              <w:jc w:val="both"/>
            </w:pPr>
          </w:p>
        </w:tc>
      </w:tr>
      <w:tr w:rsidR="00C851A3" w14:paraId="0475F0AC" w14:textId="77777777" w:rsidTr="00DF1BE9">
        <w:trPr>
          <w:trHeight w:val="3938"/>
        </w:trPr>
        <w:tc>
          <w:tcPr>
            <w:tcW w:w="9855" w:type="dxa"/>
            <w:gridSpan w:val="8"/>
            <w:tcBorders>
              <w:top w:val="nil"/>
              <w:left w:val="single" w:sz="4" w:space="0" w:color="auto"/>
              <w:bottom w:val="single" w:sz="12" w:space="0" w:color="auto"/>
              <w:right w:val="single" w:sz="4" w:space="0" w:color="auto"/>
            </w:tcBorders>
          </w:tcPr>
          <w:p w14:paraId="6B5B707C" w14:textId="77777777" w:rsidR="00C851A3" w:rsidRDefault="00C851A3" w:rsidP="00DF1BE9">
            <w:pPr>
              <w:pStyle w:val="Normlnweb"/>
              <w:spacing w:before="0" w:beforeAutospacing="0" w:after="0" w:afterAutospacing="0"/>
              <w:jc w:val="both"/>
              <w:rPr>
                <w:rFonts w:ascii="Times New Roman" w:hAnsi="Times New Roman" w:cs="Times New Roman"/>
                <w:color w:val="000000"/>
                <w:sz w:val="20"/>
                <w:szCs w:val="20"/>
              </w:rPr>
            </w:pPr>
            <w:r w:rsidRPr="00192767">
              <w:rPr>
                <w:rFonts w:ascii="Times New Roman" w:hAnsi="Times New Roman" w:cs="Times New Roman"/>
                <w:color w:val="000000"/>
                <w:sz w:val="20"/>
                <w:szCs w:val="20"/>
              </w:rPr>
              <w:t xml:space="preserve">Předmět je zaměřen na objasnění základních informací z oblasti požární ochrany s důrazem na objasnění požáru a jeho likvidaci, dále na místo, strukturu a úlohy hasičského záchranného sboru (HZS), jeho technické vybavení, na požární taktiku a vybrané základy z požární bezpečnosti staveb. Předmět popisuje a analyzuje vybrané činnosti příslušníků HZS v jejich vazbách a souvislostech. Cílem předmětu je formovat základní znalosti o vybraných činnostech HZS, o formách a metodách jejich činnosti a jejich konkrétní aplikaci studenty na řešený problém. Problematika předmětu přispívá k formování odborného profilu absolventa </w:t>
            </w:r>
            <w:r>
              <w:rPr>
                <w:rFonts w:ascii="Times New Roman" w:hAnsi="Times New Roman" w:cs="Times New Roman"/>
                <w:color w:val="000000"/>
                <w:sz w:val="20"/>
                <w:szCs w:val="20"/>
              </w:rPr>
              <w:t xml:space="preserve">bakalářského </w:t>
            </w:r>
            <w:r w:rsidRPr="00192767">
              <w:rPr>
                <w:rFonts w:ascii="Times New Roman" w:hAnsi="Times New Roman" w:cs="Times New Roman"/>
                <w:color w:val="000000"/>
                <w:sz w:val="20"/>
                <w:szCs w:val="20"/>
              </w:rPr>
              <w:t>studijního programu Ochrana obyvatelstva.</w:t>
            </w:r>
            <w:r w:rsidRPr="00C004D7">
              <w:rPr>
                <w:rFonts w:ascii="Times New Roman" w:hAnsi="Times New Roman" w:cs="Times New Roman"/>
                <w:color w:val="000000"/>
                <w:sz w:val="20"/>
                <w:szCs w:val="20"/>
              </w:rPr>
              <w:t xml:space="preserve"> Student </w:t>
            </w:r>
            <w:r>
              <w:rPr>
                <w:rFonts w:ascii="Times New Roman" w:hAnsi="Times New Roman" w:cs="Times New Roman"/>
                <w:color w:val="000000"/>
                <w:sz w:val="20"/>
                <w:szCs w:val="20"/>
              </w:rPr>
              <w:t>absolvováním předmětu</w:t>
            </w:r>
            <w:r w:rsidRPr="00C004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z</w:t>
            </w:r>
            <w:r w:rsidRPr="00C004D7">
              <w:rPr>
                <w:rFonts w:ascii="Times New Roman" w:hAnsi="Times New Roman" w:cs="Times New Roman"/>
                <w:color w:val="000000"/>
                <w:sz w:val="20"/>
                <w:szCs w:val="20"/>
              </w:rPr>
              <w:t>ná základní údaje o vybraných formách a metodách činnosti HZS při prevenci a represi rizik, které ohrožují obyvatelstvo. Ovládá postupy při řešení problémů souvisejících zejména s likvidací požárů a záchranou osob.</w:t>
            </w:r>
          </w:p>
          <w:p w14:paraId="2DF7227C" w14:textId="77777777" w:rsidR="00C851A3" w:rsidRPr="00192767" w:rsidRDefault="00C851A3" w:rsidP="00DF1BE9">
            <w:pPr>
              <w:pStyle w:val="Normlnweb"/>
              <w:spacing w:before="0" w:beforeAutospacing="0" w:after="0" w:afterAutospacing="0"/>
              <w:jc w:val="both"/>
              <w:rPr>
                <w:rFonts w:ascii="Times New Roman" w:hAnsi="Times New Roman" w:cs="Times New Roman"/>
                <w:color w:val="000000"/>
                <w:sz w:val="20"/>
                <w:szCs w:val="20"/>
              </w:rPr>
            </w:pPr>
          </w:p>
          <w:p w14:paraId="7CF2B600" w14:textId="77777777" w:rsidR="00C851A3" w:rsidRPr="00E67F70" w:rsidRDefault="00C851A3" w:rsidP="00DF1BE9">
            <w:pPr>
              <w:jc w:val="both"/>
            </w:pPr>
            <w:r w:rsidRPr="00E67F70">
              <w:t>Vyučovaná témata:</w:t>
            </w:r>
          </w:p>
          <w:p w14:paraId="063D1EBB" w14:textId="77777777" w:rsidR="00C851A3" w:rsidRDefault="00C851A3" w:rsidP="00C851A3">
            <w:pPr>
              <w:pStyle w:val="Odstavecseseznamem1"/>
              <w:numPr>
                <w:ilvl w:val="0"/>
                <w:numId w:val="15"/>
              </w:numPr>
              <w:jc w:val="both"/>
            </w:pPr>
            <w:r w:rsidRPr="00192767">
              <w:t>Úvod do studia předmětu, vymezení základních pojmů</w:t>
            </w:r>
            <w:r>
              <w:t>;</w:t>
            </w:r>
          </w:p>
          <w:p w14:paraId="71D0A1CE" w14:textId="77777777" w:rsidR="00C851A3" w:rsidRPr="00192767" w:rsidRDefault="00C851A3" w:rsidP="00C851A3">
            <w:pPr>
              <w:pStyle w:val="Odstavecseseznamem1"/>
              <w:numPr>
                <w:ilvl w:val="0"/>
                <w:numId w:val="15"/>
              </w:numPr>
              <w:jc w:val="both"/>
            </w:pPr>
            <w:r w:rsidRPr="00192767">
              <w:t>Požární ochrana České republice v právních předpisec</w:t>
            </w:r>
            <w:r>
              <w:t>h;</w:t>
            </w:r>
          </w:p>
          <w:p w14:paraId="6BDC4CAD" w14:textId="77777777" w:rsidR="00C851A3" w:rsidRPr="00192767" w:rsidRDefault="00C851A3" w:rsidP="00C851A3">
            <w:pPr>
              <w:pStyle w:val="Odstavecseseznamem1"/>
              <w:numPr>
                <w:ilvl w:val="0"/>
                <w:numId w:val="15"/>
              </w:numPr>
              <w:jc w:val="both"/>
            </w:pPr>
            <w:r w:rsidRPr="00192767">
              <w:t xml:space="preserve">Organizační struktura Hasičského záchranného </w:t>
            </w:r>
            <w:r>
              <w:t>s</w:t>
            </w:r>
            <w:r w:rsidRPr="00192767">
              <w:t>boru a jednotek požární ochrany</w:t>
            </w:r>
            <w:r>
              <w:t>;</w:t>
            </w:r>
          </w:p>
          <w:p w14:paraId="7D7677F7" w14:textId="77777777" w:rsidR="00C851A3" w:rsidRPr="00192767" w:rsidRDefault="00C851A3" w:rsidP="00C851A3">
            <w:pPr>
              <w:pStyle w:val="Odstavecseseznamem1"/>
              <w:numPr>
                <w:ilvl w:val="0"/>
                <w:numId w:val="15"/>
              </w:numPr>
              <w:jc w:val="both"/>
            </w:pPr>
            <w:r w:rsidRPr="00192767">
              <w:t>Požární ochrana u právnických osob a podnikajících fyzických osob</w:t>
            </w:r>
            <w:r>
              <w:t>;</w:t>
            </w:r>
          </w:p>
          <w:p w14:paraId="44E526F5" w14:textId="77777777" w:rsidR="00C851A3" w:rsidRPr="00192767" w:rsidRDefault="00C851A3" w:rsidP="00C851A3">
            <w:pPr>
              <w:pStyle w:val="Odstavecseseznamem1"/>
              <w:numPr>
                <w:ilvl w:val="0"/>
                <w:numId w:val="15"/>
              </w:numPr>
              <w:jc w:val="both"/>
            </w:pPr>
            <w:r w:rsidRPr="00192767">
              <w:t>Základní předpoklady hoření a podmínky pro hoření, třídy požáru, požárně technické charakteristiky látek</w:t>
            </w:r>
            <w:r>
              <w:t>;</w:t>
            </w:r>
          </w:p>
          <w:p w14:paraId="261451F5" w14:textId="77777777" w:rsidR="00C851A3" w:rsidRDefault="00C851A3" w:rsidP="00C851A3">
            <w:pPr>
              <w:pStyle w:val="Odstavecseseznamem1"/>
              <w:numPr>
                <w:ilvl w:val="0"/>
                <w:numId w:val="15"/>
              </w:numPr>
              <w:jc w:val="both"/>
            </w:pPr>
            <w:r w:rsidRPr="00192767">
              <w:t>Příčiny vzniku požáru, parametry požáru a zásady likvidace požáru</w:t>
            </w:r>
            <w:r>
              <w:t>;</w:t>
            </w:r>
          </w:p>
          <w:p w14:paraId="7498EC62" w14:textId="77777777" w:rsidR="00C851A3" w:rsidRPr="00192767" w:rsidRDefault="00C851A3" w:rsidP="00C851A3">
            <w:pPr>
              <w:pStyle w:val="Odstavecseseznamem1"/>
              <w:numPr>
                <w:ilvl w:val="0"/>
                <w:numId w:val="15"/>
              </w:numPr>
              <w:jc w:val="both"/>
            </w:pPr>
            <w:r w:rsidRPr="00192767">
              <w:t>Organizace a řízení zásahu při požáru</w:t>
            </w:r>
            <w:r>
              <w:t>;</w:t>
            </w:r>
          </w:p>
          <w:p w14:paraId="29B15746" w14:textId="77777777" w:rsidR="00C851A3" w:rsidRDefault="00C851A3" w:rsidP="00C851A3">
            <w:pPr>
              <w:pStyle w:val="Odstavecseseznamem1"/>
              <w:numPr>
                <w:ilvl w:val="0"/>
                <w:numId w:val="15"/>
              </w:numPr>
              <w:jc w:val="both"/>
            </w:pPr>
            <w:r w:rsidRPr="00192767">
              <w:t>Hašení požáru</w:t>
            </w:r>
            <w:r>
              <w:t>, požární útok a požární obrana;</w:t>
            </w:r>
          </w:p>
          <w:p w14:paraId="136DF305" w14:textId="77777777" w:rsidR="00C851A3" w:rsidRPr="00192767" w:rsidRDefault="00C851A3" w:rsidP="00C851A3">
            <w:pPr>
              <w:pStyle w:val="Odstavecseseznamem1"/>
              <w:numPr>
                <w:ilvl w:val="0"/>
                <w:numId w:val="15"/>
              </w:numPr>
              <w:jc w:val="both"/>
            </w:pPr>
            <w:r>
              <w:t>V</w:t>
            </w:r>
            <w:r w:rsidRPr="00192767">
              <w:t>ýpočet sil a prostředků jednotek požární ochrany na likvidaci požáru</w:t>
            </w:r>
            <w:r>
              <w:t>;</w:t>
            </w:r>
          </w:p>
          <w:p w14:paraId="7C10D171" w14:textId="77777777" w:rsidR="00C851A3" w:rsidRPr="00192767" w:rsidRDefault="00C851A3" w:rsidP="00C851A3">
            <w:pPr>
              <w:pStyle w:val="Odstavecseseznamem1"/>
              <w:numPr>
                <w:ilvl w:val="0"/>
                <w:numId w:val="15"/>
              </w:numPr>
              <w:jc w:val="both"/>
            </w:pPr>
            <w:r w:rsidRPr="00192767">
              <w:t>Technické prostředky na likvidaci požárů a na provedení záchranných prací</w:t>
            </w:r>
            <w:r>
              <w:t>;</w:t>
            </w:r>
          </w:p>
          <w:p w14:paraId="2C3FD8F5" w14:textId="77777777" w:rsidR="00C851A3" w:rsidRDefault="00C851A3" w:rsidP="00C851A3">
            <w:pPr>
              <w:pStyle w:val="Odstavecseseznamem1"/>
              <w:numPr>
                <w:ilvl w:val="0"/>
                <w:numId w:val="15"/>
              </w:numPr>
              <w:jc w:val="both"/>
            </w:pPr>
            <w:r w:rsidRPr="00192767">
              <w:t>Dokumentace zdolávání požáru</w:t>
            </w:r>
            <w:r>
              <w:t>;</w:t>
            </w:r>
          </w:p>
          <w:p w14:paraId="2873010D" w14:textId="77777777" w:rsidR="00C851A3" w:rsidRPr="00192767" w:rsidRDefault="00C851A3" w:rsidP="00C851A3">
            <w:pPr>
              <w:pStyle w:val="Odstavecseseznamem1"/>
              <w:numPr>
                <w:ilvl w:val="0"/>
                <w:numId w:val="15"/>
              </w:numPr>
              <w:jc w:val="both"/>
            </w:pPr>
            <w:r w:rsidRPr="00192767">
              <w:t>Elektrická požární signalizace a stabilní hasicí zařízení</w:t>
            </w:r>
            <w:r>
              <w:t>;</w:t>
            </w:r>
          </w:p>
          <w:p w14:paraId="5EFC2597" w14:textId="77777777" w:rsidR="00C851A3" w:rsidRPr="00192767" w:rsidRDefault="00C851A3" w:rsidP="00C851A3">
            <w:pPr>
              <w:pStyle w:val="Odstavecseseznamem1"/>
              <w:numPr>
                <w:ilvl w:val="0"/>
                <w:numId w:val="15"/>
              </w:numPr>
              <w:jc w:val="both"/>
            </w:pPr>
            <w:r w:rsidRPr="00192767">
              <w:t>Požární bezpečnost vybraných technických a technologických zařízení</w:t>
            </w:r>
            <w:r>
              <w:t>;</w:t>
            </w:r>
          </w:p>
          <w:p w14:paraId="0A3AF1D8" w14:textId="77777777" w:rsidR="00C851A3" w:rsidRPr="00192767" w:rsidRDefault="00C851A3" w:rsidP="00C851A3">
            <w:pPr>
              <w:pStyle w:val="Odstavecseseznamem1"/>
              <w:numPr>
                <w:ilvl w:val="0"/>
                <w:numId w:val="15"/>
              </w:numPr>
              <w:jc w:val="both"/>
            </w:pPr>
            <w:r w:rsidRPr="00192767">
              <w:t>Státní požární dozor a vyšetřování příčin požáru.</w:t>
            </w:r>
          </w:p>
          <w:p w14:paraId="125C92BC" w14:textId="77777777" w:rsidR="00C851A3" w:rsidRPr="00A46138" w:rsidRDefault="00C851A3" w:rsidP="00DF1BE9">
            <w:pPr>
              <w:pStyle w:val="Normlnweb"/>
              <w:spacing w:before="0" w:beforeAutospacing="0" w:after="0" w:afterAutospacing="0"/>
              <w:jc w:val="both"/>
              <w:rPr>
                <w:rFonts w:ascii="Times New Roman" w:hAnsi="Times New Roman" w:cs="Times New Roman"/>
                <w:sz w:val="20"/>
                <w:szCs w:val="20"/>
              </w:rPr>
            </w:pPr>
          </w:p>
        </w:tc>
      </w:tr>
      <w:tr w:rsidR="00C851A3" w14:paraId="30BC4F20" w14:textId="77777777" w:rsidTr="00DF1BE9">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B9E96B4"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E085546" w14:textId="77777777" w:rsidR="00C851A3" w:rsidRDefault="00C851A3" w:rsidP="00DF1BE9">
            <w:pPr>
              <w:jc w:val="both"/>
            </w:pPr>
          </w:p>
        </w:tc>
      </w:tr>
      <w:tr w:rsidR="00C851A3" w14:paraId="014BE63F" w14:textId="77777777" w:rsidTr="00DF1BE9">
        <w:trPr>
          <w:trHeight w:val="1497"/>
        </w:trPr>
        <w:tc>
          <w:tcPr>
            <w:tcW w:w="9855" w:type="dxa"/>
            <w:gridSpan w:val="8"/>
            <w:tcBorders>
              <w:top w:val="nil"/>
              <w:left w:val="single" w:sz="4" w:space="0" w:color="auto"/>
              <w:bottom w:val="single" w:sz="4" w:space="0" w:color="auto"/>
              <w:right w:val="single" w:sz="4" w:space="0" w:color="auto"/>
            </w:tcBorders>
          </w:tcPr>
          <w:p w14:paraId="4334394B" w14:textId="77777777" w:rsidR="00C851A3" w:rsidRPr="007E48E3" w:rsidRDefault="00C851A3" w:rsidP="00DF1BE9">
            <w:pPr>
              <w:spacing w:before="20"/>
              <w:jc w:val="both"/>
              <w:rPr>
                <w:b/>
              </w:rPr>
            </w:pPr>
            <w:r w:rsidRPr="00C004D7">
              <w:rPr>
                <w:b/>
                <w:spacing w:val="-2"/>
              </w:rPr>
              <w:t>Povinná literatura:</w:t>
            </w:r>
          </w:p>
          <w:p w14:paraId="4586D4B4" w14:textId="77777777" w:rsidR="00C851A3" w:rsidRPr="00AA38F7" w:rsidRDefault="00C851A3" w:rsidP="00DF1BE9">
            <w:pPr>
              <w:pStyle w:val="Normlnweb"/>
              <w:shd w:val="clear" w:color="auto" w:fill="FFFFFF"/>
              <w:spacing w:before="0" w:beforeAutospacing="0" w:after="0" w:afterAutospacing="0"/>
              <w:rPr>
                <w:rFonts w:ascii="Times New Roman" w:hAnsi="Times New Roman" w:cs="Times New Roman"/>
                <w:color w:val="333333"/>
                <w:sz w:val="20"/>
                <w:szCs w:val="20"/>
              </w:rPr>
            </w:pPr>
            <w:r w:rsidRPr="00AA38F7">
              <w:rPr>
                <w:rStyle w:val="c-bibliographic-informationvalue"/>
                <w:rFonts w:ascii="Times New Roman" w:hAnsi="Times New Roman" w:cs="Times New Roman"/>
                <w:color w:val="333333"/>
                <w:sz w:val="20"/>
                <w:szCs w:val="20"/>
              </w:rPr>
              <w:t>MZ NASER, GLENN CORBETT</w:t>
            </w:r>
            <w:r w:rsidRPr="00AA38F7">
              <w:rPr>
                <w:rFonts w:ascii="Times New Roman" w:hAnsi="Times New Roman" w:cs="Times New Roman"/>
                <w:color w:val="333333"/>
                <w:sz w:val="20"/>
                <w:szCs w:val="20"/>
              </w:rPr>
              <w:t xml:space="preserve">. </w:t>
            </w:r>
            <w:r w:rsidRPr="00AA38F7">
              <w:rPr>
                <w:rStyle w:val="c-bibliographic-informationvalue"/>
                <w:rFonts w:ascii="Times New Roman" w:hAnsi="Times New Roman" w:cs="Times New Roman"/>
                <w:i/>
                <w:color w:val="333333"/>
                <w:sz w:val="20"/>
                <w:szCs w:val="20"/>
              </w:rPr>
              <w:t>Handbook of Cognitive and Autonomous Systems for Fire Resilient Infrastructures.</w:t>
            </w:r>
            <w:r w:rsidRPr="00AA38F7">
              <w:rPr>
                <w:rStyle w:val="c-bibliographic-informationvalue"/>
                <w:rFonts w:ascii="Times New Roman" w:hAnsi="Times New Roman" w:cs="Times New Roman"/>
                <w:color w:val="333333"/>
                <w:sz w:val="20"/>
                <w:szCs w:val="20"/>
              </w:rPr>
              <w:t xml:space="preserve"> </w:t>
            </w:r>
            <w:r w:rsidRPr="00AA38F7">
              <w:rPr>
                <w:rStyle w:val="u-text-bold"/>
                <w:rFonts w:ascii="Times New Roman" w:hAnsi="Times New Roman"/>
                <w:bCs/>
                <w:color w:val="333333"/>
                <w:sz w:val="20"/>
                <w:szCs w:val="20"/>
              </w:rPr>
              <w:t xml:space="preserve">Edition Number </w:t>
            </w:r>
            <w:r w:rsidRPr="00AA38F7">
              <w:rPr>
                <w:rStyle w:val="c-bibliographic-informationvalue"/>
                <w:rFonts w:ascii="Times New Roman" w:hAnsi="Times New Roman" w:cs="Times New Roman"/>
                <w:color w:val="333333"/>
                <w:sz w:val="20"/>
                <w:szCs w:val="20"/>
              </w:rPr>
              <w:t xml:space="preserve">1, </w:t>
            </w:r>
            <w:r w:rsidRPr="00AA38F7">
              <w:rPr>
                <w:rStyle w:val="u-text-bold"/>
                <w:rFonts w:ascii="Times New Roman" w:hAnsi="Times New Roman"/>
                <w:bCs/>
                <w:color w:val="333333"/>
                <w:sz w:val="20"/>
                <w:szCs w:val="20"/>
              </w:rPr>
              <w:t xml:space="preserve">Number of Pages </w:t>
            </w:r>
            <w:r w:rsidRPr="00AA38F7">
              <w:rPr>
                <w:rStyle w:val="c-bibliographic-informationvalue"/>
                <w:rFonts w:ascii="Times New Roman" w:hAnsi="Times New Roman" w:cs="Times New Roman"/>
                <w:color w:val="333333"/>
                <w:sz w:val="20"/>
                <w:szCs w:val="20"/>
              </w:rPr>
              <w:t>XVII, 337</w:t>
            </w:r>
            <w:r w:rsidRPr="00AA38F7">
              <w:rPr>
                <w:rFonts w:ascii="Times New Roman" w:hAnsi="Times New Roman" w:cs="Times New Roman"/>
                <w:color w:val="333333"/>
                <w:sz w:val="20"/>
                <w:szCs w:val="20"/>
              </w:rPr>
              <w:t xml:space="preserve">. </w:t>
            </w:r>
            <w:r w:rsidRPr="00AA38F7">
              <w:rPr>
                <w:rStyle w:val="c-bibliographic-informationvalue"/>
                <w:rFonts w:ascii="Times New Roman" w:hAnsi="Times New Roman" w:cs="Times New Roman"/>
                <w:color w:val="333333"/>
                <w:sz w:val="20"/>
                <w:szCs w:val="20"/>
              </w:rPr>
              <w:t>Switzerland: Springer Nature, 2022.</w:t>
            </w:r>
            <w:r w:rsidRPr="00AA38F7">
              <w:rPr>
                <w:rStyle w:val="u-text-bold"/>
                <w:rFonts w:ascii="Times New Roman" w:hAnsi="Times New Roman"/>
                <w:bCs/>
                <w:color w:val="333333"/>
                <w:sz w:val="20"/>
                <w:szCs w:val="20"/>
              </w:rPr>
              <w:t xml:space="preserve"> ISBN </w:t>
            </w:r>
            <w:r w:rsidRPr="00AA38F7">
              <w:rPr>
                <w:rStyle w:val="c-bibliographic-informationvalue"/>
                <w:rFonts w:ascii="Times New Roman" w:hAnsi="Times New Roman" w:cs="Times New Roman"/>
                <w:color w:val="333333"/>
                <w:sz w:val="20"/>
                <w:szCs w:val="20"/>
              </w:rPr>
              <w:t>978-3-030-98684-1.</w:t>
            </w:r>
          </w:p>
          <w:p w14:paraId="609ACACA" w14:textId="77777777" w:rsidR="00C851A3" w:rsidRPr="00AA38F7" w:rsidRDefault="00C851A3" w:rsidP="00DF1BE9">
            <w:pPr>
              <w:pStyle w:val="Normlnweb"/>
              <w:shd w:val="clear" w:color="auto" w:fill="FFFFFF"/>
              <w:spacing w:before="0" w:beforeAutospacing="0" w:after="0" w:afterAutospacing="0"/>
              <w:rPr>
                <w:rFonts w:ascii="Times New Roman" w:hAnsi="Times New Roman" w:cs="Times New Roman"/>
                <w:color w:val="333333"/>
                <w:sz w:val="20"/>
                <w:szCs w:val="20"/>
              </w:rPr>
            </w:pPr>
            <w:r w:rsidRPr="00AA38F7">
              <w:rPr>
                <w:rFonts w:ascii="Times New Roman" w:hAnsi="Times New Roman" w:cs="Times New Roman"/>
                <w:color w:val="333333"/>
                <w:sz w:val="20"/>
                <w:szCs w:val="20"/>
              </w:rPr>
              <w:t xml:space="preserve">CHANDRASEKARAN, S., SRIVASTAVA, G. </w:t>
            </w:r>
            <w:r w:rsidRPr="00AA38F7">
              <w:rPr>
                <w:rFonts w:ascii="Times New Roman" w:hAnsi="Times New Roman" w:cs="Times New Roman"/>
                <w:i/>
                <w:color w:val="333333"/>
                <w:sz w:val="20"/>
                <w:szCs w:val="20"/>
              </w:rPr>
              <w:t>Fire-Resistant Design of Structures</w:t>
            </w:r>
            <w:r w:rsidRPr="00AA38F7">
              <w:rPr>
                <w:rFonts w:ascii="Times New Roman" w:hAnsi="Times New Roman" w:cs="Times New Roman"/>
                <w:color w:val="333333"/>
                <w:sz w:val="20"/>
                <w:szCs w:val="20"/>
              </w:rPr>
              <w:t xml:space="preserve"> (1st ed.). </w:t>
            </w:r>
            <w:r w:rsidRPr="00AA38F7">
              <w:rPr>
                <w:rFonts w:ascii="Times New Roman" w:hAnsi="Times New Roman" w:cs="Times New Roman"/>
                <w:color w:val="000000"/>
                <w:spacing w:val="5"/>
                <w:sz w:val="20"/>
                <w:szCs w:val="20"/>
                <w:shd w:val="clear" w:color="auto" w:fill="FFFFFF"/>
              </w:rPr>
              <w:t xml:space="preserve">Boca Raton: </w:t>
            </w:r>
            <w:r w:rsidRPr="00AA38F7">
              <w:rPr>
                <w:rFonts w:ascii="Times New Roman" w:hAnsi="Times New Roman" w:cs="Times New Roman"/>
                <w:color w:val="333333"/>
                <w:sz w:val="20"/>
                <w:szCs w:val="20"/>
              </w:rPr>
              <w:t xml:space="preserve">CRC Press, 2022. https://doi.org/10.1201/9781003328711, eISBN </w:t>
            </w:r>
            <w:r w:rsidRPr="00AA38F7">
              <w:rPr>
                <w:rFonts w:ascii="Times New Roman" w:hAnsi="Times New Roman" w:cs="Times New Roman"/>
                <w:color w:val="000000"/>
                <w:spacing w:val="5"/>
                <w:sz w:val="20"/>
                <w:szCs w:val="20"/>
                <w:shd w:val="clear" w:color="auto" w:fill="FFFFFF"/>
              </w:rPr>
              <w:t>9781003328711.</w:t>
            </w:r>
          </w:p>
          <w:p w14:paraId="2D629993" w14:textId="77777777" w:rsidR="00C851A3" w:rsidRDefault="00C851A3" w:rsidP="00DF1BE9">
            <w:pPr>
              <w:jc w:val="both"/>
            </w:pPr>
            <w:r w:rsidRPr="00E67F70">
              <w:rPr>
                <w:caps/>
              </w:rPr>
              <w:t>Islam, Dr. M. R</w:t>
            </w:r>
            <w:r w:rsidRPr="00E67F70">
              <w:t>. </w:t>
            </w:r>
            <w:r w:rsidRPr="00E67F70">
              <w:rPr>
                <w:i/>
              </w:rPr>
              <w:t>Construction Safety: Health, Practices, and OSHA.</w:t>
            </w:r>
            <w:r w:rsidRPr="00E67F70">
              <w:t> 1st Edition. McGraw-Hill Education. 2022.</w:t>
            </w:r>
            <w:r>
              <w:t xml:space="preserve"> ISBN </w:t>
            </w:r>
            <w:r w:rsidRPr="00E67F70">
              <w:t>978</w:t>
            </w:r>
            <w:r>
              <w:t>-</w:t>
            </w:r>
            <w:r w:rsidRPr="00E67F70">
              <w:t>12</w:t>
            </w:r>
            <w:r>
              <w:t>-</w:t>
            </w:r>
            <w:r w:rsidRPr="00E67F70">
              <w:t>6425</w:t>
            </w:r>
            <w:r>
              <w:t>-</w:t>
            </w:r>
            <w:r w:rsidRPr="00E67F70">
              <w:t>782</w:t>
            </w:r>
            <w:r>
              <w:t>-</w:t>
            </w:r>
            <w:r w:rsidRPr="00E67F70">
              <w:t>9</w:t>
            </w:r>
            <w:r>
              <w:t>.</w:t>
            </w:r>
            <w:r w:rsidRPr="00E67F70">
              <w:t xml:space="preserve"> </w:t>
            </w:r>
          </w:p>
          <w:p w14:paraId="3AAA6F59" w14:textId="77777777" w:rsidR="00C851A3" w:rsidRDefault="00C851A3" w:rsidP="00DF1BE9">
            <w:pPr>
              <w:jc w:val="both"/>
              <w:rPr>
                <w:b/>
              </w:rPr>
            </w:pPr>
          </w:p>
          <w:p w14:paraId="377E8618" w14:textId="77777777" w:rsidR="00C851A3" w:rsidRDefault="00C851A3" w:rsidP="00DF1BE9">
            <w:pPr>
              <w:jc w:val="both"/>
              <w:rPr>
                <w:b/>
              </w:rPr>
            </w:pPr>
          </w:p>
          <w:p w14:paraId="0BEB1B9E" w14:textId="77777777" w:rsidR="00C851A3" w:rsidRDefault="00C851A3" w:rsidP="00DF1BE9">
            <w:pPr>
              <w:jc w:val="both"/>
              <w:rPr>
                <w:b/>
              </w:rPr>
            </w:pPr>
          </w:p>
          <w:p w14:paraId="558F2828" w14:textId="77777777" w:rsidR="00C851A3" w:rsidRPr="007E48E3" w:rsidRDefault="00C851A3" w:rsidP="00DF1BE9">
            <w:pPr>
              <w:jc w:val="both"/>
              <w:rPr>
                <w:b/>
              </w:rPr>
            </w:pPr>
            <w:r w:rsidRPr="007E48E3">
              <w:rPr>
                <w:b/>
              </w:rPr>
              <w:lastRenderedPageBreak/>
              <w:t>Doporučená literatura:</w:t>
            </w:r>
          </w:p>
          <w:p w14:paraId="7004635D" w14:textId="77777777" w:rsidR="00C851A3" w:rsidRPr="004451CE" w:rsidRDefault="00C851A3" w:rsidP="00DF1BE9">
            <w:pPr>
              <w:pStyle w:val="Normlnweb"/>
              <w:shd w:val="clear" w:color="auto" w:fill="FFFFFF"/>
              <w:spacing w:before="0" w:beforeAutospacing="0" w:after="0" w:afterAutospacing="0"/>
              <w:jc w:val="both"/>
              <w:rPr>
                <w:rFonts w:ascii="Times New Roman" w:hAnsi="Times New Roman" w:cs="Times New Roman"/>
                <w:sz w:val="20"/>
                <w:szCs w:val="20"/>
              </w:rPr>
            </w:pPr>
            <w:r w:rsidRPr="004451CE">
              <w:rPr>
                <w:rFonts w:ascii="Times New Roman" w:hAnsi="Times New Roman" w:cs="Times New Roman"/>
                <w:sz w:val="20"/>
                <w:szCs w:val="20"/>
              </w:rPr>
              <w:t xml:space="preserve">XUAN SUN, NA CAI, WEI ZHANG. </w:t>
            </w:r>
            <w:r w:rsidRPr="004451CE">
              <w:rPr>
                <w:rFonts w:ascii="Times New Roman" w:hAnsi="Times New Roman" w:cs="Times New Roman"/>
                <w:i/>
                <w:sz w:val="20"/>
                <w:szCs w:val="20"/>
              </w:rPr>
              <w:t>Discussing the development of domestic and foreign fire protection technical regulation and fire protection technical</w:t>
            </w:r>
            <w:r w:rsidRPr="004451CE">
              <w:rPr>
                <w:rFonts w:ascii="Times New Roman" w:hAnsi="Times New Roman" w:cs="Times New Roman"/>
                <w:sz w:val="20"/>
                <w:szCs w:val="20"/>
              </w:rPr>
              <w:t xml:space="preserve"> </w:t>
            </w:r>
            <w:r w:rsidRPr="004451CE">
              <w:rPr>
                <w:rFonts w:ascii="Times New Roman" w:hAnsi="Times New Roman" w:cs="Times New Roman"/>
                <w:i/>
                <w:sz w:val="20"/>
                <w:szCs w:val="20"/>
              </w:rPr>
              <w:t>standard systems,</w:t>
            </w:r>
            <w:r w:rsidRPr="004451CE">
              <w:rPr>
                <w:rFonts w:ascii="Times New Roman" w:hAnsi="Times New Roman" w:cs="Times New Roman"/>
                <w:sz w:val="20"/>
                <w:szCs w:val="20"/>
              </w:rPr>
              <w:t xml:space="preserve"> Journal of Safety Science and Resilience, Volume 4, Issue 1, 2023, Pages 26-29, ISSN 2666-4496.</w:t>
            </w:r>
          </w:p>
          <w:p w14:paraId="7364E902" w14:textId="77777777" w:rsidR="00C851A3" w:rsidRPr="00552E22" w:rsidRDefault="00C851A3" w:rsidP="00DF1BE9">
            <w:pPr>
              <w:jc w:val="both"/>
              <w:rPr>
                <w:shd w:val="clear" w:color="auto" w:fill="FFFFFF"/>
              </w:rPr>
            </w:pPr>
          </w:p>
        </w:tc>
      </w:tr>
      <w:tr w:rsidR="00C851A3" w14:paraId="5FBE8FAB" w14:textId="77777777" w:rsidTr="00DF1BE9">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7CC9D62" w14:textId="77777777" w:rsidR="00C851A3" w:rsidRDefault="00C851A3" w:rsidP="00DF1BE9">
            <w:pPr>
              <w:jc w:val="center"/>
              <w:rPr>
                <w:b/>
              </w:rPr>
            </w:pPr>
            <w:r>
              <w:rPr>
                <w:b/>
              </w:rPr>
              <w:lastRenderedPageBreak/>
              <w:t>Informace ke kombinované nebo distanční formě</w:t>
            </w:r>
          </w:p>
        </w:tc>
      </w:tr>
      <w:tr w:rsidR="00C851A3" w14:paraId="19D22253" w14:textId="77777777" w:rsidTr="00DF1BE9">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9A7AF9" w14:textId="77777777" w:rsidR="00C851A3" w:rsidRDefault="00C851A3" w:rsidP="00DF1BE9">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D6C72DB" w14:textId="77777777" w:rsidR="00C851A3" w:rsidRDefault="00C851A3" w:rsidP="00DF1BE9"/>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47F1195" w14:textId="77777777" w:rsidR="00C851A3" w:rsidRDefault="00C851A3" w:rsidP="00DF1BE9">
            <w:pPr>
              <w:jc w:val="both"/>
              <w:rPr>
                <w:b/>
              </w:rPr>
            </w:pPr>
            <w:r>
              <w:rPr>
                <w:b/>
              </w:rPr>
              <w:t xml:space="preserve">hodin </w:t>
            </w:r>
          </w:p>
        </w:tc>
      </w:tr>
      <w:tr w:rsidR="00C851A3" w14:paraId="783E5C40" w14:textId="77777777" w:rsidTr="00DF1BE9">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7B8F8A" w14:textId="77777777" w:rsidR="00C851A3" w:rsidRDefault="00C851A3" w:rsidP="00DF1BE9">
            <w:pPr>
              <w:jc w:val="both"/>
              <w:rPr>
                <w:b/>
              </w:rPr>
            </w:pPr>
            <w:r>
              <w:rPr>
                <w:b/>
              </w:rPr>
              <w:t>Informace o způsobu kontaktu s vyučujícím</w:t>
            </w:r>
          </w:p>
        </w:tc>
      </w:tr>
      <w:tr w:rsidR="00C851A3" w14:paraId="5FAE5834" w14:textId="77777777" w:rsidTr="00DF1BE9">
        <w:trPr>
          <w:trHeight w:val="1373"/>
        </w:trPr>
        <w:tc>
          <w:tcPr>
            <w:tcW w:w="9855" w:type="dxa"/>
            <w:gridSpan w:val="8"/>
            <w:tcBorders>
              <w:top w:val="single" w:sz="4" w:space="0" w:color="auto"/>
              <w:left w:val="single" w:sz="4" w:space="0" w:color="auto"/>
              <w:bottom w:val="single" w:sz="4" w:space="0" w:color="auto"/>
              <w:right w:val="single" w:sz="4" w:space="0" w:color="auto"/>
            </w:tcBorders>
          </w:tcPr>
          <w:p w14:paraId="0B65E928" w14:textId="77777777" w:rsidR="00C851A3" w:rsidRDefault="00C851A3" w:rsidP="00DF1BE9">
            <w:pPr>
              <w:jc w:val="both"/>
            </w:pPr>
          </w:p>
        </w:tc>
      </w:tr>
    </w:tbl>
    <w:p w14:paraId="3E7AB754" w14:textId="77777777" w:rsidR="00C851A3" w:rsidRDefault="00C851A3" w:rsidP="00C851A3">
      <w:pPr>
        <w:spacing w:after="160" w:line="256" w:lineRule="auto"/>
      </w:pPr>
    </w:p>
    <w:p w14:paraId="04D7F5B3"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1A3" w14:paraId="5DF89B3C" w14:textId="77777777" w:rsidTr="00DF1BE9">
        <w:tc>
          <w:tcPr>
            <w:tcW w:w="9855" w:type="dxa"/>
            <w:gridSpan w:val="8"/>
            <w:tcBorders>
              <w:bottom w:val="double" w:sz="4" w:space="0" w:color="auto"/>
            </w:tcBorders>
            <w:shd w:val="clear" w:color="auto" w:fill="BDD6EE"/>
          </w:tcPr>
          <w:p w14:paraId="6BF981E2" w14:textId="77777777" w:rsidR="00C851A3" w:rsidRDefault="00C851A3" w:rsidP="00DF1BE9">
            <w:pPr>
              <w:jc w:val="both"/>
              <w:rPr>
                <w:b/>
                <w:sz w:val="28"/>
              </w:rPr>
            </w:pPr>
            <w:r>
              <w:lastRenderedPageBreak/>
              <w:br w:type="page"/>
            </w:r>
            <w:r>
              <w:rPr>
                <w:b/>
                <w:sz w:val="28"/>
              </w:rPr>
              <w:t>B-III – Charakteristika studijního předmětu</w:t>
            </w:r>
          </w:p>
        </w:tc>
      </w:tr>
      <w:tr w:rsidR="00C851A3" w14:paraId="7258273A" w14:textId="77777777" w:rsidTr="00DF1BE9">
        <w:tc>
          <w:tcPr>
            <w:tcW w:w="3086" w:type="dxa"/>
            <w:tcBorders>
              <w:top w:val="double" w:sz="4" w:space="0" w:color="auto"/>
            </w:tcBorders>
            <w:shd w:val="clear" w:color="auto" w:fill="F7CAAC"/>
          </w:tcPr>
          <w:p w14:paraId="25682870"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27E409C9" w14:textId="77777777" w:rsidR="00C851A3" w:rsidRPr="00873C26" w:rsidRDefault="00C851A3" w:rsidP="00DF1BE9">
            <w:pPr>
              <w:jc w:val="both"/>
              <w:rPr>
                <w:b/>
              </w:rPr>
            </w:pPr>
            <w:r>
              <w:rPr>
                <w:b/>
              </w:rPr>
              <w:t>Foundation of Programming</w:t>
            </w:r>
          </w:p>
        </w:tc>
      </w:tr>
      <w:tr w:rsidR="00C851A3" w14:paraId="055FDBEF" w14:textId="77777777" w:rsidTr="00DF1BE9">
        <w:tc>
          <w:tcPr>
            <w:tcW w:w="3086" w:type="dxa"/>
            <w:shd w:val="clear" w:color="auto" w:fill="F7CAAC"/>
          </w:tcPr>
          <w:p w14:paraId="3AE5D9A7" w14:textId="77777777" w:rsidR="00C851A3" w:rsidRDefault="00C851A3" w:rsidP="00DF1BE9">
            <w:pPr>
              <w:jc w:val="both"/>
              <w:rPr>
                <w:b/>
              </w:rPr>
            </w:pPr>
            <w:r>
              <w:rPr>
                <w:b/>
              </w:rPr>
              <w:t>Typ předmětu</w:t>
            </w:r>
          </w:p>
        </w:tc>
        <w:tc>
          <w:tcPr>
            <w:tcW w:w="3406" w:type="dxa"/>
            <w:gridSpan w:val="4"/>
          </w:tcPr>
          <w:p w14:paraId="1EDB9FA1" w14:textId="77777777" w:rsidR="00C851A3" w:rsidRDefault="00C851A3" w:rsidP="00DF1BE9">
            <w:pPr>
              <w:jc w:val="both"/>
            </w:pPr>
            <w:r>
              <w:t>povinný</w:t>
            </w:r>
          </w:p>
        </w:tc>
        <w:tc>
          <w:tcPr>
            <w:tcW w:w="2695" w:type="dxa"/>
            <w:gridSpan w:val="2"/>
            <w:shd w:val="clear" w:color="auto" w:fill="F7CAAC"/>
          </w:tcPr>
          <w:p w14:paraId="6A87B3A9" w14:textId="77777777" w:rsidR="00C851A3" w:rsidRDefault="00C851A3" w:rsidP="00DF1BE9">
            <w:pPr>
              <w:jc w:val="both"/>
            </w:pPr>
            <w:r>
              <w:rPr>
                <w:b/>
              </w:rPr>
              <w:t>doporučený ročník / semestr</w:t>
            </w:r>
          </w:p>
        </w:tc>
        <w:tc>
          <w:tcPr>
            <w:tcW w:w="668" w:type="dxa"/>
          </w:tcPr>
          <w:p w14:paraId="730441DE" w14:textId="77777777" w:rsidR="00C851A3" w:rsidRDefault="00C851A3" w:rsidP="00DF1BE9">
            <w:pPr>
              <w:jc w:val="both"/>
            </w:pPr>
            <w:r>
              <w:t>2/ZS</w:t>
            </w:r>
          </w:p>
        </w:tc>
      </w:tr>
      <w:tr w:rsidR="00C851A3" w14:paraId="0EA99D5E" w14:textId="77777777" w:rsidTr="00DF1BE9">
        <w:tc>
          <w:tcPr>
            <w:tcW w:w="3086" w:type="dxa"/>
            <w:shd w:val="clear" w:color="auto" w:fill="F7CAAC"/>
          </w:tcPr>
          <w:p w14:paraId="49852415" w14:textId="77777777" w:rsidR="00C851A3" w:rsidRDefault="00C851A3" w:rsidP="00DF1BE9">
            <w:pPr>
              <w:jc w:val="both"/>
              <w:rPr>
                <w:b/>
              </w:rPr>
            </w:pPr>
            <w:r>
              <w:rPr>
                <w:b/>
              </w:rPr>
              <w:t>Rozsah studijního předmětu</w:t>
            </w:r>
          </w:p>
        </w:tc>
        <w:tc>
          <w:tcPr>
            <w:tcW w:w="1701" w:type="dxa"/>
            <w:gridSpan w:val="2"/>
          </w:tcPr>
          <w:p w14:paraId="13C625AE" w14:textId="77777777" w:rsidR="00C851A3" w:rsidRDefault="00C851A3" w:rsidP="00DF1BE9">
            <w:pPr>
              <w:jc w:val="both"/>
            </w:pPr>
            <w:r>
              <w:t>14p + 14c</w:t>
            </w:r>
          </w:p>
        </w:tc>
        <w:tc>
          <w:tcPr>
            <w:tcW w:w="889" w:type="dxa"/>
            <w:shd w:val="clear" w:color="auto" w:fill="F7CAAC"/>
          </w:tcPr>
          <w:p w14:paraId="33A034D7" w14:textId="77777777" w:rsidR="00C851A3" w:rsidRDefault="00C851A3" w:rsidP="00DF1BE9">
            <w:pPr>
              <w:jc w:val="both"/>
              <w:rPr>
                <w:b/>
              </w:rPr>
            </w:pPr>
            <w:r>
              <w:rPr>
                <w:b/>
              </w:rPr>
              <w:t xml:space="preserve">hod. </w:t>
            </w:r>
          </w:p>
        </w:tc>
        <w:tc>
          <w:tcPr>
            <w:tcW w:w="816" w:type="dxa"/>
          </w:tcPr>
          <w:p w14:paraId="2417F187" w14:textId="77777777" w:rsidR="00C851A3" w:rsidRDefault="00C851A3" w:rsidP="00DF1BE9">
            <w:pPr>
              <w:jc w:val="both"/>
            </w:pPr>
            <w:r>
              <w:t>28</w:t>
            </w:r>
          </w:p>
        </w:tc>
        <w:tc>
          <w:tcPr>
            <w:tcW w:w="2156" w:type="dxa"/>
            <w:shd w:val="clear" w:color="auto" w:fill="F7CAAC"/>
          </w:tcPr>
          <w:p w14:paraId="45997E37" w14:textId="77777777" w:rsidR="00C851A3" w:rsidRDefault="00C851A3" w:rsidP="00DF1BE9">
            <w:pPr>
              <w:jc w:val="both"/>
              <w:rPr>
                <w:b/>
              </w:rPr>
            </w:pPr>
            <w:r>
              <w:rPr>
                <w:b/>
              </w:rPr>
              <w:t>kreditů</w:t>
            </w:r>
          </w:p>
        </w:tc>
        <w:tc>
          <w:tcPr>
            <w:tcW w:w="1207" w:type="dxa"/>
            <w:gridSpan w:val="2"/>
          </w:tcPr>
          <w:p w14:paraId="2C8BEA56" w14:textId="77777777" w:rsidR="00C851A3" w:rsidRDefault="00C851A3" w:rsidP="00DF1BE9">
            <w:pPr>
              <w:jc w:val="both"/>
            </w:pPr>
            <w:r>
              <w:t>3</w:t>
            </w:r>
          </w:p>
        </w:tc>
      </w:tr>
      <w:tr w:rsidR="00C851A3" w14:paraId="6AF063C3" w14:textId="77777777" w:rsidTr="00DF1BE9">
        <w:tc>
          <w:tcPr>
            <w:tcW w:w="3086" w:type="dxa"/>
            <w:shd w:val="clear" w:color="auto" w:fill="F7CAAC"/>
          </w:tcPr>
          <w:p w14:paraId="1C06D480" w14:textId="77777777" w:rsidR="00C851A3" w:rsidRDefault="00C851A3" w:rsidP="00DF1BE9">
            <w:pPr>
              <w:jc w:val="both"/>
              <w:rPr>
                <w:b/>
                <w:sz w:val="22"/>
              </w:rPr>
            </w:pPr>
            <w:r>
              <w:rPr>
                <w:b/>
              </w:rPr>
              <w:t>Prerekvizity, korekvizity, ekvivalence</w:t>
            </w:r>
          </w:p>
        </w:tc>
        <w:tc>
          <w:tcPr>
            <w:tcW w:w="6769" w:type="dxa"/>
            <w:gridSpan w:val="7"/>
          </w:tcPr>
          <w:p w14:paraId="4D12F290" w14:textId="77777777" w:rsidR="00C851A3" w:rsidRDefault="00C851A3" w:rsidP="00DF1BE9">
            <w:pPr>
              <w:jc w:val="both"/>
            </w:pPr>
          </w:p>
        </w:tc>
      </w:tr>
      <w:tr w:rsidR="00C851A3" w14:paraId="515F835D" w14:textId="77777777" w:rsidTr="00DF1BE9">
        <w:tc>
          <w:tcPr>
            <w:tcW w:w="3086" w:type="dxa"/>
            <w:shd w:val="clear" w:color="auto" w:fill="F7CAAC"/>
          </w:tcPr>
          <w:p w14:paraId="23302DCC" w14:textId="77777777" w:rsidR="00C851A3" w:rsidRDefault="00C851A3" w:rsidP="00DF1BE9">
            <w:pPr>
              <w:jc w:val="both"/>
              <w:rPr>
                <w:b/>
              </w:rPr>
            </w:pPr>
            <w:r>
              <w:rPr>
                <w:b/>
              </w:rPr>
              <w:t>Způsob ověření studijních výsledků</w:t>
            </w:r>
          </w:p>
        </w:tc>
        <w:tc>
          <w:tcPr>
            <w:tcW w:w="3406" w:type="dxa"/>
            <w:gridSpan w:val="4"/>
          </w:tcPr>
          <w:p w14:paraId="0A59ABA0" w14:textId="77777777" w:rsidR="00C851A3" w:rsidRDefault="00C851A3" w:rsidP="00DF1BE9">
            <w:pPr>
              <w:jc w:val="both"/>
            </w:pPr>
            <w:r>
              <w:t xml:space="preserve">klasifikovaný zápočet </w:t>
            </w:r>
          </w:p>
        </w:tc>
        <w:tc>
          <w:tcPr>
            <w:tcW w:w="2156" w:type="dxa"/>
            <w:shd w:val="clear" w:color="auto" w:fill="F7CAAC"/>
          </w:tcPr>
          <w:p w14:paraId="2D19DBAA" w14:textId="77777777" w:rsidR="00C851A3" w:rsidRDefault="00C851A3" w:rsidP="00DF1BE9">
            <w:pPr>
              <w:jc w:val="both"/>
              <w:rPr>
                <w:b/>
              </w:rPr>
            </w:pPr>
            <w:r>
              <w:rPr>
                <w:b/>
              </w:rPr>
              <w:t>Forma výuky</w:t>
            </w:r>
          </w:p>
        </w:tc>
        <w:tc>
          <w:tcPr>
            <w:tcW w:w="1207" w:type="dxa"/>
            <w:gridSpan w:val="2"/>
          </w:tcPr>
          <w:p w14:paraId="540CC79F" w14:textId="77777777" w:rsidR="00C851A3" w:rsidRDefault="00C851A3" w:rsidP="00DF1BE9">
            <w:pPr>
              <w:jc w:val="both"/>
            </w:pPr>
            <w:r>
              <w:t>přednášky</w:t>
            </w:r>
          </w:p>
          <w:p w14:paraId="095307D1" w14:textId="77777777" w:rsidR="00C851A3" w:rsidRDefault="00C851A3" w:rsidP="00DF1BE9">
            <w:pPr>
              <w:jc w:val="both"/>
            </w:pPr>
            <w:r>
              <w:t>cvičení</w:t>
            </w:r>
          </w:p>
        </w:tc>
      </w:tr>
      <w:tr w:rsidR="00C851A3" w14:paraId="30E20255" w14:textId="77777777" w:rsidTr="00DF1BE9">
        <w:tc>
          <w:tcPr>
            <w:tcW w:w="3086" w:type="dxa"/>
            <w:shd w:val="clear" w:color="auto" w:fill="F7CAAC"/>
          </w:tcPr>
          <w:p w14:paraId="583F6797"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1375FFC6" w14:textId="77777777" w:rsidR="00C851A3" w:rsidRDefault="00C851A3" w:rsidP="00DF1BE9">
            <w:pPr>
              <w:jc w:val="both"/>
            </w:pPr>
            <w:r w:rsidRPr="0089266F">
              <w:t>Klasifikovaný zápočet:</w:t>
            </w:r>
            <w:r>
              <w:t xml:space="preserve"> </w:t>
            </w:r>
            <w:r w:rsidRPr="009D0340">
              <w:t xml:space="preserve">aktivní účast na nejméně 80 % cvičení, úspěšné </w:t>
            </w:r>
            <w:r>
              <w:t xml:space="preserve">plnění průběžných úkolů a </w:t>
            </w:r>
            <w:r w:rsidRPr="009D0340">
              <w:t xml:space="preserve">absolvování </w:t>
            </w:r>
            <w:r>
              <w:t>závěrečného</w:t>
            </w:r>
            <w:r w:rsidRPr="009D0340">
              <w:t xml:space="preserve"> test</w:t>
            </w:r>
            <w:r>
              <w:t>u</w:t>
            </w:r>
          </w:p>
        </w:tc>
      </w:tr>
      <w:tr w:rsidR="00C851A3" w14:paraId="7860CEA3" w14:textId="77777777" w:rsidTr="00DF1BE9">
        <w:trPr>
          <w:trHeight w:val="250"/>
        </w:trPr>
        <w:tc>
          <w:tcPr>
            <w:tcW w:w="9855" w:type="dxa"/>
            <w:gridSpan w:val="8"/>
            <w:tcBorders>
              <w:top w:val="nil"/>
            </w:tcBorders>
          </w:tcPr>
          <w:p w14:paraId="69804195" w14:textId="77777777" w:rsidR="00C851A3" w:rsidRDefault="00C851A3" w:rsidP="00DF1BE9">
            <w:pPr>
              <w:jc w:val="both"/>
            </w:pPr>
          </w:p>
        </w:tc>
      </w:tr>
      <w:tr w:rsidR="00C851A3" w14:paraId="5AA92C40" w14:textId="77777777" w:rsidTr="00DF1BE9">
        <w:trPr>
          <w:trHeight w:val="197"/>
        </w:trPr>
        <w:tc>
          <w:tcPr>
            <w:tcW w:w="3086" w:type="dxa"/>
            <w:tcBorders>
              <w:top w:val="nil"/>
            </w:tcBorders>
            <w:shd w:val="clear" w:color="auto" w:fill="F7CAAC"/>
          </w:tcPr>
          <w:p w14:paraId="34E4376E" w14:textId="77777777" w:rsidR="00C851A3" w:rsidRDefault="00C851A3" w:rsidP="00DF1BE9">
            <w:pPr>
              <w:jc w:val="both"/>
              <w:rPr>
                <w:b/>
              </w:rPr>
            </w:pPr>
            <w:r>
              <w:rPr>
                <w:b/>
              </w:rPr>
              <w:t>Garant předmětu</w:t>
            </w:r>
          </w:p>
        </w:tc>
        <w:tc>
          <w:tcPr>
            <w:tcW w:w="6769" w:type="dxa"/>
            <w:gridSpan w:val="7"/>
            <w:tcBorders>
              <w:top w:val="nil"/>
            </w:tcBorders>
          </w:tcPr>
          <w:p w14:paraId="322F4650" w14:textId="77777777" w:rsidR="00C851A3" w:rsidRDefault="00C851A3" w:rsidP="00DF1BE9">
            <w:pPr>
              <w:jc w:val="both"/>
            </w:pPr>
            <w:r w:rsidRPr="0089266F">
              <w:t>Ing. Pavel Tomášek, Ph.D.</w:t>
            </w:r>
          </w:p>
        </w:tc>
      </w:tr>
      <w:tr w:rsidR="00C851A3" w14:paraId="72E9B7E3" w14:textId="77777777" w:rsidTr="00DF1BE9">
        <w:trPr>
          <w:trHeight w:val="243"/>
        </w:trPr>
        <w:tc>
          <w:tcPr>
            <w:tcW w:w="3086" w:type="dxa"/>
            <w:tcBorders>
              <w:top w:val="nil"/>
            </w:tcBorders>
            <w:shd w:val="clear" w:color="auto" w:fill="F7CAAC"/>
          </w:tcPr>
          <w:p w14:paraId="27136E24" w14:textId="77777777" w:rsidR="00C851A3" w:rsidRDefault="00C851A3" w:rsidP="00DF1BE9">
            <w:pPr>
              <w:jc w:val="both"/>
              <w:rPr>
                <w:b/>
              </w:rPr>
            </w:pPr>
            <w:r>
              <w:rPr>
                <w:b/>
              </w:rPr>
              <w:t>Zapojení garanta do výuky předmětu</w:t>
            </w:r>
          </w:p>
        </w:tc>
        <w:tc>
          <w:tcPr>
            <w:tcW w:w="6769" w:type="dxa"/>
            <w:gridSpan w:val="7"/>
            <w:tcBorders>
              <w:top w:val="nil"/>
            </w:tcBorders>
          </w:tcPr>
          <w:p w14:paraId="2F751B38" w14:textId="77777777" w:rsidR="00C851A3" w:rsidRDefault="00C851A3" w:rsidP="00DF1BE9">
            <w:pPr>
              <w:jc w:val="both"/>
            </w:pPr>
            <w:r>
              <w:t>Garant stanovuje obsah přednášek a cvičení a dohlíží na jejich jednotné vedení.</w:t>
            </w:r>
          </w:p>
          <w:p w14:paraId="3AA1F967" w14:textId="77777777" w:rsidR="00C851A3" w:rsidRDefault="00C851A3" w:rsidP="00DF1BE9">
            <w:pPr>
              <w:jc w:val="both"/>
            </w:pPr>
            <w:r>
              <w:t>Garant přímo vyučuje 100 % přednášek, cvičí 100 % cvičení.</w:t>
            </w:r>
          </w:p>
        </w:tc>
      </w:tr>
      <w:tr w:rsidR="00C851A3" w14:paraId="0173C187" w14:textId="77777777" w:rsidTr="00DF1BE9">
        <w:tc>
          <w:tcPr>
            <w:tcW w:w="3086" w:type="dxa"/>
            <w:shd w:val="clear" w:color="auto" w:fill="F7CAAC"/>
          </w:tcPr>
          <w:p w14:paraId="0B4066A5" w14:textId="77777777" w:rsidR="00C851A3" w:rsidRDefault="00C851A3" w:rsidP="00DF1BE9">
            <w:pPr>
              <w:jc w:val="both"/>
              <w:rPr>
                <w:b/>
              </w:rPr>
            </w:pPr>
            <w:r>
              <w:rPr>
                <w:b/>
              </w:rPr>
              <w:t>Vyučující</w:t>
            </w:r>
          </w:p>
        </w:tc>
        <w:tc>
          <w:tcPr>
            <w:tcW w:w="6769" w:type="dxa"/>
            <w:gridSpan w:val="7"/>
            <w:tcBorders>
              <w:bottom w:val="nil"/>
            </w:tcBorders>
          </w:tcPr>
          <w:p w14:paraId="40AE8010" w14:textId="77777777" w:rsidR="00C851A3" w:rsidRDefault="00C851A3" w:rsidP="00DF1BE9">
            <w:pPr>
              <w:jc w:val="both"/>
            </w:pPr>
            <w:r w:rsidRPr="0089266F">
              <w:t>Ing. Pavel Tomášek, Ph.D. – přednášející (100 %), cvičící (100 %)</w:t>
            </w:r>
          </w:p>
        </w:tc>
      </w:tr>
      <w:tr w:rsidR="00C851A3" w14:paraId="73ADA943" w14:textId="77777777" w:rsidTr="00DF1BE9">
        <w:trPr>
          <w:trHeight w:val="182"/>
        </w:trPr>
        <w:tc>
          <w:tcPr>
            <w:tcW w:w="9855" w:type="dxa"/>
            <w:gridSpan w:val="8"/>
            <w:tcBorders>
              <w:top w:val="nil"/>
            </w:tcBorders>
          </w:tcPr>
          <w:p w14:paraId="50D4181B" w14:textId="77777777" w:rsidR="00C851A3" w:rsidRDefault="00C851A3" w:rsidP="00DF1BE9">
            <w:pPr>
              <w:jc w:val="both"/>
            </w:pPr>
          </w:p>
        </w:tc>
      </w:tr>
      <w:tr w:rsidR="00C851A3" w14:paraId="5ADC9848" w14:textId="77777777" w:rsidTr="00DF1BE9">
        <w:tc>
          <w:tcPr>
            <w:tcW w:w="3086" w:type="dxa"/>
            <w:shd w:val="clear" w:color="auto" w:fill="F7CAAC"/>
          </w:tcPr>
          <w:p w14:paraId="68435265" w14:textId="77777777" w:rsidR="00C851A3" w:rsidRDefault="00C851A3" w:rsidP="00DF1BE9">
            <w:pPr>
              <w:jc w:val="both"/>
              <w:rPr>
                <w:b/>
              </w:rPr>
            </w:pPr>
            <w:r>
              <w:rPr>
                <w:b/>
              </w:rPr>
              <w:t>Stručná anotace předmětu</w:t>
            </w:r>
          </w:p>
        </w:tc>
        <w:tc>
          <w:tcPr>
            <w:tcW w:w="6769" w:type="dxa"/>
            <w:gridSpan w:val="7"/>
            <w:tcBorders>
              <w:bottom w:val="nil"/>
            </w:tcBorders>
          </w:tcPr>
          <w:p w14:paraId="79BCCB9F" w14:textId="77777777" w:rsidR="00C851A3" w:rsidRDefault="00C851A3" w:rsidP="00DF1BE9">
            <w:pPr>
              <w:jc w:val="both"/>
            </w:pPr>
          </w:p>
        </w:tc>
      </w:tr>
      <w:tr w:rsidR="00C851A3" w14:paraId="061EE0A3" w14:textId="77777777" w:rsidTr="00DF1BE9">
        <w:trPr>
          <w:trHeight w:val="3938"/>
        </w:trPr>
        <w:tc>
          <w:tcPr>
            <w:tcW w:w="9855" w:type="dxa"/>
            <w:gridSpan w:val="8"/>
            <w:tcBorders>
              <w:top w:val="nil"/>
              <w:bottom w:val="single" w:sz="12" w:space="0" w:color="auto"/>
            </w:tcBorders>
          </w:tcPr>
          <w:p w14:paraId="5BCAF65E" w14:textId="77777777" w:rsidR="00C851A3" w:rsidRDefault="00C851A3" w:rsidP="00DF1BE9">
            <w:pPr>
              <w:jc w:val="both"/>
            </w:pPr>
            <w:r>
              <w:t>K</w:t>
            </w:r>
            <w:r w:rsidRPr="007C0CE7">
              <w:t xml:space="preserve">urz </w:t>
            </w:r>
            <w:r>
              <w:t xml:space="preserve">seznamuje studenty se </w:t>
            </w:r>
            <w:r w:rsidRPr="007C0CE7">
              <w:t>základy programování</w:t>
            </w:r>
            <w:r>
              <w:t xml:space="preserve"> na obecné úrovni, následně i konkrétně, a to v </w:t>
            </w:r>
            <w:r w:rsidRPr="007C0CE7">
              <w:t>jazy</w:t>
            </w:r>
            <w:r>
              <w:t>ce</w:t>
            </w:r>
            <w:r w:rsidRPr="007C0CE7">
              <w:t xml:space="preserve"> Python. </w:t>
            </w:r>
            <w:r>
              <w:t>Kurz se zaměřuje na komplexní teoretický úvod do programování a současně i na získání praktických dovedností včetně základního pojmosloví, datových typů, konstrukcí, zápisu výrazů, práce se vstupem a výstupem, tvorby jednoduchých programů, testování, ladění a dokumentaci.</w:t>
            </w:r>
          </w:p>
          <w:p w14:paraId="145A69CA" w14:textId="77777777" w:rsidR="00C851A3" w:rsidRDefault="00C851A3" w:rsidP="00DF1BE9">
            <w:pPr>
              <w:jc w:val="both"/>
            </w:pPr>
          </w:p>
          <w:p w14:paraId="6B99249A" w14:textId="77777777" w:rsidR="00C851A3" w:rsidRDefault="00C851A3" w:rsidP="00DF1BE9">
            <w:pPr>
              <w:jc w:val="both"/>
            </w:pPr>
            <w:r w:rsidRPr="004431EB">
              <w:t>Vyučovaná témata:</w:t>
            </w:r>
          </w:p>
          <w:p w14:paraId="6D1E06F4" w14:textId="77777777" w:rsidR="00C851A3" w:rsidRDefault="00C851A3" w:rsidP="00C851A3">
            <w:pPr>
              <w:pStyle w:val="Odstavecseseznamem"/>
              <w:numPr>
                <w:ilvl w:val="0"/>
                <w:numId w:val="18"/>
              </w:numPr>
              <w:jc w:val="both"/>
            </w:pPr>
            <w:r>
              <w:t>Úvodní informace k organizaci výuky, základní pojmy, algoritmizace;</w:t>
            </w:r>
          </w:p>
          <w:p w14:paraId="33FDA4C5" w14:textId="77777777" w:rsidR="00C851A3" w:rsidRDefault="00C851A3" w:rsidP="00C851A3">
            <w:pPr>
              <w:pStyle w:val="Odstavecseseznamem"/>
              <w:numPr>
                <w:ilvl w:val="0"/>
                <w:numId w:val="18"/>
              </w:numPr>
              <w:jc w:val="both"/>
            </w:pPr>
            <w:r>
              <w:t>Adresářová struktura, příkazová řádka/terminál;</w:t>
            </w:r>
          </w:p>
          <w:p w14:paraId="24A6E339" w14:textId="77777777" w:rsidR="00C851A3" w:rsidRDefault="00C851A3" w:rsidP="00C851A3">
            <w:pPr>
              <w:pStyle w:val="Odstavecseseznamem"/>
              <w:numPr>
                <w:ilvl w:val="0"/>
                <w:numId w:val="18"/>
              </w:numPr>
            </w:pPr>
            <w:r>
              <w:t>Programovací jazyky, z</w:t>
            </w:r>
            <w:r w:rsidRPr="00CA13B0">
              <w:t>drojový kód</w:t>
            </w:r>
            <w:r>
              <w:t>, kompilace, interpretace, syntax, sémantika, vývojová prostředí;</w:t>
            </w:r>
          </w:p>
          <w:p w14:paraId="3167CA64" w14:textId="77777777" w:rsidR="00C851A3" w:rsidRDefault="00C851A3" w:rsidP="00C851A3">
            <w:pPr>
              <w:pStyle w:val="Odstavecseseznamem"/>
              <w:numPr>
                <w:ilvl w:val="0"/>
                <w:numId w:val="18"/>
              </w:numPr>
              <w:jc w:val="both"/>
            </w:pPr>
            <w:r>
              <w:t>Základní datové typy;</w:t>
            </w:r>
          </w:p>
          <w:p w14:paraId="75CC1925" w14:textId="77777777" w:rsidR="00C851A3" w:rsidRDefault="00C851A3" w:rsidP="00C851A3">
            <w:pPr>
              <w:pStyle w:val="Odstavecseseznamem"/>
              <w:numPr>
                <w:ilvl w:val="0"/>
                <w:numId w:val="18"/>
              </w:numPr>
            </w:pPr>
            <w:r>
              <w:t>Základní konstrukce, proměnné;</w:t>
            </w:r>
          </w:p>
          <w:p w14:paraId="31ED90D6" w14:textId="77777777" w:rsidR="00C851A3" w:rsidRDefault="00C851A3" w:rsidP="00C851A3">
            <w:pPr>
              <w:pStyle w:val="Odstavecseseznamem"/>
              <w:numPr>
                <w:ilvl w:val="0"/>
                <w:numId w:val="18"/>
              </w:numPr>
            </w:pPr>
            <w:r>
              <w:t>Operátory, výrazy;</w:t>
            </w:r>
          </w:p>
          <w:p w14:paraId="01DA26E8" w14:textId="77777777" w:rsidR="00C851A3" w:rsidRDefault="00C851A3" w:rsidP="00C851A3">
            <w:pPr>
              <w:pStyle w:val="Odstavecseseznamem"/>
              <w:numPr>
                <w:ilvl w:val="0"/>
                <w:numId w:val="18"/>
              </w:numPr>
              <w:jc w:val="both"/>
            </w:pPr>
            <w:r>
              <w:t>Práce se standardním vstupem a výstupem;</w:t>
            </w:r>
          </w:p>
          <w:p w14:paraId="2913387F" w14:textId="77777777" w:rsidR="00C851A3" w:rsidRDefault="00C851A3" w:rsidP="00C851A3">
            <w:pPr>
              <w:pStyle w:val="Odstavecseseznamem"/>
              <w:numPr>
                <w:ilvl w:val="0"/>
                <w:numId w:val="18"/>
              </w:numPr>
              <w:jc w:val="both"/>
            </w:pPr>
            <w:r>
              <w:t>Úvod do algoritmů pro numerické výpočty a práci s textem;</w:t>
            </w:r>
          </w:p>
          <w:p w14:paraId="616B2C0A" w14:textId="77777777" w:rsidR="00C851A3" w:rsidRDefault="00C851A3" w:rsidP="00C851A3">
            <w:pPr>
              <w:pStyle w:val="Odstavecseseznamem"/>
              <w:numPr>
                <w:ilvl w:val="0"/>
                <w:numId w:val="18"/>
              </w:numPr>
              <w:jc w:val="both"/>
            </w:pPr>
            <w:r>
              <w:t>Základní datové struktury, funkce;</w:t>
            </w:r>
          </w:p>
          <w:p w14:paraId="67856C8C" w14:textId="77777777" w:rsidR="00C851A3" w:rsidRDefault="00C851A3" w:rsidP="00C851A3">
            <w:pPr>
              <w:pStyle w:val="Odstavecseseznamem"/>
              <w:numPr>
                <w:ilvl w:val="0"/>
                <w:numId w:val="18"/>
              </w:numPr>
              <w:jc w:val="both"/>
            </w:pPr>
            <w:r>
              <w:t>Úvod do algoritmů pro vyhledávání a řazení;</w:t>
            </w:r>
          </w:p>
          <w:p w14:paraId="04A22CCD" w14:textId="77777777" w:rsidR="00C851A3" w:rsidRDefault="00C851A3" w:rsidP="00C851A3">
            <w:pPr>
              <w:pStyle w:val="Odstavecseseznamem"/>
              <w:numPr>
                <w:ilvl w:val="0"/>
                <w:numId w:val="18"/>
              </w:numPr>
              <w:jc w:val="both"/>
            </w:pPr>
            <w:r>
              <w:t>Testování a ladění programů;</w:t>
            </w:r>
          </w:p>
          <w:p w14:paraId="5C9D6433" w14:textId="77777777" w:rsidR="00C851A3" w:rsidRDefault="00C851A3" w:rsidP="00C851A3">
            <w:pPr>
              <w:pStyle w:val="Odstavecseseznamem"/>
              <w:numPr>
                <w:ilvl w:val="0"/>
                <w:numId w:val="18"/>
              </w:numPr>
              <w:jc w:val="both"/>
            </w:pPr>
            <w:r w:rsidRPr="007C0CE7">
              <w:t>Modulární stavba program</w:t>
            </w:r>
            <w:r>
              <w:t>ů;</w:t>
            </w:r>
          </w:p>
          <w:p w14:paraId="1D19ED6B" w14:textId="77777777" w:rsidR="00C851A3" w:rsidRDefault="00C851A3" w:rsidP="00C851A3">
            <w:pPr>
              <w:pStyle w:val="Odstavecseseznamem"/>
              <w:numPr>
                <w:ilvl w:val="0"/>
                <w:numId w:val="18"/>
              </w:numPr>
              <w:jc w:val="both"/>
            </w:pPr>
            <w:r>
              <w:t>Další užitečné nástroje pro vývoj programů;</w:t>
            </w:r>
          </w:p>
          <w:p w14:paraId="06B5E323" w14:textId="77777777" w:rsidR="00C851A3" w:rsidRDefault="00C851A3" w:rsidP="00C851A3">
            <w:pPr>
              <w:pStyle w:val="Odstavecseseznamem"/>
              <w:numPr>
                <w:ilvl w:val="0"/>
                <w:numId w:val="18"/>
              </w:numPr>
              <w:jc w:val="both"/>
            </w:pPr>
            <w:r>
              <w:t>Komentování zdrojového kódu, dokumentace.</w:t>
            </w:r>
          </w:p>
          <w:p w14:paraId="0AD77136" w14:textId="77777777" w:rsidR="00C851A3" w:rsidRDefault="00C851A3" w:rsidP="00DF1BE9">
            <w:pPr>
              <w:pStyle w:val="Odstavecseseznamem"/>
              <w:jc w:val="both"/>
            </w:pPr>
          </w:p>
        </w:tc>
      </w:tr>
      <w:tr w:rsidR="00C851A3" w14:paraId="415DEB2F"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99C93A5"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6D91741" w14:textId="77777777" w:rsidR="00C851A3" w:rsidRDefault="00C851A3" w:rsidP="00DF1BE9">
            <w:pPr>
              <w:jc w:val="both"/>
            </w:pPr>
          </w:p>
        </w:tc>
      </w:tr>
      <w:tr w:rsidR="00C851A3" w14:paraId="5FBB1ED1" w14:textId="77777777" w:rsidTr="00DF1BE9">
        <w:trPr>
          <w:trHeight w:val="1497"/>
        </w:trPr>
        <w:tc>
          <w:tcPr>
            <w:tcW w:w="9855" w:type="dxa"/>
            <w:gridSpan w:val="8"/>
            <w:tcBorders>
              <w:top w:val="nil"/>
              <w:bottom w:val="single" w:sz="2" w:space="0" w:color="auto"/>
            </w:tcBorders>
          </w:tcPr>
          <w:p w14:paraId="4B144A5B" w14:textId="77777777" w:rsidR="00C851A3" w:rsidRPr="0089266F" w:rsidRDefault="00C851A3" w:rsidP="00DF1BE9">
            <w:pPr>
              <w:jc w:val="both"/>
              <w:rPr>
                <w:b/>
              </w:rPr>
            </w:pPr>
            <w:r w:rsidRPr="0089266F">
              <w:rPr>
                <w:b/>
              </w:rPr>
              <w:t>Povinná literatura:</w:t>
            </w:r>
          </w:p>
          <w:p w14:paraId="64756E8E" w14:textId="77777777" w:rsidR="00C851A3" w:rsidRDefault="00C851A3" w:rsidP="00DF1BE9">
            <w:pPr>
              <w:jc w:val="both"/>
            </w:pPr>
            <w:r w:rsidRPr="009B7C3D">
              <w:t>Python Software Foundation</w:t>
            </w:r>
            <w:r>
              <w:t xml:space="preserve">. </w:t>
            </w:r>
            <w:r w:rsidRPr="009B7C3D">
              <w:rPr>
                <w:i/>
              </w:rPr>
              <w:t>Welcome to Python.org</w:t>
            </w:r>
            <w:r>
              <w:t>. Webové sídlo. Dostupné z: https://python.org/. [citováno 2024-02-17].</w:t>
            </w:r>
          </w:p>
          <w:p w14:paraId="081F3433" w14:textId="77777777" w:rsidR="00C851A3" w:rsidRDefault="00C851A3" w:rsidP="00DF1BE9">
            <w:pPr>
              <w:jc w:val="both"/>
            </w:pPr>
            <w:r w:rsidRPr="006F12BC">
              <w:t xml:space="preserve">SHAW, Zed A. </w:t>
            </w:r>
            <w:r w:rsidRPr="006F12BC">
              <w:rPr>
                <w:i/>
              </w:rPr>
              <w:t xml:space="preserve">Learn Python 3 the </w:t>
            </w:r>
            <w:r>
              <w:rPr>
                <w:i/>
              </w:rPr>
              <w:t>H</w:t>
            </w:r>
            <w:r w:rsidRPr="006F12BC">
              <w:rPr>
                <w:i/>
              </w:rPr>
              <w:t xml:space="preserve">ard </w:t>
            </w:r>
            <w:r>
              <w:rPr>
                <w:i/>
              </w:rPr>
              <w:t>W</w:t>
            </w:r>
            <w:r w:rsidRPr="006F12BC">
              <w:rPr>
                <w:i/>
              </w:rPr>
              <w:t xml:space="preserve">ay: </w:t>
            </w:r>
            <w:r>
              <w:rPr>
                <w:i/>
              </w:rPr>
              <w:t>A</w:t>
            </w:r>
            <w:r w:rsidRPr="006F12BC">
              <w:rPr>
                <w:i/>
              </w:rPr>
              <w:t xml:space="preserve"> </w:t>
            </w:r>
            <w:r>
              <w:rPr>
                <w:i/>
              </w:rPr>
              <w:t>V</w:t>
            </w:r>
            <w:r w:rsidRPr="006F12BC">
              <w:rPr>
                <w:i/>
              </w:rPr>
              <w:t xml:space="preserve">ery </w:t>
            </w:r>
            <w:r>
              <w:rPr>
                <w:i/>
              </w:rPr>
              <w:t>S</w:t>
            </w:r>
            <w:r w:rsidRPr="006F12BC">
              <w:rPr>
                <w:i/>
              </w:rPr>
              <w:t xml:space="preserve">imple </w:t>
            </w:r>
            <w:r>
              <w:rPr>
                <w:i/>
              </w:rPr>
              <w:t>I</w:t>
            </w:r>
            <w:r w:rsidRPr="006F12BC">
              <w:rPr>
                <w:i/>
              </w:rPr>
              <w:t xml:space="preserve">ntroduction to the </w:t>
            </w:r>
            <w:r>
              <w:rPr>
                <w:i/>
              </w:rPr>
              <w:t>T</w:t>
            </w:r>
            <w:r w:rsidRPr="006F12BC">
              <w:rPr>
                <w:i/>
              </w:rPr>
              <w:t xml:space="preserve">errifyingly </w:t>
            </w:r>
            <w:r>
              <w:rPr>
                <w:i/>
              </w:rPr>
              <w:t>B</w:t>
            </w:r>
            <w:r w:rsidRPr="006F12BC">
              <w:rPr>
                <w:i/>
              </w:rPr>
              <w:t xml:space="preserve">eautiful </w:t>
            </w:r>
            <w:r>
              <w:rPr>
                <w:i/>
              </w:rPr>
              <w:t>W</w:t>
            </w:r>
            <w:r w:rsidRPr="006F12BC">
              <w:rPr>
                <w:i/>
              </w:rPr>
              <w:t xml:space="preserve">orld of </w:t>
            </w:r>
            <w:r>
              <w:rPr>
                <w:i/>
              </w:rPr>
              <w:t>C</w:t>
            </w:r>
            <w:r w:rsidRPr="006F12BC">
              <w:rPr>
                <w:i/>
              </w:rPr>
              <w:t xml:space="preserve">omputers and </w:t>
            </w:r>
            <w:r>
              <w:rPr>
                <w:i/>
              </w:rPr>
              <w:t>C</w:t>
            </w:r>
            <w:r w:rsidRPr="006F12BC">
              <w:rPr>
                <w:i/>
              </w:rPr>
              <w:t>ode</w:t>
            </w:r>
            <w:r w:rsidRPr="006F12BC">
              <w:t xml:space="preserve">. Zed Shaw's </w:t>
            </w:r>
            <w:r>
              <w:t>H</w:t>
            </w:r>
            <w:r w:rsidRPr="006F12BC">
              <w:t xml:space="preserve">ard </w:t>
            </w:r>
            <w:r>
              <w:t>W</w:t>
            </w:r>
            <w:r w:rsidRPr="006F12BC">
              <w:t xml:space="preserve">ay </w:t>
            </w:r>
            <w:r>
              <w:t>S</w:t>
            </w:r>
            <w:r w:rsidRPr="006F12BC">
              <w:t>eries. Boston: Addison-Wesley, [2017]. ISBN 978-0-13-469288-3.</w:t>
            </w:r>
          </w:p>
          <w:p w14:paraId="3022509C" w14:textId="77777777" w:rsidR="00C851A3" w:rsidRDefault="00C851A3" w:rsidP="00DF1BE9">
            <w:pPr>
              <w:jc w:val="both"/>
            </w:pPr>
            <w:r w:rsidRPr="009B7C3D">
              <w:t xml:space="preserve">ZELLE, John M. </w:t>
            </w:r>
            <w:r w:rsidRPr="009B7C3D">
              <w:rPr>
                <w:i/>
              </w:rPr>
              <w:t xml:space="preserve">Python </w:t>
            </w:r>
            <w:r>
              <w:rPr>
                <w:i/>
              </w:rPr>
              <w:t>P</w:t>
            </w:r>
            <w:r w:rsidRPr="009B7C3D">
              <w:rPr>
                <w:i/>
              </w:rPr>
              <w:t xml:space="preserve">rogramming: </w:t>
            </w:r>
            <w:r>
              <w:rPr>
                <w:i/>
              </w:rPr>
              <w:t>A</w:t>
            </w:r>
            <w:r w:rsidRPr="009B7C3D">
              <w:rPr>
                <w:i/>
              </w:rPr>
              <w:t xml:space="preserve">n </w:t>
            </w:r>
            <w:r>
              <w:rPr>
                <w:i/>
              </w:rPr>
              <w:t>I</w:t>
            </w:r>
            <w:r w:rsidRPr="009B7C3D">
              <w:rPr>
                <w:i/>
              </w:rPr>
              <w:t xml:space="preserve">ntroduction to </w:t>
            </w:r>
            <w:r>
              <w:rPr>
                <w:i/>
              </w:rPr>
              <w:t>C</w:t>
            </w:r>
            <w:r w:rsidRPr="009B7C3D">
              <w:rPr>
                <w:i/>
              </w:rPr>
              <w:t xml:space="preserve">omputer </w:t>
            </w:r>
            <w:r>
              <w:rPr>
                <w:i/>
              </w:rPr>
              <w:t>S</w:t>
            </w:r>
            <w:r w:rsidRPr="009B7C3D">
              <w:rPr>
                <w:i/>
              </w:rPr>
              <w:t>cience</w:t>
            </w:r>
            <w:r w:rsidRPr="009B7C3D">
              <w:t>. Third edition. Wilsonville: Franklin, Beedle &amp;Associates, 2017. ISBN 978-1-59028-275-5.</w:t>
            </w:r>
          </w:p>
          <w:p w14:paraId="2F7B4079" w14:textId="77777777" w:rsidR="00C851A3" w:rsidRDefault="00C851A3" w:rsidP="00DF1BE9">
            <w:pPr>
              <w:jc w:val="both"/>
            </w:pPr>
          </w:p>
          <w:p w14:paraId="26652698" w14:textId="77777777" w:rsidR="00C851A3" w:rsidRPr="0089266F" w:rsidRDefault="00C851A3" w:rsidP="00DF1BE9">
            <w:pPr>
              <w:jc w:val="both"/>
              <w:rPr>
                <w:b/>
              </w:rPr>
            </w:pPr>
            <w:r w:rsidRPr="0089266F">
              <w:rPr>
                <w:b/>
              </w:rPr>
              <w:t>Doporučená literatura:</w:t>
            </w:r>
          </w:p>
          <w:p w14:paraId="11865762" w14:textId="77777777" w:rsidR="00C851A3" w:rsidRDefault="00C851A3" w:rsidP="00DF1BE9">
            <w:pPr>
              <w:jc w:val="both"/>
            </w:pPr>
            <w:r>
              <w:t xml:space="preserve">HASLWANTER, Thomas. </w:t>
            </w:r>
            <w:r w:rsidRPr="00AF137A">
              <w:rPr>
                <w:i/>
              </w:rPr>
              <w:t xml:space="preserve">An </w:t>
            </w:r>
            <w:r>
              <w:rPr>
                <w:i/>
              </w:rPr>
              <w:t>I</w:t>
            </w:r>
            <w:r w:rsidRPr="00AF137A">
              <w:rPr>
                <w:i/>
              </w:rPr>
              <w:t xml:space="preserve">ntroduction to </w:t>
            </w:r>
            <w:r>
              <w:rPr>
                <w:i/>
              </w:rPr>
              <w:t>S</w:t>
            </w:r>
            <w:r w:rsidRPr="00AF137A">
              <w:rPr>
                <w:i/>
              </w:rPr>
              <w:t xml:space="preserve">tatistics with Python: </w:t>
            </w:r>
            <w:r>
              <w:rPr>
                <w:i/>
              </w:rPr>
              <w:t>W</w:t>
            </w:r>
            <w:r w:rsidRPr="00AF137A">
              <w:rPr>
                <w:i/>
              </w:rPr>
              <w:t xml:space="preserve">ith </w:t>
            </w:r>
            <w:r>
              <w:rPr>
                <w:i/>
              </w:rPr>
              <w:t>A</w:t>
            </w:r>
            <w:r w:rsidRPr="00AF137A">
              <w:rPr>
                <w:i/>
              </w:rPr>
              <w:t xml:space="preserve">pplications in the </w:t>
            </w:r>
            <w:r>
              <w:rPr>
                <w:i/>
              </w:rPr>
              <w:t>L</w:t>
            </w:r>
            <w:r w:rsidRPr="00AF137A">
              <w:rPr>
                <w:i/>
              </w:rPr>
              <w:t xml:space="preserve">ife </w:t>
            </w:r>
            <w:r>
              <w:rPr>
                <w:i/>
              </w:rPr>
              <w:t>S</w:t>
            </w:r>
            <w:r w:rsidRPr="00AF137A">
              <w:rPr>
                <w:i/>
              </w:rPr>
              <w:t>ciences</w:t>
            </w:r>
            <w:r w:rsidRPr="00AF137A">
              <w:t>. Statistics and Computing.</w:t>
            </w:r>
            <w:r>
              <w:t xml:space="preserve"> Cham: Springer, 2016. ISBN 9783319283159.</w:t>
            </w:r>
          </w:p>
          <w:p w14:paraId="69D30CFC" w14:textId="77777777" w:rsidR="00C851A3" w:rsidRDefault="00C851A3" w:rsidP="00DF1BE9">
            <w:pPr>
              <w:jc w:val="both"/>
            </w:pPr>
            <w:r>
              <w:t xml:space="preserve">MATTHES, Eric. </w:t>
            </w:r>
            <w:r w:rsidRPr="00AF137A">
              <w:rPr>
                <w:i/>
              </w:rPr>
              <w:t xml:space="preserve">Python </w:t>
            </w:r>
            <w:r>
              <w:rPr>
                <w:i/>
              </w:rPr>
              <w:t>C</w:t>
            </w:r>
            <w:r w:rsidRPr="00AF137A">
              <w:rPr>
                <w:i/>
              </w:rPr>
              <w:t xml:space="preserve">rash </w:t>
            </w:r>
            <w:r>
              <w:rPr>
                <w:i/>
              </w:rPr>
              <w:t>C</w:t>
            </w:r>
            <w:r w:rsidRPr="00AF137A">
              <w:rPr>
                <w:i/>
              </w:rPr>
              <w:t xml:space="preserve">ourse: </w:t>
            </w:r>
            <w:r>
              <w:rPr>
                <w:i/>
              </w:rPr>
              <w:t>A</w:t>
            </w:r>
            <w:r w:rsidRPr="00AF137A">
              <w:rPr>
                <w:i/>
              </w:rPr>
              <w:t xml:space="preserve"> </w:t>
            </w:r>
            <w:r>
              <w:rPr>
                <w:i/>
              </w:rPr>
              <w:t>H</w:t>
            </w:r>
            <w:r w:rsidRPr="00AF137A">
              <w:rPr>
                <w:i/>
              </w:rPr>
              <w:t>ands-</w:t>
            </w:r>
            <w:r>
              <w:rPr>
                <w:i/>
              </w:rPr>
              <w:t>O</w:t>
            </w:r>
            <w:r w:rsidRPr="00AF137A">
              <w:rPr>
                <w:i/>
              </w:rPr>
              <w:t xml:space="preserve">n, </w:t>
            </w:r>
            <w:r>
              <w:rPr>
                <w:i/>
              </w:rPr>
              <w:t>P</w:t>
            </w:r>
            <w:r w:rsidRPr="00AF137A">
              <w:rPr>
                <w:i/>
              </w:rPr>
              <w:t>roject-</w:t>
            </w:r>
            <w:r>
              <w:rPr>
                <w:i/>
              </w:rPr>
              <w:t>B</w:t>
            </w:r>
            <w:r w:rsidRPr="00AF137A">
              <w:rPr>
                <w:i/>
              </w:rPr>
              <w:t xml:space="preserve">ased </w:t>
            </w:r>
            <w:r>
              <w:rPr>
                <w:i/>
              </w:rPr>
              <w:t>I</w:t>
            </w:r>
            <w:r w:rsidRPr="00AF137A">
              <w:rPr>
                <w:i/>
              </w:rPr>
              <w:t xml:space="preserve">ntroduction to </w:t>
            </w:r>
            <w:r>
              <w:rPr>
                <w:i/>
              </w:rPr>
              <w:t>P</w:t>
            </w:r>
            <w:r w:rsidRPr="00AF137A">
              <w:rPr>
                <w:i/>
              </w:rPr>
              <w:t>rogramming</w:t>
            </w:r>
            <w:r>
              <w:t>. 2nd edition. San Francisco: No Starch Press, 2019. ISBN 978-1-59327-928-8.</w:t>
            </w:r>
          </w:p>
          <w:p w14:paraId="60A61D33" w14:textId="77777777" w:rsidR="00C851A3" w:rsidRDefault="00C851A3" w:rsidP="00DF1BE9">
            <w:pPr>
              <w:jc w:val="both"/>
            </w:pPr>
            <w:r>
              <w:t xml:space="preserve">ZELLE, John M. </w:t>
            </w:r>
            <w:r w:rsidRPr="00AF137A">
              <w:rPr>
                <w:i/>
              </w:rPr>
              <w:t>Python Programming: An Introduction to Computer Science</w:t>
            </w:r>
            <w:r>
              <w:t>. Third edition. Wilsonville: Franklin, Beedle &amp;Associates, 2017. ISBN 978-1-59028-275-5.</w:t>
            </w:r>
          </w:p>
        </w:tc>
      </w:tr>
      <w:tr w:rsidR="00C851A3" w14:paraId="3D573375"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89A2A58" w14:textId="77777777" w:rsidR="00C851A3" w:rsidRDefault="00C851A3" w:rsidP="00DF1BE9">
            <w:pPr>
              <w:jc w:val="center"/>
              <w:rPr>
                <w:b/>
              </w:rPr>
            </w:pPr>
            <w:r>
              <w:rPr>
                <w:b/>
              </w:rPr>
              <w:t>Informace ke kombinované nebo distanční formě</w:t>
            </w:r>
          </w:p>
        </w:tc>
      </w:tr>
      <w:tr w:rsidR="00C851A3" w14:paraId="334810C5" w14:textId="77777777" w:rsidTr="00DF1BE9">
        <w:tc>
          <w:tcPr>
            <w:tcW w:w="4787" w:type="dxa"/>
            <w:gridSpan w:val="3"/>
            <w:tcBorders>
              <w:top w:val="single" w:sz="2" w:space="0" w:color="auto"/>
            </w:tcBorders>
            <w:shd w:val="clear" w:color="auto" w:fill="F7CAAC"/>
          </w:tcPr>
          <w:p w14:paraId="555DDFE7" w14:textId="77777777" w:rsidR="00C851A3" w:rsidRDefault="00C851A3" w:rsidP="00DF1BE9">
            <w:pPr>
              <w:jc w:val="both"/>
            </w:pPr>
            <w:r>
              <w:rPr>
                <w:b/>
              </w:rPr>
              <w:t>Rozsah konzultací (soustředění)</w:t>
            </w:r>
          </w:p>
        </w:tc>
        <w:tc>
          <w:tcPr>
            <w:tcW w:w="889" w:type="dxa"/>
            <w:tcBorders>
              <w:top w:val="single" w:sz="2" w:space="0" w:color="auto"/>
            </w:tcBorders>
          </w:tcPr>
          <w:p w14:paraId="0D6376F0" w14:textId="77777777" w:rsidR="00C851A3" w:rsidRDefault="00C851A3" w:rsidP="00DF1BE9">
            <w:pPr>
              <w:jc w:val="both"/>
            </w:pPr>
          </w:p>
        </w:tc>
        <w:tc>
          <w:tcPr>
            <w:tcW w:w="4179" w:type="dxa"/>
            <w:gridSpan w:val="4"/>
            <w:tcBorders>
              <w:top w:val="single" w:sz="2" w:space="0" w:color="auto"/>
            </w:tcBorders>
            <w:shd w:val="clear" w:color="auto" w:fill="F7CAAC"/>
          </w:tcPr>
          <w:p w14:paraId="3BD69CBF" w14:textId="77777777" w:rsidR="00C851A3" w:rsidRDefault="00C851A3" w:rsidP="00DF1BE9">
            <w:pPr>
              <w:jc w:val="both"/>
              <w:rPr>
                <w:b/>
              </w:rPr>
            </w:pPr>
            <w:r>
              <w:rPr>
                <w:b/>
              </w:rPr>
              <w:t xml:space="preserve">hodin </w:t>
            </w:r>
          </w:p>
        </w:tc>
      </w:tr>
      <w:tr w:rsidR="00C851A3" w14:paraId="2C24AD43" w14:textId="77777777" w:rsidTr="00DF1BE9">
        <w:tc>
          <w:tcPr>
            <w:tcW w:w="9855" w:type="dxa"/>
            <w:gridSpan w:val="8"/>
            <w:shd w:val="clear" w:color="auto" w:fill="F7CAAC"/>
          </w:tcPr>
          <w:p w14:paraId="6EB8370C" w14:textId="77777777" w:rsidR="00C851A3" w:rsidRDefault="00C851A3" w:rsidP="00DF1BE9">
            <w:pPr>
              <w:jc w:val="both"/>
              <w:rPr>
                <w:b/>
              </w:rPr>
            </w:pPr>
            <w:r>
              <w:rPr>
                <w:b/>
              </w:rPr>
              <w:t>Informace o způsobu kontaktu s vyučujícím</w:t>
            </w:r>
          </w:p>
        </w:tc>
      </w:tr>
      <w:tr w:rsidR="00C851A3" w14:paraId="27EF5D51" w14:textId="77777777" w:rsidTr="00DF1BE9">
        <w:trPr>
          <w:trHeight w:val="269"/>
        </w:trPr>
        <w:tc>
          <w:tcPr>
            <w:tcW w:w="9855" w:type="dxa"/>
            <w:gridSpan w:val="8"/>
          </w:tcPr>
          <w:p w14:paraId="1617BE61" w14:textId="77777777" w:rsidR="00C851A3" w:rsidRDefault="00C851A3" w:rsidP="00DF1BE9">
            <w:pPr>
              <w:jc w:val="both"/>
            </w:pPr>
          </w:p>
        </w:tc>
      </w:tr>
      <w:tr w:rsidR="00C851A3" w14:paraId="1A1EE0BF" w14:textId="77777777" w:rsidTr="00DF1BE9">
        <w:tc>
          <w:tcPr>
            <w:tcW w:w="9855" w:type="dxa"/>
            <w:gridSpan w:val="8"/>
            <w:tcBorders>
              <w:bottom w:val="double" w:sz="4" w:space="0" w:color="auto"/>
            </w:tcBorders>
            <w:shd w:val="clear" w:color="auto" w:fill="BDD6EE"/>
          </w:tcPr>
          <w:p w14:paraId="24DBAA3E" w14:textId="77777777" w:rsidR="00C851A3" w:rsidRDefault="00C851A3" w:rsidP="00DF1BE9">
            <w:pPr>
              <w:jc w:val="both"/>
              <w:rPr>
                <w:b/>
                <w:sz w:val="28"/>
              </w:rPr>
            </w:pPr>
            <w:r>
              <w:lastRenderedPageBreak/>
              <w:br w:type="page"/>
            </w:r>
            <w:r>
              <w:rPr>
                <w:b/>
                <w:sz w:val="28"/>
              </w:rPr>
              <w:t>B-III – Charakteristika studijního předmětu</w:t>
            </w:r>
          </w:p>
        </w:tc>
      </w:tr>
      <w:tr w:rsidR="00C851A3" w14:paraId="400BE436" w14:textId="77777777" w:rsidTr="00DF1BE9">
        <w:tc>
          <w:tcPr>
            <w:tcW w:w="3086" w:type="dxa"/>
            <w:tcBorders>
              <w:top w:val="double" w:sz="4" w:space="0" w:color="auto"/>
            </w:tcBorders>
            <w:shd w:val="clear" w:color="auto" w:fill="F7CAAC"/>
          </w:tcPr>
          <w:p w14:paraId="2DA0B928" w14:textId="77777777" w:rsidR="00C851A3" w:rsidRDefault="00C851A3" w:rsidP="00DF1BE9">
            <w:pPr>
              <w:jc w:val="both"/>
              <w:rPr>
                <w:b/>
              </w:rPr>
            </w:pPr>
            <w:r>
              <w:rPr>
                <w:b/>
              </w:rPr>
              <w:t>Název studijního předmětu</w:t>
            </w:r>
          </w:p>
        </w:tc>
        <w:tc>
          <w:tcPr>
            <w:tcW w:w="6769" w:type="dxa"/>
            <w:gridSpan w:val="7"/>
            <w:tcBorders>
              <w:top w:val="double" w:sz="4" w:space="0" w:color="auto"/>
            </w:tcBorders>
          </w:tcPr>
          <w:p w14:paraId="09EC0F19" w14:textId="68FD2ABA" w:rsidR="00C851A3" w:rsidRPr="00873C26" w:rsidRDefault="00C851A3" w:rsidP="00DF1BE9">
            <w:pPr>
              <w:jc w:val="both"/>
              <w:rPr>
                <w:b/>
              </w:rPr>
            </w:pPr>
            <w:r>
              <w:rPr>
                <w:b/>
              </w:rPr>
              <w:t>Fundamental</w:t>
            </w:r>
            <w:ins w:id="3205" w:author="Eva Skýbová" w:date="2024-05-15T08:43:00Z">
              <w:r w:rsidR="00940D8B">
                <w:rPr>
                  <w:b/>
                </w:rPr>
                <w:t>s</w:t>
              </w:r>
            </w:ins>
            <w:r>
              <w:rPr>
                <w:b/>
              </w:rPr>
              <w:t xml:space="preserve"> of Linear Algebra and Optimalization</w:t>
            </w:r>
          </w:p>
        </w:tc>
      </w:tr>
      <w:tr w:rsidR="00C851A3" w14:paraId="23F5CA14" w14:textId="77777777" w:rsidTr="00DF1BE9">
        <w:tc>
          <w:tcPr>
            <w:tcW w:w="3086" w:type="dxa"/>
            <w:shd w:val="clear" w:color="auto" w:fill="F7CAAC"/>
          </w:tcPr>
          <w:p w14:paraId="233EB2F3" w14:textId="77777777" w:rsidR="00C851A3" w:rsidRDefault="00C851A3" w:rsidP="00DF1BE9">
            <w:pPr>
              <w:jc w:val="both"/>
              <w:rPr>
                <w:b/>
              </w:rPr>
            </w:pPr>
            <w:r>
              <w:rPr>
                <w:b/>
              </w:rPr>
              <w:t>Typ předmětu</w:t>
            </w:r>
          </w:p>
        </w:tc>
        <w:tc>
          <w:tcPr>
            <w:tcW w:w="3406" w:type="dxa"/>
            <w:gridSpan w:val="4"/>
          </w:tcPr>
          <w:p w14:paraId="3763EB1F" w14:textId="77777777" w:rsidR="00C851A3" w:rsidRDefault="00C851A3" w:rsidP="00DF1BE9">
            <w:pPr>
              <w:jc w:val="both"/>
            </w:pPr>
            <w:r>
              <w:t>povinný</w:t>
            </w:r>
          </w:p>
        </w:tc>
        <w:tc>
          <w:tcPr>
            <w:tcW w:w="2695" w:type="dxa"/>
            <w:gridSpan w:val="2"/>
            <w:shd w:val="clear" w:color="auto" w:fill="F7CAAC"/>
          </w:tcPr>
          <w:p w14:paraId="0F3FCBBF" w14:textId="77777777" w:rsidR="00C851A3" w:rsidRDefault="00C851A3" w:rsidP="00DF1BE9">
            <w:pPr>
              <w:jc w:val="both"/>
            </w:pPr>
            <w:r>
              <w:rPr>
                <w:b/>
              </w:rPr>
              <w:t>doporučený ročník / semestr</w:t>
            </w:r>
          </w:p>
        </w:tc>
        <w:tc>
          <w:tcPr>
            <w:tcW w:w="668" w:type="dxa"/>
          </w:tcPr>
          <w:p w14:paraId="1D781CCE" w14:textId="77777777" w:rsidR="00C851A3" w:rsidRDefault="00C851A3" w:rsidP="00DF1BE9">
            <w:pPr>
              <w:jc w:val="both"/>
            </w:pPr>
            <w:r>
              <w:t>1/LS</w:t>
            </w:r>
          </w:p>
        </w:tc>
      </w:tr>
      <w:tr w:rsidR="00C851A3" w14:paraId="237086E6" w14:textId="77777777" w:rsidTr="00DF1BE9">
        <w:tc>
          <w:tcPr>
            <w:tcW w:w="3086" w:type="dxa"/>
            <w:shd w:val="clear" w:color="auto" w:fill="F7CAAC"/>
          </w:tcPr>
          <w:p w14:paraId="2756206F" w14:textId="77777777" w:rsidR="00C851A3" w:rsidRDefault="00C851A3" w:rsidP="00DF1BE9">
            <w:pPr>
              <w:jc w:val="both"/>
              <w:rPr>
                <w:b/>
              </w:rPr>
            </w:pPr>
            <w:r>
              <w:rPr>
                <w:b/>
              </w:rPr>
              <w:t>Rozsah studijního předmětu</w:t>
            </w:r>
          </w:p>
        </w:tc>
        <w:tc>
          <w:tcPr>
            <w:tcW w:w="1701" w:type="dxa"/>
            <w:gridSpan w:val="2"/>
          </w:tcPr>
          <w:p w14:paraId="2E26FA86" w14:textId="77777777" w:rsidR="00C851A3" w:rsidRDefault="00C851A3" w:rsidP="00DF1BE9">
            <w:pPr>
              <w:jc w:val="both"/>
            </w:pPr>
            <w:r>
              <w:t>28p + 28c</w:t>
            </w:r>
          </w:p>
        </w:tc>
        <w:tc>
          <w:tcPr>
            <w:tcW w:w="889" w:type="dxa"/>
            <w:shd w:val="clear" w:color="auto" w:fill="F7CAAC"/>
          </w:tcPr>
          <w:p w14:paraId="2865A300" w14:textId="77777777" w:rsidR="00C851A3" w:rsidRDefault="00C851A3" w:rsidP="00DF1BE9">
            <w:pPr>
              <w:jc w:val="both"/>
              <w:rPr>
                <w:b/>
              </w:rPr>
            </w:pPr>
            <w:r>
              <w:rPr>
                <w:b/>
              </w:rPr>
              <w:t xml:space="preserve">hod. </w:t>
            </w:r>
          </w:p>
        </w:tc>
        <w:tc>
          <w:tcPr>
            <w:tcW w:w="816" w:type="dxa"/>
          </w:tcPr>
          <w:p w14:paraId="5E2AF2F1" w14:textId="77777777" w:rsidR="00C851A3" w:rsidRDefault="00C851A3" w:rsidP="00DF1BE9">
            <w:pPr>
              <w:jc w:val="both"/>
            </w:pPr>
            <w:r>
              <w:t>56</w:t>
            </w:r>
          </w:p>
        </w:tc>
        <w:tc>
          <w:tcPr>
            <w:tcW w:w="2156" w:type="dxa"/>
            <w:shd w:val="clear" w:color="auto" w:fill="F7CAAC"/>
          </w:tcPr>
          <w:p w14:paraId="30B6ED61" w14:textId="77777777" w:rsidR="00C851A3" w:rsidRDefault="00C851A3" w:rsidP="00DF1BE9">
            <w:pPr>
              <w:jc w:val="both"/>
              <w:rPr>
                <w:b/>
              </w:rPr>
            </w:pPr>
            <w:r>
              <w:rPr>
                <w:b/>
              </w:rPr>
              <w:t>kreditů</w:t>
            </w:r>
          </w:p>
        </w:tc>
        <w:tc>
          <w:tcPr>
            <w:tcW w:w="1207" w:type="dxa"/>
            <w:gridSpan w:val="2"/>
          </w:tcPr>
          <w:p w14:paraId="74BD764E" w14:textId="77777777" w:rsidR="00C851A3" w:rsidRDefault="00C851A3" w:rsidP="00DF1BE9">
            <w:pPr>
              <w:jc w:val="both"/>
            </w:pPr>
            <w:r>
              <w:t>5</w:t>
            </w:r>
          </w:p>
        </w:tc>
      </w:tr>
      <w:tr w:rsidR="00C851A3" w14:paraId="08584982" w14:textId="77777777" w:rsidTr="00DF1BE9">
        <w:tc>
          <w:tcPr>
            <w:tcW w:w="3086" w:type="dxa"/>
            <w:shd w:val="clear" w:color="auto" w:fill="F7CAAC"/>
          </w:tcPr>
          <w:p w14:paraId="2EF3E312" w14:textId="77777777" w:rsidR="00C851A3" w:rsidRDefault="00C851A3" w:rsidP="00DF1BE9">
            <w:pPr>
              <w:jc w:val="both"/>
              <w:rPr>
                <w:b/>
                <w:sz w:val="22"/>
              </w:rPr>
            </w:pPr>
            <w:r>
              <w:rPr>
                <w:b/>
              </w:rPr>
              <w:t>Prerekvizity, korekvizity, ekvivalence</w:t>
            </w:r>
          </w:p>
        </w:tc>
        <w:tc>
          <w:tcPr>
            <w:tcW w:w="6769" w:type="dxa"/>
            <w:gridSpan w:val="7"/>
          </w:tcPr>
          <w:p w14:paraId="5D5B083F" w14:textId="77777777" w:rsidR="00C851A3" w:rsidRDefault="00C851A3" w:rsidP="00DF1BE9">
            <w:pPr>
              <w:jc w:val="both"/>
            </w:pPr>
          </w:p>
        </w:tc>
      </w:tr>
      <w:tr w:rsidR="00C851A3" w14:paraId="60ED4B83" w14:textId="77777777" w:rsidTr="00DF1BE9">
        <w:tc>
          <w:tcPr>
            <w:tcW w:w="3086" w:type="dxa"/>
            <w:shd w:val="clear" w:color="auto" w:fill="F7CAAC"/>
          </w:tcPr>
          <w:p w14:paraId="3E08B3ED" w14:textId="77777777" w:rsidR="00C851A3" w:rsidRDefault="00C851A3" w:rsidP="00DF1BE9">
            <w:pPr>
              <w:jc w:val="both"/>
              <w:rPr>
                <w:b/>
              </w:rPr>
            </w:pPr>
            <w:r>
              <w:rPr>
                <w:b/>
              </w:rPr>
              <w:t>Způsob ověření studijních výsledků</w:t>
            </w:r>
          </w:p>
        </w:tc>
        <w:tc>
          <w:tcPr>
            <w:tcW w:w="3406" w:type="dxa"/>
            <w:gridSpan w:val="4"/>
          </w:tcPr>
          <w:p w14:paraId="6EEB71AC" w14:textId="77777777" w:rsidR="00C851A3" w:rsidRDefault="00C851A3" w:rsidP="00DF1BE9">
            <w:pPr>
              <w:jc w:val="both"/>
            </w:pPr>
            <w:r>
              <w:t>zápočet a zkouška</w:t>
            </w:r>
          </w:p>
        </w:tc>
        <w:tc>
          <w:tcPr>
            <w:tcW w:w="2156" w:type="dxa"/>
            <w:shd w:val="clear" w:color="auto" w:fill="F7CAAC"/>
          </w:tcPr>
          <w:p w14:paraId="5974C6DF" w14:textId="77777777" w:rsidR="00C851A3" w:rsidRDefault="00C851A3" w:rsidP="00DF1BE9">
            <w:pPr>
              <w:jc w:val="both"/>
              <w:rPr>
                <w:b/>
              </w:rPr>
            </w:pPr>
            <w:r>
              <w:rPr>
                <w:b/>
              </w:rPr>
              <w:t>Forma výuky</w:t>
            </w:r>
          </w:p>
        </w:tc>
        <w:tc>
          <w:tcPr>
            <w:tcW w:w="1207" w:type="dxa"/>
            <w:gridSpan w:val="2"/>
          </w:tcPr>
          <w:p w14:paraId="6FFE4EB9" w14:textId="77777777" w:rsidR="00C851A3" w:rsidRDefault="00C851A3" w:rsidP="00DF1BE9">
            <w:pPr>
              <w:jc w:val="both"/>
            </w:pPr>
            <w:r>
              <w:t>přednášky</w:t>
            </w:r>
          </w:p>
          <w:p w14:paraId="0A1EF6C3" w14:textId="77777777" w:rsidR="00C851A3" w:rsidRDefault="00C851A3" w:rsidP="00DF1BE9">
            <w:pPr>
              <w:jc w:val="both"/>
            </w:pPr>
            <w:r>
              <w:t>cvičení</w:t>
            </w:r>
          </w:p>
        </w:tc>
      </w:tr>
      <w:tr w:rsidR="00C851A3" w14:paraId="760F6C7E" w14:textId="77777777" w:rsidTr="00DF1BE9">
        <w:tc>
          <w:tcPr>
            <w:tcW w:w="3086" w:type="dxa"/>
            <w:shd w:val="clear" w:color="auto" w:fill="F7CAAC"/>
          </w:tcPr>
          <w:p w14:paraId="0A76D508" w14:textId="77777777" w:rsidR="00C851A3" w:rsidRDefault="00C851A3" w:rsidP="00DF1BE9">
            <w:pPr>
              <w:jc w:val="both"/>
              <w:rPr>
                <w:b/>
              </w:rPr>
            </w:pPr>
            <w:r>
              <w:rPr>
                <w:b/>
              </w:rPr>
              <w:t>Forma způsobu ověření studijních výsledků a další požadavky na studenta</w:t>
            </w:r>
          </w:p>
        </w:tc>
        <w:tc>
          <w:tcPr>
            <w:tcW w:w="6769" w:type="dxa"/>
            <w:gridSpan w:val="7"/>
            <w:tcBorders>
              <w:bottom w:val="nil"/>
            </w:tcBorders>
          </w:tcPr>
          <w:p w14:paraId="0BD751BA" w14:textId="77777777" w:rsidR="00C851A3" w:rsidRDefault="00C851A3" w:rsidP="00DF1BE9">
            <w:pPr>
              <w:jc w:val="both"/>
            </w:pPr>
            <w:r>
              <w:t>Zápočet: Z</w:t>
            </w:r>
            <w:r w:rsidRPr="000D76E7">
              <w:t>ápočtová písemná práce</w:t>
            </w:r>
            <w:r>
              <w:t xml:space="preserve"> obsahuje </w:t>
            </w:r>
            <w:r w:rsidRPr="000D76E7">
              <w:t>deset příkladů (každý za 10 bodů). K udělení zápočtu je nutno získat minimálně 60 bodů</w:t>
            </w:r>
            <w:r>
              <w:t xml:space="preserve"> z písemné práce a mít nejvýše dvě absence ve cvičeních.</w:t>
            </w:r>
          </w:p>
          <w:p w14:paraId="5E66FA6D" w14:textId="77777777" w:rsidR="00C851A3" w:rsidRDefault="00C851A3" w:rsidP="00DF1BE9">
            <w:pPr>
              <w:jc w:val="both"/>
            </w:pPr>
          </w:p>
          <w:p w14:paraId="2FA207BB" w14:textId="77777777" w:rsidR="00C851A3" w:rsidRDefault="00C851A3" w:rsidP="00DF1BE9">
            <w:pPr>
              <w:jc w:val="both"/>
            </w:pPr>
            <w:r>
              <w:t xml:space="preserve">Zkouška: </w:t>
            </w:r>
            <w:r w:rsidRPr="00CF0EA7">
              <w:t>Zkouška probíhá písemnou</w:t>
            </w:r>
            <w:r>
              <w:t xml:space="preserve"> </w:t>
            </w:r>
            <w:r w:rsidRPr="00CF0EA7">
              <w:t>formou. Skládá se ze dvaceti teoretických otázek a je nutné odpovědět alespoň na 11 z nich správně.</w:t>
            </w:r>
          </w:p>
        </w:tc>
      </w:tr>
      <w:tr w:rsidR="00C851A3" w14:paraId="59D113E5" w14:textId="77777777" w:rsidTr="00DF1BE9">
        <w:trPr>
          <w:trHeight w:val="397"/>
        </w:trPr>
        <w:tc>
          <w:tcPr>
            <w:tcW w:w="9855" w:type="dxa"/>
            <w:gridSpan w:val="8"/>
            <w:tcBorders>
              <w:top w:val="nil"/>
            </w:tcBorders>
          </w:tcPr>
          <w:p w14:paraId="48C21CA0" w14:textId="77777777" w:rsidR="00C851A3" w:rsidRDefault="00C851A3" w:rsidP="00DF1BE9">
            <w:pPr>
              <w:jc w:val="both"/>
            </w:pPr>
          </w:p>
        </w:tc>
      </w:tr>
      <w:tr w:rsidR="00C851A3" w14:paraId="591B895C" w14:textId="77777777" w:rsidTr="00DF1BE9">
        <w:trPr>
          <w:trHeight w:val="197"/>
        </w:trPr>
        <w:tc>
          <w:tcPr>
            <w:tcW w:w="3086" w:type="dxa"/>
            <w:tcBorders>
              <w:top w:val="nil"/>
            </w:tcBorders>
            <w:shd w:val="clear" w:color="auto" w:fill="F7CAAC"/>
          </w:tcPr>
          <w:p w14:paraId="44F51600" w14:textId="77777777" w:rsidR="00C851A3" w:rsidRDefault="00C851A3" w:rsidP="00DF1BE9">
            <w:pPr>
              <w:jc w:val="both"/>
              <w:rPr>
                <w:b/>
              </w:rPr>
            </w:pPr>
            <w:r>
              <w:rPr>
                <w:b/>
              </w:rPr>
              <w:t>Garant předmětu</w:t>
            </w:r>
          </w:p>
        </w:tc>
        <w:tc>
          <w:tcPr>
            <w:tcW w:w="6769" w:type="dxa"/>
            <w:gridSpan w:val="7"/>
            <w:tcBorders>
              <w:top w:val="nil"/>
            </w:tcBorders>
          </w:tcPr>
          <w:p w14:paraId="0959E7BA" w14:textId="77777777" w:rsidR="00C851A3" w:rsidRDefault="00C851A3" w:rsidP="00DF1BE9">
            <w:pPr>
              <w:jc w:val="both"/>
            </w:pPr>
            <w:r w:rsidRPr="005213BB">
              <w:t>Mgr. Zbyněk Cerman, Ph.D.</w:t>
            </w:r>
          </w:p>
        </w:tc>
      </w:tr>
      <w:tr w:rsidR="00C851A3" w14:paraId="78DCCCEE" w14:textId="77777777" w:rsidTr="00DF1BE9">
        <w:trPr>
          <w:trHeight w:val="243"/>
        </w:trPr>
        <w:tc>
          <w:tcPr>
            <w:tcW w:w="3086" w:type="dxa"/>
            <w:tcBorders>
              <w:top w:val="nil"/>
            </w:tcBorders>
            <w:shd w:val="clear" w:color="auto" w:fill="F7CAAC"/>
          </w:tcPr>
          <w:p w14:paraId="10717082" w14:textId="77777777" w:rsidR="00C851A3" w:rsidRDefault="00C851A3" w:rsidP="00DF1BE9">
            <w:pPr>
              <w:jc w:val="both"/>
              <w:rPr>
                <w:b/>
              </w:rPr>
            </w:pPr>
            <w:r>
              <w:rPr>
                <w:b/>
              </w:rPr>
              <w:t>Zapojení garanta do výuky předmětu</w:t>
            </w:r>
          </w:p>
        </w:tc>
        <w:tc>
          <w:tcPr>
            <w:tcW w:w="6769" w:type="dxa"/>
            <w:gridSpan w:val="7"/>
            <w:tcBorders>
              <w:top w:val="nil"/>
            </w:tcBorders>
          </w:tcPr>
          <w:p w14:paraId="6AF5D5C9" w14:textId="77777777" w:rsidR="00C851A3" w:rsidRDefault="00C851A3" w:rsidP="00DF1BE9">
            <w:pPr>
              <w:jc w:val="both"/>
            </w:pPr>
            <w:r>
              <w:t>Garant stanovuje obsah přednášek a cvičení a dohlíží na jejich jednotné vedení.</w:t>
            </w:r>
          </w:p>
          <w:p w14:paraId="74176073" w14:textId="77777777" w:rsidR="00C851A3" w:rsidRDefault="00C851A3" w:rsidP="00DF1BE9">
            <w:pPr>
              <w:jc w:val="both"/>
            </w:pPr>
            <w:r>
              <w:t>Garant přímo vyučuje 100 % přednášek a cvičení.</w:t>
            </w:r>
          </w:p>
          <w:p w14:paraId="3FDC134A" w14:textId="77777777" w:rsidR="00C851A3" w:rsidRDefault="00C851A3" w:rsidP="00DF1BE9">
            <w:pPr>
              <w:jc w:val="both"/>
            </w:pPr>
          </w:p>
        </w:tc>
      </w:tr>
      <w:tr w:rsidR="00C851A3" w14:paraId="751F8A60" w14:textId="77777777" w:rsidTr="00DF1BE9">
        <w:tc>
          <w:tcPr>
            <w:tcW w:w="3086" w:type="dxa"/>
            <w:shd w:val="clear" w:color="auto" w:fill="F7CAAC"/>
          </w:tcPr>
          <w:p w14:paraId="49AEB880" w14:textId="77777777" w:rsidR="00C851A3" w:rsidRDefault="00C851A3" w:rsidP="00DF1BE9">
            <w:pPr>
              <w:jc w:val="both"/>
              <w:rPr>
                <w:b/>
              </w:rPr>
            </w:pPr>
            <w:r>
              <w:rPr>
                <w:b/>
              </w:rPr>
              <w:t>Vyučující</w:t>
            </w:r>
          </w:p>
        </w:tc>
        <w:tc>
          <w:tcPr>
            <w:tcW w:w="6769" w:type="dxa"/>
            <w:gridSpan w:val="7"/>
            <w:tcBorders>
              <w:bottom w:val="nil"/>
            </w:tcBorders>
          </w:tcPr>
          <w:p w14:paraId="4EE8F206" w14:textId="77777777" w:rsidR="00C851A3" w:rsidRDefault="00C851A3" w:rsidP="00DF1BE9">
            <w:pPr>
              <w:jc w:val="both"/>
            </w:pPr>
            <w:r w:rsidRPr="005213BB">
              <w:t>Mgr. Zbyněk Cerman, Ph.D.</w:t>
            </w:r>
            <w:r>
              <w:t xml:space="preserve"> – přednášející (100 %), cvičící (100 %)</w:t>
            </w:r>
          </w:p>
          <w:p w14:paraId="59999CC1" w14:textId="77777777" w:rsidR="00C851A3" w:rsidRDefault="00C851A3" w:rsidP="00DF1BE9">
            <w:pPr>
              <w:jc w:val="both"/>
            </w:pPr>
          </w:p>
        </w:tc>
      </w:tr>
      <w:tr w:rsidR="00C851A3" w14:paraId="395D01CF" w14:textId="77777777" w:rsidTr="00DF1BE9">
        <w:trPr>
          <w:trHeight w:val="397"/>
        </w:trPr>
        <w:tc>
          <w:tcPr>
            <w:tcW w:w="9855" w:type="dxa"/>
            <w:gridSpan w:val="8"/>
            <w:tcBorders>
              <w:top w:val="nil"/>
            </w:tcBorders>
          </w:tcPr>
          <w:p w14:paraId="560C8527" w14:textId="77777777" w:rsidR="00C851A3" w:rsidRDefault="00C851A3" w:rsidP="00DF1BE9">
            <w:pPr>
              <w:jc w:val="both"/>
            </w:pPr>
          </w:p>
        </w:tc>
      </w:tr>
      <w:tr w:rsidR="00C851A3" w14:paraId="7D38D764" w14:textId="77777777" w:rsidTr="00DF1BE9">
        <w:tc>
          <w:tcPr>
            <w:tcW w:w="3086" w:type="dxa"/>
            <w:shd w:val="clear" w:color="auto" w:fill="F7CAAC"/>
          </w:tcPr>
          <w:p w14:paraId="401B3778" w14:textId="77777777" w:rsidR="00C851A3" w:rsidRDefault="00C851A3" w:rsidP="00DF1BE9">
            <w:pPr>
              <w:jc w:val="both"/>
              <w:rPr>
                <w:b/>
              </w:rPr>
            </w:pPr>
            <w:r>
              <w:rPr>
                <w:b/>
              </w:rPr>
              <w:t>Stručná anotace předmětu</w:t>
            </w:r>
          </w:p>
        </w:tc>
        <w:tc>
          <w:tcPr>
            <w:tcW w:w="6769" w:type="dxa"/>
            <w:gridSpan w:val="7"/>
            <w:tcBorders>
              <w:bottom w:val="nil"/>
            </w:tcBorders>
          </w:tcPr>
          <w:p w14:paraId="6F2BC531" w14:textId="77777777" w:rsidR="00C851A3" w:rsidRDefault="00C851A3" w:rsidP="00DF1BE9">
            <w:pPr>
              <w:jc w:val="both"/>
            </w:pPr>
          </w:p>
        </w:tc>
      </w:tr>
      <w:tr w:rsidR="00C851A3" w14:paraId="42367A45" w14:textId="77777777" w:rsidTr="00DF1BE9">
        <w:trPr>
          <w:trHeight w:val="3938"/>
        </w:trPr>
        <w:tc>
          <w:tcPr>
            <w:tcW w:w="9855" w:type="dxa"/>
            <w:gridSpan w:val="8"/>
            <w:tcBorders>
              <w:top w:val="nil"/>
              <w:bottom w:val="single" w:sz="12" w:space="0" w:color="auto"/>
            </w:tcBorders>
          </w:tcPr>
          <w:p w14:paraId="08AC1B6E" w14:textId="77777777" w:rsidR="00C851A3" w:rsidRDefault="00C851A3" w:rsidP="00DF1BE9">
            <w:pPr>
              <w:jc w:val="both"/>
            </w:pPr>
            <w:r>
              <w:t>V první části kurzu si studenti osvojí základy lineární algebry. Pochopí základy výrokové a predikátové logiky, zjistí, o čem pojednávají algebraické struktury, naučí se pracovat s maticemi a řešit pomocí nich soustavy lineárních rovnic, determinanty a hledat inverzní matice. Dále budou seznámeni s vektorovými prostory a jejich rozšířením – Eukleidovskými vektorovými prostory, kde se studenti seznámí s pojmy ortonormalizace báze a kolmý průmět vektoru do podprostoru.</w:t>
            </w:r>
          </w:p>
          <w:p w14:paraId="4DA5076D" w14:textId="77777777" w:rsidR="00C851A3" w:rsidRDefault="00C851A3" w:rsidP="00DF1BE9">
            <w:pPr>
              <w:jc w:val="both"/>
            </w:pPr>
            <w:r>
              <w:t>V druhé části kurzu se studenti seznámí s teorií lineárního programování. Naučí se formulovat daný problém matematicky a řešit jej pomocí speciálních metod, jako je např. grafická a simplexová metoda. Součástí této teorie je i dopravní problém.</w:t>
            </w:r>
          </w:p>
          <w:p w14:paraId="4F1AD0D7" w14:textId="77777777" w:rsidR="00C851A3" w:rsidRDefault="00C851A3" w:rsidP="00DF1BE9">
            <w:pPr>
              <w:jc w:val="both"/>
            </w:pPr>
          </w:p>
          <w:p w14:paraId="52CAA5B1" w14:textId="77777777" w:rsidR="00C851A3" w:rsidRDefault="00C851A3" w:rsidP="00DF1BE9">
            <w:pPr>
              <w:jc w:val="both"/>
            </w:pPr>
            <w:r>
              <w:t>Vyučovaná témata:</w:t>
            </w:r>
          </w:p>
          <w:p w14:paraId="43434C1F" w14:textId="77777777" w:rsidR="00C851A3" w:rsidRDefault="00C851A3" w:rsidP="00C851A3">
            <w:pPr>
              <w:pStyle w:val="Odstavecseseznamem"/>
              <w:numPr>
                <w:ilvl w:val="0"/>
                <w:numId w:val="16"/>
              </w:numPr>
              <w:jc w:val="both"/>
            </w:pPr>
            <w:r>
              <w:t>Výroková a predikátová logika;</w:t>
            </w:r>
          </w:p>
          <w:p w14:paraId="07CC0C6B" w14:textId="77777777" w:rsidR="00C851A3" w:rsidRDefault="00C851A3" w:rsidP="00C851A3">
            <w:pPr>
              <w:pStyle w:val="Odstavecseseznamem"/>
              <w:numPr>
                <w:ilvl w:val="0"/>
                <w:numId w:val="16"/>
              </w:numPr>
              <w:jc w:val="both"/>
            </w:pPr>
            <w:r>
              <w:t>Množiny, Binární relace a Zobrazení;</w:t>
            </w:r>
          </w:p>
          <w:p w14:paraId="3A051F77" w14:textId="77777777" w:rsidR="00C851A3" w:rsidRDefault="00C851A3" w:rsidP="00C851A3">
            <w:pPr>
              <w:pStyle w:val="Odstavecseseznamem"/>
              <w:numPr>
                <w:ilvl w:val="0"/>
                <w:numId w:val="16"/>
              </w:numPr>
              <w:jc w:val="both"/>
            </w:pPr>
            <w:r>
              <w:t>Algebraické struktury;</w:t>
            </w:r>
          </w:p>
          <w:p w14:paraId="7194F3B7" w14:textId="77777777" w:rsidR="00C851A3" w:rsidRDefault="00C851A3" w:rsidP="00C851A3">
            <w:pPr>
              <w:pStyle w:val="Odstavecseseznamem"/>
              <w:numPr>
                <w:ilvl w:val="0"/>
                <w:numId w:val="16"/>
              </w:numPr>
              <w:jc w:val="both"/>
            </w:pPr>
            <w:r>
              <w:t>Matice a operace s maticemi;</w:t>
            </w:r>
          </w:p>
          <w:p w14:paraId="7A56AB5D" w14:textId="77777777" w:rsidR="00C851A3" w:rsidRDefault="00C851A3" w:rsidP="00C851A3">
            <w:pPr>
              <w:pStyle w:val="Odstavecseseznamem"/>
              <w:numPr>
                <w:ilvl w:val="0"/>
                <w:numId w:val="16"/>
              </w:numPr>
              <w:jc w:val="both"/>
            </w:pPr>
            <w:r>
              <w:t>Soustavy lineárních rovnic a Gaussova eliminační metoda (Fundamentální systém řešení);</w:t>
            </w:r>
          </w:p>
          <w:p w14:paraId="69F90099" w14:textId="77777777" w:rsidR="00C851A3" w:rsidRDefault="00C851A3" w:rsidP="00C851A3">
            <w:pPr>
              <w:pStyle w:val="Odstavecseseznamem"/>
              <w:numPr>
                <w:ilvl w:val="0"/>
                <w:numId w:val="16"/>
              </w:numPr>
              <w:jc w:val="both"/>
            </w:pPr>
            <w:r>
              <w:t>Vektorové prostory: lineární závislost a nezávislost vektorů, báze a dimenze;</w:t>
            </w:r>
          </w:p>
          <w:p w14:paraId="1098EA7E" w14:textId="77777777" w:rsidR="00C851A3" w:rsidRDefault="00C851A3" w:rsidP="00C851A3">
            <w:pPr>
              <w:pStyle w:val="Odstavecseseznamem"/>
              <w:numPr>
                <w:ilvl w:val="0"/>
                <w:numId w:val="16"/>
              </w:numPr>
              <w:jc w:val="both"/>
            </w:pPr>
            <w:r>
              <w:t>Determinanty: Sarrusovo pravidlo a Laplaceův rozvoj;</w:t>
            </w:r>
          </w:p>
          <w:p w14:paraId="55688F61" w14:textId="77777777" w:rsidR="00C851A3" w:rsidRDefault="00C851A3" w:rsidP="00C851A3">
            <w:pPr>
              <w:pStyle w:val="Odstavecseseznamem"/>
              <w:numPr>
                <w:ilvl w:val="0"/>
                <w:numId w:val="16"/>
              </w:numPr>
              <w:jc w:val="both"/>
            </w:pPr>
            <w:r>
              <w:t>Inverzní matice;</w:t>
            </w:r>
          </w:p>
          <w:p w14:paraId="27517181" w14:textId="77777777" w:rsidR="00C851A3" w:rsidRDefault="00C851A3" w:rsidP="00C851A3">
            <w:pPr>
              <w:pStyle w:val="Odstavecseseznamem"/>
              <w:numPr>
                <w:ilvl w:val="0"/>
                <w:numId w:val="16"/>
              </w:numPr>
              <w:jc w:val="both"/>
            </w:pPr>
            <w:r>
              <w:t>Eukleidovské vektorové prostory;</w:t>
            </w:r>
          </w:p>
          <w:p w14:paraId="7A7C1F9A" w14:textId="77777777" w:rsidR="00C851A3" w:rsidRDefault="00C851A3" w:rsidP="00C851A3">
            <w:pPr>
              <w:pStyle w:val="Odstavecseseznamem"/>
              <w:numPr>
                <w:ilvl w:val="0"/>
                <w:numId w:val="16"/>
              </w:numPr>
              <w:jc w:val="both"/>
            </w:pPr>
            <w:r>
              <w:t>Ortogonální doplněk;</w:t>
            </w:r>
          </w:p>
          <w:p w14:paraId="06D54A90" w14:textId="77777777" w:rsidR="00C851A3" w:rsidRDefault="00C851A3" w:rsidP="00C851A3">
            <w:pPr>
              <w:pStyle w:val="Odstavecseseznamem"/>
              <w:numPr>
                <w:ilvl w:val="0"/>
                <w:numId w:val="16"/>
              </w:numPr>
              <w:jc w:val="both"/>
            </w:pPr>
            <w:r>
              <w:t>Ortonormální báze;</w:t>
            </w:r>
          </w:p>
          <w:p w14:paraId="3F9A3447" w14:textId="77777777" w:rsidR="00C851A3" w:rsidRDefault="00C851A3" w:rsidP="00C851A3">
            <w:pPr>
              <w:pStyle w:val="Odstavecseseznamem"/>
              <w:numPr>
                <w:ilvl w:val="0"/>
                <w:numId w:val="16"/>
              </w:numPr>
              <w:jc w:val="both"/>
            </w:pPr>
            <w:r>
              <w:t>Kolmý průmět vektoru do podprostoru;</w:t>
            </w:r>
          </w:p>
          <w:p w14:paraId="19D469F4" w14:textId="77777777" w:rsidR="00C851A3" w:rsidRDefault="00C851A3" w:rsidP="00C851A3">
            <w:pPr>
              <w:pStyle w:val="Odstavecseseznamem"/>
              <w:numPr>
                <w:ilvl w:val="0"/>
                <w:numId w:val="16"/>
              </w:numPr>
              <w:jc w:val="both"/>
            </w:pPr>
            <w:r>
              <w:t>Lineární programování: grafická a simplexová metoda;</w:t>
            </w:r>
          </w:p>
          <w:p w14:paraId="04F1672C" w14:textId="77777777" w:rsidR="00C851A3" w:rsidRDefault="00C851A3" w:rsidP="00C851A3">
            <w:pPr>
              <w:pStyle w:val="Odstavecseseznamem"/>
              <w:numPr>
                <w:ilvl w:val="0"/>
                <w:numId w:val="16"/>
              </w:numPr>
              <w:jc w:val="both"/>
            </w:pPr>
            <w:r>
              <w:t>Vyrovnaný a nevyrovnaný dopravní problém.</w:t>
            </w:r>
          </w:p>
          <w:p w14:paraId="3C0FB8EF" w14:textId="77777777" w:rsidR="00C851A3" w:rsidRDefault="00C851A3" w:rsidP="00DF1BE9">
            <w:pPr>
              <w:jc w:val="both"/>
            </w:pPr>
          </w:p>
        </w:tc>
      </w:tr>
      <w:tr w:rsidR="00C851A3" w14:paraId="700D8235"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3EFD93EA" w14:textId="77777777" w:rsidR="00C851A3" w:rsidRDefault="00C851A3"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205299" w14:textId="77777777" w:rsidR="00C851A3" w:rsidRDefault="00C851A3" w:rsidP="00DF1BE9">
            <w:pPr>
              <w:jc w:val="both"/>
            </w:pPr>
          </w:p>
        </w:tc>
      </w:tr>
      <w:tr w:rsidR="00C851A3" w14:paraId="33EF3948" w14:textId="77777777" w:rsidTr="00DF1BE9">
        <w:trPr>
          <w:trHeight w:val="1497"/>
        </w:trPr>
        <w:tc>
          <w:tcPr>
            <w:tcW w:w="9855" w:type="dxa"/>
            <w:gridSpan w:val="8"/>
            <w:tcBorders>
              <w:top w:val="nil"/>
              <w:bottom w:val="single" w:sz="2" w:space="0" w:color="auto"/>
            </w:tcBorders>
          </w:tcPr>
          <w:p w14:paraId="51492829" w14:textId="77777777" w:rsidR="00C851A3" w:rsidRDefault="00C851A3" w:rsidP="00DF1BE9">
            <w:pPr>
              <w:jc w:val="both"/>
              <w:rPr>
                <w:b/>
                <w:bCs/>
              </w:rPr>
            </w:pPr>
            <w:r w:rsidRPr="00A80B9A">
              <w:rPr>
                <w:b/>
                <w:bCs/>
              </w:rPr>
              <w:t>Povinná literatura:</w:t>
            </w:r>
          </w:p>
          <w:p w14:paraId="7E967EF0" w14:textId="77777777" w:rsidR="00C851A3" w:rsidRDefault="00C851A3" w:rsidP="00DF1BE9">
            <w:pPr>
              <w:jc w:val="both"/>
            </w:pPr>
            <w:r>
              <w:t>MENDELSON, Elliott. Introduction to mathematical logic. Sixth edition. Textbooks in mathematics. Boca Raton: CRC Press/Taylor &amp; Francis Group, [2015]. ISBN 9781482237726.</w:t>
            </w:r>
          </w:p>
          <w:p w14:paraId="6E90B96B" w14:textId="77777777" w:rsidR="00C851A3" w:rsidRDefault="00C851A3" w:rsidP="00DF1BE9">
            <w:pPr>
              <w:jc w:val="both"/>
            </w:pPr>
            <w:r>
              <w:t>JACOBY, Carol a LOTH, Peter. Abelian Groups: Structures and Classifications. De Gruyter Studies in Mathematics. Berlin: De Gruyter, [2019]. Dostupné z: https://doi.org/9783110427684</w:t>
            </w:r>
          </w:p>
          <w:p w14:paraId="41261E01" w14:textId="77777777" w:rsidR="00C851A3" w:rsidRDefault="00C851A3" w:rsidP="00DF1BE9">
            <w:pPr>
              <w:jc w:val="both"/>
            </w:pPr>
            <w:r>
              <w:t>ASHRAF, Mohammad; DE FILIPPIS, Vincenzo a SIDDEEQUE, Mohammad Aslam. Advanced linear algebra with applications. Singapore: Springer, 2022. ISBN 978-981-16-2169-7.</w:t>
            </w:r>
          </w:p>
          <w:p w14:paraId="6E59E800" w14:textId="77777777" w:rsidR="00C851A3" w:rsidRDefault="00C851A3" w:rsidP="00DF1BE9">
            <w:pPr>
              <w:jc w:val="both"/>
            </w:pPr>
            <w:r>
              <w:t>LAY, David C. Linear algebra and it's applications. 3rd ed. update. Boston: Pearson/Addison-Wesley, c2006. ISBN 0321287134.</w:t>
            </w:r>
          </w:p>
          <w:p w14:paraId="0A262776" w14:textId="77777777" w:rsidR="00C851A3" w:rsidRDefault="00C851A3" w:rsidP="00DF1BE9">
            <w:pPr>
              <w:jc w:val="both"/>
            </w:pPr>
            <w:r>
              <w:t>HARTSHORNE, Robin. Geometry: Euclid and Beyond. Springer New York, NY, 2000. ISBN 978-0-387-22676-7.</w:t>
            </w:r>
          </w:p>
          <w:p w14:paraId="74C49D3A" w14:textId="77777777" w:rsidR="00C851A3" w:rsidRDefault="00C851A3" w:rsidP="00DF1BE9">
            <w:pPr>
              <w:jc w:val="both"/>
            </w:pPr>
            <w:r>
              <w:lastRenderedPageBreak/>
              <w:t>GORGUIS, Alice. Vector Calculus, 3rd Edition. Xlibris, 2015. ISBN 9781503580398.</w:t>
            </w:r>
          </w:p>
          <w:p w14:paraId="35D09F39" w14:textId="77777777" w:rsidR="00C851A3" w:rsidRDefault="00C851A3" w:rsidP="00DF1BE9">
            <w:pPr>
              <w:jc w:val="both"/>
            </w:pPr>
            <w:r>
              <w:t>JENSEN, Paul A. a BARD, Jonathan F. Operations research: models and methods. Hoboken, N.J: Wiley, c2003. ISBN 0471380040.</w:t>
            </w:r>
          </w:p>
          <w:p w14:paraId="1F792FF1" w14:textId="77777777" w:rsidR="00C851A3" w:rsidRDefault="00C851A3" w:rsidP="00DF1BE9">
            <w:pPr>
              <w:jc w:val="both"/>
            </w:pPr>
            <w:r>
              <w:t>MADHAV, Fegade a ANIKET, Muley a VINAYAK, Jadhav. Multi-Objective Transportation Problem. Scholars' Press, 2015. ISBN 3639768639.</w:t>
            </w:r>
          </w:p>
          <w:p w14:paraId="0730E90D" w14:textId="77777777" w:rsidR="00C851A3" w:rsidRDefault="00C851A3" w:rsidP="00DF1BE9">
            <w:pPr>
              <w:jc w:val="both"/>
            </w:pPr>
          </w:p>
          <w:p w14:paraId="7A69498C" w14:textId="77777777" w:rsidR="00C851A3" w:rsidRDefault="00C851A3" w:rsidP="00DF1BE9">
            <w:pPr>
              <w:jc w:val="both"/>
              <w:rPr>
                <w:b/>
                <w:bCs/>
              </w:rPr>
            </w:pPr>
            <w:r w:rsidRPr="00C47BEF">
              <w:rPr>
                <w:b/>
                <w:bCs/>
              </w:rPr>
              <w:t>Doporučená literatura:</w:t>
            </w:r>
          </w:p>
          <w:p w14:paraId="3437780C" w14:textId="77777777" w:rsidR="00C851A3" w:rsidRDefault="00C851A3" w:rsidP="00DF1BE9">
            <w:pPr>
              <w:jc w:val="both"/>
            </w:pPr>
            <w:r>
              <w:t>SHAPIRA, Yair. Linear algebra and group theory for physicists and engineers. Cham: Birkhäuser, [2019]. ISBN 9783030178550.</w:t>
            </w:r>
          </w:p>
          <w:p w14:paraId="4F052552" w14:textId="77777777" w:rsidR="00C851A3" w:rsidRDefault="00C851A3" w:rsidP="00DF1BE9">
            <w:pPr>
              <w:jc w:val="both"/>
            </w:pPr>
            <w:r>
              <w:t>JOHNSTON, Nathaniel. Advanced Linear and Matrix Algebra. Springer Cham, 2021. ISBN 978-3-030-52814-0.</w:t>
            </w:r>
          </w:p>
          <w:p w14:paraId="1375A723" w14:textId="77777777" w:rsidR="00C851A3" w:rsidRDefault="00C851A3" w:rsidP="00DF1BE9">
            <w:pPr>
              <w:jc w:val="both"/>
            </w:pPr>
            <w:r>
              <w:t>CARRELL, James B. Groups, Matrices, and Vector Spaces (A Group Theoretic Approach to Linear Algebra). Springer New York, NY, 2017. ISBN 978-0-387-79427-3.</w:t>
            </w:r>
          </w:p>
          <w:p w14:paraId="2399B638" w14:textId="77777777" w:rsidR="00C851A3" w:rsidRDefault="00C851A3" w:rsidP="00DF1BE9">
            <w:pPr>
              <w:jc w:val="both"/>
            </w:pPr>
            <w:r>
              <w:t>JENSEN, Paul A. a BARD, Jonathan F. Operations research: models and methods. Hoboken, N.J: Wiley, c2003. ISBN 0471380040.</w:t>
            </w:r>
          </w:p>
          <w:p w14:paraId="5AF04747" w14:textId="77777777" w:rsidR="00C851A3" w:rsidRDefault="00C851A3" w:rsidP="00DF1BE9">
            <w:pPr>
              <w:jc w:val="both"/>
            </w:pPr>
            <w:r>
              <w:t>SINGH, Dharamveer a MAJI, Avijit a KARMARKAR, Omkar a GUPTA, Monik a VELAGA, Nagendra Rao a DEBBARMA, Solomon. Transportation Research. Springer, Berlin, 2023. ISBN 9819960894.</w:t>
            </w:r>
          </w:p>
          <w:p w14:paraId="4EEB4CD4" w14:textId="77777777" w:rsidR="00C851A3" w:rsidRDefault="00C851A3" w:rsidP="00DF1BE9">
            <w:pPr>
              <w:jc w:val="both"/>
            </w:pPr>
            <w:r>
              <w:t>DARREN, Prokop. Transportation Operations Management. Elsevier, 2022. ISBN 9780128154151.</w:t>
            </w:r>
          </w:p>
        </w:tc>
      </w:tr>
      <w:tr w:rsidR="00C851A3" w14:paraId="5FBBC21E"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B7557F1" w14:textId="77777777" w:rsidR="00C851A3" w:rsidRDefault="00C851A3" w:rsidP="00DF1BE9">
            <w:pPr>
              <w:jc w:val="center"/>
              <w:rPr>
                <w:b/>
              </w:rPr>
            </w:pPr>
            <w:r>
              <w:rPr>
                <w:b/>
              </w:rPr>
              <w:lastRenderedPageBreak/>
              <w:t>Informace ke kombinované nebo distanční formě</w:t>
            </w:r>
          </w:p>
        </w:tc>
      </w:tr>
      <w:tr w:rsidR="00C851A3" w14:paraId="1D14F464" w14:textId="77777777" w:rsidTr="00DF1BE9">
        <w:tc>
          <w:tcPr>
            <w:tcW w:w="4787" w:type="dxa"/>
            <w:gridSpan w:val="3"/>
            <w:tcBorders>
              <w:top w:val="single" w:sz="2" w:space="0" w:color="auto"/>
            </w:tcBorders>
            <w:shd w:val="clear" w:color="auto" w:fill="F7CAAC"/>
          </w:tcPr>
          <w:p w14:paraId="4112E59F" w14:textId="77777777" w:rsidR="00C851A3" w:rsidRDefault="00C851A3" w:rsidP="00DF1BE9">
            <w:pPr>
              <w:jc w:val="both"/>
            </w:pPr>
            <w:r>
              <w:rPr>
                <w:b/>
              </w:rPr>
              <w:t>Rozsah konzultací (soustředění)</w:t>
            </w:r>
          </w:p>
        </w:tc>
        <w:tc>
          <w:tcPr>
            <w:tcW w:w="889" w:type="dxa"/>
            <w:tcBorders>
              <w:top w:val="single" w:sz="2" w:space="0" w:color="auto"/>
            </w:tcBorders>
          </w:tcPr>
          <w:p w14:paraId="0CFFCDBF" w14:textId="77777777" w:rsidR="00C851A3" w:rsidRDefault="00C851A3" w:rsidP="00DF1BE9">
            <w:pPr>
              <w:jc w:val="both"/>
            </w:pPr>
          </w:p>
        </w:tc>
        <w:tc>
          <w:tcPr>
            <w:tcW w:w="4179" w:type="dxa"/>
            <w:gridSpan w:val="4"/>
            <w:tcBorders>
              <w:top w:val="single" w:sz="2" w:space="0" w:color="auto"/>
            </w:tcBorders>
            <w:shd w:val="clear" w:color="auto" w:fill="F7CAAC"/>
          </w:tcPr>
          <w:p w14:paraId="4C84C8B7" w14:textId="77777777" w:rsidR="00C851A3" w:rsidRDefault="00C851A3" w:rsidP="00DF1BE9">
            <w:pPr>
              <w:jc w:val="both"/>
              <w:rPr>
                <w:b/>
              </w:rPr>
            </w:pPr>
            <w:r>
              <w:rPr>
                <w:b/>
              </w:rPr>
              <w:t xml:space="preserve">hodin </w:t>
            </w:r>
          </w:p>
        </w:tc>
      </w:tr>
      <w:tr w:rsidR="00C851A3" w14:paraId="6CABB666" w14:textId="77777777" w:rsidTr="00DF1BE9">
        <w:tc>
          <w:tcPr>
            <w:tcW w:w="9855" w:type="dxa"/>
            <w:gridSpan w:val="8"/>
            <w:shd w:val="clear" w:color="auto" w:fill="F7CAAC"/>
          </w:tcPr>
          <w:p w14:paraId="47F066FC" w14:textId="77777777" w:rsidR="00C851A3" w:rsidRDefault="00C851A3" w:rsidP="00DF1BE9">
            <w:pPr>
              <w:jc w:val="both"/>
              <w:rPr>
                <w:b/>
              </w:rPr>
            </w:pPr>
            <w:r>
              <w:rPr>
                <w:b/>
              </w:rPr>
              <w:t>Informace o způsobu kontaktu s vyučujícím</w:t>
            </w:r>
          </w:p>
        </w:tc>
      </w:tr>
      <w:tr w:rsidR="00C851A3" w14:paraId="0672029C" w14:textId="77777777" w:rsidTr="00DF1BE9">
        <w:trPr>
          <w:trHeight w:val="1373"/>
        </w:trPr>
        <w:tc>
          <w:tcPr>
            <w:tcW w:w="9855" w:type="dxa"/>
            <w:gridSpan w:val="8"/>
          </w:tcPr>
          <w:p w14:paraId="128153A1" w14:textId="77777777" w:rsidR="00C851A3" w:rsidRDefault="00C851A3" w:rsidP="00DF1BE9">
            <w:pPr>
              <w:jc w:val="both"/>
            </w:pPr>
          </w:p>
        </w:tc>
      </w:tr>
    </w:tbl>
    <w:p w14:paraId="5EDADA36" w14:textId="77777777" w:rsidR="00C851A3" w:rsidRDefault="00C851A3" w:rsidP="00C851A3">
      <w:pPr>
        <w:spacing w:after="160" w:line="256" w:lineRule="auto"/>
      </w:pPr>
    </w:p>
    <w:p w14:paraId="0CF224A9" w14:textId="77777777" w:rsidR="00C851A3" w:rsidRDefault="00C851A3" w:rsidP="00C851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01C31DAF" w14:textId="77777777" w:rsidTr="00DF1BE9">
        <w:tc>
          <w:tcPr>
            <w:tcW w:w="9855" w:type="dxa"/>
            <w:gridSpan w:val="8"/>
            <w:tcBorders>
              <w:bottom w:val="double" w:sz="4" w:space="0" w:color="auto"/>
            </w:tcBorders>
            <w:shd w:val="clear" w:color="auto" w:fill="BDD6EE"/>
          </w:tcPr>
          <w:p w14:paraId="4E35D1EC" w14:textId="77777777" w:rsidR="00566CB2" w:rsidRDefault="00566CB2" w:rsidP="00DF1BE9">
            <w:pPr>
              <w:jc w:val="both"/>
              <w:rPr>
                <w:b/>
                <w:sz w:val="28"/>
              </w:rPr>
            </w:pPr>
            <w:r>
              <w:lastRenderedPageBreak/>
              <w:br w:type="page"/>
            </w:r>
            <w:r>
              <w:rPr>
                <w:b/>
                <w:sz w:val="28"/>
              </w:rPr>
              <w:t>B-III – Charakteristika studijního předmětu</w:t>
            </w:r>
          </w:p>
        </w:tc>
      </w:tr>
      <w:tr w:rsidR="00566CB2" w:rsidRPr="00873C26" w14:paraId="2D4C0ED2" w14:textId="77777777" w:rsidTr="00DF1BE9">
        <w:tc>
          <w:tcPr>
            <w:tcW w:w="3086" w:type="dxa"/>
            <w:tcBorders>
              <w:top w:val="double" w:sz="4" w:space="0" w:color="auto"/>
            </w:tcBorders>
            <w:shd w:val="clear" w:color="auto" w:fill="F7CAAC"/>
          </w:tcPr>
          <w:p w14:paraId="355678F9"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516BBD5A" w14:textId="0C5A25F1" w:rsidR="00566CB2" w:rsidRPr="00873C26" w:rsidRDefault="00566CB2" w:rsidP="00FD3188">
            <w:pPr>
              <w:jc w:val="both"/>
              <w:rPr>
                <w:b/>
              </w:rPr>
            </w:pPr>
            <w:r>
              <w:rPr>
                <w:b/>
              </w:rPr>
              <w:t xml:space="preserve">Geographic Information Systems and Teritory Risk Assesment </w:t>
            </w:r>
            <w:del w:id="3206" w:author="Eva Skýbová" w:date="2024-05-15T08:44:00Z">
              <w:r w:rsidDel="00940D8B">
                <w:rPr>
                  <w:b/>
                </w:rPr>
                <w:delText>I</w:delText>
              </w:r>
            </w:del>
          </w:p>
        </w:tc>
      </w:tr>
      <w:tr w:rsidR="00566CB2" w14:paraId="45FB73C0" w14:textId="77777777" w:rsidTr="00DF1BE9">
        <w:tc>
          <w:tcPr>
            <w:tcW w:w="3086" w:type="dxa"/>
            <w:shd w:val="clear" w:color="auto" w:fill="F7CAAC"/>
          </w:tcPr>
          <w:p w14:paraId="59E1620F" w14:textId="77777777" w:rsidR="00566CB2" w:rsidRDefault="00566CB2" w:rsidP="00DF1BE9">
            <w:pPr>
              <w:jc w:val="both"/>
              <w:rPr>
                <w:b/>
              </w:rPr>
            </w:pPr>
            <w:r>
              <w:rPr>
                <w:b/>
              </w:rPr>
              <w:t>Typ předmětu</w:t>
            </w:r>
          </w:p>
        </w:tc>
        <w:tc>
          <w:tcPr>
            <w:tcW w:w="3406" w:type="dxa"/>
            <w:gridSpan w:val="4"/>
          </w:tcPr>
          <w:p w14:paraId="367BB623" w14:textId="77777777" w:rsidR="00566CB2" w:rsidRDefault="00566CB2" w:rsidP="00DF1BE9">
            <w:pPr>
              <w:jc w:val="both"/>
            </w:pPr>
            <w:r>
              <w:t xml:space="preserve">povinný, </w:t>
            </w:r>
            <w:r w:rsidRPr="00F358E0">
              <w:rPr>
                <w:b/>
              </w:rPr>
              <w:t>PZ</w:t>
            </w:r>
          </w:p>
        </w:tc>
        <w:tc>
          <w:tcPr>
            <w:tcW w:w="2695" w:type="dxa"/>
            <w:gridSpan w:val="2"/>
            <w:shd w:val="clear" w:color="auto" w:fill="F7CAAC"/>
          </w:tcPr>
          <w:p w14:paraId="43072AA4" w14:textId="77777777" w:rsidR="00566CB2" w:rsidRDefault="00566CB2" w:rsidP="00DF1BE9">
            <w:pPr>
              <w:jc w:val="both"/>
            </w:pPr>
            <w:r>
              <w:rPr>
                <w:b/>
              </w:rPr>
              <w:t>doporučený ročník / semestr</w:t>
            </w:r>
          </w:p>
        </w:tc>
        <w:tc>
          <w:tcPr>
            <w:tcW w:w="668" w:type="dxa"/>
          </w:tcPr>
          <w:p w14:paraId="04FBABD3" w14:textId="77777777" w:rsidR="00566CB2" w:rsidRDefault="00566CB2" w:rsidP="00DF1BE9">
            <w:pPr>
              <w:jc w:val="both"/>
            </w:pPr>
            <w:r>
              <w:t>3/ZS</w:t>
            </w:r>
          </w:p>
        </w:tc>
      </w:tr>
      <w:tr w:rsidR="00566CB2" w14:paraId="4C1E486C" w14:textId="77777777" w:rsidTr="00DF1BE9">
        <w:tc>
          <w:tcPr>
            <w:tcW w:w="3086" w:type="dxa"/>
            <w:shd w:val="clear" w:color="auto" w:fill="F7CAAC"/>
          </w:tcPr>
          <w:p w14:paraId="5A946C22" w14:textId="77777777" w:rsidR="00566CB2" w:rsidRDefault="00566CB2" w:rsidP="00DF1BE9">
            <w:pPr>
              <w:jc w:val="both"/>
              <w:rPr>
                <w:b/>
              </w:rPr>
            </w:pPr>
            <w:r>
              <w:rPr>
                <w:b/>
              </w:rPr>
              <w:t>Rozsah studijního předmětu</w:t>
            </w:r>
          </w:p>
        </w:tc>
        <w:tc>
          <w:tcPr>
            <w:tcW w:w="1701" w:type="dxa"/>
            <w:gridSpan w:val="2"/>
          </w:tcPr>
          <w:p w14:paraId="0B0536F6" w14:textId="1B26A6B9" w:rsidR="00566CB2" w:rsidRDefault="00566CB2" w:rsidP="00DF1BE9">
            <w:pPr>
              <w:jc w:val="both"/>
            </w:pPr>
            <w:del w:id="3207" w:author="Eva Skýbová" w:date="2024-05-15T08:44:00Z">
              <w:r w:rsidDel="00940D8B">
                <w:delText xml:space="preserve">14p </w:delText>
              </w:r>
            </w:del>
            <w:ins w:id="3208" w:author="Eva Skýbová" w:date="2024-05-15T08:44:00Z">
              <w:r w:rsidR="00940D8B">
                <w:t xml:space="preserve">28p </w:t>
              </w:r>
            </w:ins>
            <w:r>
              <w:t>+ 28c</w:t>
            </w:r>
          </w:p>
        </w:tc>
        <w:tc>
          <w:tcPr>
            <w:tcW w:w="889" w:type="dxa"/>
            <w:shd w:val="clear" w:color="auto" w:fill="F7CAAC"/>
          </w:tcPr>
          <w:p w14:paraId="621A3057" w14:textId="77777777" w:rsidR="00566CB2" w:rsidRDefault="00566CB2" w:rsidP="00DF1BE9">
            <w:pPr>
              <w:jc w:val="both"/>
              <w:rPr>
                <w:b/>
              </w:rPr>
            </w:pPr>
            <w:r>
              <w:rPr>
                <w:b/>
              </w:rPr>
              <w:t xml:space="preserve">hod. </w:t>
            </w:r>
          </w:p>
        </w:tc>
        <w:tc>
          <w:tcPr>
            <w:tcW w:w="816" w:type="dxa"/>
          </w:tcPr>
          <w:p w14:paraId="21BD638E" w14:textId="64BF88A0" w:rsidR="00566CB2" w:rsidRDefault="00940D8B" w:rsidP="00FD3188">
            <w:pPr>
              <w:jc w:val="both"/>
            </w:pPr>
            <w:ins w:id="3209" w:author="Eva Skýbová" w:date="2024-05-15T08:44:00Z">
              <w:r>
                <w:t>56</w:t>
              </w:r>
            </w:ins>
            <w:del w:id="3210" w:author="Eva Skýbová" w:date="2024-05-15T08:44:00Z">
              <w:r w:rsidR="00566CB2" w:rsidDel="00940D8B">
                <w:delText>42</w:delText>
              </w:r>
            </w:del>
          </w:p>
        </w:tc>
        <w:tc>
          <w:tcPr>
            <w:tcW w:w="2156" w:type="dxa"/>
            <w:shd w:val="clear" w:color="auto" w:fill="F7CAAC"/>
          </w:tcPr>
          <w:p w14:paraId="79A11247" w14:textId="77777777" w:rsidR="00566CB2" w:rsidRDefault="00566CB2" w:rsidP="00DF1BE9">
            <w:pPr>
              <w:jc w:val="both"/>
              <w:rPr>
                <w:b/>
              </w:rPr>
            </w:pPr>
            <w:r>
              <w:rPr>
                <w:b/>
              </w:rPr>
              <w:t>kreditů</w:t>
            </w:r>
          </w:p>
        </w:tc>
        <w:tc>
          <w:tcPr>
            <w:tcW w:w="1207" w:type="dxa"/>
            <w:gridSpan w:val="2"/>
          </w:tcPr>
          <w:p w14:paraId="334729E0" w14:textId="433909C5" w:rsidR="00566CB2" w:rsidRDefault="00566CB2" w:rsidP="00DF1BE9">
            <w:pPr>
              <w:jc w:val="both"/>
            </w:pPr>
            <w:del w:id="3211" w:author="Eva Skýbová" w:date="2024-05-15T08:44:00Z">
              <w:r w:rsidDel="00940D8B">
                <w:delText>4</w:delText>
              </w:r>
            </w:del>
            <w:ins w:id="3212" w:author="Eva Skýbová" w:date="2024-05-15T08:44:00Z">
              <w:r w:rsidR="00940D8B">
                <w:t>5</w:t>
              </w:r>
            </w:ins>
          </w:p>
        </w:tc>
      </w:tr>
      <w:tr w:rsidR="00566CB2" w14:paraId="5BC42F96" w14:textId="77777777" w:rsidTr="00DF1BE9">
        <w:tc>
          <w:tcPr>
            <w:tcW w:w="3086" w:type="dxa"/>
            <w:shd w:val="clear" w:color="auto" w:fill="F7CAAC"/>
          </w:tcPr>
          <w:p w14:paraId="40CD2D1A" w14:textId="77777777" w:rsidR="00566CB2" w:rsidRDefault="00566CB2" w:rsidP="00DF1BE9">
            <w:pPr>
              <w:jc w:val="both"/>
              <w:rPr>
                <w:b/>
                <w:sz w:val="22"/>
              </w:rPr>
            </w:pPr>
            <w:r>
              <w:rPr>
                <w:b/>
              </w:rPr>
              <w:t>Prerekvizity, korekvizity, ekvivalence</w:t>
            </w:r>
          </w:p>
        </w:tc>
        <w:tc>
          <w:tcPr>
            <w:tcW w:w="6769" w:type="dxa"/>
            <w:gridSpan w:val="7"/>
          </w:tcPr>
          <w:p w14:paraId="1A481E6E" w14:textId="77777777" w:rsidR="00566CB2" w:rsidRDefault="00566CB2" w:rsidP="00DF1BE9">
            <w:pPr>
              <w:jc w:val="both"/>
            </w:pPr>
          </w:p>
        </w:tc>
      </w:tr>
      <w:tr w:rsidR="00566CB2" w14:paraId="21DE1617" w14:textId="77777777" w:rsidTr="00DF1BE9">
        <w:tc>
          <w:tcPr>
            <w:tcW w:w="3086" w:type="dxa"/>
            <w:shd w:val="clear" w:color="auto" w:fill="F7CAAC"/>
          </w:tcPr>
          <w:p w14:paraId="10626E3A" w14:textId="77777777" w:rsidR="00566CB2" w:rsidRDefault="00566CB2" w:rsidP="00DF1BE9">
            <w:pPr>
              <w:jc w:val="both"/>
              <w:rPr>
                <w:b/>
              </w:rPr>
            </w:pPr>
            <w:r>
              <w:rPr>
                <w:b/>
              </w:rPr>
              <w:t>Způsob ověření studijních výsledků</w:t>
            </w:r>
          </w:p>
        </w:tc>
        <w:tc>
          <w:tcPr>
            <w:tcW w:w="3406" w:type="dxa"/>
            <w:gridSpan w:val="4"/>
          </w:tcPr>
          <w:p w14:paraId="2B2B6DA8" w14:textId="77777777" w:rsidR="00566CB2" w:rsidRDefault="00566CB2" w:rsidP="00DF1BE9">
            <w:pPr>
              <w:jc w:val="both"/>
            </w:pPr>
            <w:r>
              <w:t>zápočet a zkouška</w:t>
            </w:r>
          </w:p>
        </w:tc>
        <w:tc>
          <w:tcPr>
            <w:tcW w:w="2156" w:type="dxa"/>
            <w:shd w:val="clear" w:color="auto" w:fill="F7CAAC"/>
          </w:tcPr>
          <w:p w14:paraId="3C1A7D8E" w14:textId="77777777" w:rsidR="00566CB2" w:rsidRDefault="00566CB2" w:rsidP="00DF1BE9">
            <w:pPr>
              <w:jc w:val="both"/>
              <w:rPr>
                <w:b/>
              </w:rPr>
            </w:pPr>
            <w:r>
              <w:rPr>
                <w:b/>
              </w:rPr>
              <w:t>Forma výuky</w:t>
            </w:r>
          </w:p>
        </w:tc>
        <w:tc>
          <w:tcPr>
            <w:tcW w:w="1207" w:type="dxa"/>
            <w:gridSpan w:val="2"/>
          </w:tcPr>
          <w:p w14:paraId="5F4F7AEA" w14:textId="77777777" w:rsidR="00566CB2" w:rsidRDefault="00566CB2" w:rsidP="00DF1BE9">
            <w:pPr>
              <w:jc w:val="both"/>
            </w:pPr>
            <w:r>
              <w:t>přednášky</w:t>
            </w:r>
          </w:p>
          <w:p w14:paraId="072B440B" w14:textId="77777777" w:rsidR="00566CB2" w:rsidRDefault="00566CB2" w:rsidP="00DF1BE9">
            <w:pPr>
              <w:jc w:val="both"/>
            </w:pPr>
            <w:r>
              <w:t>cvičení</w:t>
            </w:r>
          </w:p>
        </w:tc>
      </w:tr>
      <w:tr w:rsidR="00566CB2" w14:paraId="31015844" w14:textId="77777777" w:rsidTr="00DF1BE9">
        <w:tc>
          <w:tcPr>
            <w:tcW w:w="3086" w:type="dxa"/>
            <w:shd w:val="clear" w:color="auto" w:fill="F7CAAC"/>
          </w:tcPr>
          <w:p w14:paraId="60023DC1"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5108074E" w14:textId="77777777" w:rsidR="00566CB2" w:rsidRDefault="00566CB2" w:rsidP="00DF1BE9">
            <w:pPr>
              <w:jc w:val="both"/>
            </w:pPr>
            <w:r>
              <w:t>Zápočet: aktivní účast na nejméně 80 % cvičení</w:t>
            </w:r>
          </w:p>
          <w:p w14:paraId="3C0D0E48" w14:textId="77777777" w:rsidR="00566CB2" w:rsidRDefault="00566CB2" w:rsidP="00DF1BE9">
            <w:pPr>
              <w:jc w:val="both"/>
            </w:pPr>
          </w:p>
          <w:p w14:paraId="5BE9BCEB" w14:textId="77777777" w:rsidR="00566CB2" w:rsidRDefault="00566CB2" w:rsidP="00DF1BE9">
            <w:pPr>
              <w:jc w:val="both"/>
            </w:pPr>
            <w:r>
              <w:t>Zkouška: ústní zkouška</w:t>
            </w:r>
          </w:p>
        </w:tc>
      </w:tr>
      <w:tr w:rsidR="00566CB2" w14:paraId="7CDA4D7C" w14:textId="77777777" w:rsidTr="00DF1BE9">
        <w:trPr>
          <w:trHeight w:val="397"/>
        </w:trPr>
        <w:tc>
          <w:tcPr>
            <w:tcW w:w="9855" w:type="dxa"/>
            <w:gridSpan w:val="8"/>
            <w:tcBorders>
              <w:top w:val="nil"/>
            </w:tcBorders>
          </w:tcPr>
          <w:p w14:paraId="1BA3FAD4" w14:textId="77777777" w:rsidR="00566CB2" w:rsidRDefault="00566CB2" w:rsidP="00DF1BE9">
            <w:pPr>
              <w:jc w:val="both"/>
            </w:pPr>
          </w:p>
        </w:tc>
      </w:tr>
      <w:tr w:rsidR="00566CB2" w14:paraId="226F67EA" w14:textId="77777777" w:rsidTr="00DF1BE9">
        <w:trPr>
          <w:trHeight w:val="197"/>
        </w:trPr>
        <w:tc>
          <w:tcPr>
            <w:tcW w:w="3086" w:type="dxa"/>
            <w:tcBorders>
              <w:top w:val="nil"/>
            </w:tcBorders>
            <w:shd w:val="clear" w:color="auto" w:fill="F7CAAC"/>
          </w:tcPr>
          <w:p w14:paraId="5DDB9045" w14:textId="77777777" w:rsidR="00566CB2" w:rsidRDefault="00566CB2" w:rsidP="00DF1BE9">
            <w:pPr>
              <w:jc w:val="both"/>
              <w:rPr>
                <w:b/>
              </w:rPr>
            </w:pPr>
            <w:r>
              <w:rPr>
                <w:b/>
              </w:rPr>
              <w:t>Garant předmětu</w:t>
            </w:r>
          </w:p>
        </w:tc>
        <w:tc>
          <w:tcPr>
            <w:tcW w:w="6769" w:type="dxa"/>
            <w:gridSpan w:val="7"/>
            <w:tcBorders>
              <w:top w:val="nil"/>
            </w:tcBorders>
          </w:tcPr>
          <w:p w14:paraId="4B3A9B94" w14:textId="77777777" w:rsidR="00566CB2" w:rsidRDefault="00566CB2" w:rsidP="00DF1BE9">
            <w:pPr>
              <w:jc w:val="both"/>
            </w:pPr>
            <w:r>
              <w:t>RNDr. Jakub Trojan, MSc, Ph.D.</w:t>
            </w:r>
          </w:p>
        </w:tc>
      </w:tr>
      <w:tr w:rsidR="00566CB2" w14:paraId="2D14B67B" w14:textId="77777777" w:rsidTr="00DF1BE9">
        <w:trPr>
          <w:trHeight w:val="243"/>
        </w:trPr>
        <w:tc>
          <w:tcPr>
            <w:tcW w:w="3086" w:type="dxa"/>
            <w:tcBorders>
              <w:top w:val="nil"/>
            </w:tcBorders>
            <w:shd w:val="clear" w:color="auto" w:fill="F7CAAC"/>
          </w:tcPr>
          <w:p w14:paraId="26F24C1C" w14:textId="77777777" w:rsidR="00566CB2" w:rsidRDefault="00566CB2" w:rsidP="00DF1BE9">
            <w:pPr>
              <w:jc w:val="both"/>
              <w:rPr>
                <w:b/>
              </w:rPr>
            </w:pPr>
            <w:r>
              <w:rPr>
                <w:b/>
              </w:rPr>
              <w:t>Zapojení garanta do výuky předmětu</w:t>
            </w:r>
          </w:p>
        </w:tc>
        <w:tc>
          <w:tcPr>
            <w:tcW w:w="6769" w:type="dxa"/>
            <w:gridSpan w:val="7"/>
            <w:tcBorders>
              <w:top w:val="nil"/>
            </w:tcBorders>
          </w:tcPr>
          <w:p w14:paraId="385E8851" w14:textId="77777777" w:rsidR="00566CB2" w:rsidRDefault="00566CB2" w:rsidP="00DF1BE9">
            <w:pPr>
              <w:jc w:val="both"/>
            </w:pPr>
            <w:r>
              <w:t>Garant stanovuje obsah přednášek a cvičení a dohlíží na jejich jednotné vedení.</w:t>
            </w:r>
          </w:p>
          <w:p w14:paraId="1DA06378" w14:textId="77777777" w:rsidR="00566CB2" w:rsidRDefault="00566CB2" w:rsidP="00DF1BE9">
            <w:pPr>
              <w:jc w:val="both"/>
            </w:pPr>
            <w:r>
              <w:t>Garant přímo vyučuje 100 % přednášek i cvičení.</w:t>
            </w:r>
          </w:p>
        </w:tc>
      </w:tr>
      <w:tr w:rsidR="00566CB2" w14:paraId="6471265B" w14:textId="77777777" w:rsidTr="00DF1BE9">
        <w:tc>
          <w:tcPr>
            <w:tcW w:w="3086" w:type="dxa"/>
            <w:shd w:val="clear" w:color="auto" w:fill="F7CAAC"/>
          </w:tcPr>
          <w:p w14:paraId="0EA955E4" w14:textId="77777777" w:rsidR="00566CB2" w:rsidRDefault="00566CB2" w:rsidP="00DF1BE9">
            <w:pPr>
              <w:jc w:val="both"/>
              <w:rPr>
                <w:b/>
              </w:rPr>
            </w:pPr>
            <w:r>
              <w:rPr>
                <w:b/>
              </w:rPr>
              <w:t>Vyučující</w:t>
            </w:r>
          </w:p>
        </w:tc>
        <w:tc>
          <w:tcPr>
            <w:tcW w:w="6769" w:type="dxa"/>
            <w:gridSpan w:val="7"/>
            <w:tcBorders>
              <w:bottom w:val="nil"/>
            </w:tcBorders>
          </w:tcPr>
          <w:p w14:paraId="1150D111" w14:textId="77777777" w:rsidR="00566CB2" w:rsidRDefault="00566CB2" w:rsidP="00DF1BE9">
            <w:pPr>
              <w:jc w:val="both"/>
            </w:pPr>
            <w:r>
              <w:t>RNDr. Jakub Trojan, MSc, Ph.D. – přednášející (100 %), cvičící (100 %)</w:t>
            </w:r>
          </w:p>
        </w:tc>
      </w:tr>
      <w:tr w:rsidR="00566CB2" w14:paraId="2526282E" w14:textId="77777777" w:rsidTr="00DF1BE9">
        <w:trPr>
          <w:trHeight w:val="397"/>
        </w:trPr>
        <w:tc>
          <w:tcPr>
            <w:tcW w:w="9855" w:type="dxa"/>
            <w:gridSpan w:val="8"/>
            <w:tcBorders>
              <w:top w:val="nil"/>
            </w:tcBorders>
          </w:tcPr>
          <w:p w14:paraId="63D95F34" w14:textId="77777777" w:rsidR="00566CB2" w:rsidRDefault="00566CB2" w:rsidP="00DF1BE9">
            <w:pPr>
              <w:jc w:val="both"/>
            </w:pPr>
          </w:p>
        </w:tc>
      </w:tr>
      <w:tr w:rsidR="00566CB2" w14:paraId="75E0FB77" w14:textId="77777777" w:rsidTr="00DF1BE9">
        <w:tc>
          <w:tcPr>
            <w:tcW w:w="3086" w:type="dxa"/>
            <w:shd w:val="clear" w:color="auto" w:fill="F7CAAC"/>
          </w:tcPr>
          <w:p w14:paraId="43E041D4" w14:textId="77777777" w:rsidR="00566CB2" w:rsidRDefault="00566CB2" w:rsidP="00DF1BE9">
            <w:pPr>
              <w:jc w:val="both"/>
              <w:rPr>
                <w:b/>
              </w:rPr>
            </w:pPr>
            <w:r>
              <w:rPr>
                <w:b/>
              </w:rPr>
              <w:t>Stručná anotace předmětu</w:t>
            </w:r>
          </w:p>
        </w:tc>
        <w:tc>
          <w:tcPr>
            <w:tcW w:w="6769" w:type="dxa"/>
            <w:gridSpan w:val="7"/>
            <w:tcBorders>
              <w:bottom w:val="nil"/>
            </w:tcBorders>
          </w:tcPr>
          <w:p w14:paraId="0D4A490C" w14:textId="77777777" w:rsidR="00566CB2" w:rsidRDefault="00566CB2" w:rsidP="00DF1BE9">
            <w:pPr>
              <w:jc w:val="both"/>
            </w:pPr>
          </w:p>
        </w:tc>
      </w:tr>
      <w:tr w:rsidR="00566CB2" w14:paraId="239BD556" w14:textId="77777777" w:rsidTr="00DF1BE9">
        <w:trPr>
          <w:trHeight w:val="3938"/>
        </w:trPr>
        <w:tc>
          <w:tcPr>
            <w:tcW w:w="9855" w:type="dxa"/>
            <w:gridSpan w:val="8"/>
            <w:tcBorders>
              <w:top w:val="nil"/>
              <w:bottom w:val="single" w:sz="12" w:space="0" w:color="auto"/>
            </w:tcBorders>
          </w:tcPr>
          <w:p w14:paraId="531C0794" w14:textId="77777777" w:rsidR="00566CB2" w:rsidRDefault="00566CB2" w:rsidP="00DF1BE9">
            <w:pPr>
              <w:jc w:val="both"/>
            </w:pPr>
            <w:r>
              <w:t>Cílem předmětu je osvojení si základních dovedností práce s geografickými informačními systémy pro potřeby posuzování rizik území a zvládnutí základního teoretického i praktického kontextu geoinformatiky v praxi. Za tímto účelem jsou v předmětu zahrnuta i témata moderních technologií a případová studie. Součástí předmětu je osvojení si ovládání vybraných geoinformatických SW nástrojů (ArcGIS vč. relevantních extenzí, QGIS + GRASS, BaseCamp atp.).</w:t>
            </w:r>
          </w:p>
          <w:p w14:paraId="755BA2A3" w14:textId="77777777" w:rsidR="00566CB2" w:rsidRDefault="00566CB2" w:rsidP="00DF1BE9">
            <w:pPr>
              <w:jc w:val="both"/>
            </w:pPr>
          </w:p>
          <w:p w14:paraId="577B3A4E" w14:textId="77777777" w:rsidR="00566CB2" w:rsidRDefault="00566CB2" w:rsidP="00DF1BE9">
            <w:pPr>
              <w:jc w:val="both"/>
            </w:pPr>
            <w:r>
              <w:t>Vyučovaná témata:</w:t>
            </w:r>
          </w:p>
          <w:p w14:paraId="2D789C2D" w14:textId="77777777" w:rsidR="00566CB2" w:rsidRDefault="00566CB2" w:rsidP="00566CB2">
            <w:pPr>
              <w:pStyle w:val="Odstavecseseznamem"/>
              <w:numPr>
                <w:ilvl w:val="0"/>
                <w:numId w:val="19"/>
              </w:numPr>
              <w:jc w:val="both"/>
            </w:pPr>
            <w:r>
              <w:t>Úvod do studia GIS – postavení geoinformatiky v krizovém řízení;</w:t>
            </w:r>
          </w:p>
          <w:p w14:paraId="070C3C06" w14:textId="77777777" w:rsidR="00566CB2" w:rsidRDefault="00566CB2" w:rsidP="00566CB2">
            <w:pPr>
              <w:pStyle w:val="Odstavecseseznamem"/>
              <w:numPr>
                <w:ilvl w:val="0"/>
                <w:numId w:val="19"/>
              </w:numPr>
              <w:jc w:val="both"/>
            </w:pPr>
            <w:r>
              <w:t>Základní pojmy z oblasti kartografie, specifika v krizovém řízení;</w:t>
            </w:r>
          </w:p>
          <w:p w14:paraId="7B676534" w14:textId="77777777" w:rsidR="00566CB2" w:rsidRDefault="00566CB2" w:rsidP="00566CB2">
            <w:pPr>
              <w:pStyle w:val="Odstavecseseznamem"/>
              <w:numPr>
                <w:ilvl w:val="0"/>
                <w:numId w:val="19"/>
              </w:numPr>
              <w:jc w:val="both"/>
            </w:pPr>
            <w:r>
              <w:t>Souřadnicové systémy (S-JTSK, S-42, ETRS, WGS84), vojenské souřadnicové systémy;</w:t>
            </w:r>
          </w:p>
          <w:p w14:paraId="48A2707B" w14:textId="77777777" w:rsidR="00566CB2" w:rsidRDefault="00566CB2" w:rsidP="00566CB2">
            <w:pPr>
              <w:pStyle w:val="Odstavecseseznamem"/>
              <w:numPr>
                <w:ilvl w:val="0"/>
                <w:numId w:val="19"/>
              </w:numPr>
              <w:jc w:val="both"/>
            </w:pPr>
            <w:r>
              <w:t>Kompoziční prvky mapy, design map;</w:t>
            </w:r>
          </w:p>
          <w:p w14:paraId="1AC1EA70" w14:textId="77777777" w:rsidR="00566CB2" w:rsidRDefault="00566CB2" w:rsidP="00566CB2">
            <w:pPr>
              <w:pStyle w:val="Odstavecseseznamem"/>
              <w:numPr>
                <w:ilvl w:val="0"/>
                <w:numId w:val="19"/>
              </w:numPr>
              <w:jc w:val="both"/>
            </w:pPr>
            <w:r>
              <w:t>Principy GIS, HW a SW pro GIS;</w:t>
            </w:r>
          </w:p>
          <w:p w14:paraId="1C4B96AB" w14:textId="77777777" w:rsidR="00566CB2" w:rsidRDefault="00566CB2" w:rsidP="00566CB2">
            <w:pPr>
              <w:pStyle w:val="Odstavecseseznamem"/>
              <w:numPr>
                <w:ilvl w:val="0"/>
                <w:numId w:val="19"/>
              </w:numPr>
              <w:jc w:val="both"/>
            </w:pPr>
            <w:r>
              <w:t>Geografická data a jejich využití v krizovém řízení (IZS, mapování úniku nebezpečných látek, objekty zranitelnosti, ochrana kritické infrastruktury, modelování environmentálních rizik – povodně, požáry, sesuvy, zemětřesení…);</w:t>
            </w:r>
          </w:p>
          <w:p w14:paraId="1ADFD8A5" w14:textId="77777777" w:rsidR="00566CB2" w:rsidRDefault="00566CB2" w:rsidP="00566CB2">
            <w:pPr>
              <w:pStyle w:val="Odstavecseseznamem"/>
              <w:numPr>
                <w:ilvl w:val="0"/>
                <w:numId w:val="19"/>
              </w:numPr>
              <w:jc w:val="both"/>
            </w:pPr>
            <w:r>
              <w:t>Tvorba tematických map – principy (klasifikace dat, generalizace, symbologie, mapové elementy, barvy...);</w:t>
            </w:r>
          </w:p>
          <w:p w14:paraId="1886E01A" w14:textId="77777777" w:rsidR="00566CB2" w:rsidRDefault="00566CB2" w:rsidP="00566CB2">
            <w:pPr>
              <w:pStyle w:val="Odstavecseseznamem"/>
              <w:numPr>
                <w:ilvl w:val="0"/>
                <w:numId w:val="19"/>
              </w:numPr>
              <w:jc w:val="both"/>
            </w:pPr>
            <w:r>
              <w:t>Základní analýzy v prostředí GIS nad vektorovými daty;</w:t>
            </w:r>
          </w:p>
          <w:p w14:paraId="094FF4BB" w14:textId="77777777" w:rsidR="00566CB2" w:rsidRDefault="00566CB2" w:rsidP="00566CB2">
            <w:pPr>
              <w:pStyle w:val="Odstavecseseznamem"/>
              <w:numPr>
                <w:ilvl w:val="0"/>
                <w:numId w:val="19"/>
              </w:numPr>
              <w:jc w:val="both"/>
            </w:pPr>
            <w:r>
              <w:t>Základní analýzy v prostředí GIS nad rastrovými daty;</w:t>
            </w:r>
          </w:p>
          <w:p w14:paraId="5B6C4EA6" w14:textId="77777777" w:rsidR="00566CB2" w:rsidRDefault="00566CB2" w:rsidP="00566CB2">
            <w:pPr>
              <w:pStyle w:val="Odstavecseseznamem"/>
              <w:numPr>
                <w:ilvl w:val="0"/>
                <w:numId w:val="19"/>
              </w:numPr>
              <w:jc w:val="both"/>
            </w:pPr>
            <w:r>
              <w:t>Specifické GIS analýzy a nástroje pro územní rizika – coordinate conversion, distance and direction, visibility, military analysis;</w:t>
            </w:r>
          </w:p>
          <w:p w14:paraId="6512104B" w14:textId="77777777" w:rsidR="00566CB2" w:rsidRDefault="00566CB2" w:rsidP="00566CB2">
            <w:pPr>
              <w:pStyle w:val="Odstavecseseznamem"/>
              <w:numPr>
                <w:ilvl w:val="0"/>
                <w:numId w:val="19"/>
              </w:numPr>
              <w:jc w:val="both"/>
            </w:pPr>
            <w:r>
              <w:t>Navigační systémy – GNSS (GPS, GLONASS, Galileo...) a vojenské speciálky;</w:t>
            </w:r>
          </w:p>
          <w:p w14:paraId="0107ECDC" w14:textId="77777777" w:rsidR="00566CB2" w:rsidRDefault="00566CB2" w:rsidP="00566CB2">
            <w:pPr>
              <w:pStyle w:val="Odstavecseseznamem"/>
              <w:numPr>
                <w:ilvl w:val="0"/>
                <w:numId w:val="19"/>
              </w:numPr>
              <w:jc w:val="both"/>
            </w:pPr>
            <w:r>
              <w:t>Location-based services a nové geoinformační technologie, Volunteered Geographic Information;</w:t>
            </w:r>
          </w:p>
          <w:p w14:paraId="28165EB5" w14:textId="77777777" w:rsidR="00566CB2" w:rsidRDefault="00566CB2" w:rsidP="00566CB2">
            <w:pPr>
              <w:pStyle w:val="Odstavecseseznamem"/>
              <w:numPr>
                <w:ilvl w:val="0"/>
                <w:numId w:val="19"/>
              </w:numPr>
              <w:jc w:val="both"/>
            </w:pPr>
            <w:r>
              <w:t>Chyby v mapách a kritická kartografie;</w:t>
            </w:r>
          </w:p>
          <w:p w14:paraId="7D3C14BA" w14:textId="77777777" w:rsidR="00566CB2" w:rsidRDefault="00566CB2" w:rsidP="00566CB2">
            <w:pPr>
              <w:pStyle w:val="Odstavecseseznamem"/>
              <w:numPr>
                <w:ilvl w:val="0"/>
                <w:numId w:val="19"/>
              </w:numPr>
              <w:jc w:val="both"/>
            </w:pPr>
            <w:r>
              <w:t>Případová studie využití GIS v posuzování rizik území.</w:t>
            </w:r>
          </w:p>
          <w:p w14:paraId="04F41A26" w14:textId="77777777" w:rsidR="00566CB2" w:rsidRDefault="00566CB2" w:rsidP="00DF1BE9">
            <w:pPr>
              <w:pStyle w:val="Odstavecseseznamem"/>
              <w:jc w:val="both"/>
            </w:pPr>
          </w:p>
        </w:tc>
      </w:tr>
      <w:tr w:rsidR="00566CB2" w14:paraId="43008ABC"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C53FA31"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CB1FB40" w14:textId="77777777" w:rsidR="00566CB2" w:rsidRDefault="00566CB2" w:rsidP="00DF1BE9">
            <w:pPr>
              <w:jc w:val="both"/>
            </w:pPr>
          </w:p>
        </w:tc>
      </w:tr>
      <w:tr w:rsidR="00566CB2" w14:paraId="5B253868" w14:textId="77777777" w:rsidTr="00DF1BE9">
        <w:trPr>
          <w:trHeight w:val="699"/>
        </w:trPr>
        <w:tc>
          <w:tcPr>
            <w:tcW w:w="9855" w:type="dxa"/>
            <w:gridSpan w:val="8"/>
            <w:tcBorders>
              <w:top w:val="nil"/>
              <w:bottom w:val="single" w:sz="2" w:space="0" w:color="auto"/>
            </w:tcBorders>
          </w:tcPr>
          <w:p w14:paraId="06D728E4" w14:textId="77777777" w:rsidR="00566CB2" w:rsidRDefault="00566CB2" w:rsidP="00DF1BE9">
            <w:pPr>
              <w:spacing w:line="256" w:lineRule="auto"/>
              <w:jc w:val="both"/>
              <w:rPr>
                <w:b/>
                <w:lang w:eastAsia="en-US"/>
              </w:rPr>
            </w:pPr>
            <w:r>
              <w:rPr>
                <w:b/>
                <w:lang w:eastAsia="en-US"/>
              </w:rPr>
              <w:t>Povinná literatura</w:t>
            </w:r>
          </w:p>
          <w:p w14:paraId="07485719" w14:textId="77777777" w:rsidR="00566CB2" w:rsidRDefault="00566CB2" w:rsidP="00DF1BE9">
            <w:pPr>
              <w:spacing w:line="256" w:lineRule="auto"/>
              <w:jc w:val="both"/>
              <w:rPr>
                <w:lang w:eastAsia="en-US"/>
              </w:rPr>
            </w:pPr>
            <w:r w:rsidRPr="00916F09">
              <w:rPr>
                <w:lang w:eastAsia="en-US"/>
              </w:rPr>
              <w:t xml:space="preserve">BOLSTAD, Paul. </w:t>
            </w:r>
            <w:r w:rsidRPr="00535D36">
              <w:rPr>
                <w:i/>
                <w:lang w:eastAsia="en-US"/>
              </w:rPr>
              <w:t>GIS fundamentals: a first text on geographic information systems.</w:t>
            </w:r>
            <w:r w:rsidRPr="00916F09">
              <w:rPr>
                <w:lang w:eastAsia="en-US"/>
              </w:rPr>
              <w:t xml:space="preserve"> 6</w:t>
            </w:r>
            <w:r>
              <w:rPr>
                <w:lang w:eastAsia="en-US"/>
              </w:rPr>
              <w:t xml:space="preserve">th edition. Ann Arbor: XanEdu, </w:t>
            </w:r>
            <w:r w:rsidRPr="00916F09">
              <w:rPr>
                <w:lang w:eastAsia="en-US"/>
              </w:rPr>
              <w:t>2019. ISBN 978-1-59399-552-2.</w:t>
            </w:r>
          </w:p>
          <w:p w14:paraId="7D420A42" w14:textId="77777777" w:rsidR="00566CB2" w:rsidRDefault="00566CB2" w:rsidP="00DF1BE9">
            <w:pPr>
              <w:spacing w:line="256" w:lineRule="auto"/>
              <w:jc w:val="both"/>
              <w:rPr>
                <w:lang w:eastAsia="en-US"/>
              </w:rPr>
            </w:pPr>
            <w:r w:rsidRPr="00916F09">
              <w:rPr>
                <w:lang w:eastAsia="en-US"/>
              </w:rPr>
              <w:t xml:space="preserve">CARTER, J. Chris. </w:t>
            </w:r>
            <w:r w:rsidRPr="00535D36">
              <w:rPr>
                <w:i/>
                <w:lang w:eastAsia="en-US"/>
              </w:rPr>
              <w:t>Introduction to human geography: using ArcGIS online.</w:t>
            </w:r>
            <w:r w:rsidRPr="00916F09">
              <w:rPr>
                <w:lang w:eastAsia="en-US"/>
              </w:rPr>
              <w:t xml:space="preserve"> Second edition. Red</w:t>
            </w:r>
            <w:r>
              <w:rPr>
                <w:lang w:eastAsia="en-US"/>
              </w:rPr>
              <w:t xml:space="preserve">lands, California: Esri Press, </w:t>
            </w:r>
            <w:r w:rsidRPr="00916F09">
              <w:rPr>
                <w:lang w:eastAsia="en-US"/>
              </w:rPr>
              <w:t>2023. ISBN 9781589487475.</w:t>
            </w:r>
          </w:p>
          <w:p w14:paraId="69907E4F" w14:textId="77777777" w:rsidR="00566CB2" w:rsidRDefault="00566CB2" w:rsidP="00DF1BE9">
            <w:pPr>
              <w:spacing w:line="256" w:lineRule="auto"/>
              <w:jc w:val="both"/>
              <w:rPr>
                <w:lang w:eastAsia="en-US"/>
              </w:rPr>
            </w:pPr>
            <w:r w:rsidRPr="00916F09">
              <w:rPr>
                <w:lang w:eastAsia="en-US"/>
              </w:rPr>
              <w:t xml:space="preserve">CHANG, Kang-Tsung. </w:t>
            </w:r>
            <w:r w:rsidRPr="00535D36">
              <w:rPr>
                <w:i/>
                <w:lang w:eastAsia="en-US"/>
              </w:rPr>
              <w:t>Introduction to geographic information systems.</w:t>
            </w:r>
            <w:r w:rsidRPr="00916F09">
              <w:rPr>
                <w:lang w:eastAsia="en-US"/>
              </w:rPr>
              <w:t xml:space="preserve"> Ninth edition. New Y</w:t>
            </w:r>
            <w:r>
              <w:rPr>
                <w:lang w:eastAsia="en-US"/>
              </w:rPr>
              <w:t xml:space="preserve">ork: McGraw-Hill Education, </w:t>
            </w:r>
            <w:r w:rsidRPr="00916F09">
              <w:rPr>
                <w:lang w:eastAsia="en-US"/>
              </w:rPr>
              <w:t>2019. ISBN 978-1-260-09258-5.</w:t>
            </w:r>
          </w:p>
          <w:p w14:paraId="674A921C" w14:textId="77777777" w:rsidR="00566CB2" w:rsidRDefault="00566CB2" w:rsidP="00DF1BE9">
            <w:pPr>
              <w:spacing w:line="256" w:lineRule="auto"/>
              <w:jc w:val="both"/>
              <w:rPr>
                <w:lang w:eastAsia="en-US"/>
              </w:rPr>
            </w:pPr>
            <w:r w:rsidRPr="00916F09">
              <w:rPr>
                <w:lang w:eastAsia="en-US"/>
              </w:rPr>
              <w:t xml:space="preserve">MASSER, Ian (ed.). </w:t>
            </w:r>
            <w:r w:rsidRPr="00535D36">
              <w:rPr>
                <w:i/>
                <w:lang w:eastAsia="en-US"/>
              </w:rPr>
              <w:t>Geographic information systems to spatial data infrastructure: a global perspective.</w:t>
            </w:r>
            <w:r w:rsidRPr="00916F09">
              <w:rPr>
                <w:lang w:eastAsia="en-US"/>
              </w:rPr>
              <w:t xml:space="preserve"> Boca Raton: CRC</w:t>
            </w:r>
            <w:r>
              <w:rPr>
                <w:lang w:eastAsia="en-US"/>
              </w:rPr>
              <w:t xml:space="preserve"> Press/Taylor &amp; Francis Group, </w:t>
            </w:r>
            <w:r w:rsidRPr="00916F09">
              <w:rPr>
                <w:lang w:eastAsia="en-US"/>
              </w:rPr>
              <w:t>2020. ISBN 978-1-138-58462-4.</w:t>
            </w:r>
          </w:p>
          <w:p w14:paraId="32D42E37" w14:textId="77777777" w:rsidR="00566CB2" w:rsidRDefault="00566CB2" w:rsidP="00DF1BE9">
            <w:pPr>
              <w:jc w:val="both"/>
            </w:pPr>
          </w:p>
          <w:p w14:paraId="10FDB8FE" w14:textId="77777777" w:rsidR="00566CB2" w:rsidRPr="00A52611" w:rsidRDefault="00566CB2" w:rsidP="00DF1BE9">
            <w:pPr>
              <w:jc w:val="both"/>
              <w:rPr>
                <w:b/>
              </w:rPr>
            </w:pPr>
            <w:r w:rsidRPr="00A52611">
              <w:rPr>
                <w:b/>
              </w:rPr>
              <w:t>Doporučená literatura</w:t>
            </w:r>
          </w:p>
          <w:p w14:paraId="70AEA6E9" w14:textId="77777777" w:rsidR="00566CB2" w:rsidRDefault="00566CB2" w:rsidP="00DF1BE9">
            <w:pPr>
              <w:spacing w:line="256" w:lineRule="auto"/>
              <w:jc w:val="both"/>
              <w:rPr>
                <w:lang w:eastAsia="en-US"/>
              </w:rPr>
            </w:pPr>
            <w:r w:rsidRPr="00916F09">
              <w:rPr>
                <w:lang w:eastAsia="en-US"/>
              </w:rPr>
              <w:t xml:space="preserve">HIRTLE, Stephen C. </w:t>
            </w:r>
            <w:r w:rsidRPr="00535D36">
              <w:rPr>
                <w:i/>
                <w:lang w:eastAsia="en-US"/>
              </w:rPr>
              <w:t>Geographical design: spatial cognition and geographical information science.</w:t>
            </w:r>
            <w:r w:rsidRPr="00916F09">
              <w:rPr>
                <w:lang w:eastAsia="en-US"/>
              </w:rPr>
              <w:t xml:space="preserve"> Second edition. Synthesis lectures on human-centered informatics. [San Rafael]:</w:t>
            </w:r>
            <w:r>
              <w:rPr>
                <w:lang w:eastAsia="en-US"/>
              </w:rPr>
              <w:t xml:space="preserve"> Morgan &amp; Claypool publishers, </w:t>
            </w:r>
            <w:r w:rsidRPr="00916F09">
              <w:rPr>
                <w:lang w:eastAsia="en-US"/>
              </w:rPr>
              <w:t>2019. ISBN 978-1-68173-573-3.</w:t>
            </w:r>
          </w:p>
          <w:p w14:paraId="77463326" w14:textId="77777777" w:rsidR="00566CB2" w:rsidRDefault="00566CB2" w:rsidP="00DF1BE9">
            <w:pPr>
              <w:jc w:val="both"/>
            </w:pPr>
            <w:r>
              <w:rPr>
                <w:lang w:eastAsia="en-US"/>
              </w:rPr>
              <w:lastRenderedPageBreak/>
              <w:t>TEUNISSEN, Peter J. G. a Oliver MONTENBRUCK</w:t>
            </w:r>
            <w:r>
              <w:rPr>
                <w:i/>
                <w:lang w:eastAsia="en-US"/>
              </w:rPr>
              <w:t>. Springer handbook of global navigation satellite systems</w:t>
            </w:r>
            <w:r>
              <w:rPr>
                <w:lang w:eastAsia="en-US"/>
              </w:rPr>
              <w:t>. Cham: Springer, 2017, xxxii, 1328. Springer handbooks. ISBN 978-3-319-42926-7.</w:t>
            </w:r>
          </w:p>
        </w:tc>
      </w:tr>
      <w:tr w:rsidR="00566CB2" w14:paraId="01725A32"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DF1D482" w14:textId="77777777" w:rsidR="00566CB2" w:rsidRDefault="00566CB2" w:rsidP="00DF1BE9">
            <w:pPr>
              <w:jc w:val="center"/>
              <w:rPr>
                <w:b/>
              </w:rPr>
            </w:pPr>
            <w:r>
              <w:rPr>
                <w:b/>
              </w:rPr>
              <w:lastRenderedPageBreak/>
              <w:t>Informace ke kombinované nebo distanční formě</w:t>
            </w:r>
          </w:p>
        </w:tc>
      </w:tr>
      <w:tr w:rsidR="00566CB2" w14:paraId="784AB742" w14:textId="77777777" w:rsidTr="00DF1BE9">
        <w:tc>
          <w:tcPr>
            <w:tcW w:w="4787" w:type="dxa"/>
            <w:gridSpan w:val="3"/>
            <w:tcBorders>
              <w:top w:val="single" w:sz="2" w:space="0" w:color="auto"/>
            </w:tcBorders>
            <w:shd w:val="clear" w:color="auto" w:fill="F7CAAC"/>
          </w:tcPr>
          <w:p w14:paraId="1AFAD0E9" w14:textId="77777777" w:rsidR="00566CB2" w:rsidRDefault="00566CB2" w:rsidP="00DF1BE9">
            <w:pPr>
              <w:jc w:val="both"/>
            </w:pPr>
            <w:r>
              <w:rPr>
                <w:b/>
              </w:rPr>
              <w:t>Rozsah konzultací (soustředění)</w:t>
            </w:r>
          </w:p>
        </w:tc>
        <w:tc>
          <w:tcPr>
            <w:tcW w:w="889" w:type="dxa"/>
            <w:tcBorders>
              <w:top w:val="single" w:sz="2" w:space="0" w:color="auto"/>
            </w:tcBorders>
          </w:tcPr>
          <w:p w14:paraId="232D3C96" w14:textId="77777777" w:rsidR="00566CB2" w:rsidRDefault="00566CB2" w:rsidP="00DF1BE9">
            <w:pPr>
              <w:jc w:val="both"/>
            </w:pPr>
          </w:p>
        </w:tc>
        <w:tc>
          <w:tcPr>
            <w:tcW w:w="4179" w:type="dxa"/>
            <w:gridSpan w:val="4"/>
            <w:tcBorders>
              <w:top w:val="single" w:sz="2" w:space="0" w:color="auto"/>
            </w:tcBorders>
            <w:shd w:val="clear" w:color="auto" w:fill="F7CAAC"/>
          </w:tcPr>
          <w:p w14:paraId="1979FF7A" w14:textId="77777777" w:rsidR="00566CB2" w:rsidRDefault="00566CB2" w:rsidP="00DF1BE9">
            <w:pPr>
              <w:jc w:val="both"/>
              <w:rPr>
                <w:b/>
              </w:rPr>
            </w:pPr>
            <w:r>
              <w:rPr>
                <w:b/>
              </w:rPr>
              <w:t xml:space="preserve">hodin </w:t>
            </w:r>
          </w:p>
        </w:tc>
      </w:tr>
      <w:tr w:rsidR="00566CB2" w14:paraId="7AA9E475" w14:textId="77777777" w:rsidTr="00DF1BE9">
        <w:tc>
          <w:tcPr>
            <w:tcW w:w="9855" w:type="dxa"/>
            <w:gridSpan w:val="8"/>
            <w:shd w:val="clear" w:color="auto" w:fill="F7CAAC"/>
          </w:tcPr>
          <w:p w14:paraId="65654F8E" w14:textId="77777777" w:rsidR="00566CB2" w:rsidRDefault="00566CB2" w:rsidP="00DF1BE9">
            <w:pPr>
              <w:jc w:val="both"/>
              <w:rPr>
                <w:b/>
              </w:rPr>
            </w:pPr>
            <w:r>
              <w:rPr>
                <w:b/>
              </w:rPr>
              <w:t>Informace o způsobu kontaktu s vyučujícím</w:t>
            </w:r>
          </w:p>
        </w:tc>
      </w:tr>
      <w:tr w:rsidR="00566CB2" w14:paraId="5430540F" w14:textId="77777777" w:rsidTr="00DF1BE9">
        <w:trPr>
          <w:trHeight w:val="1373"/>
        </w:trPr>
        <w:tc>
          <w:tcPr>
            <w:tcW w:w="9855" w:type="dxa"/>
            <w:gridSpan w:val="8"/>
          </w:tcPr>
          <w:p w14:paraId="62AE4F98" w14:textId="77777777" w:rsidR="00566CB2" w:rsidRDefault="00566CB2" w:rsidP="00DF1BE9">
            <w:pPr>
              <w:jc w:val="both"/>
            </w:pPr>
          </w:p>
        </w:tc>
      </w:tr>
    </w:tbl>
    <w:p w14:paraId="5D15951F" w14:textId="77777777" w:rsidR="00566CB2" w:rsidRDefault="00566CB2" w:rsidP="00566CB2">
      <w:pPr>
        <w:spacing w:after="160" w:line="256" w:lineRule="auto"/>
      </w:pPr>
    </w:p>
    <w:p w14:paraId="20069FA7" w14:textId="77777777" w:rsidR="00566CB2" w:rsidRDefault="00566CB2" w:rsidP="00566CB2">
      <w:pPr>
        <w:spacing w:after="160" w:line="259" w:lineRule="auto"/>
      </w:pPr>
      <w:r>
        <w:br w:type="page"/>
      </w:r>
    </w:p>
    <w:p w14:paraId="392797E5" w14:textId="77777777" w:rsidR="00566CB2" w:rsidRDefault="00566CB2" w:rsidP="00566CB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3D06CAE4" w14:textId="77777777" w:rsidTr="00DF1BE9">
        <w:tc>
          <w:tcPr>
            <w:tcW w:w="9855" w:type="dxa"/>
            <w:gridSpan w:val="8"/>
            <w:tcBorders>
              <w:bottom w:val="double" w:sz="4" w:space="0" w:color="auto"/>
            </w:tcBorders>
            <w:shd w:val="clear" w:color="auto" w:fill="BDD6EE"/>
          </w:tcPr>
          <w:p w14:paraId="3EFAF7F2" w14:textId="77777777" w:rsidR="00566CB2" w:rsidRDefault="00566CB2" w:rsidP="00DF1BE9">
            <w:pPr>
              <w:jc w:val="both"/>
              <w:rPr>
                <w:b/>
                <w:sz w:val="28"/>
              </w:rPr>
            </w:pPr>
            <w:r>
              <w:br w:type="page"/>
            </w:r>
            <w:r>
              <w:rPr>
                <w:b/>
                <w:sz w:val="28"/>
              </w:rPr>
              <w:t>B-III – Charakteristika studijního předmětu</w:t>
            </w:r>
          </w:p>
        </w:tc>
      </w:tr>
      <w:tr w:rsidR="00566CB2" w:rsidRPr="00873C26" w14:paraId="319349DC" w14:textId="77777777" w:rsidTr="00DF1BE9">
        <w:tc>
          <w:tcPr>
            <w:tcW w:w="3086" w:type="dxa"/>
            <w:tcBorders>
              <w:top w:val="double" w:sz="4" w:space="0" w:color="auto"/>
            </w:tcBorders>
            <w:shd w:val="clear" w:color="auto" w:fill="F7CAAC"/>
          </w:tcPr>
          <w:p w14:paraId="48A26DB6"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1A57B3A4" w14:textId="77777777" w:rsidR="00566CB2" w:rsidRPr="00873C26" w:rsidRDefault="00566CB2" w:rsidP="00DF1BE9">
            <w:pPr>
              <w:jc w:val="both"/>
              <w:rPr>
                <w:b/>
              </w:rPr>
            </w:pPr>
            <w:r>
              <w:rPr>
                <w:b/>
              </w:rPr>
              <w:t>Informatics</w:t>
            </w:r>
          </w:p>
        </w:tc>
      </w:tr>
      <w:tr w:rsidR="00566CB2" w14:paraId="23794719" w14:textId="77777777" w:rsidTr="00DF1BE9">
        <w:tc>
          <w:tcPr>
            <w:tcW w:w="3086" w:type="dxa"/>
            <w:shd w:val="clear" w:color="auto" w:fill="F7CAAC"/>
          </w:tcPr>
          <w:p w14:paraId="7A8547FF" w14:textId="77777777" w:rsidR="00566CB2" w:rsidRDefault="00566CB2" w:rsidP="00DF1BE9">
            <w:pPr>
              <w:jc w:val="both"/>
              <w:rPr>
                <w:b/>
              </w:rPr>
            </w:pPr>
            <w:r>
              <w:rPr>
                <w:b/>
              </w:rPr>
              <w:t>Typ předmětu</w:t>
            </w:r>
          </w:p>
        </w:tc>
        <w:tc>
          <w:tcPr>
            <w:tcW w:w="3406" w:type="dxa"/>
            <w:gridSpan w:val="4"/>
          </w:tcPr>
          <w:p w14:paraId="662801FD" w14:textId="77777777" w:rsidR="00566CB2" w:rsidRDefault="00566CB2" w:rsidP="00DF1BE9">
            <w:pPr>
              <w:jc w:val="both"/>
            </w:pPr>
            <w:r>
              <w:t>povinný</w:t>
            </w:r>
          </w:p>
        </w:tc>
        <w:tc>
          <w:tcPr>
            <w:tcW w:w="2695" w:type="dxa"/>
            <w:gridSpan w:val="2"/>
            <w:shd w:val="clear" w:color="auto" w:fill="F7CAAC"/>
          </w:tcPr>
          <w:p w14:paraId="27E12698" w14:textId="77777777" w:rsidR="00566CB2" w:rsidRDefault="00566CB2" w:rsidP="00DF1BE9">
            <w:pPr>
              <w:jc w:val="both"/>
            </w:pPr>
            <w:r>
              <w:rPr>
                <w:b/>
              </w:rPr>
              <w:t>doporučený ročník / semestr</w:t>
            </w:r>
          </w:p>
        </w:tc>
        <w:tc>
          <w:tcPr>
            <w:tcW w:w="668" w:type="dxa"/>
          </w:tcPr>
          <w:p w14:paraId="03926D57" w14:textId="77777777" w:rsidR="00566CB2" w:rsidRDefault="00566CB2" w:rsidP="00DF1BE9">
            <w:pPr>
              <w:jc w:val="both"/>
            </w:pPr>
            <w:r>
              <w:t>1/ZS</w:t>
            </w:r>
          </w:p>
        </w:tc>
      </w:tr>
      <w:tr w:rsidR="00566CB2" w14:paraId="7E5956BE" w14:textId="77777777" w:rsidTr="00DF1BE9">
        <w:tc>
          <w:tcPr>
            <w:tcW w:w="3086" w:type="dxa"/>
            <w:shd w:val="clear" w:color="auto" w:fill="F7CAAC"/>
          </w:tcPr>
          <w:p w14:paraId="7EA94F2A" w14:textId="77777777" w:rsidR="00566CB2" w:rsidRDefault="00566CB2" w:rsidP="00DF1BE9">
            <w:pPr>
              <w:jc w:val="both"/>
              <w:rPr>
                <w:b/>
              </w:rPr>
            </w:pPr>
            <w:r>
              <w:rPr>
                <w:b/>
              </w:rPr>
              <w:t>Rozsah studijního předmětu</w:t>
            </w:r>
          </w:p>
        </w:tc>
        <w:tc>
          <w:tcPr>
            <w:tcW w:w="1701" w:type="dxa"/>
            <w:gridSpan w:val="2"/>
          </w:tcPr>
          <w:p w14:paraId="404EEA3B" w14:textId="77777777" w:rsidR="00566CB2" w:rsidRDefault="00566CB2" w:rsidP="00DF1BE9">
            <w:pPr>
              <w:jc w:val="both"/>
            </w:pPr>
            <w:r>
              <w:t>28p + 14c</w:t>
            </w:r>
          </w:p>
        </w:tc>
        <w:tc>
          <w:tcPr>
            <w:tcW w:w="889" w:type="dxa"/>
            <w:shd w:val="clear" w:color="auto" w:fill="F7CAAC"/>
          </w:tcPr>
          <w:p w14:paraId="2E7CA989" w14:textId="77777777" w:rsidR="00566CB2" w:rsidRDefault="00566CB2" w:rsidP="00DF1BE9">
            <w:pPr>
              <w:jc w:val="both"/>
              <w:rPr>
                <w:b/>
              </w:rPr>
            </w:pPr>
            <w:r>
              <w:rPr>
                <w:b/>
              </w:rPr>
              <w:t xml:space="preserve">hod. </w:t>
            </w:r>
          </w:p>
        </w:tc>
        <w:tc>
          <w:tcPr>
            <w:tcW w:w="816" w:type="dxa"/>
          </w:tcPr>
          <w:p w14:paraId="7F80A6E9" w14:textId="77777777" w:rsidR="00566CB2" w:rsidRDefault="00566CB2" w:rsidP="00DF1BE9">
            <w:pPr>
              <w:jc w:val="both"/>
            </w:pPr>
            <w:r>
              <w:t>42</w:t>
            </w:r>
          </w:p>
        </w:tc>
        <w:tc>
          <w:tcPr>
            <w:tcW w:w="2156" w:type="dxa"/>
            <w:shd w:val="clear" w:color="auto" w:fill="F7CAAC"/>
          </w:tcPr>
          <w:p w14:paraId="0590370D" w14:textId="77777777" w:rsidR="00566CB2" w:rsidRDefault="00566CB2" w:rsidP="00DF1BE9">
            <w:pPr>
              <w:jc w:val="both"/>
              <w:rPr>
                <w:b/>
              </w:rPr>
            </w:pPr>
            <w:r>
              <w:rPr>
                <w:b/>
              </w:rPr>
              <w:t>kreditů</w:t>
            </w:r>
          </w:p>
        </w:tc>
        <w:tc>
          <w:tcPr>
            <w:tcW w:w="1207" w:type="dxa"/>
            <w:gridSpan w:val="2"/>
          </w:tcPr>
          <w:p w14:paraId="089CB1B0" w14:textId="77777777" w:rsidR="00566CB2" w:rsidRDefault="00566CB2" w:rsidP="00DF1BE9">
            <w:pPr>
              <w:jc w:val="both"/>
            </w:pPr>
            <w:r>
              <w:t>4</w:t>
            </w:r>
          </w:p>
        </w:tc>
      </w:tr>
      <w:tr w:rsidR="00566CB2" w14:paraId="672B6362" w14:textId="77777777" w:rsidTr="00DF1BE9">
        <w:tc>
          <w:tcPr>
            <w:tcW w:w="3086" w:type="dxa"/>
            <w:shd w:val="clear" w:color="auto" w:fill="F7CAAC"/>
          </w:tcPr>
          <w:p w14:paraId="4461C4DD" w14:textId="77777777" w:rsidR="00566CB2" w:rsidRDefault="00566CB2" w:rsidP="00DF1BE9">
            <w:pPr>
              <w:jc w:val="both"/>
              <w:rPr>
                <w:b/>
                <w:sz w:val="22"/>
              </w:rPr>
            </w:pPr>
            <w:r>
              <w:rPr>
                <w:b/>
              </w:rPr>
              <w:t>Prerekvizity, korekvizity, ekvivalence</w:t>
            </w:r>
          </w:p>
        </w:tc>
        <w:tc>
          <w:tcPr>
            <w:tcW w:w="6769" w:type="dxa"/>
            <w:gridSpan w:val="7"/>
          </w:tcPr>
          <w:p w14:paraId="75CA2647" w14:textId="77777777" w:rsidR="00566CB2" w:rsidRDefault="00566CB2" w:rsidP="00DF1BE9">
            <w:pPr>
              <w:jc w:val="both"/>
            </w:pPr>
          </w:p>
        </w:tc>
      </w:tr>
      <w:tr w:rsidR="00566CB2" w14:paraId="26A365EC" w14:textId="77777777" w:rsidTr="00DF1BE9">
        <w:tc>
          <w:tcPr>
            <w:tcW w:w="3086" w:type="dxa"/>
            <w:shd w:val="clear" w:color="auto" w:fill="F7CAAC"/>
          </w:tcPr>
          <w:p w14:paraId="06908E88" w14:textId="77777777" w:rsidR="00566CB2" w:rsidRDefault="00566CB2" w:rsidP="00DF1BE9">
            <w:pPr>
              <w:jc w:val="both"/>
              <w:rPr>
                <w:b/>
              </w:rPr>
            </w:pPr>
            <w:r>
              <w:rPr>
                <w:b/>
              </w:rPr>
              <w:t>Způsob ověření studijních výsledků</w:t>
            </w:r>
          </w:p>
        </w:tc>
        <w:tc>
          <w:tcPr>
            <w:tcW w:w="3406" w:type="dxa"/>
            <w:gridSpan w:val="4"/>
          </w:tcPr>
          <w:p w14:paraId="72B8A868" w14:textId="77777777" w:rsidR="00566CB2" w:rsidRDefault="00566CB2" w:rsidP="00DF1BE9">
            <w:pPr>
              <w:jc w:val="both"/>
            </w:pPr>
            <w:r>
              <w:t xml:space="preserve">zápočet a zkouška </w:t>
            </w:r>
          </w:p>
        </w:tc>
        <w:tc>
          <w:tcPr>
            <w:tcW w:w="2156" w:type="dxa"/>
            <w:shd w:val="clear" w:color="auto" w:fill="F7CAAC"/>
          </w:tcPr>
          <w:p w14:paraId="3121960B" w14:textId="77777777" w:rsidR="00566CB2" w:rsidRDefault="00566CB2" w:rsidP="00DF1BE9">
            <w:pPr>
              <w:jc w:val="both"/>
              <w:rPr>
                <w:b/>
              </w:rPr>
            </w:pPr>
            <w:r>
              <w:rPr>
                <w:b/>
              </w:rPr>
              <w:t>Forma výuky</w:t>
            </w:r>
          </w:p>
        </w:tc>
        <w:tc>
          <w:tcPr>
            <w:tcW w:w="1207" w:type="dxa"/>
            <w:gridSpan w:val="2"/>
          </w:tcPr>
          <w:p w14:paraId="7085EC00" w14:textId="77777777" w:rsidR="00566CB2" w:rsidRDefault="00566CB2" w:rsidP="00DF1BE9">
            <w:pPr>
              <w:jc w:val="both"/>
            </w:pPr>
            <w:r>
              <w:t>přednášky</w:t>
            </w:r>
          </w:p>
          <w:p w14:paraId="5CBBAB31" w14:textId="77777777" w:rsidR="00566CB2" w:rsidRDefault="00566CB2" w:rsidP="00DF1BE9">
            <w:pPr>
              <w:jc w:val="both"/>
            </w:pPr>
            <w:r>
              <w:t>cvičení</w:t>
            </w:r>
          </w:p>
        </w:tc>
      </w:tr>
      <w:tr w:rsidR="00566CB2" w14:paraId="56B04656" w14:textId="77777777" w:rsidTr="00DF1BE9">
        <w:tc>
          <w:tcPr>
            <w:tcW w:w="3086" w:type="dxa"/>
            <w:shd w:val="clear" w:color="auto" w:fill="F7CAAC"/>
          </w:tcPr>
          <w:p w14:paraId="6589D085"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73116A96" w14:textId="77777777" w:rsidR="00566CB2" w:rsidRDefault="00566CB2" w:rsidP="00DF1BE9">
            <w:pPr>
              <w:jc w:val="both"/>
            </w:pPr>
            <w:r>
              <w:t xml:space="preserve">Zápočet: aktivní účast na nejméně 80 % cvičení, </w:t>
            </w:r>
            <w:r w:rsidRPr="0007312A">
              <w:t>úspěšné absolvování průběžných testů</w:t>
            </w:r>
          </w:p>
          <w:p w14:paraId="7E32E863" w14:textId="77777777" w:rsidR="00566CB2" w:rsidRDefault="00566CB2" w:rsidP="00DF1BE9">
            <w:pPr>
              <w:jc w:val="both"/>
            </w:pPr>
          </w:p>
          <w:p w14:paraId="020A0D63" w14:textId="77777777" w:rsidR="00566CB2" w:rsidRDefault="00566CB2" w:rsidP="00DF1BE9">
            <w:pPr>
              <w:jc w:val="both"/>
            </w:pPr>
            <w:r>
              <w:t>Zkouška: kombinovaná (písemná, ústní)</w:t>
            </w:r>
          </w:p>
        </w:tc>
      </w:tr>
      <w:tr w:rsidR="00566CB2" w14:paraId="34E2BDEA" w14:textId="77777777" w:rsidTr="00DF1BE9">
        <w:trPr>
          <w:trHeight w:val="397"/>
        </w:trPr>
        <w:tc>
          <w:tcPr>
            <w:tcW w:w="9855" w:type="dxa"/>
            <w:gridSpan w:val="8"/>
            <w:tcBorders>
              <w:top w:val="nil"/>
            </w:tcBorders>
          </w:tcPr>
          <w:p w14:paraId="43873400" w14:textId="77777777" w:rsidR="00566CB2" w:rsidRDefault="00566CB2" w:rsidP="00DF1BE9">
            <w:pPr>
              <w:jc w:val="both"/>
            </w:pPr>
          </w:p>
        </w:tc>
      </w:tr>
      <w:tr w:rsidR="00566CB2" w14:paraId="126C3928" w14:textId="77777777" w:rsidTr="00DF1BE9">
        <w:trPr>
          <w:trHeight w:val="197"/>
        </w:trPr>
        <w:tc>
          <w:tcPr>
            <w:tcW w:w="3086" w:type="dxa"/>
            <w:tcBorders>
              <w:top w:val="nil"/>
            </w:tcBorders>
            <w:shd w:val="clear" w:color="auto" w:fill="F7CAAC"/>
          </w:tcPr>
          <w:p w14:paraId="799C92A5" w14:textId="77777777" w:rsidR="00566CB2" w:rsidRDefault="00566CB2" w:rsidP="00DF1BE9">
            <w:pPr>
              <w:jc w:val="both"/>
              <w:rPr>
                <w:b/>
              </w:rPr>
            </w:pPr>
            <w:r>
              <w:rPr>
                <w:b/>
              </w:rPr>
              <w:t>Garant předmětu</w:t>
            </w:r>
          </w:p>
        </w:tc>
        <w:tc>
          <w:tcPr>
            <w:tcW w:w="6769" w:type="dxa"/>
            <w:gridSpan w:val="7"/>
            <w:tcBorders>
              <w:top w:val="nil"/>
            </w:tcBorders>
          </w:tcPr>
          <w:p w14:paraId="06B2BF94" w14:textId="77777777" w:rsidR="00566CB2" w:rsidRDefault="00566CB2" w:rsidP="00DF1BE9">
            <w:pPr>
              <w:jc w:val="both"/>
            </w:pPr>
            <w:r w:rsidRPr="00B47A9E">
              <w:t>Ing. Pavel Tomášek, Ph.D.</w:t>
            </w:r>
          </w:p>
        </w:tc>
      </w:tr>
      <w:tr w:rsidR="00566CB2" w14:paraId="5BF074B4" w14:textId="77777777" w:rsidTr="00DF1BE9">
        <w:trPr>
          <w:trHeight w:val="243"/>
        </w:trPr>
        <w:tc>
          <w:tcPr>
            <w:tcW w:w="3086" w:type="dxa"/>
            <w:tcBorders>
              <w:top w:val="nil"/>
            </w:tcBorders>
            <w:shd w:val="clear" w:color="auto" w:fill="F7CAAC"/>
          </w:tcPr>
          <w:p w14:paraId="5CD96356" w14:textId="77777777" w:rsidR="00566CB2" w:rsidRDefault="00566CB2" w:rsidP="00DF1BE9">
            <w:pPr>
              <w:jc w:val="both"/>
              <w:rPr>
                <w:b/>
              </w:rPr>
            </w:pPr>
            <w:r>
              <w:rPr>
                <w:b/>
              </w:rPr>
              <w:t>Zapojení garanta do výuky předmětu</w:t>
            </w:r>
          </w:p>
        </w:tc>
        <w:tc>
          <w:tcPr>
            <w:tcW w:w="6769" w:type="dxa"/>
            <w:gridSpan w:val="7"/>
            <w:tcBorders>
              <w:top w:val="nil"/>
            </w:tcBorders>
          </w:tcPr>
          <w:p w14:paraId="1AC4AFBD" w14:textId="77777777" w:rsidR="00566CB2" w:rsidRDefault="00566CB2" w:rsidP="00DF1BE9">
            <w:pPr>
              <w:jc w:val="both"/>
            </w:pPr>
            <w:r>
              <w:t>Garant stanovuje obsah přednášek a cvičení a dohlíží na jejich jednotné vedení.</w:t>
            </w:r>
          </w:p>
          <w:p w14:paraId="0696A2CE" w14:textId="77777777" w:rsidR="00566CB2" w:rsidRDefault="00566CB2" w:rsidP="00DF1BE9">
            <w:pPr>
              <w:jc w:val="both"/>
            </w:pPr>
            <w:r>
              <w:t>Garant přímo vyučuje 100 % přednášek, cvičí 50</w:t>
            </w:r>
            <w:r>
              <w:rPr>
                <w:lang w:val="en-US"/>
              </w:rPr>
              <w:t xml:space="preserve"> %</w:t>
            </w:r>
            <w:r>
              <w:t xml:space="preserve"> cvičení.</w:t>
            </w:r>
          </w:p>
        </w:tc>
      </w:tr>
      <w:tr w:rsidR="00566CB2" w14:paraId="038F2558" w14:textId="77777777" w:rsidTr="00DF1BE9">
        <w:tc>
          <w:tcPr>
            <w:tcW w:w="3086" w:type="dxa"/>
            <w:shd w:val="clear" w:color="auto" w:fill="F7CAAC"/>
          </w:tcPr>
          <w:p w14:paraId="32B9FC40" w14:textId="77777777" w:rsidR="00566CB2" w:rsidRDefault="00566CB2" w:rsidP="00DF1BE9">
            <w:pPr>
              <w:jc w:val="both"/>
              <w:rPr>
                <w:b/>
              </w:rPr>
            </w:pPr>
            <w:r>
              <w:rPr>
                <w:b/>
              </w:rPr>
              <w:t>Vyučující</w:t>
            </w:r>
          </w:p>
        </w:tc>
        <w:tc>
          <w:tcPr>
            <w:tcW w:w="6769" w:type="dxa"/>
            <w:gridSpan w:val="7"/>
            <w:tcBorders>
              <w:bottom w:val="nil"/>
            </w:tcBorders>
          </w:tcPr>
          <w:p w14:paraId="240EFB71" w14:textId="77777777" w:rsidR="00566CB2" w:rsidRDefault="00566CB2" w:rsidP="00DF1BE9">
            <w:pPr>
              <w:jc w:val="both"/>
            </w:pPr>
            <w:r w:rsidRPr="00B47A9E">
              <w:t>Ing. Pavel Tomášek, Ph.D. – přednášející (100 %)</w:t>
            </w:r>
            <w:r>
              <w:t xml:space="preserve">, </w:t>
            </w:r>
            <w:r w:rsidRPr="00B47A9E">
              <w:t>cvičící (</w:t>
            </w:r>
            <w:r>
              <w:t>5</w:t>
            </w:r>
            <w:r w:rsidRPr="00B47A9E">
              <w:t>0 %)</w:t>
            </w:r>
          </w:p>
          <w:p w14:paraId="6DD0EFDF" w14:textId="77777777" w:rsidR="00566CB2" w:rsidRDefault="00566CB2" w:rsidP="00DF1BE9">
            <w:pPr>
              <w:jc w:val="both"/>
            </w:pPr>
            <w:r>
              <w:t xml:space="preserve">Ing. Pavel Valášek </w:t>
            </w:r>
            <w:r w:rsidRPr="00B47A9E">
              <w:t>– cvičící (</w:t>
            </w:r>
            <w:r>
              <w:t>5</w:t>
            </w:r>
            <w:r w:rsidRPr="00B47A9E">
              <w:t>0 %)</w:t>
            </w:r>
          </w:p>
        </w:tc>
      </w:tr>
      <w:tr w:rsidR="00566CB2" w14:paraId="5CF58D3A" w14:textId="77777777" w:rsidTr="00DF1BE9">
        <w:trPr>
          <w:trHeight w:val="397"/>
        </w:trPr>
        <w:tc>
          <w:tcPr>
            <w:tcW w:w="9855" w:type="dxa"/>
            <w:gridSpan w:val="8"/>
            <w:tcBorders>
              <w:top w:val="nil"/>
            </w:tcBorders>
          </w:tcPr>
          <w:p w14:paraId="259840AA" w14:textId="77777777" w:rsidR="00566CB2" w:rsidRDefault="00566CB2" w:rsidP="00DF1BE9">
            <w:pPr>
              <w:jc w:val="both"/>
            </w:pPr>
          </w:p>
        </w:tc>
      </w:tr>
      <w:tr w:rsidR="00566CB2" w14:paraId="3D0D045B" w14:textId="77777777" w:rsidTr="00DF1BE9">
        <w:tc>
          <w:tcPr>
            <w:tcW w:w="3086" w:type="dxa"/>
            <w:shd w:val="clear" w:color="auto" w:fill="F7CAAC"/>
          </w:tcPr>
          <w:p w14:paraId="5337D13F" w14:textId="77777777" w:rsidR="00566CB2" w:rsidRDefault="00566CB2" w:rsidP="00DF1BE9">
            <w:pPr>
              <w:jc w:val="both"/>
              <w:rPr>
                <w:b/>
              </w:rPr>
            </w:pPr>
            <w:r>
              <w:rPr>
                <w:b/>
              </w:rPr>
              <w:t>Stručná anotace předmětu</w:t>
            </w:r>
          </w:p>
        </w:tc>
        <w:tc>
          <w:tcPr>
            <w:tcW w:w="6769" w:type="dxa"/>
            <w:gridSpan w:val="7"/>
            <w:tcBorders>
              <w:bottom w:val="nil"/>
            </w:tcBorders>
          </w:tcPr>
          <w:p w14:paraId="1F633C4C" w14:textId="77777777" w:rsidR="00566CB2" w:rsidRDefault="00566CB2" w:rsidP="00DF1BE9">
            <w:pPr>
              <w:jc w:val="both"/>
            </w:pPr>
          </w:p>
        </w:tc>
      </w:tr>
      <w:tr w:rsidR="00566CB2" w14:paraId="1C55966C" w14:textId="77777777" w:rsidTr="00DF1BE9">
        <w:trPr>
          <w:trHeight w:val="3938"/>
        </w:trPr>
        <w:tc>
          <w:tcPr>
            <w:tcW w:w="9855" w:type="dxa"/>
            <w:gridSpan w:val="8"/>
            <w:tcBorders>
              <w:top w:val="nil"/>
              <w:bottom w:val="single" w:sz="12" w:space="0" w:color="auto"/>
            </w:tcBorders>
          </w:tcPr>
          <w:p w14:paraId="376CDB3F" w14:textId="77777777" w:rsidR="00566CB2" w:rsidRDefault="00566CB2" w:rsidP="00DF1BE9">
            <w:pPr>
              <w:jc w:val="both"/>
            </w:pPr>
            <w:r w:rsidRPr="00B47A9E">
              <w:t>Cílem předmětu je seznámit studenty s problematikou informatiky. Předmět vymezuje základní pojmy daného oboru a</w:t>
            </w:r>
            <w:r>
              <w:t> </w:t>
            </w:r>
            <w:r w:rsidRPr="00B47A9E">
              <w:t xml:space="preserve">následně </w:t>
            </w:r>
            <w:r>
              <w:t>zprostředkovává</w:t>
            </w:r>
            <w:r w:rsidRPr="00B47A9E">
              <w:t xml:space="preserve"> základní přehled v problematice algoritmizace. Zde poskytuje informace především z</w:t>
            </w:r>
            <w:r>
              <w:t> </w:t>
            </w:r>
            <w:r w:rsidRPr="00B47A9E">
              <w:t>oblastí základních algoritmů, datových typů a principů programování. Část předmětu se zaměřuje také na problematiku operačních systémů, práci s informacemi a práci se základními nástroji pro zpracování, editaci a prezentaci informací.</w:t>
            </w:r>
          </w:p>
          <w:p w14:paraId="6623BE9A" w14:textId="77777777" w:rsidR="00566CB2" w:rsidRDefault="00566CB2" w:rsidP="00DF1BE9">
            <w:pPr>
              <w:jc w:val="both"/>
            </w:pPr>
          </w:p>
          <w:p w14:paraId="0453F510" w14:textId="77777777" w:rsidR="00566CB2" w:rsidRDefault="00566CB2" w:rsidP="00DF1BE9">
            <w:pPr>
              <w:jc w:val="both"/>
            </w:pPr>
            <w:r w:rsidRPr="00B47A9E">
              <w:t>Vyučovaná témata:</w:t>
            </w:r>
          </w:p>
          <w:p w14:paraId="23ED157F" w14:textId="77777777" w:rsidR="00566CB2" w:rsidRDefault="00566CB2" w:rsidP="00566CB2">
            <w:pPr>
              <w:pStyle w:val="Odstavecseseznamem"/>
              <w:numPr>
                <w:ilvl w:val="0"/>
                <w:numId w:val="20"/>
              </w:numPr>
              <w:jc w:val="both"/>
            </w:pPr>
            <w:r>
              <w:t>Úvod do informatiky, základní pojmy oboru;</w:t>
            </w:r>
          </w:p>
          <w:p w14:paraId="595E62D5" w14:textId="77777777" w:rsidR="00566CB2" w:rsidRDefault="00566CB2" w:rsidP="00566CB2">
            <w:pPr>
              <w:pStyle w:val="Odstavecseseznamem"/>
              <w:numPr>
                <w:ilvl w:val="0"/>
                <w:numId w:val="20"/>
              </w:numPr>
              <w:jc w:val="both"/>
            </w:pPr>
            <w:r>
              <w:t>Historie a současnost hardwaru i softwaru;</w:t>
            </w:r>
          </w:p>
          <w:p w14:paraId="150259FA" w14:textId="77777777" w:rsidR="00566CB2" w:rsidRDefault="00566CB2" w:rsidP="00566CB2">
            <w:pPr>
              <w:pStyle w:val="Odstavecseseznamem"/>
              <w:numPr>
                <w:ilvl w:val="0"/>
                <w:numId w:val="20"/>
              </w:numPr>
              <w:jc w:val="both"/>
            </w:pPr>
            <w:r>
              <w:t>Operační systémy, správa souborů a adresářů, multitasking, proces, boot;</w:t>
            </w:r>
          </w:p>
          <w:p w14:paraId="16428212" w14:textId="77777777" w:rsidR="00566CB2" w:rsidRDefault="00566CB2" w:rsidP="00566CB2">
            <w:pPr>
              <w:pStyle w:val="Odstavecseseznamem"/>
              <w:numPr>
                <w:ilvl w:val="0"/>
                <w:numId w:val="20"/>
              </w:numPr>
              <w:jc w:val="both"/>
            </w:pPr>
            <w:r>
              <w:t>Počítačové sítě – služby, technologie, bezpečnost;</w:t>
            </w:r>
          </w:p>
          <w:p w14:paraId="1084B380" w14:textId="77777777" w:rsidR="00566CB2" w:rsidRDefault="00566CB2" w:rsidP="00566CB2">
            <w:pPr>
              <w:pStyle w:val="Odstavecseseznamem"/>
              <w:numPr>
                <w:ilvl w:val="0"/>
                <w:numId w:val="20"/>
              </w:numPr>
              <w:jc w:val="both"/>
            </w:pPr>
            <w:r>
              <w:t>Vyhledávání informací a další činnosti na síti;</w:t>
            </w:r>
          </w:p>
          <w:p w14:paraId="4DE6E980" w14:textId="77777777" w:rsidR="00566CB2" w:rsidRDefault="00566CB2" w:rsidP="00566CB2">
            <w:pPr>
              <w:pStyle w:val="Odstavecseseznamem"/>
              <w:numPr>
                <w:ilvl w:val="0"/>
                <w:numId w:val="20"/>
              </w:numPr>
              <w:jc w:val="both"/>
            </w:pPr>
            <w:r>
              <w:t>Aplikační software – textové editory, tabulkové procesory;</w:t>
            </w:r>
          </w:p>
          <w:p w14:paraId="2E98AF97" w14:textId="77777777" w:rsidR="00566CB2" w:rsidRDefault="00566CB2" w:rsidP="00566CB2">
            <w:pPr>
              <w:pStyle w:val="Odstavecseseznamem"/>
              <w:numPr>
                <w:ilvl w:val="0"/>
                <w:numId w:val="20"/>
              </w:numPr>
              <w:jc w:val="both"/>
            </w:pPr>
            <w:r>
              <w:t>Software pro tvorbu prezentací;</w:t>
            </w:r>
          </w:p>
          <w:p w14:paraId="3294F066" w14:textId="77777777" w:rsidR="00566CB2" w:rsidRDefault="00566CB2" w:rsidP="00566CB2">
            <w:pPr>
              <w:pStyle w:val="Odstavecseseznamem"/>
              <w:numPr>
                <w:ilvl w:val="0"/>
                <w:numId w:val="20"/>
              </w:numPr>
              <w:jc w:val="both"/>
            </w:pPr>
            <w:r>
              <w:t>Ergonomie práce s výpočetní technikou;</w:t>
            </w:r>
          </w:p>
          <w:p w14:paraId="16D749E8" w14:textId="77777777" w:rsidR="00566CB2" w:rsidRDefault="00566CB2" w:rsidP="00566CB2">
            <w:pPr>
              <w:pStyle w:val="Odstavecseseznamem"/>
              <w:numPr>
                <w:ilvl w:val="0"/>
                <w:numId w:val="20"/>
              </w:numPr>
              <w:jc w:val="both"/>
            </w:pPr>
            <w:r>
              <w:t>Číselné soustavy;</w:t>
            </w:r>
          </w:p>
          <w:p w14:paraId="5C3AFC62" w14:textId="77777777" w:rsidR="00566CB2" w:rsidRDefault="00566CB2" w:rsidP="00566CB2">
            <w:pPr>
              <w:pStyle w:val="Odstavecseseznamem"/>
              <w:numPr>
                <w:ilvl w:val="0"/>
                <w:numId w:val="20"/>
              </w:numPr>
              <w:jc w:val="both"/>
            </w:pPr>
            <w:r>
              <w:t>Základní datové typy;</w:t>
            </w:r>
          </w:p>
          <w:p w14:paraId="5DF110CB" w14:textId="77777777" w:rsidR="00566CB2" w:rsidRDefault="00566CB2" w:rsidP="00566CB2">
            <w:pPr>
              <w:pStyle w:val="Odstavecseseznamem"/>
              <w:numPr>
                <w:ilvl w:val="0"/>
                <w:numId w:val="20"/>
              </w:numPr>
              <w:jc w:val="both"/>
            </w:pPr>
            <w:r>
              <w:t>Algoritmus a jeho zápis, vývojové diagramy;</w:t>
            </w:r>
          </w:p>
          <w:p w14:paraId="041E29BF" w14:textId="77777777" w:rsidR="00566CB2" w:rsidRDefault="00566CB2" w:rsidP="00566CB2">
            <w:pPr>
              <w:pStyle w:val="Odstavecseseznamem"/>
              <w:numPr>
                <w:ilvl w:val="0"/>
                <w:numId w:val="20"/>
              </w:numPr>
              <w:jc w:val="both"/>
            </w:pPr>
            <w:r>
              <w:t>Programovací jazyky;</w:t>
            </w:r>
          </w:p>
          <w:p w14:paraId="14342A61" w14:textId="77777777" w:rsidR="00566CB2" w:rsidRDefault="00566CB2" w:rsidP="00566CB2">
            <w:pPr>
              <w:pStyle w:val="Odstavecseseznamem"/>
              <w:numPr>
                <w:ilvl w:val="0"/>
                <w:numId w:val="20"/>
              </w:numPr>
              <w:jc w:val="both"/>
            </w:pPr>
            <w:r>
              <w:t>Strukturované programování;</w:t>
            </w:r>
          </w:p>
          <w:p w14:paraId="59C2825F" w14:textId="16105CF1" w:rsidR="00940D8B" w:rsidRDefault="00566CB2" w:rsidP="00940D8B">
            <w:pPr>
              <w:pStyle w:val="Odstavecseseznamem"/>
              <w:numPr>
                <w:ilvl w:val="0"/>
                <w:numId w:val="20"/>
              </w:numPr>
              <w:jc w:val="both"/>
              <w:rPr>
                <w:ins w:id="3213" w:author="Eva Skýbová" w:date="2024-05-15T08:46:00Z"/>
              </w:rPr>
            </w:pPr>
            <w:del w:id="3214" w:author="Eva Skýbová" w:date="2024-05-15T08:45:00Z">
              <w:r w:rsidRPr="00330BBD" w:rsidDel="00940D8B">
                <w:delText>Opakování, shrnutí.</w:delText>
              </w:r>
            </w:del>
            <w:ins w:id="3215" w:author="Eva Skýbová" w:date="2024-05-15T08:46:00Z">
              <w:r w:rsidR="00940D8B">
                <w:t xml:space="preserve"> Třídící algoritmy a jejich složitost – Bubble, Insert, Selection.</w:t>
              </w:r>
            </w:ins>
          </w:p>
          <w:p w14:paraId="304A823D" w14:textId="47F91CF6" w:rsidR="00566CB2" w:rsidDel="00940D8B" w:rsidRDefault="00566CB2">
            <w:pPr>
              <w:pStyle w:val="Odstavecseseznamem"/>
              <w:jc w:val="both"/>
              <w:rPr>
                <w:del w:id="3216" w:author="Eva Skýbová" w:date="2024-05-15T08:46:00Z"/>
              </w:rPr>
              <w:pPrChange w:id="3217" w:author="Eva Skýbová" w:date="2024-05-15T08:46:00Z">
                <w:pPr>
                  <w:pStyle w:val="Odstavecseseznamem"/>
                  <w:numPr>
                    <w:numId w:val="20"/>
                  </w:numPr>
                  <w:ind w:hanging="360"/>
                  <w:jc w:val="both"/>
                </w:pPr>
              </w:pPrChange>
            </w:pPr>
          </w:p>
          <w:p w14:paraId="35731E13" w14:textId="77777777" w:rsidR="00566CB2" w:rsidRDefault="00566CB2" w:rsidP="00DF1BE9">
            <w:pPr>
              <w:pStyle w:val="Odstavecseseznamem"/>
              <w:jc w:val="both"/>
            </w:pPr>
          </w:p>
        </w:tc>
      </w:tr>
      <w:tr w:rsidR="00566CB2" w14:paraId="2989F10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1A7866B5"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808ED72" w14:textId="77777777" w:rsidR="00566CB2" w:rsidRDefault="00566CB2" w:rsidP="00DF1BE9">
            <w:pPr>
              <w:jc w:val="both"/>
            </w:pPr>
          </w:p>
        </w:tc>
      </w:tr>
      <w:tr w:rsidR="00566CB2" w14:paraId="4249D9B0" w14:textId="77777777" w:rsidTr="00DF1BE9">
        <w:trPr>
          <w:trHeight w:val="699"/>
        </w:trPr>
        <w:tc>
          <w:tcPr>
            <w:tcW w:w="9855" w:type="dxa"/>
            <w:gridSpan w:val="8"/>
            <w:tcBorders>
              <w:top w:val="nil"/>
              <w:bottom w:val="single" w:sz="2" w:space="0" w:color="auto"/>
            </w:tcBorders>
          </w:tcPr>
          <w:p w14:paraId="2BF05F61" w14:textId="77777777" w:rsidR="00566CB2" w:rsidRPr="008B04C4" w:rsidRDefault="00566CB2" w:rsidP="00DF1BE9">
            <w:pPr>
              <w:jc w:val="both"/>
              <w:rPr>
                <w:b/>
              </w:rPr>
            </w:pPr>
            <w:r w:rsidRPr="008B04C4">
              <w:rPr>
                <w:b/>
              </w:rPr>
              <w:t>Povinná literatura:</w:t>
            </w:r>
          </w:p>
          <w:p w14:paraId="3F87CACE" w14:textId="77777777" w:rsidR="00566CB2" w:rsidRDefault="00566CB2" w:rsidP="00DF1BE9">
            <w:pPr>
              <w:jc w:val="both"/>
            </w:pPr>
            <w:r w:rsidRPr="00BF0FA8">
              <w:t xml:space="preserve">BROOKSHEAR, J. Glenn a BRYLOW, Dennis. </w:t>
            </w:r>
            <w:r w:rsidRPr="00BF0FA8">
              <w:rPr>
                <w:i/>
              </w:rPr>
              <w:t xml:space="preserve">Computer </w:t>
            </w:r>
            <w:r>
              <w:rPr>
                <w:i/>
              </w:rPr>
              <w:t>S</w:t>
            </w:r>
            <w:r w:rsidRPr="00BF0FA8">
              <w:rPr>
                <w:i/>
              </w:rPr>
              <w:t xml:space="preserve">cience: </w:t>
            </w:r>
            <w:r>
              <w:rPr>
                <w:i/>
              </w:rPr>
              <w:t>A</w:t>
            </w:r>
            <w:r w:rsidRPr="00BF0FA8">
              <w:rPr>
                <w:i/>
              </w:rPr>
              <w:t xml:space="preserve">n </w:t>
            </w:r>
            <w:r>
              <w:rPr>
                <w:i/>
              </w:rPr>
              <w:t>O</w:t>
            </w:r>
            <w:r w:rsidRPr="00BF0FA8">
              <w:rPr>
                <w:i/>
              </w:rPr>
              <w:t>verview</w:t>
            </w:r>
            <w:r w:rsidRPr="00BF0FA8">
              <w:t>. 13th edition, Global edition. New York: Pearson, 2020. ISBN 978-1-292-26342-7.</w:t>
            </w:r>
          </w:p>
          <w:p w14:paraId="577C0E03" w14:textId="77777777" w:rsidR="00566CB2" w:rsidRDefault="00566CB2" w:rsidP="00DF1BE9">
            <w:pPr>
              <w:jc w:val="both"/>
            </w:pPr>
            <w:r w:rsidRPr="00703686">
              <w:t xml:space="preserve">STALLINGS, William a BROWN, Lawrie. </w:t>
            </w:r>
            <w:r w:rsidRPr="00703686">
              <w:rPr>
                <w:i/>
              </w:rPr>
              <w:t xml:space="preserve">Computer </w:t>
            </w:r>
            <w:r>
              <w:rPr>
                <w:i/>
              </w:rPr>
              <w:t>S</w:t>
            </w:r>
            <w:r w:rsidRPr="00703686">
              <w:rPr>
                <w:i/>
              </w:rPr>
              <w:t xml:space="preserve">ecurity: </w:t>
            </w:r>
            <w:r>
              <w:rPr>
                <w:i/>
              </w:rPr>
              <w:t>P</w:t>
            </w:r>
            <w:r w:rsidRPr="00703686">
              <w:rPr>
                <w:i/>
              </w:rPr>
              <w:t xml:space="preserve">rinciples and </w:t>
            </w:r>
            <w:r>
              <w:rPr>
                <w:i/>
              </w:rPr>
              <w:t>P</w:t>
            </w:r>
            <w:r w:rsidRPr="00703686">
              <w:rPr>
                <w:i/>
              </w:rPr>
              <w:t>ractice</w:t>
            </w:r>
            <w:r w:rsidRPr="00703686">
              <w:t>. Fourth edition. Chennai: Pearson, 2020. ISBN 978-93-534-3886-9.</w:t>
            </w:r>
          </w:p>
          <w:p w14:paraId="4D326660" w14:textId="77777777" w:rsidR="00566CB2" w:rsidRDefault="00566CB2" w:rsidP="00DF1BE9">
            <w:pPr>
              <w:jc w:val="both"/>
            </w:pPr>
            <w:r w:rsidRPr="00BF0FA8">
              <w:t xml:space="preserve">VERMAAT, Misty; SEBOK, Susan L.; FREUND, Steven M.; CAMPBELL, Jennifer T. a FRYDENBERG, Mark. </w:t>
            </w:r>
            <w:r w:rsidRPr="00BF0FA8">
              <w:rPr>
                <w:i/>
              </w:rPr>
              <w:t xml:space="preserve">Discovering Computers 2018: </w:t>
            </w:r>
            <w:r>
              <w:rPr>
                <w:i/>
              </w:rPr>
              <w:t>D</w:t>
            </w:r>
            <w:r w:rsidRPr="00BF0FA8">
              <w:rPr>
                <w:i/>
              </w:rPr>
              <w:t xml:space="preserve">igital </w:t>
            </w:r>
            <w:r>
              <w:rPr>
                <w:i/>
              </w:rPr>
              <w:t>T</w:t>
            </w:r>
            <w:r w:rsidRPr="00BF0FA8">
              <w:rPr>
                <w:i/>
              </w:rPr>
              <w:t xml:space="preserve">echnology, </w:t>
            </w:r>
            <w:r>
              <w:rPr>
                <w:i/>
              </w:rPr>
              <w:t>D</w:t>
            </w:r>
            <w:r w:rsidRPr="00BF0FA8">
              <w:rPr>
                <w:i/>
              </w:rPr>
              <w:t xml:space="preserve">ata, and </w:t>
            </w:r>
            <w:r>
              <w:rPr>
                <w:i/>
              </w:rPr>
              <w:t>D</w:t>
            </w:r>
            <w:r w:rsidRPr="00BF0FA8">
              <w:rPr>
                <w:i/>
              </w:rPr>
              <w:t xml:space="preserve">evices: </w:t>
            </w:r>
            <w:r>
              <w:rPr>
                <w:i/>
              </w:rPr>
              <w:t>E</w:t>
            </w:r>
            <w:r w:rsidRPr="00BF0FA8">
              <w:rPr>
                <w:i/>
              </w:rPr>
              <w:t>ssentials</w:t>
            </w:r>
            <w:r w:rsidRPr="00BF0FA8">
              <w:t xml:space="preserve">. Shelly Cashman </w:t>
            </w:r>
            <w:r>
              <w:t>S</w:t>
            </w:r>
            <w:r w:rsidRPr="00BF0FA8">
              <w:t>eries. Australia: Cengage Learning, 2018. ISBN 9781337285117</w:t>
            </w:r>
            <w:r>
              <w:t>.</w:t>
            </w:r>
          </w:p>
          <w:p w14:paraId="218E5030" w14:textId="77777777" w:rsidR="00566CB2" w:rsidRDefault="00566CB2" w:rsidP="00DF1BE9">
            <w:pPr>
              <w:jc w:val="both"/>
            </w:pPr>
          </w:p>
          <w:p w14:paraId="6BA6F6B6" w14:textId="77777777" w:rsidR="00566CB2" w:rsidRPr="008B04C4" w:rsidRDefault="00566CB2" w:rsidP="00DF1BE9">
            <w:pPr>
              <w:jc w:val="both"/>
              <w:rPr>
                <w:b/>
              </w:rPr>
            </w:pPr>
            <w:r w:rsidRPr="008B04C4">
              <w:rPr>
                <w:b/>
              </w:rPr>
              <w:t>Doporučená literatura:</w:t>
            </w:r>
          </w:p>
          <w:p w14:paraId="7F538393" w14:textId="77777777" w:rsidR="00566CB2" w:rsidRDefault="00566CB2" w:rsidP="00DF1BE9">
            <w:pPr>
              <w:jc w:val="both"/>
            </w:pPr>
            <w:r w:rsidRPr="00076E04">
              <w:t xml:space="preserve">ANGELOV, Plamen (ed.). </w:t>
            </w:r>
            <w:r w:rsidRPr="00076E04">
              <w:rPr>
                <w:i/>
              </w:rPr>
              <w:t>Handbook on Computer Learning and Intelligence</w:t>
            </w:r>
            <w:r w:rsidRPr="00076E04">
              <w:t>. New Jersey: World Scientific, 2022. ISBN 978-981-124-604-3.</w:t>
            </w:r>
          </w:p>
          <w:p w14:paraId="41EB8820" w14:textId="77777777" w:rsidR="00566CB2" w:rsidRDefault="00566CB2" w:rsidP="00DF1BE9">
            <w:pPr>
              <w:jc w:val="both"/>
            </w:pPr>
            <w:r w:rsidRPr="002B126A">
              <w:t xml:space="preserve">DASGUPTA, Subrata. </w:t>
            </w:r>
            <w:r w:rsidRPr="002B126A">
              <w:rPr>
                <w:i/>
              </w:rPr>
              <w:t xml:space="preserve">Computer </w:t>
            </w:r>
            <w:r>
              <w:rPr>
                <w:i/>
              </w:rPr>
              <w:t>S</w:t>
            </w:r>
            <w:r w:rsidRPr="002B126A">
              <w:rPr>
                <w:i/>
              </w:rPr>
              <w:t xml:space="preserve">cience: </w:t>
            </w:r>
            <w:r>
              <w:rPr>
                <w:i/>
              </w:rPr>
              <w:t>A</w:t>
            </w:r>
            <w:r w:rsidRPr="002B126A">
              <w:rPr>
                <w:i/>
              </w:rPr>
              <w:t xml:space="preserve"> </w:t>
            </w:r>
            <w:r>
              <w:rPr>
                <w:i/>
              </w:rPr>
              <w:t>V</w:t>
            </w:r>
            <w:r w:rsidRPr="002B126A">
              <w:rPr>
                <w:i/>
              </w:rPr>
              <w:t xml:space="preserve">ery </w:t>
            </w:r>
            <w:r>
              <w:rPr>
                <w:i/>
              </w:rPr>
              <w:t>S</w:t>
            </w:r>
            <w:r w:rsidRPr="002B126A">
              <w:rPr>
                <w:i/>
              </w:rPr>
              <w:t xml:space="preserve">hort </w:t>
            </w:r>
            <w:r>
              <w:rPr>
                <w:i/>
              </w:rPr>
              <w:t>I</w:t>
            </w:r>
            <w:r w:rsidRPr="002B126A">
              <w:rPr>
                <w:i/>
              </w:rPr>
              <w:t>ntroduction</w:t>
            </w:r>
            <w:r w:rsidRPr="002B126A">
              <w:t xml:space="preserve">. Very </w:t>
            </w:r>
            <w:r>
              <w:t>S</w:t>
            </w:r>
            <w:r w:rsidRPr="002B126A">
              <w:t xml:space="preserve">hort </w:t>
            </w:r>
            <w:r>
              <w:t>I</w:t>
            </w:r>
            <w:r w:rsidRPr="002B126A">
              <w:t>ntroductions. New York: Oxford University Press, 2016. ISBN 978-0-19-873346-1.</w:t>
            </w:r>
          </w:p>
          <w:p w14:paraId="03D218DB" w14:textId="77777777" w:rsidR="00566CB2" w:rsidRDefault="00566CB2" w:rsidP="00DF1BE9">
            <w:pPr>
              <w:jc w:val="both"/>
            </w:pPr>
            <w:r w:rsidRPr="00B716C6">
              <w:lastRenderedPageBreak/>
              <w:t xml:space="preserve">SALVENDY, Gavriel a KARWOWSKI, Waldemar (ed.). </w:t>
            </w:r>
            <w:r w:rsidRPr="00B716C6">
              <w:rPr>
                <w:i/>
              </w:rPr>
              <w:t xml:space="preserve">Handbook of </w:t>
            </w:r>
            <w:r>
              <w:rPr>
                <w:i/>
              </w:rPr>
              <w:t>H</w:t>
            </w:r>
            <w:r w:rsidRPr="00B716C6">
              <w:rPr>
                <w:i/>
              </w:rPr>
              <w:t xml:space="preserve">uman </w:t>
            </w:r>
            <w:r>
              <w:rPr>
                <w:i/>
              </w:rPr>
              <w:t>F</w:t>
            </w:r>
            <w:r w:rsidRPr="00B716C6">
              <w:rPr>
                <w:i/>
              </w:rPr>
              <w:t xml:space="preserve">actors and </w:t>
            </w:r>
            <w:r>
              <w:rPr>
                <w:i/>
              </w:rPr>
              <w:t>E</w:t>
            </w:r>
            <w:r w:rsidRPr="00B716C6">
              <w:rPr>
                <w:i/>
              </w:rPr>
              <w:t>rgonomics</w:t>
            </w:r>
            <w:r w:rsidRPr="00B716C6">
              <w:t>. Fifth edition. Hoboken: Wiley, 2021. ISBN 978-1-119-63608-3.</w:t>
            </w:r>
          </w:p>
          <w:p w14:paraId="2E104C3F" w14:textId="77777777" w:rsidR="00566CB2" w:rsidRDefault="00566CB2" w:rsidP="00DF1BE9">
            <w:pPr>
              <w:jc w:val="both"/>
            </w:pPr>
          </w:p>
        </w:tc>
      </w:tr>
      <w:tr w:rsidR="00566CB2" w14:paraId="441C0DF0"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63115BF" w14:textId="77777777" w:rsidR="00566CB2" w:rsidRDefault="00566CB2" w:rsidP="00DF1BE9">
            <w:pPr>
              <w:jc w:val="center"/>
              <w:rPr>
                <w:b/>
              </w:rPr>
            </w:pPr>
            <w:r>
              <w:rPr>
                <w:b/>
              </w:rPr>
              <w:lastRenderedPageBreak/>
              <w:t>Informace ke kombinované nebo distanční formě</w:t>
            </w:r>
          </w:p>
        </w:tc>
      </w:tr>
      <w:tr w:rsidR="00566CB2" w14:paraId="1F092C8A" w14:textId="77777777" w:rsidTr="00DF1BE9">
        <w:tc>
          <w:tcPr>
            <w:tcW w:w="4787" w:type="dxa"/>
            <w:gridSpan w:val="3"/>
            <w:tcBorders>
              <w:top w:val="single" w:sz="2" w:space="0" w:color="auto"/>
            </w:tcBorders>
            <w:shd w:val="clear" w:color="auto" w:fill="F7CAAC"/>
          </w:tcPr>
          <w:p w14:paraId="034F89F5" w14:textId="77777777" w:rsidR="00566CB2" w:rsidRDefault="00566CB2" w:rsidP="00DF1BE9">
            <w:pPr>
              <w:jc w:val="both"/>
            </w:pPr>
            <w:r>
              <w:rPr>
                <w:b/>
              </w:rPr>
              <w:t>Rozsah konzultací (soustředění)</w:t>
            </w:r>
          </w:p>
        </w:tc>
        <w:tc>
          <w:tcPr>
            <w:tcW w:w="889" w:type="dxa"/>
            <w:tcBorders>
              <w:top w:val="single" w:sz="2" w:space="0" w:color="auto"/>
            </w:tcBorders>
          </w:tcPr>
          <w:p w14:paraId="1D6C2059" w14:textId="77777777" w:rsidR="00566CB2" w:rsidRDefault="00566CB2" w:rsidP="00DF1BE9">
            <w:pPr>
              <w:jc w:val="both"/>
            </w:pPr>
          </w:p>
        </w:tc>
        <w:tc>
          <w:tcPr>
            <w:tcW w:w="4179" w:type="dxa"/>
            <w:gridSpan w:val="4"/>
            <w:tcBorders>
              <w:top w:val="single" w:sz="2" w:space="0" w:color="auto"/>
            </w:tcBorders>
            <w:shd w:val="clear" w:color="auto" w:fill="F7CAAC"/>
          </w:tcPr>
          <w:p w14:paraId="5821AD7B" w14:textId="77777777" w:rsidR="00566CB2" w:rsidRDefault="00566CB2" w:rsidP="00DF1BE9">
            <w:pPr>
              <w:jc w:val="both"/>
              <w:rPr>
                <w:b/>
              </w:rPr>
            </w:pPr>
            <w:r>
              <w:rPr>
                <w:b/>
              </w:rPr>
              <w:t xml:space="preserve">hodin </w:t>
            </w:r>
          </w:p>
        </w:tc>
      </w:tr>
      <w:tr w:rsidR="00566CB2" w14:paraId="65289B03" w14:textId="77777777" w:rsidTr="00DF1BE9">
        <w:tc>
          <w:tcPr>
            <w:tcW w:w="9855" w:type="dxa"/>
            <w:gridSpan w:val="8"/>
            <w:shd w:val="clear" w:color="auto" w:fill="F7CAAC"/>
          </w:tcPr>
          <w:p w14:paraId="3DFE7057" w14:textId="77777777" w:rsidR="00566CB2" w:rsidRDefault="00566CB2" w:rsidP="00DF1BE9">
            <w:pPr>
              <w:jc w:val="both"/>
              <w:rPr>
                <w:b/>
              </w:rPr>
            </w:pPr>
            <w:r>
              <w:rPr>
                <w:b/>
              </w:rPr>
              <w:t>Informace o způsobu kontaktu s vyučujícím</w:t>
            </w:r>
          </w:p>
        </w:tc>
      </w:tr>
      <w:tr w:rsidR="00566CB2" w14:paraId="75614256" w14:textId="77777777" w:rsidTr="00DF1BE9">
        <w:trPr>
          <w:trHeight w:val="1373"/>
        </w:trPr>
        <w:tc>
          <w:tcPr>
            <w:tcW w:w="9855" w:type="dxa"/>
            <w:gridSpan w:val="8"/>
          </w:tcPr>
          <w:p w14:paraId="61CFA106" w14:textId="77777777" w:rsidR="00566CB2" w:rsidRDefault="00566CB2" w:rsidP="00DF1BE9">
            <w:pPr>
              <w:jc w:val="both"/>
            </w:pPr>
          </w:p>
        </w:tc>
      </w:tr>
    </w:tbl>
    <w:p w14:paraId="2F3AD14F" w14:textId="77777777" w:rsidR="00566CB2" w:rsidRDefault="00566CB2" w:rsidP="00566CB2"/>
    <w:p w14:paraId="7E7C851C"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44647DE" w14:textId="77777777" w:rsidTr="00DF1BE9">
        <w:tc>
          <w:tcPr>
            <w:tcW w:w="9855" w:type="dxa"/>
            <w:gridSpan w:val="8"/>
            <w:tcBorders>
              <w:bottom w:val="double" w:sz="4" w:space="0" w:color="auto"/>
            </w:tcBorders>
            <w:shd w:val="clear" w:color="auto" w:fill="BDD6EE"/>
          </w:tcPr>
          <w:p w14:paraId="0A0B72F8"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603B201" w14:textId="77777777" w:rsidTr="00DF1BE9">
        <w:tc>
          <w:tcPr>
            <w:tcW w:w="3086" w:type="dxa"/>
            <w:tcBorders>
              <w:top w:val="double" w:sz="4" w:space="0" w:color="auto"/>
            </w:tcBorders>
            <w:shd w:val="clear" w:color="auto" w:fill="F7CAAC"/>
          </w:tcPr>
          <w:p w14:paraId="473FFD32"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7CE13037" w14:textId="5A0161C7" w:rsidR="00566CB2" w:rsidRPr="00873C26" w:rsidRDefault="00566CB2" w:rsidP="00FD3188">
            <w:pPr>
              <w:jc w:val="both"/>
              <w:rPr>
                <w:b/>
              </w:rPr>
            </w:pPr>
            <w:r>
              <w:rPr>
                <w:b/>
              </w:rPr>
              <w:t xml:space="preserve">Integrated </w:t>
            </w:r>
            <w:del w:id="3218" w:author="Eva Skýbová" w:date="2024-05-15T08:47:00Z">
              <w:r w:rsidDel="00940D8B">
                <w:rPr>
                  <w:b/>
                </w:rPr>
                <w:delText>Systems of Management</w:delText>
              </w:r>
            </w:del>
            <w:ins w:id="3219" w:author="Eva Skýbová" w:date="2024-05-15T08:47:00Z">
              <w:r w:rsidR="00940D8B">
                <w:rPr>
                  <w:b/>
                </w:rPr>
                <w:t>Management Systems</w:t>
              </w:r>
            </w:ins>
          </w:p>
        </w:tc>
      </w:tr>
      <w:tr w:rsidR="00566CB2" w14:paraId="4F449D6E" w14:textId="77777777" w:rsidTr="00DF1BE9">
        <w:tc>
          <w:tcPr>
            <w:tcW w:w="3086" w:type="dxa"/>
            <w:shd w:val="clear" w:color="auto" w:fill="F7CAAC"/>
          </w:tcPr>
          <w:p w14:paraId="36D0AC4D" w14:textId="77777777" w:rsidR="00566CB2" w:rsidRDefault="00566CB2" w:rsidP="00DF1BE9">
            <w:pPr>
              <w:jc w:val="both"/>
              <w:rPr>
                <w:b/>
              </w:rPr>
            </w:pPr>
            <w:r>
              <w:rPr>
                <w:b/>
              </w:rPr>
              <w:t>Typ předmětu</w:t>
            </w:r>
          </w:p>
        </w:tc>
        <w:tc>
          <w:tcPr>
            <w:tcW w:w="3406" w:type="dxa"/>
            <w:gridSpan w:val="4"/>
          </w:tcPr>
          <w:p w14:paraId="7E6EDAF0" w14:textId="77777777" w:rsidR="00566CB2" w:rsidRDefault="00566CB2" w:rsidP="00DF1BE9">
            <w:pPr>
              <w:jc w:val="both"/>
            </w:pPr>
            <w:r>
              <w:t>povinný</w:t>
            </w:r>
          </w:p>
        </w:tc>
        <w:tc>
          <w:tcPr>
            <w:tcW w:w="2695" w:type="dxa"/>
            <w:gridSpan w:val="2"/>
            <w:shd w:val="clear" w:color="auto" w:fill="F7CAAC"/>
          </w:tcPr>
          <w:p w14:paraId="7DD228A3" w14:textId="77777777" w:rsidR="00566CB2" w:rsidRDefault="00566CB2" w:rsidP="00DF1BE9">
            <w:pPr>
              <w:jc w:val="both"/>
            </w:pPr>
            <w:r>
              <w:rPr>
                <w:b/>
              </w:rPr>
              <w:t>doporučený ročník / semestr</w:t>
            </w:r>
          </w:p>
        </w:tc>
        <w:tc>
          <w:tcPr>
            <w:tcW w:w="668" w:type="dxa"/>
          </w:tcPr>
          <w:p w14:paraId="026DF45F" w14:textId="77777777" w:rsidR="00566CB2" w:rsidRDefault="00566CB2" w:rsidP="00DF1BE9">
            <w:pPr>
              <w:jc w:val="both"/>
            </w:pPr>
            <w:r>
              <w:t>3/LS</w:t>
            </w:r>
          </w:p>
        </w:tc>
      </w:tr>
      <w:tr w:rsidR="00566CB2" w14:paraId="4C14BCBF" w14:textId="77777777" w:rsidTr="00DF1BE9">
        <w:tc>
          <w:tcPr>
            <w:tcW w:w="3086" w:type="dxa"/>
            <w:shd w:val="clear" w:color="auto" w:fill="F7CAAC"/>
          </w:tcPr>
          <w:p w14:paraId="1658524B" w14:textId="77777777" w:rsidR="00566CB2" w:rsidRDefault="00566CB2" w:rsidP="00DF1BE9">
            <w:pPr>
              <w:jc w:val="both"/>
              <w:rPr>
                <w:b/>
              </w:rPr>
            </w:pPr>
            <w:r>
              <w:rPr>
                <w:b/>
              </w:rPr>
              <w:t>Rozsah studijního předmětu</w:t>
            </w:r>
          </w:p>
        </w:tc>
        <w:tc>
          <w:tcPr>
            <w:tcW w:w="1701" w:type="dxa"/>
            <w:gridSpan w:val="2"/>
          </w:tcPr>
          <w:p w14:paraId="5559BCBE" w14:textId="632CD55F" w:rsidR="00566CB2" w:rsidRDefault="00566CB2" w:rsidP="00FD3188">
            <w:pPr>
              <w:jc w:val="both"/>
            </w:pPr>
            <w:r>
              <w:t xml:space="preserve">20p + </w:t>
            </w:r>
            <w:del w:id="3220" w:author="Eva Skýbová" w:date="2024-05-15T08:47:00Z">
              <w:r w:rsidDel="00940D8B">
                <w:delText>10c</w:delText>
              </w:r>
            </w:del>
            <w:ins w:id="3221" w:author="Eva Skýbová" w:date="2024-05-15T08:47:00Z">
              <w:r w:rsidR="00940D8B">
                <w:t>10s</w:t>
              </w:r>
            </w:ins>
          </w:p>
        </w:tc>
        <w:tc>
          <w:tcPr>
            <w:tcW w:w="889" w:type="dxa"/>
            <w:shd w:val="clear" w:color="auto" w:fill="F7CAAC"/>
          </w:tcPr>
          <w:p w14:paraId="6EAAB962" w14:textId="77777777" w:rsidR="00566CB2" w:rsidRDefault="00566CB2" w:rsidP="00DF1BE9">
            <w:pPr>
              <w:jc w:val="both"/>
              <w:rPr>
                <w:b/>
              </w:rPr>
            </w:pPr>
            <w:r>
              <w:rPr>
                <w:b/>
              </w:rPr>
              <w:t xml:space="preserve">hod. </w:t>
            </w:r>
          </w:p>
        </w:tc>
        <w:tc>
          <w:tcPr>
            <w:tcW w:w="816" w:type="dxa"/>
          </w:tcPr>
          <w:p w14:paraId="2696E82D" w14:textId="77777777" w:rsidR="00566CB2" w:rsidRDefault="00566CB2" w:rsidP="00DF1BE9">
            <w:pPr>
              <w:jc w:val="both"/>
            </w:pPr>
            <w:r>
              <w:t>30</w:t>
            </w:r>
          </w:p>
        </w:tc>
        <w:tc>
          <w:tcPr>
            <w:tcW w:w="2156" w:type="dxa"/>
            <w:shd w:val="clear" w:color="auto" w:fill="F7CAAC"/>
          </w:tcPr>
          <w:p w14:paraId="0655DEB1" w14:textId="77777777" w:rsidR="00566CB2" w:rsidRDefault="00566CB2" w:rsidP="00DF1BE9">
            <w:pPr>
              <w:jc w:val="both"/>
              <w:rPr>
                <w:b/>
              </w:rPr>
            </w:pPr>
            <w:r>
              <w:rPr>
                <w:b/>
              </w:rPr>
              <w:t>kreditů</w:t>
            </w:r>
          </w:p>
        </w:tc>
        <w:tc>
          <w:tcPr>
            <w:tcW w:w="1207" w:type="dxa"/>
            <w:gridSpan w:val="2"/>
          </w:tcPr>
          <w:p w14:paraId="274CE5B3" w14:textId="77777777" w:rsidR="00566CB2" w:rsidRDefault="00566CB2" w:rsidP="00DF1BE9">
            <w:pPr>
              <w:jc w:val="both"/>
            </w:pPr>
            <w:r>
              <w:t>4</w:t>
            </w:r>
          </w:p>
        </w:tc>
      </w:tr>
      <w:tr w:rsidR="00566CB2" w14:paraId="34228750" w14:textId="77777777" w:rsidTr="00DF1BE9">
        <w:tc>
          <w:tcPr>
            <w:tcW w:w="3086" w:type="dxa"/>
            <w:shd w:val="clear" w:color="auto" w:fill="F7CAAC"/>
          </w:tcPr>
          <w:p w14:paraId="5299D87B" w14:textId="77777777" w:rsidR="00566CB2" w:rsidRDefault="00566CB2" w:rsidP="00DF1BE9">
            <w:pPr>
              <w:jc w:val="both"/>
              <w:rPr>
                <w:b/>
                <w:sz w:val="22"/>
              </w:rPr>
            </w:pPr>
            <w:r>
              <w:rPr>
                <w:b/>
              </w:rPr>
              <w:t>Prerekvizity, korekvizity, ekvivalence</w:t>
            </w:r>
          </w:p>
        </w:tc>
        <w:tc>
          <w:tcPr>
            <w:tcW w:w="6769" w:type="dxa"/>
            <w:gridSpan w:val="7"/>
          </w:tcPr>
          <w:p w14:paraId="7312D281" w14:textId="77777777" w:rsidR="00566CB2" w:rsidRDefault="00566CB2" w:rsidP="00DF1BE9">
            <w:pPr>
              <w:jc w:val="both"/>
            </w:pPr>
          </w:p>
        </w:tc>
      </w:tr>
      <w:tr w:rsidR="00566CB2" w14:paraId="3C61F5D5" w14:textId="77777777" w:rsidTr="00DF1BE9">
        <w:tc>
          <w:tcPr>
            <w:tcW w:w="3086" w:type="dxa"/>
            <w:shd w:val="clear" w:color="auto" w:fill="F7CAAC"/>
          </w:tcPr>
          <w:p w14:paraId="2BADE9FF" w14:textId="77777777" w:rsidR="00566CB2" w:rsidRDefault="00566CB2" w:rsidP="00DF1BE9">
            <w:pPr>
              <w:jc w:val="both"/>
              <w:rPr>
                <w:b/>
              </w:rPr>
            </w:pPr>
            <w:r>
              <w:rPr>
                <w:b/>
              </w:rPr>
              <w:t>Způsob ověření studijních výsledků</w:t>
            </w:r>
          </w:p>
        </w:tc>
        <w:tc>
          <w:tcPr>
            <w:tcW w:w="3406" w:type="dxa"/>
            <w:gridSpan w:val="4"/>
          </w:tcPr>
          <w:p w14:paraId="49F69E9F" w14:textId="77777777" w:rsidR="00566CB2" w:rsidRDefault="00566CB2" w:rsidP="00DF1BE9">
            <w:pPr>
              <w:jc w:val="both"/>
            </w:pPr>
            <w:r>
              <w:t>zápočet a zkouška</w:t>
            </w:r>
          </w:p>
        </w:tc>
        <w:tc>
          <w:tcPr>
            <w:tcW w:w="2156" w:type="dxa"/>
            <w:shd w:val="clear" w:color="auto" w:fill="F7CAAC"/>
          </w:tcPr>
          <w:p w14:paraId="15302271" w14:textId="77777777" w:rsidR="00566CB2" w:rsidRDefault="00566CB2" w:rsidP="00DF1BE9">
            <w:pPr>
              <w:jc w:val="both"/>
              <w:rPr>
                <w:b/>
              </w:rPr>
            </w:pPr>
            <w:r>
              <w:rPr>
                <w:b/>
              </w:rPr>
              <w:t>Forma výuky</w:t>
            </w:r>
          </w:p>
        </w:tc>
        <w:tc>
          <w:tcPr>
            <w:tcW w:w="1207" w:type="dxa"/>
            <w:gridSpan w:val="2"/>
          </w:tcPr>
          <w:p w14:paraId="72A5F302" w14:textId="77777777" w:rsidR="00566CB2" w:rsidRDefault="00566CB2" w:rsidP="00DF1BE9">
            <w:pPr>
              <w:jc w:val="both"/>
            </w:pPr>
            <w:r>
              <w:t>přednášky</w:t>
            </w:r>
          </w:p>
          <w:p w14:paraId="63688923" w14:textId="77777777" w:rsidR="00566CB2" w:rsidRDefault="00566CB2" w:rsidP="00DF1BE9">
            <w:pPr>
              <w:jc w:val="both"/>
            </w:pPr>
            <w:r>
              <w:t>cvičení</w:t>
            </w:r>
          </w:p>
        </w:tc>
      </w:tr>
      <w:tr w:rsidR="00566CB2" w14:paraId="689B0726" w14:textId="77777777" w:rsidTr="00DF1BE9">
        <w:tc>
          <w:tcPr>
            <w:tcW w:w="3086" w:type="dxa"/>
            <w:shd w:val="clear" w:color="auto" w:fill="F7CAAC"/>
          </w:tcPr>
          <w:p w14:paraId="1520B85C"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234D5BF1" w14:textId="6171F6F4" w:rsidR="00566CB2" w:rsidRDefault="00566CB2" w:rsidP="00DF1BE9">
            <w:pPr>
              <w:pStyle w:val="Odstavecseseznamem"/>
              <w:ind w:left="0"/>
            </w:pPr>
            <w:r>
              <w:t xml:space="preserve">Zápočet: minimálně 80% účast na </w:t>
            </w:r>
            <w:del w:id="3222" w:author="Eva Skýbová" w:date="2024-05-15T08:48:00Z">
              <w:r w:rsidDel="00940D8B">
                <w:delText>cvičeních</w:delText>
              </w:r>
            </w:del>
            <w:ins w:id="3223" w:author="Eva Skýbová" w:date="2024-05-15T08:48:00Z">
              <w:r w:rsidR="00940D8B">
                <w:t>seminářích</w:t>
              </w:r>
            </w:ins>
            <w:r>
              <w:t>; obhájená seminární práce, absolvovaný zápočtový test s hodnocením minimálně 21 bodů</w:t>
            </w:r>
          </w:p>
          <w:p w14:paraId="69CD0111" w14:textId="77777777" w:rsidR="00566CB2" w:rsidRDefault="00566CB2" w:rsidP="00DF1BE9">
            <w:pPr>
              <w:pStyle w:val="Odstavecseseznamem"/>
              <w:ind w:left="0"/>
              <w:jc w:val="both"/>
            </w:pPr>
          </w:p>
          <w:p w14:paraId="78AEE52E" w14:textId="77777777" w:rsidR="00566CB2" w:rsidRDefault="00566CB2" w:rsidP="00DF1BE9">
            <w:pPr>
              <w:pStyle w:val="Odstavecseseznamem"/>
              <w:ind w:left="0"/>
              <w:jc w:val="both"/>
            </w:pPr>
            <w:r>
              <w:t>Zkouška: kombinovaná zkouška klasifikována dle kreditového systému ECTS</w:t>
            </w:r>
          </w:p>
        </w:tc>
      </w:tr>
      <w:tr w:rsidR="00566CB2" w14:paraId="7BD53D72" w14:textId="77777777" w:rsidTr="00DF1BE9">
        <w:trPr>
          <w:trHeight w:val="168"/>
        </w:trPr>
        <w:tc>
          <w:tcPr>
            <w:tcW w:w="9855" w:type="dxa"/>
            <w:gridSpan w:val="8"/>
            <w:tcBorders>
              <w:top w:val="nil"/>
            </w:tcBorders>
          </w:tcPr>
          <w:p w14:paraId="1E6E3D4F" w14:textId="77777777" w:rsidR="00566CB2" w:rsidRDefault="00566CB2" w:rsidP="00DF1BE9">
            <w:pPr>
              <w:jc w:val="both"/>
            </w:pPr>
          </w:p>
          <w:p w14:paraId="0632C6E3" w14:textId="77777777" w:rsidR="00566CB2" w:rsidRDefault="00566CB2" w:rsidP="00DF1BE9">
            <w:pPr>
              <w:jc w:val="both"/>
            </w:pPr>
          </w:p>
          <w:p w14:paraId="65049501" w14:textId="77777777" w:rsidR="00566CB2" w:rsidRDefault="00566CB2" w:rsidP="00DF1BE9">
            <w:pPr>
              <w:jc w:val="both"/>
            </w:pPr>
          </w:p>
        </w:tc>
      </w:tr>
      <w:tr w:rsidR="00566CB2" w14:paraId="6C887DED" w14:textId="77777777" w:rsidTr="00DF1BE9">
        <w:trPr>
          <w:trHeight w:val="197"/>
        </w:trPr>
        <w:tc>
          <w:tcPr>
            <w:tcW w:w="3086" w:type="dxa"/>
            <w:tcBorders>
              <w:top w:val="nil"/>
            </w:tcBorders>
            <w:shd w:val="clear" w:color="auto" w:fill="F7CAAC"/>
          </w:tcPr>
          <w:p w14:paraId="3EA348CF" w14:textId="77777777" w:rsidR="00566CB2" w:rsidRDefault="00566CB2" w:rsidP="00DF1BE9">
            <w:pPr>
              <w:jc w:val="both"/>
              <w:rPr>
                <w:b/>
              </w:rPr>
            </w:pPr>
            <w:r>
              <w:rPr>
                <w:b/>
              </w:rPr>
              <w:t>Garant předmětu</w:t>
            </w:r>
          </w:p>
        </w:tc>
        <w:tc>
          <w:tcPr>
            <w:tcW w:w="6769" w:type="dxa"/>
            <w:gridSpan w:val="7"/>
            <w:tcBorders>
              <w:top w:val="nil"/>
            </w:tcBorders>
          </w:tcPr>
          <w:p w14:paraId="192CF38F" w14:textId="77777777" w:rsidR="00566CB2" w:rsidRDefault="00566CB2" w:rsidP="00DF1BE9">
            <w:pPr>
              <w:jc w:val="both"/>
            </w:pPr>
            <w:r>
              <w:t xml:space="preserve">Ing. Slavomíra Vargová, PhD. </w:t>
            </w:r>
            <w:r>
              <w:rPr>
                <w:bCs/>
              </w:rPr>
              <w:t>(100 %)</w:t>
            </w:r>
          </w:p>
        </w:tc>
      </w:tr>
      <w:tr w:rsidR="00566CB2" w14:paraId="766D477A" w14:textId="77777777" w:rsidTr="00DF1BE9">
        <w:trPr>
          <w:trHeight w:val="243"/>
        </w:trPr>
        <w:tc>
          <w:tcPr>
            <w:tcW w:w="3086" w:type="dxa"/>
            <w:tcBorders>
              <w:top w:val="nil"/>
            </w:tcBorders>
            <w:shd w:val="clear" w:color="auto" w:fill="F7CAAC"/>
          </w:tcPr>
          <w:p w14:paraId="4B53EA27" w14:textId="77777777" w:rsidR="00566CB2" w:rsidRDefault="00566CB2" w:rsidP="00DF1BE9">
            <w:pPr>
              <w:jc w:val="both"/>
              <w:rPr>
                <w:b/>
              </w:rPr>
            </w:pPr>
            <w:r>
              <w:rPr>
                <w:b/>
              </w:rPr>
              <w:t>Zapojení garanta do výuky předmětu</w:t>
            </w:r>
          </w:p>
        </w:tc>
        <w:tc>
          <w:tcPr>
            <w:tcW w:w="6769" w:type="dxa"/>
            <w:gridSpan w:val="7"/>
            <w:tcBorders>
              <w:top w:val="nil"/>
            </w:tcBorders>
          </w:tcPr>
          <w:p w14:paraId="6D4ABA26" w14:textId="19995300" w:rsidR="00566CB2" w:rsidRDefault="00566CB2" w:rsidP="00DF1BE9">
            <w:pPr>
              <w:jc w:val="both"/>
            </w:pPr>
            <w:r>
              <w:t xml:space="preserve">Garant stanovuje obsah přednášek a </w:t>
            </w:r>
            <w:del w:id="3224" w:author="Eva Skýbová" w:date="2024-05-15T08:48:00Z">
              <w:r w:rsidDel="00940D8B">
                <w:delText xml:space="preserve">cvičení </w:delText>
              </w:r>
            </w:del>
            <w:ins w:id="3225" w:author="Eva Skýbová" w:date="2024-05-15T08:48:00Z">
              <w:r w:rsidR="00940D8B">
                <w:t>seminářů</w:t>
              </w:r>
            </w:ins>
            <w:ins w:id="3226" w:author="Eva Skýbová" w:date="2024-05-15T10:26:00Z">
              <w:r w:rsidR="003727FA">
                <w:t xml:space="preserve"> </w:t>
              </w:r>
            </w:ins>
            <w:r>
              <w:t>a dohlíží na jejich jednotné vedení.</w:t>
            </w:r>
          </w:p>
          <w:p w14:paraId="66D437CB" w14:textId="77777777" w:rsidR="00566CB2" w:rsidRDefault="00566CB2" w:rsidP="00DF1BE9">
            <w:pPr>
              <w:jc w:val="both"/>
            </w:pPr>
            <w:r>
              <w:t>Garant přímo vyučuje 100 % přednášek.</w:t>
            </w:r>
          </w:p>
        </w:tc>
      </w:tr>
      <w:tr w:rsidR="00566CB2" w14:paraId="73D940EC" w14:textId="77777777" w:rsidTr="00DF1BE9">
        <w:tc>
          <w:tcPr>
            <w:tcW w:w="3086" w:type="dxa"/>
            <w:shd w:val="clear" w:color="auto" w:fill="F7CAAC"/>
          </w:tcPr>
          <w:p w14:paraId="595C0044" w14:textId="77777777" w:rsidR="00566CB2" w:rsidRDefault="00566CB2" w:rsidP="00DF1BE9">
            <w:pPr>
              <w:jc w:val="both"/>
              <w:rPr>
                <w:b/>
              </w:rPr>
            </w:pPr>
            <w:r>
              <w:rPr>
                <w:b/>
              </w:rPr>
              <w:t>Vyučující</w:t>
            </w:r>
          </w:p>
        </w:tc>
        <w:tc>
          <w:tcPr>
            <w:tcW w:w="6769" w:type="dxa"/>
            <w:gridSpan w:val="7"/>
            <w:tcBorders>
              <w:bottom w:val="nil"/>
            </w:tcBorders>
          </w:tcPr>
          <w:p w14:paraId="39830EBD" w14:textId="205733C8" w:rsidR="00566CB2" w:rsidRDefault="00566CB2" w:rsidP="00FD3188">
            <w:pPr>
              <w:jc w:val="both"/>
            </w:pPr>
            <w:r>
              <w:t xml:space="preserve">Ing. Slavomíra Vargová, PhD. - přednášející (100 %) a </w:t>
            </w:r>
            <w:del w:id="3227" w:author="Eva Skýbová" w:date="2024-05-15T08:48:00Z">
              <w:r w:rsidDel="00940D8B">
                <w:delText xml:space="preserve">cvičící </w:delText>
              </w:r>
            </w:del>
            <w:ins w:id="3228" w:author="Eva Skýbová" w:date="2024-05-15T08:48:00Z">
              <w:r w:rsidR="00940D8B">
                <w:t xml:space="preserve">vede semináře </w:t>
              </w:r>
            </w:ins>
            <w:r>
              <w:t>(100 %)</w:t>
            </w:r>
          </w:p>
        </w:tc>
      </w:tr>
      <w:tr w:rsidR="00566CB2" w14:paraId="118CB837" w14:textId="77777777" w:rsidTr="00DF1BE9">
        <w:trPr>
          <w:trHeight w:val="89"/>
        </w:trPr>
        <w:tc>
          <w:tcPr>
            <w:tcW w:w="9855" w:type="dxa"/>
            <w:gridSpan w:val="8"/>
            <w:tcBorders>
              <w:top w:val="nil"/>
            </w:tcBorders>
          </w:tcPr>
          <w:p w14:paraId="709C9CE3" w14:textId="77777777" w:rsidR="00566CB2" w:rsidRDefault="00566CB2" w:rsidP="00DF1BE9">
            <w:pPr>
              <w:jc w:val="both"/>
            </w:pPr>
          </w:p>
          <w:p w14:paraId="433B93BF" w14:textId="77777777" w:rsidR="00566CB2" w:rsidRDefault="00566CB2" w:rsidP="00DF1BE9">
            <w:pPr>
              <w:jc w:val="both"/>
            </w:pPr>
          </w:p>
          <w:p w14:paraId="5F9FD3C9" w14:textId="77777777" w:rsidR="00566CB2" w:rsidRDefault="00566CB2" w:rsidP="00DF1BE9">
            <w:pPr>
              <w:jc w:val="both"/>
            </w:pPr>
          </w:p>
        </w:tc>
      </w:tr>
      <w:tr w:rsidR="00566CB2" w14:paraId="4D060CCC" w14:textId="77777777" w:rsidTr="00DF1BE9">
        <w:tc>
          <w:tcPr>
            <w:tcW w:w="3086" w:type="dxa"/>
            <w:shd w:val="clear" w:color="auto" w:fill="F7CAAC"/>
          </w:tcPr>
          <w:p w14:paraId="5E83C290" w14:textId="77777777" w:rsidR="00566CB2" w:rsidRDefault="00566CB2" w:rsidP="00DF1BE9">
            <w:pPr>
              <w:jc w:val="both"/>
              <w:rPr>
                <w:b/>
              </w:rPr>
            </w:pPr>
            <w:r>
              <w:rPr>
                <w:b/>
              </w:rPr>
              <w:t>Stručná anotace předmětu</w:t>
            </w:r>
          </w:p>
        </w:tc>
        <w:tc>
          <w:tcPr>
            <w:tcW w:w="6769" w:type="dxa"/>
            <w:gridSpan w:val="7"/>
            <w:tcBorders>
              <w:bottom w:val="nil"/>
            </w:tcBorders>
          </w:tcPr>
          <w:p w14:paraId="7FCBEB12" w14:textId="77777777" w:rsidR="00566CB2" w:rsidRDefault="00566CB2" w:rsidP="00DF1BE9">
            <w:pPr>
              <w:jc w:val="both"/>
            </w:pPr>
          </w:p>
        </w:tc>
      </w:tr>
      <w:tr w:rsidR="00566CB2" w14:paraId="46FD613F" w14:textId="77777777" w:rsidTr="00DF1BE9">
        <w:trPr>
          <w:trHeight w:val="3938"/>
        </w:trPr>
        <w:tc>
          <w:tcPr>
            <w:tcW w:w="9855" w:type="dxa"/>
            <w:gridSpan w:val="8"/>
            <w:tcBorders>
              <w:top w:val="nil"/>
              <w:bottom w:val="single" w:sz="12" w:space="0" w:color="auto"/>
            </w:tcBorders>
          </w:tcPr>
          <w:p w14:paraId="7C25C04D" w14:textId="77777777" w:rsidR="00566CB2" w:rsidRDefault="00566CB2" w:rsidP="00DF1BE9">
            <w:pPr>
              <w:numPr>
                <w:ilvl w:val="12"/>
                <w:numId w:val="0"/>
              </w:numPr>
              <w:spacing w:before="60" w:after="60"/>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Po absolvování předmětu bude student mít přehled o systémech managementu, které jsou v praxi nejužívanější, jejich cílech a trendech v uvedené oblasti s ohledem na neustálý vývoj v oblasti řízení. </w:t>
            </w: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 </w:t>
            </w:r>
            <w:r w:rsidRPr="008F4A7E">
              <w:t>Předmět je zakončen obhájením seminárních prací orientovaných na</w:t>
            </w:r>
            <w:r>
              <w:t xml:space="preserve"> schopnost</w:t>
            </w:r>
            <w:r w:rsidRPr="008F4A7E">
              <w:t xml:space="preserve"> </w:t>
            </w:r>
            <w:r>
              <w:t xml:space="preserve">navrhnout základní požadavky a postupy k zavedení integrovaného systému managementu ve vybrané organizaci a také způsoby monitorování a vyhodnocování zavedeného systému s ohledem na jeho zlepšování. </w:t>
            </w:r>
            <w:r w:rsidRPr="008F4A7E">
              <w:t>Cílem je vytvořit předpoklady pro schopnost studentů aplikovat nabyté vědomosti v</w:t>
            </w:r>
            <w:r>
              <w:t> </w:t>
            </w:r>
            <w:r w:rsidRPr="008F4A7E">
              <w:t>praxi</w:t>
            </w:r>
            <w:r>
              <w:t>.</w:t>
            </w:r>
          </w:p>
          <w:p w14:paraId="4F4F5424" w14:textId="77777777" w:rsidR="00566CB2" w:rsidRDefault="00566CB2" w:rsidP="00DF1BE9">
            <w:pPr>
              <w:numPr>
                <w:ilvl w:val="12"/>
                <w:numId w:val="0"/>
              </w:numPr>
              <w:spacing w:before="60" w:after="60"/>
              <w:jc w:val="both"/>
            </w:pPr>
            <w:r>
              <w:t>Vyučovaná témata:</w:t>
            </w:r>
          </w:p>
          <w:p w14:paraId="315BC0D2" w14:textId="77777777" w:rsidR="00566CB2" w:rsidRDefault="00566CB2" w:rsidP="00566CB2">
            <w:pPr>
              <w:pStyle w:val="Odstavecseseznamem"/>
              <w:numPr>
                <w:ilvl w:val="0"/>
                <w:numId w:val="21"/>
              </w:numPr>
              <w:jc w:val="both"/>
            </w:pPr>
            <w:r>
              <w:t>Úvod do studia předmětu, terminologie oblasti integrovaného systému managementu;</w:t>
            </w:r>
          </w:p>
          <w:p w14:paraId="280106AA" w14:textId="77777777" w:rsidR="00566CB2" w:rsidRDefault="00566CB2" w:rsidP="00566CB2">
            <w:pPr>
              <w:pStyle w:val="Odstavecseseznamem"/>
              <w:numPr>
                <w:ilvl w:val="0"/>
                <w:numId w:val="21"/>
              </w:numPr>
              <w:jc w:val="both"/>
            </w:pPr>
            <w:r>
              <w:t>Historický vývoj systémů managementu;</w:t>
            </w:r>
          </w:p>
          <w:p w14:paraId="4A698172" w14:textId="77777777" w:rsidR="00566CB2" w:rsidRDefault="00566CB2" w:rsidP="00566CB2">
            <w:pPr>
              <w:pStyle w:val="Odstavecseseznamem"/>
              <w:numPr>
                <w:ilvl w:val="0"/>
                <w:numId w:val="21"/>
              </w:numPr>
              <w:jc w:val="both"/>
            </w:pPr>
            <w:r>
              <w:t>Riziko v kontextu systémů managementu.</w:t>
            </w:r>
          </w:p>
          <w:p w14:paraId="4C97DC83" w14:textId="77777777" w:rsidR="00566CB2" w:rsidRDefault="00566CB2" w:rsidP="00566CB2">
            <w:pPr>
              <w:pStyle w:val="Odstavecseseznamem"/>
              <w:numPr>
                <w:ilvl w:val="0"/>
                <w:numId w:val="21"/>
              </w:numPr>
              <w:jc w:val="both"/>
            </w:pPr>
            <w:r>
              <w:t>Systém managementu bezpečnost a ochrana zdraví při práci;</w:t>
            </w:r>
          </w:p>
          <w:p w14:paraId="78F36F38" w14:textId="77777777" w:rsidR="00566CB2" w:rsidRDefault="00566CB2" w:rsidP="00566CB2">
            <w:pPr>
              <w:numPr>
                <w:ilvl w:val="0"/>
                <w:numId w:val="21"/>
              </w:numPr>
              <w:jc w:val="both"/>
            </w:pPr>
            <w:r>
              <w:t>Systém managementu kvality (jakosti);</w:t>
            </w:r>
          </w:p>
          <w:p w14:paraId="2DFEAB2F" w14:textId="77777777" w:rsidR="00566CB2" w:rsidRDefault="00566CB2" w:rsidP="00566CB2">
            <w:pPr>
              <w:numPr>
                <w:ilvl w:val="0"/>
                <w:numId w:val="21"/>
              </w:numPr>
              <w:jc w:val="both"/>
            </w:pPr>
            <w:r>
              <w:t>Systém environmentálního managementu;</w:t>
            </w:r>
          </w:p>
          <w:p w14:paraId="1DF9FD06" w14:textId="77777777" w:rsidR="00566CB2" w:rsidRDefault="00566CB2" w:rsidP="00566CB2">
            <w:pPr>
              <w:numPr>
                <w:ilvl w:val="0"/>
                <w:numId w:val="21"/>
              </w:numPr>
              <w:jc w:val="both"/>
            </w:pPr>
            <w:r>
              <w:t>Systém energetického managementu;</w:t>
            </w:r>
          </w:p>
          <w:p w14:paraId="1A6C8595" w14:textId="77777777" w:rsidR="00566CB2" w:rsidRDefault="00566CB2" w:rsidP="00566CB2">
            <w:pPr>
              <w:numPr>
                <w:ilvl w:val="0"/>
                <w:numId w:val="21"/>
              </w:numPr>
              <w:jc w:val="both"/>
            </w:pPr>
            <w:r>
              <w:t>Systém managementu bezpečnosti informací;</w:t>
            </w:r>
          </w:p>
          <w:p w14:paraId="504D53A9" w14:textId="77777777" w:rsidR="00566CB2" w:rsidRDefault="00566CB2" w:rsidP="00566CB2">
            <w:pPr>
              <w:numPr>
                <w:ilvl w:val="0"/>
                <w:numId w:val="21"/>
              </w:numPr>
              <w:jc w:val="both"/>
            </w:pPr>
            <w:r>
              <w:t>Přístupy k integraci systémů pro efektivní řízení změn v organizaci;</w:t>
            </w:r>
          </w:p>
          <w:p w14:paraId="418F4C84" w14:textId="77777777" w:rsidR="00566CB2" w:rsidRDefault="00566CB2" w:rsidP="00566CB2">
            <w:pPr>
              <w:numPr>
                <w:ilvl w:val="0"/>
                <w:numId w:val="21"/>
              </w:numPr>
              <w:jc w:val="both"/>
            </w:pPr>
            <w:r>
              <w:t>Audit. Auditor. Auditovaní.</w:t>
            </w:r>
          </w:p>
          <w:p w14:paraId="317740CA" w14:textId="77777777" w:rsidR="00566CB2" w:rsidRDefault="00566CB2" w:rsidP="00DF1BE9">
            <w:pPr>
              <w:ind w:left="720"/>
              <w:jc w:val="both"/>
            </w:pPr>
          </w:p>
        </w:tc>
      </w:tr>
      <w:tr w:rsidR="00566CB2" w14:paraId="2C8C1531"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01887BE4"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C0590AC" w14:textId="77777777" w:rsidR="00566CB2" w:rsidRDefault="00566CB2" w:rsidP="00DF1BE9">
            <w:pPr>
              <w:jc w:val="both"/>
            </w:pPr>
          </w:p>
        </w:tc>
      </w:tr>
      <w:tr w:rsidR="00566CB2" w14:paraId="089492F3" w14:textId="77777777" w:rsidTr="00DF1BE9">
        <w:trPr>
          <w:trHeight w:val="572"/>
        </w:trPr>
        <w:tc>
          <w:tcPr>
            <w:tcW w:w="9855" w:type="dxa"/>
            <w:gridSpan w:val="8"/>
            <w:tcBorders>
              <w:top w:val="nil"/>
              <w:bottom w:val="single" w:sz="2" w:space="0" w:color="auto"/>
            </w:tcBorders>
          </w:tcPr>
          <w:p w14:paraId="1515BDD0" w14:textId="77777777" w:rsidR="00566CB2" w:rsidRPr="005F0E05" w:rsidRDefault="00566CB2" w:rsidP="00DF1BE9">
            <w:pPr>
              <w:jc w:val="both"/>
              <w:rPr>
                <w:b/>
              </w:rPr>
            </w:pPr>
            <w:r w:rsidRPr="005F0E05">
              <w:rPr>
                <w:b/>
              </w:rPr>
              <w:t>Povinná</w:t>
            </w:r>
            <w:r>
              <w:rPr>
                <w:b/>
              </w:rPr>
              <w:t xml:space="preserve"> literatura</w:t>
            </w:r>
            <w:r w:rsidRPr="005F0E05">
              <w:rPr>
                <w:b/>
              </w:rPr>
              <w:t>:</w:t>
            </w:r>
          </w:p>
          <w:p w14:paraId="7E1F9333" w14:textId="77777777" w:rsidR="00566CB2" w:rsidRDefault="00566CB2" w:rsidP="00DF1BE9">
            <w:pPr>
              <w:jc w:val="both"/>
            </w:pPr>
            <w:r w:rsidRPr="00613CF1">
              <w:t xml:space="preserve">HUTCHINS, Greg. </w:t>
            </w:r>
            <w:r w:rsidRPr="00613CF1">
              <w:rPr>
                <w:i/>
              </w:rPr>
              <w:t>ISO 31000: 2018 enterprise risk management.</w:t>
            </w:r>
            <w:r w:rsidRPr="00613CF1">
              <w:t xml:space="preserve"> CERM Academy series on enterprise risk management. Portland: Quality Plus Engineering</w:t>
            </w:r>
            <w:r>
              <w:t xml:space="preserve">. </w:t>
            </w:r>
            <w:r w:rsidRPr="00613CF1">
              <w:t>2018. ISBN 9780965466516.</w:t>
            </w:r>
          </w:p>
          <w:p w14:paraId="1C5F060A" w14:textId="77777777" w:rsidR="00566CB2" w:rsidRDefault="00566CB2" w:rsidP="00DF1BE9">
            <w:pPr>
              <w:jc w:val="both"/>
            </w:pPr>
            <w:r w:rsidRPr="00613CF1">
              <w:t xml:space="preserve">PAIN, Simon Watson. </w:t>
            </w:r>
            <w:r w:rsidRPr="008C4BCB">
              <w:rPr>
                <w:i/>
              </w:rPr>
              <w:t>Safety, Health and Environmental Auditing: a Practical Guide,</w:t>
            </w:r>
            <w:r w:rsidRPr="00613CF1">
              <w:t xml:space="preserve"> Second edition. Boca Raton, FL: CRC Press, 20</w:t>
            </w:r>
            <w:r>
              <w:t xml:space="preserve">18. ISBN </w:t>
            </w:r>
            <w:r w:rsidRPr="00876751">
              <w:t>9781351366823</w:t>
            </w:r>
          </w:p>
          <w:p w14:paraId="04776083" w14:textId="77777777" w:rsidR="00566CB2" w:rsidRDefault="00566CB2" w:rsidP="00DF1BE9">
            <w:pPr>
              <w:jc w:val="both"/>
            </w:pPr>
            <w:r w:rsidRPr="00876751">
              <w:t xml:space="preserve">PARDI, Wayne and ANDREWS, Terri. </w:t>
            </w:r>
            <w:r w:rsidRPr="00876751">
              <w:rPr>
                <w:i/>
              </w:rPr>
              <w:t>Integrated Management System. Leading Strategies and Solutions.</w:t>
            </w:r>
            <w:r w:rsidRPr="00876751">
              <w:t xml:space="preserve"> Second Edition. Bernan Press.</w:t>
            </w:r>
            <w:r>
              <w:t xml:space="preserve"> </w:t>
            </w:r>
            <w:r w:rsidRPr="00876751">
              <w:t>2020</w:t>
            </w:r>
            <w:r>
              <w:t xml:space="preserve">. ISBN </w:t>
            </w:r>
            <w:r w:rsidRPr="00876751">
              <w:t>9781641433716</w:t>
            </w:r>
          </w:p>
          <w:p w14:paraId="72BE41E0" w14:textId="77777777" w:rsidR="00566CB2" w:rsidRDefault="00566CB2" w:rsidP="00DF1BE9">
            <w:pPr>
              <w:jc w:val="both"/>
            </w:pPr>
          </w:p>
          <w:p w14:paraId="07F228BD" w14:textId="77777777" w:rsidR="00566CB2" w:rsidRPr="005F0E05" w:rsidRDefault="00566CB2" w:rsidP="00DF1BE9">
            <w:pPr>
              <w:jc w:val="both"/>
              <w:rPr>
                <w:b/>
              </w:rPr>
            </w:pPr>
            <w:r w:rsidRPr="005F0E05">
              <w:rPr>
                <w:b/>
              </w:rPr>
              <w:t>Doporučená</w:t>
            </w:r>
            <w:r>
              <w:rPr>
                <w:b/>
              </w:rPr>
              <w:t xml:space="preserve"> literatura</w:t>
            </w:r>
            <w:r w:rsidRPr="005F0E05">
              <w:rPr>
                <w:b/>
              </w:rPr>
              <w:t>:</w:t>
            </w:r>
          </w:p>
          <w:p w14:paraId="70117F99" w14:textId="77777777" w:rsidR="00566CB2" w:rsidRDefault="00566CB2" w:rsidP="00DF1BE9">
            <w:pPr>
              <w:jc w:val="both"/>
            </w:pPr>
            <w:r w:rsidRPr="006929ED">
              <w:t>FIELD, Alan</w:t>
            </w:r>
            <w:r>
              <w:t xml:space="preserve">. </w:t>
            </w:r>
            <w:r w:rsidRPr="006929ED">
              <w:rPr>
                <w:i/>
              </w:rPr>
              <w:t>Implementing an Integrated Management System (IMS). The Strategic Approach</w:t>
            </w:r>
            <w:r w:rsidRPr="006929ED">
              <w:t>. IT Governance Publishing.</w:t>
            </w:r>
            <w:r>
              <w:t xml:space="preserve"> </w:t>
            </w:r>
            <w:r w:rsidRPr="006929ED">
              <w:t>2019.</w:t>
            </w:r>
            <w:r>
              <w:t xml:space="preserve"> ISBN </w:t>
            </w:r>
            <w:r w:rsidRPr="006929ED">
              <w:t>9781787781252</w:t>
            </w:r>
          </w:p>
          <w:p w14:paraId="6A58FF79" w14:textId="77777777" w:rsidR="00566CB2" w:rsidRDefault="00566CB2" w:rsidP="00DF1BE9">
            <w:pPr>
              <w:jc w:val="both"/>
            </w:pPr>
            <w:r w:rsidRPr="00876751">
              <w:t>GLUMAC, Claudie</w:t>
            </w:r>
            <w:r>
              <w:t xml:space="preserve">. </w:t>
            </w:r>
            <w:r w:rsidRPr="00876751">
              <w:rPr>
                <w:i/>
              </w:rPr>
              <w:t>Develop A Quality Management System. The Standard For Portfolio Management By ISO 9001:2015: Quality Meaning In Total Quality Management</w:t>
            </w:r>
            <w:r w:rsidRPr="00876751">
              <w:t>. Indepedently Published.</w:t>
            </w:r>
            <w:r>
              <w:t xml:space="preserve">2021. ISBN </w:t>
            </w:r>
            <w:r w:rsidRPr="00876751">
              <w:t>9798527827187</w:t>
            </w:r>
          </w:p>
          <w:p w14:paraId="734DBE90" w14:textId="77777777" w:rsidR="00566CB2" w:rsidRPr="001377B5" w:rsidRDefault="00566CB2" w:rsidP="00DF1BE9">
            <w:pPr>
              <w:jc w:val="both"/>
            </w:pPr>
            <w:r>
              <w:lastRenderedPageBreak/>
              <w:t>ISO</w:t>
            </w:r>
            <w:r w:rsidRPr="00817F93">
              <w:t xml:space="preserve"> 310</w:t>
            </w:r>
            <w:r>
              <w:t>0</w:t>
            </w:r>
            <w:r w:rsidRPr="00817F93">
              <w:t>0:</w:t>
            </w:r>
            <w:r>
              <w:t xml:space="preserve"> 2018</w:t>
            </w:r>
            <w:r w:rsidRPr="00817F93">
              <w:t xml:space="preserve"> </w:t>
            </w:r>
            <w:r w:rsidRPr="00883310">
              <w:rPr>
                <w:i/>
              </w:rPr>
              <w:t>Risk management</w:t>
            </w:r>
            <w:r>
              <w:t>. Event (London). Geneva</w:t>
            </w:r>
            <w:r w:rsidRPr="00CC053E">
              <w:t xml:space="preserve"> </w:t>
            </w:r>
          </w:p>
        </w:tc>
      </w:tr>
      <w:tr w:rsidR="00566CB2" w14:paraId="234F4B4D"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6D638D6" w14:textId="77777777" w:rsidR="00566CB2" w:rsidRDefault="00566CB2" w:rsidP="00DF1BE9">
            <w:pPr>
              <w:jc w:val="center"/>
              <w:rPr>
                <w:b/>
              </w:rPr>
            </w:pPr>
            <w:r>
              <w:rPr>
                <w:b/>
              </w:rPr>
              <w:lastRenderedPageBreak/>
              <w:t>Informace ke kombinované nebo distanční formě</w:t>
            </w:r>
          </w:p>
        </w:tc>
      </w:tr>
      <w:tr w:rsidR="00566CB2" w14:paraId="3812155A" w14:textId="77777777" w:rsidTr="00DF1BE9">
        <w:tc>
          <w:tcPr>
            <w:tcW w:w="4787" w:type="dxa"/>
            <w:gridSpan w:val="3"/>
            <w:tcBorders>
              <w:top w:val="single" w:sz="2" w:space="0" w:color="auto"/>
            </w:tcBorders>
            <w:shd w:val="clear" w:color="auto" w:fill="F7CAAC"/>
          </w:tcPr>
          <w:p w14:paraId="34088F7B" w14:textId="77777777" w:rsidR="00566CB2" w:rsidRDefault="00566CB2" w:rsidP="00DF1BE9">
            <w:pPr>
              <w:jc w:val="both"/>
            </w:pPr>
            <w:r>
              <w:rPr>
                <w:b/>
              </w:rPr>
              <w:t>Rozsah konzultací (soustředění)</w:t>
            </w:r>
          </w:p>
        </w:tc>
        <w:tc>
          <w:tcPr>
            <w:tcW w:w="889" w:type="dxa"/>
            <w:tcBorders>
              <w:top w:val="single" w:sz="2" w:space="0" w:color="auto"/>
            </w:tcBorders>
          </w:tcPr>
          <w:p w14:paraId="4775389A" w14:textId="77777777" w:rsidR="00566CB2" w:rsidRDefault="00566CB2" w:rsidP="00DF1BE9">
            <w:pPr>
              <w:jc w:val="both"/>
            </w:pPr>
          </w:p>
        </w:tc>
        <w:tc>
          <w:tcPr>
            <w:tcW w:w="4179" w:type="dxa"/>
            <w:gridSpan w:val="4"/>
            <w:tcBorders>
              <w:top w:val="single" w:sz="2" w:space="0" w:color="auto"/>
            </w:tcBorders>
            <w:shd w:val="clear" w:color="auto" w:fill="F7CAAC"/>
          </w:tcPr>
          <w:p w14:paraId="77093A64" w14:textId="77777777" w:rsidR="00566CB2" w:rsidRDefault="00566CB2" w:rsidP="00DF1BE9">
            <w:pPr>
              <w:jc w:val="both"/>
              <w:rPr>
                <w:b/>
              </w:rPr>
            </w:pPr>
            <w:r>
              <w:rPr>
                <w:b/>
              </w:rPr>
              <w:t xml:space="preserve">hodin </w:t>
            </w:r>
          </w:p>
        </w:tc>
      </w:tr>
      <w:tr w:rsidR="00566CB2" w14:paraId="6341C172" w14:textId="77777777" w:rsidTr="00DF1BE9">
        <w:tc>
          <w:tcPr>
            <w:tcW w:w="9855" w:type="dxa"/>
            <w:gridSpan w:val="8"/>
            <w:shd w:val="clear" w:color="auto" w:fill="F7CAAC"/>
          </w:tcPr>
          <w:p w14:paraId="28C9DD76" w14:textId="77777777" w:rsidR="00566CB2" w:rsidRDefault="00566CB2" w:rsidP="00DF1BE9">
            <w:pPr>
              <w:jc w:val="both"/>
              <w:rPr>
                <w:b/>
              </w:rPr>
            </w:pPr>
            <w:r>
              <w:rPr>
                <w:b/>
              </w:rPr>
              <w:t>Informace o způsobu kontaktu s vyučujícím</w:t>
            </w:r>
          </w:p>
        </w:tc>
      </w:tr>
      <w:tr w:rsidR="00566CB2" w14:paraId="61B012B6" w14:textId="77777777" w:rsidTr="00DF1BE9">
        <w:trPr>
          <w:trHeight w:val="269"/>
        </w:trPr>
        <w:tc>
          <w:tcPr>
            <w:tcW w:w="9855" w:type="dxa"/>
            <w:gridSpan w:val="8"/>
          </w:tcPr>
          <w:p w14:paraId="6CA71A7D" w14:textId="77777777" w:rsidR="00566CB2" w:rsidRDefault="00566CB2" w:rsidP="00DF1BE9">
            <w:pPr>
              <w:jc w:val="both"/>
            </w:pPr>
          </w:p>
        </w:tc>
      </w:tr>
    </w:tbl>
    <w:p w14:paraId="3ACAC023" w14:textId="77777777" w:rsidR="00566CB2" w:rsidRDefault="00566CB2" w:rsidP="00566CB2"/>
    <w:p w14:paraId="0F39C766" w14:textId="77777777" w:rsidR="00566CB2" w:rsidRDefault="00566CB2" w:rsidP="00566CB2">
      <w:pPr>
        <w:spacing w:after="160" w:line="259" w:lineRule="auto"/>
      </w:pPr>
      <w:r>
        <w:br w:type="page"/>
      </w:r>
    </w:p>
    <w:p w14:paraId="36A34EE0"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0543A7F2" w14:textId="77777777" w:rsidTr="00DF1BE9">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215B168" w14:textId="77777777" w:rsidR="00566CB2" w:rsidRDefault="00566CB2" w:rsidP="00DF1BE9">
            <w:pPr>
              <w:jc w:val="both"/>
              <w:rPr>
                <w:b/>
                <w:sz w:val="28"/>
              </w:rPr>
            </w:pPr>
            <w:r>
              <w:br w:type="page"/>
            </w:r>
            <w:r>
              <w:rPr>
                <w:b/>
                <w:sz w:val="28"/>
              </w:rPr>
              <w:t>B-III – Charakteristika studijního předmětu</w:t>
            </w:r>
          </w:p>
        </w:tc>
      </w:tr>
      <w:tr w:rsidR="00566CB2" w14:paraId="38A2AABE" w14:textId="77777777" w:rsidTr="00DF1BE9">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F8E9521" w14:textId="77777777" w:rsidR="00566CB2" w:rsidRDefault="00566CB2" w:rsidP="00DF1BE9">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BFBDEE3" w14:textId="77777777" w:rsidR="00566CB2" w:rsidRDefault="00566CB2" w:rsidP="00DF1BE9">
            <w:pPr>
              <w:jc w:val="both"/>
              <w:rPr>
                <w:b/>
              </w:rPr>
            </w:pPr>
            <w:r>
              <w:rPr>
                <w:b/>
              </w:rPr>
              <w:t>Introduction to Academic Writting</w:t>
            </w:r>
          </w:p>
        </w:tc>
      </w:tr>
      <w:tr w:rsidR="00566CB2" w14:paraId="74E9DA9A"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7D13AA" w14:textId="77777777" w:rsidR="00566CB2" w:rsidRDefault="00566CB2" w:rsidP="00DF1BE9">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0683608" w14:textId="77777777" w:rsidR="00566CB2" w:rsidRDefault="00566CB2" w:rsidP="00DF1BE9">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ED7925" w14:textId="77777777" w:rsidR="00566CB2" w:rsidRDefault="00566CB2" w:rsidP="00DF1BE9">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94D48AD" w14:textId="77777777" w:rsidR="00566CB2" w:rsidRDefault="00566CB2" w:rsidP="00DF1BE9">
            <w:pPr>
              <w:jc w:val="both"/>
            </w:pPr>
            <w:r>
              <w:t>1/ZS</w:t>
            </w:r>
          </w:p>
        </w:tc>
      </w:tr>
      <w:tr w:rsidR="00566CB2" w14:paraId="262C9044"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44A45" w14:textId="77777777" w:rsidR="00566CB2" w:rsidRDefault="00566CB2" w:rsidP="00DF1BE9">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A520A83" w14:textId="77777777" w:rsidR="00566CB2" w:rsidRDefault="00566CB2" w:rsidP="00DF1BE9">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86A2E6F" w14:textId="77777777" w:rsidR="00566CB2" w:rsidRDefault="00566CB2" w:rsidP="00DF1BE9">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C845946" w14:textId="77777777" w:rsidR="00566CB2" w:rsidRDefault="00566CB2" w:rsidP="00DF1BE9">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C61C36D" w14:textId="77777777" w:rsidR="00566CB2" w:rsidRDefault="00566CB2" w:rsidP="00DF1BE9">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D92DCC7" w14:textId="77777777" w:rsidR="00566CB2" w:rsidRDefault="00566CB2" w:rsidP="00DF1BE9">
            <w:pPr>
              <w:jc w:val="both"/>
            </w:pPr>
            <w:r>
              <w:t>2</w:t>
            </w:r>
          </w:p>
        </w:tc>
      </w:tr>
      <w:tr w:rsidR="00566CB2" w14:paraId="0D9FDEFA"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A74F9B" w14:textId="77777777" w:rsidR="00566CB2" w:rsidRDefault="00566CB2" w:rsidP="00DF1BE9">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BA5AB0D" w14:textId="77777777" w:rsidR="00566CB2" w:rsidRDefault="00566CB2" w:rsidP="00DF1BE9">
            <w:pPr>
              <w:jc w:val="both"/>
            </w:pPr>
          </w:p>
        </w:tc>
      </w:tr>
      <w:tr w:rsidR="00566CB2" w14:paraId="142AE10A"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39DAB6" w14:textId="77777777" w:rsidR="00566CB2" w:rsidRDefault="00566CB2" w:rsidP="00DF1BE9">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B88534E" w14:textId="77777777" w:rsidR="00566CB2" w:rsidRDefault="00566CB2" w:rsidP="00DF1BE9">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7F0B359" w14:textId="77777777" w:rsidR="00566CB2" w:rsidRDefault="00566CB2" w:rsidP="00DF1BE9">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81D3944" w14:textId="77777777" w:rsidR="00566CB2" w:rsidRDefault="00566CB2" w:rsidP="00DF1BE9">
            <w:pPr>
              <w:jc w:val="both"/>
            </w:pPr>
            <w:r>
              <w:t>semináře</w:t>
            </w:r>
          </w:p>
        </w:tc>
      </w:tr>
      <w:tr w:rsidR="00566CB2" w14:paraId="23056FBC"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07EF82" w14:textId="77777777" w:rsidR="00566CB2" w:rsidRDefault="00566CB2" w:rsidP="00DF1BE9">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677C34E0" w14:textId="77777777" w:rsidR="00566CB2" w:rsidRDefault="00566CB2" w:rsidP="00DF1BE9">
            <w:pPr>
              <w:jc w:val="both"/>
            </w:pPr>
            <w:r>
              <w:t>Zápočet: zpracování textového dokumentu podle stanovených kritérií či vytvoření elektronické prezentace dle stanovených kritérií (bude zadáno na prvním semináři). Textový soubor musí být odevzdán vyučujícímu do konce semestru. V případě nutnosti bude vráceno na dopracování. Vše probíhá přes LMS Moodle.</w:t>
            </w:r>
          </w:p>
        </w:tc>
      </w:tr>
      <w:tr w:rsidR="00566CB2" w14:paraId="60E3DE9B" w14:textId="77777777" w:rsidTr="00DF1BE9">
        <w:trPr>
          <w:trHeight w:val="397"/>
        </w:trPr>
        <w:tc>
          <w:tcPr>
            <w:tcW w:w="9855" w:type="dxa"/>
            <w:gridSpan w:val="8"/>
            <w:tcBorders>
              <w:top w:val="nil"/>
              <w:left w:val="single" w:sz="4" w:space="0" w:color="auto"/>
              <w:bottom w:val="single" w:sz="4" w:space="0" w:color="auto"/>
              <w:right w:val="single" w:sz="4" w:space="0" w:color="auto"/>
            </w:tcBorders>
          </w:tcPr>
          <w:p w14:paraId="229C4A87" w14:textId="77777777" w:rsidR="00566CB2" w:rsidRDefault="00566CB2" w:rsidP="00DF1BE9">
            <w:pPr>
              <w:jc w:val="both"/>
            </w:pPr>
          </w:p>
        </w:tc>
      </w:tr>
      <w:tr w:rsidR="00566CB2" w14:paraId="3B321C52" w14:textId="77777777" w:rsidTr="00DF1BE9">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0DFB7AD" w14:textId="77777777" w:rsidR="00566CB2" w:rsidRDefault="00566CB2" w:rsidP="00DF1BE9">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419639BF" w14:textId="77777777" w:rsidR="00566CB2" w:rsidRDefault="00566CB2" w:rsidP="00DF1BE9">
            <w:pPr>
              <w:jc w:val="both"/>
            </w:pPr>
            <w:r>
              <w:t>doc. Ing. Zuzana Tučková, Ph.D.</w:t>
            </w:r>
          </w:p>
        </w:tc>
      </w:tr>
      <w:tr w:rsidR="00566CB2" w14:paraId="12B6E210" w14:textId="77777777" w:rsidTr="00DF1BE9">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C7537A8" w14:textId="77777777" w:rsidR="00566CB2" w:rsidRDefault="00566CB2" w:rsidP="00DF1BE9">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7E4CE8C" w14:textId="77777777" w:rsidR="00566CB2" w:rsidRDefault="00566CB2" w:rsidP="00DF1BE9">
            <w:pPr>
              <w:jc w:val="both"/>
            </w:pPr>
            <w:r>
              <w:t>Garant stanovuje obsah seminářů a dohlíží na jejich jednotné vedení.</w:t>
            </w:r>
          </w:p>
          <w:p w14:paraId="6FD49245" w14:textId="77777777" w:rsidR="00566CB2" w:rsidRDefault="00566CB2" w:rsidP="00DF1BE9">
            <w:pPr>
              <w:jc w:val="both"/>
            </w:pPr>
            <w:r>
              <w:t>Garant přímo vyučuje 100 % seminářů.</w:t>
            </w:r>
          </w:p>
          <w:p w14:paraId="48FC50DC" w14:textId="77777777" w:rsidR="00566CB2" w:rsidRDefault="00566CB2" w:rsidP="00DF1BE9">
            <w:pPr>
              <w:jc w:val="both"/>
            </w:pPr>
          </w:p>
        </w:tc>
      </w:tr>
      <w:tr w:rsidR="00566CB2" w14:paraId="590A3D38"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0B46FF" w14:textId="77777777" w:rsidR="00566CB2" w:rsidRDefault="00566CB2" w:rsidP="00DF1BE9">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04AF6D8C" w14:textId="77777777" w:rsidR="00566CB2" w:rsidRDefault="00566CB2" w:rsidP="00DF1BE9">
            <w:pPr>
              <w:jc w:val="both"/>
            </w:pPr>
            <w:r>
              <w:t>doc. Ing. Zuzana Tučková, Ph.D. – vede semináře (100 %)</w:t>
            </w:r>
          </w:p>
        </w:tc>
      </w:tr>
      <w:tr w:rsidR="00566CB2" w14:paraId="15993629" w14:textId="77777777" w:rsidTr="00DF1BE9">
        <w:trPr>
          <w:trHeight w:val="397"/>
        </w:trPr>
        <w:tc>
          <w:tcPr>
            <w:tcW w:w="9855" w:type="dxa"/>
            <w:gridSpan w:val="8"/>
            <w:tcBorders>
              <w:top w:val="nil"/>
              <w:left w:val="single" w:sz="4" w:space="0" w:color="auto"/>
              <w:bottom w:val="single" w:sz="4" w:space="0" w:color="auto"/>
              <w:right w:val="single" w:sz="4" w:space="0" w:color="auto"/>
            </w:tcBorders>
          </w:tcPr>
          <w:p w14:paraId="78DB715F" w14:textId="77777777" w:rsidR="00566CB2" w:rsidRDefault="00566CB2" w:rsidP="00DF1BE9">
            <w:pPr>
              <w:jc w:val="both"/>
            </w:pPr>
          </w:p>
        </w:tc>
      </w:tr>
      <w:tr w:rsidR="00566CB2" w14:paraId="5956B308"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BF850F" w14:textId="77777777" w:rsidR="00566CB2" w:rsidRDefault="00566CB2" w:rsidP="00DF1BE9">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B6052D7" w14:textId="77777777" w:rsidR="00566CB2" w:rsidRDefault="00566CB2" w:rsidP="00DF1BE9">
            <w:pPr>
              <w:jc w:val="both"/>
            </w:pPr>
          </w:p>
        </w:tc>
      </w:tr>
      <w:tr w:rsidR="00566CB2" w14:paraId="27FCEBC5" w14:textId="77777777" w:rsidTr="00DF1BE9">
        <w:trPr>
          <w:trHeight w:val="3938"/>
        </w:trPr>
        <w:tc>
          <w:tcPr>
            <w:tcW w:w="9855" w:type="dxa"/>
            <w:gridSpan w:val="8"/>
            <w:tcBorders>
              <w:top w:val="nil"/>
              <w:left w:val="single" w:sz="4" w:space="0" w:color="auto"/>
              <w:bottom w:val="single" w:sz="12" w:space="0" w:color="auto"/>
              <w:right w:val="single" w:sz="4" w:space="0" w:color="auto"/>
            </w:tcBorders>
          </w:tcPr>
          <w:p w14:paraId="6E1F2B32" w14:textId="77777777" w:rsidR="00566CB2" w:rsidRDefault="00566CB2" w:rsidP="00DF1BE9">
            <w:pPr>
              <w:jc w:val="both"/>
            </w:pPr>
            <w:r>
              <w:t>Seminář zaměřený na rozvoj základních dovedností důležitých pro tvorbu odborných textů různých žánrů, zejména esejí, studií, seminárních prací, a především závěrečných prací.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 Návštěva univerzitní knihovny ve Zlíně je nezbytnou součástí cvičení.</w:t>
            </w:r>
          </w:p>
          <w:p w14:paraId="3CC90F95" w14:textId="77777777" w:rsidR="00566CB2" w:rsidRDefault="00566CB2" w:rsidP="00DF1BE9">
            <w:pPr>
              <w:jc w:val="both"/>
            </w:pPr>
          </w:p>
          <w:p w14:paraId="086788B2" w14:textId="77777777" w:rsidR="00566CB2" w:rsidRDefault="00566CB2" w:rsidP="00DF1BE9">
            <w:pPr>
              <w:jc w:val="both"/>
            </w:pPr>
            <w:r>
              <w:t>Vyučovaná témata:</w:t>
            </w:r>
          </w:p>
          <w:p w14:paraId="06F3C5AC" w14:textId="77777777" w:rsidR="00566CB2" w:rsidRDefault="00566CB2" w:rsidP="00566CB2">
            <w:pPr>
              <w:pStyle w:val="Odstavecseseznamem"/>
              <w:numPr>
                <w:ilvl w:val="0"/>
                <w:numId w:val="23"/>
              </w:numPr>
            </w:pPr>
            <w:r>
              <w:t>Vymezení pojmu e-learning a jeho význam při studiu;</w:t>
            </w:r>
          </w:p>
          <w:p w14:paraId="50F30304" w14:textId="77777777" w:rsidR="00566CB2" w:rsidRDefault="00566CB2" w:rsidP="00566CB2">
            <w:pPr>
              <w:pStyle w:val="Odstavecseseznamem"/>
              <w:numPr>
                <w:ilvl w:val="0"/>
                <w:numId w:val="23"/>
              </w:numPr>
            </w:pPr>
            <w:r>
              <w:t>Obecné zásady při tvorbě textů;</w:t>
            </w:r>
          </w:p>
          <w:p w14:paraId="15C79EC0" w14:textId="77777777" w:rsidR="00566CB2" w:rsidRDefault="00566CB2" w:rsidP="00566CB2">
            <w:pPr>
              <w:pStyle w:val="Odstavecseseznamem"/>
              <w:numPr>
                <w:ilvl w:val="0"/>
                <w:numId w:val="23"/>
              </w:numPr>
            </w:pPr>
            <w:r>
              <w:t>Fáze tvorby textu (východiska, studium odborné literatury, osnova, samotný text a jeho struktura);</w:t>
            </w:r>
          </w:p>
          <w:p w14:paraId="2621ED9D" w14:textId="77777777" w:rsidR="00566CB2" w:rsidRDefault="00566CB2" w:rsidP="00566CB2">
            <w:pPr>
              <w:pStyle w:val="Odstavecseseznamem"/>
              <w:numPr>
                <w:ilvl w:val="0"/>
                <w:numId w:val="23"/>
              </w:numPr>
            </w:pPr>
            <w:r>
              <w:t>Formální náležitosti textů. Zásady citace v odborném textu;</w:t>
            </w:r>
          </w:p>
          <w:p w14:paraId="7EA56CE8" w14:textId="77777777" w:rsidR="00566CB2" w:rsidRDefault="00566CB2" w:rsidP="00566CB2">
            <w:pPr>
              <w:pStyle w:val="Odstavecseseznamem"/>
              <w:numPr>
                <w:ilvl w:val="0"/>
                <w:numId w:val="23"/>
              </w:numPr>
            </w:pPr>
            <w:r>
              <w:t>Metody oponentury a kritického hodnocení textů;</w:t>
            </w:r>
          </w:p>
          <w:p w14:paraId="2B500E6C" w14:textId="77777777" w:rsidR="00566CB2" w:rsidRDefault="00566CB2" w:rsidP="00566CB2">
            <w:pPr>
              <w:pStyle w:val="Odstavecseseznamem"/>
              <w:numPr>
                <w:ilvl w:val="0"/>
                <w:numId w:val="23"/>
              </w:numPr>
            </w:pPr>
            <w:r>
              <w:t>Sběr a zpracování materiálu (práce se sekundární literaturou);</w:t>
            </w:r>
          </w:p>
          <w:p w14:paraId="39460EBD" w14:textId="77777777" w:rsidR="00566CB2" w:rsidRDefault="00566CB2" w:rsidP="00566CB2">
            <w:pPr>
              <w:pStyle w:val="Odstavecseseznamem"/>
              <w:numPr>
                <w:ilvl w:val="0"/>
                <w:numId w:val="23"/>
              </w:numPr>
            </w:pPr>
            <w:r>
              <w:t>Etika odborné práce. Problematika plagiátorství.</w:t>
            </w:r>
          </w:p>
          <w:p w14:paraId="4FB049C4" w14:textId="77777777" w:rsidR="00566CB2" w:rsidRDefault="00566CB2" w:rsidP="00DF1BE9"/>
          <w:p w14:paraId="390ACDA1" w14:textId="77777777" w:rsidR="00566CB2" w:rsidRDefault="00566CB2" w:rsidP="00DF1BE9"/>
          <w:p w14:paraId="6E7F62C4" w14:textId="77777777" w:rsidR="00566CB2" w:rsidRDefault="00566CB2" w:rsidP="00DF1BE9"/>
        </w:tc>
      </w:tr>
      <w:tr w:rsidR="00566CB2" w14:paraId="47B4BF9E" w14:textId="77777777" w:rsidTr="00DF1BE9">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2CEDB411"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621BF4D" w14:textId="77777777" w:rsidR="00566CB2" w:rsidRDefault="00566CB2" w:rsidP="00DF1BE9">
            <w:pPr>
              <w:jc w:val="both"/>
            </w:pPr>
          </w:p>
        </w:tc>
      </w:tr>
      <w:tr w:rsidR="00566CB2" w14:paraId="58D98A45" w14:textId="77777777" w:rsidTr="00DF1BE9">
        <w:trPr>
          <w:trHeight w:val="1497"/>
        </w:trPr>
        <w:tc>
          <w:tcPr>
            <w:tcW w:w="9855" w:type="dxa"/>
            <w:gridSpan w:val="8"/>
            <w:tcBorders>
              <w:top w:val="nil"/>
              <w:left w:val="single" w:sz="4" w:space="0" w:color="auto"/>
              <w:bottom w:val="single" w:sz="2" w:space="0" w:color="auto"/>
              <w:right w:val="single" w:sz="4" w:space="0" w:color="auto"/>
            </w:tcBorders>
            <w:hideMark/>
          </w:tcPr>
          <w:p w14:paraId="7C27F7A5" w14:textId="77777777" w:rsidR="00566CB2" w:rsidRDefault="00566CB2" w:rsidP="00DF1BE9">
            <w:pPr>
              <w:jc w:val="both"/>
              <w:rPr>
                <w:b/>
              </w:rPr>
            </w:pPr>
            <w:r>
              <w:rPr>
                <w:b/>
              </w:rPr>
              <w:t>Povinná literatura:</w:t>
            </w:r>
          </w:p>
          <w:p w14:paraId="245480AF" w14:textId="77777777" w:rsidR="00566CB2" w:rsidRDefault="00566CB2" w:rsidP="00DF1BE9">
            <w:pPr>
              <w:jc w:val="both"/>
            </w:pPr>
            <w:r>
              <w:t>Citation standard ISO 690:2022 - Bibliographic citations</w:t>
            </w:r>
          </w:p>
        </w:tc>
      </w:tr>
      <w:tr w:rsidR="00566CB2" w14:paraId="3B061671"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2C9A6AF5" w14:textId="77777777" w:rsidR="00566CB2" w:rsidRDefault="00566CB2" w:rsidP="00DF1BE9">
            <w:pPr>
              <w:jc w:val="center"/>
              <w:rPr>
                <w:b/>
              </w:rPr>
            </w:pPr>
            <w:r>
              <w:rPr>
                <w:b/>
              </w:rPr>
              <w:t>Informace ke kombinované nebo distanční formě</w:t>
            </w:r>
          </w:p>
        </w:tc>
      </w:tr>
      <w:tr w:rsidR="00566CB2" w14:paraId="0709DAA1" w14:textId="77777777" w:rsidTr="00DF1BE9">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397B3EE" w14:textId="77777777" w:rsidR="00566CB2" w:rsidRDefault="00566CB2" w:rsidP="00DF1BE9">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1DDEAB39" w14:textId="77777777" w:rsidR="00566CB2" w:rsidRDefault="00566CB2" w:rsidP="00DF1BE9">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25B63A1" w14:textId="77777777" w:rsidR="00566CB2" w:rsidRDefault="00566CB2" w:rsidP="00DF1BE9">
            <w:pPr>
              <w:jc w:val="both"/>
              <w:rPr>
                <w:b/>
              </w:rPr>
            </w:pPr>
            <w:r>
              <w:rPr>
                <w:b/>
              </w:rPr>
              <w:t xml:space="preserve">hodin </w:t>
            </w:r>
          </w:p>
        </w:tc>
      </w:tr>
      <w:tr w:rsidR="00566CB2" w14:paraId="6022CDF3" w14:textId="77777777" w:rsidTr="00DF1BE9">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014FC61" w14:textId="77777777" w:rsidR="00566CB2" w:rsidRDefault="00566CB2" w:rsidP="00DF1BE9">
            <w:pPr>
              <w:jc w:val="both"/>
              <w:rPr>
                <w:b/>
              </w:rPr>
            </w:pPr>
            <w:r>
              <w:rPr>
                <w:b/>
              </w:rPr>
              <w:t>Informace o způsobu kontaktu s vyučujícím</w:t>
            </w:r>
          </w:p>
        </w:tc>
      </w:tr>
      <w:tr w:rsidR="00566CB2" w14:paraId="6C54C2B0" w14:textId="77777777" w:rsidTr="00DF1BE9">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3243C120" w14:textId="77777777" w:rsidR="00566CB2" w:rsidRDefault="00566CB2" w:rsidP="00DF1BE9">
            <w:pPr>
              <w:jc w:val="both"/>
            </w:pPr>
          </w:p>
        </w:tc>
      </w:tr>
    </w:tbl>
    <w:p w14:paraId="0ABDC085" w14:textId="77777777" w:rsidR="00566CB2" w:rsidRDefault="00566CB2" w:rsidP="00566CB2"/>
    <w:p w14:paraId="2C8F550E"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604DE2D9" w14:textId="77777777" w:rsidTr="00DF1BE9">
        <w:tc>
          <w:tcPr>
            <w:tcW w:w="9855" w:type="dxa"/>
            <w:gridSpan w:val="8"/>
            <w:tcBorders>
              <w:bottom w:val="double" w:sz="4" w:space="0" w:color="auto"/>
            </w:tcBorders>
            <w:shd w:val="clear" w:color="auto" w:fill="BDD6EE"/>
          </w:tcPr>
          <w:p w14:paraId="11BED068" w14:textId="77777777" w:rsidR="00566CB2" w:rsidRDefault="00566CB2" w:rsidP="00DF1BE9">
            <w:pPr>
              <w:jc w:val="both"/>
              <w:rPr>
                <w:b/>
                <w:sz w:val="28"/>
              </w:rPr>
            </w:pPr>
            <w:r>
              <w:br w:type="page"/>
            </w:r>
            <w:r>
              <w:rPr>
                <w:b/>
                <w:sz w:val="28"/>
              </w:rPr>
              <w:t>B-III – Charakteristika studijního předmětu</w:t>
            </w:r>
          </w:p>
        </w:tc>
      </w:tr>
      <w:tr w:rsidR="00566CB2" w:rsidRPr="00873C26" w14:paraId="58FC23D8" w14:textId="77777777" w:rsidTr="00DF1BE9">
        <w:tc>
          <w:tcPr>
            <w:tcW w:w="3086" w:type="dxa"/>
            <w:tcBorders>
              <w:top w:val="double" w:sz="4" w:space="0" w:color="auto"/>
            </w:tcBorders>
            <w:shd w:val="clear" w:color="auto" w:fill="F7CAAC"/>
          </w:tcPr>
          <w:p w14:paraId="27047A19"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71CCCDB2" w14:textId="77777777" w:rsidR="00566CB2" w:rsidRPr="00873C26" w:rsidRDefault="00566CB2" w:rsidP="00DF1BE9">
            <w:pPr>
              <w:jc w:val="both"/>
              <w:rPr>
                <w:b/>
              </w:rPr>
            </w:pPr>
            <w:r>
              <w:rPr>
                <w:b/>
              </w:rPr>
              <w:t>Introduction to Logistics</w:t>
            </w:r>
          </w:p>
        </w:tc>
      </w:tr>
      <w:tr w:rsidR="00566CB2" w14:paraId="62B4FD0D" w14:textId="77777777" w:rsidTr="00DF1BE9">
        <w:tc>
          <w:tcPr>
            <w:tcW w:w="3086" w:type="dxa"/>
            <w:shd w:val="clear" w:color="auto" w:fill="F7CAAC"/>
          </w:tcPr>
          <w:p w14:paraId="5BF7EAD0" w14:textId="77777777" w:rsidR="00566CB2" w:rsidRDefault="00566CB2" w:rsidP="00DF1BE9">
            <w:pPr>
              <w:jc w:val="both"/>
              <w:rPr>
                <w:b/>
              </w:rPr>
            </w:pPr>
            <w:r>
              <w:rPr>
                <w:b/>
              </w:rPr>
              <w:t>Typ předmětu</w:t>
            </w:r>
          </w:p>
        </w:tc>
        <w:tc>
          <w:tcPr>
            <w:tcW w:w="3406" w:type="dxa"/>
            <w:gridSpan w:val="4"/>
          </w:tcPr>
          <w:p w14:paraId="50F80321" w14:textId="77777777" w:rsidR="00566CB2" w:rsidRDefault="00566CB2" w:rsidP="00DF1BE9">
            <w:pPr>
              <w:jc w:val="both"/>
            </w:pPr>
            <w:r>
              <w:t>povinný</w:t>
            </w:r>
          </w:p>
        </w:tc>
        <w:tc>
          <w:tcPr>
            <w:tcW w:w="2695" w:type="dxa"/>
            <w:gridSpan w:val="2"/>
            <w:shd w:val="clear" w:color="auto" w:fill="F7CAAC"/>
          </w:tcPr>
          <w:p w14:paraId="559CF376" w14:textId="77777777" w:rsidR="00566CB2" w:rsidRDefault="00566CB2" w:rsidP="00DF1BE9">
            <w:pPr>
              <w:jc w:val="both"/>
            </w:pPr>
            <w:r>
              <w:rPr>
                <w:b/>
              </w:rPr>
              <w:t>doporučený ročník / semestr</w:t>
            </w:r>
          </w:p>
        </w:tc>
        <w:tc>
          <w:tcPr>
            <w:tcW w:w="668" w:type="dxa"/>
          </w:tcPr>
          <w:p w14:paraId="0134D3FB" w14:textId="77777777" w:rsidR="00566CB2" w:rsidRDefault="00566CB2" w:rsidP="00DF1BE9">
            <w:pPr>
              <w:jc w:val="both"/>
            </w:pPr>
            <w:r>
              <w:t>2/ZS</w:t>
            </w:r>
          </w:p>
        </w:tc>
      </w:tr>
      <w:tr w:rsidR="00566CB2" w14:paraId="123F244B" w14:textId="77777777" w:rsidTr="00DF1BE9">
        <w:tc>
          <w:tcPr>
            <w:tcW w:w="3086" w:type="dxa"/>
            <w:shd w:val="clear" w:color="auto" w:fill="F7CAAC"/>
          </w:tcPr>
          <w:p w14:paraId="545CD6C1" w14:textId="77777777" w:rsidR="00566CB2" w:rsidRDefault="00566CB2" w:rsidP="00DF1BE9">
            <w:pPr>
              <w:jc w:val="both"/>
              <w:rPr>
                <w:b/>
              </w:rPr>
            </w:pPr>
            <w:r>
              <w:rPr>
                <w:b/>
              </w:rPr>
              <w:t>Rozsah studijního předmětu</w:t>
            </w:r>
          </w:p>
        </w:tc>
        <w:tc>
          <w:tcPr>
            <w:tcW w:w="1701" w:type="dxa"/>
            <w:gridSpan w:val="2"/>
          </w:tcPr>
          <w:p w14:paraId="08A79929" w14:textId="77777777" w:rsidR="00566CB2" w:rsidRDefault="00566CB2" w:rsidP="00DF1BE9">
            <w:pPr>
              <w:jc w:val="both"/>
            </w:pPr>
            <w:r>
              <w:t>14p + 28s</w:t>
            </w:r>
          </w:p>
        </w:tc>
        <w:tc>
          <w:tcPr>
            <w:tcW w:w="889" w:type="dxa"/>
            <w:shd w:val="clear" w:color="auto" w:fill="F7CAAC"/>
          </w:tcPr>
          <w:p w14:paraId="20AB74B7" w14:textId="77777777" w:rsidR="00566CB2" w:rsidRDefault="00566CB2" w:rsidP="00DF1BE9">
            <w:pPr>
              <w:jc w:val="both"/>
              <w:rPr>
                <w:b/>
              </w:rPr>
            </w:pPr>
            <w:r>
              <w:rPr>
                <w:b/>
              </w:rPr>
              <w:t xml:space="preserve">hod. </w:t>
            </w:r>
          </w:p>
        </w:tc>
        <w:tc>
          <w:tcPr>
            <w:tcW w:w="816" w:type="dxa"/>
          </w:tcPr>
          <w:p w14:paraId="6CA95A82" w14:textId="77777777" w:rsidR="00566CB2" w:rsidRDefault="00566CB2" w:rsidP="00DF1BE9">
            <w:pPr>
              <w:jc w:val="both"/>
            </w:pPr>
            <w:r>
              <w:t>42</w:t>
            </w:r>
          </w:p>
        </w:tc>
        <w:tc>
          <w:tcPr>
            <w:tcW w:w="2156" w:type="dxa"/>
            <w:shd w:val="clear" w:color="auto" w:fill="F7CAAC"/>
          </w:tcPr>
          <w:p w14:paraId="380218C0" w14:textId="77777777" w:rsidR="00566CB2" w:rsidRDefault="00566CB2" w:rsidP="00DF1BE9">
            <w:pPr>
              <w:jc w:val="both"/>
              <w:rPr>
                <w:b/>
              </w:rPr>
            </w:pPr>
            <w:r>
              <w:rPr>
                <w:b/>
              </w:rPr>
              <w:t>kreditů</w:t>
            </w:r>
          </w:p>
        </w:tc>
        <w:tc>
          <w:tcPr>
            <w:tcW w:w="1207" w:type="dxa"/>
            <w:gridSpan w:val="2"/>
          </w:tcPr>
          <w:p w14:paraId="437C4A67" w14:textId="77777777" w:rsidR="00566CB2" w:rsidRDefault="00566CB2" w:rsidP="00DF1BE9">
            <w:pPr>
              <w:jc w:val="both"/>
            </w:pPr>
            <w:r>
              <w:t>4</w:t>
            </w:r>
          </w:p>
        </w:tc>
      </w:tr>
      <w:tr w:rsidR="00566CB2" w14:paraId="17E18109" w14:textId="77777777" w:rsidTr="00DF1BE9">
        <w:tc>
          <w:tcPr>
            <w:tcW w:w="3086" w:type="dxa"/>
            <w:shd w:val="clear" w:color="auto" w:fill="F7CAAC"/>
          </w:tcPr>
          <w:p w14:paraId="1B6000AE" w14:textId="77777777" w:rsidR="00566CB2" w:rsidRDefault="00566CB2" w:rsidP="00DF1BE9">
            <w:pPr>
              <w:jc w:val="both"/>
              <w:rPr>
                <w:b/>
                <w:sz w:val="22"/>
              </w:rPr>
            </w:pPr>
            <w:r>
              <w:rPr>
                <w:b/>
              </w:rPr>
              <w:t>Prerekvizity, korekvizity, ekvivalence</w:t>
            </w:r>
          </w:p>
        </w:tc>
        <w:tc>
          <w:tcPr>
            <w:tcW w:w="6769" w:type="dxa"/>
            <w:gridSpan w:val="7"/>
          </w:tcPr>
          <w:p w14:paraId="4D06C5DD" w14:textId="77777777" w:rsidR="00566CB2" w:rsidRDefault="00566CB2" w:rsidP="00DF1BE9">
            <w:pPr>
              <w:jc w:val="both"/>
            </w:pPr>
          </w:p>
        </w:tc>
      </w:tr>
      <w:tr w:rsidR="00566CB2" w14:paraId="12DB97CE" w14:textId="77777777" w:rsidTr="00DF1BE9">
        <w:tc>
          <w:tcPr>
            <w:tcW w:w="3086" w:type="dxa"/>
            <w:shd w:val="clear" w:color="auto" w:fill="F7CAAC"/>
          </w:tcPr>
          <w:p w14:paraId="411FF044" w14:textId="77777777" w:rsidR="00566CB2" w:rsidRDefault="00566CB2" w:rsidP="00DF1BE9">
            <w:pPr>
              <w:jc w:val="both"/>
              <w:rPr>
                <w:b/>
              </w:rPr>
            </w:pPr>
            <w:r>
              <w:rPr>
                <w:b/>
              </w:rPr>
              <w:t>Způsob ověření studijních výsledků</w:t>
            </w:r>
          </w:p>
        </w:tc>
        <w:tc>
          <w:tcPr>
            <w:tcW w:w="3406" w:type="dxa"/>
            <w:gridSpan w:val="4"/>
          </w:tcPr>
          <w:p w14:paraId="01512AD0" w14:textId="77777777" w:rsidR="00566CB2" w:rsidRDefault="00566CB2" w:rsidP="00DF1BE9">
            <w:pPr>
              <w:jc w:val="both"/>
            </w:pPr>
            <w:r>
              <w:t>zápočet a zkouška</w:t>
            </w:r>
          </w:p>
        </w:tc>
        <w:tc>
          <w:tcPr>
            <w:tcW w:w="2156" w:type="dxa"/>
            <w:shd w:val="clear" w:color="auto" w:fill="F7CAAC"/>
          </w:tcPr>
          <w:p w14:paraId="21E41354" w14:textId="77777777" w:rsidR="00566CB2" w:rsidRDefault="00566CB2" w:rsidP="00DF1BE9">
            <w:pPr>
              <w:jc w:val="both"/>
              <w:rPr>
                <w:b/>
              </w:rPr>
            </w:pPr>
            <w:r>
              <w:rPr>
                <w:b/>
              </w:rPr>
              <w:t>Forma výuky</w:t>
            </w:r>
          </w:p>
        </w:tc>
        <w:tc>
          <w:tcPr>
            <w:tcW w:w="1207" w:type="dxa"/>
            <w:gridSpan w:val="2"/>
          </w:tcPr>
          <w:p w14:paraId="45C645F9" w14:textId="77777777" w:rsidR="00566CB2" w:rsidRDefault="00566CB2" w:rsidP="00DF1BE9">
            <w:pPr>
              <w:jc w:val="both"/>
            </w:pPr>
            <w:r>
              <w:t>přednášky</w:t>
            </w:r>
          </w:p>
          <w:p w14:paraId="6277393C" w14:textId="77777777" w:rsidR="00566CB2" w:rsidRDefault="00566CB2" w:rsidP="00DF1BE9">
            <w:pPr>
              <w:jc w:val="both"/>
            </w:pPr>
            <w:r>
              <w:t>semináře</w:t>
            </w:r>
          </w:p>
        </w:tc>
      </w:tr>
      <w:tr w:rsidR="00566CB2" w14:paraId="2B33CCF8" w14:textId="77777777" w:rsidTr="00DF1BE9">
        <w:tc>
          <w:tcPr>
            <w:tcW w:w="3086" w:type="dxa"/>
            <w:shd w:val="clear" w:color="auto" w:fill="F7CAAC"/>
          </w:tcPr>
          <w:p w14:paraId="0D5B679F"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06A2F191" w14:textId="77777777" w:rsidR="00566CB2" w:rsidRDefault="00566CB2" w:rsidP="00DF1BE9">
            <w:pPr>
              <w:jc w:val="both"/>
            </w:pPr>
            <w:r>
              <w:t>Zápočet: aktivní účast na nejméně 80 % seminářů</w:t>
            </w:r>
          </w:p>
          <w:p w14:paraId="341A00FF" w14:textId="77777777" w:rsidR="00566CB2" w:rsidRDefault="00566CB2" w:rsidP="00DF1BE9">
            <w:pPr>
              <w:jc w:val="both"/>
            </w:pPr>
          </w:p>
          <w:p w14:paraId="64A50EC0" w14:textId="77777777" w:rsidR="00566CB2" w:rsidRDefault="00566CB2" w:rsidP="00DF1BE9">
            <w:pPr>
              <w:jc w:val="both"/>
            </w:pPr>
            <w:r>
              <w:t xml:space="preserve">Zkouška: písemný test </w:t>
            </w:r>
          </w:p>
        </w:tc>
      </w:tr>
      <w:tr w:rsidR="00566CB2" w14:paraId="42F8A952" w14:textId="77777777" w:rsidTr="00DF1BE9">
        <w:trPr>
          <w:trHeight w:val="397"/>
        </w:trPr>
        <w:tc>
          <w:tcPr>
            <w:tcW w:w="9855" w:type="dxa"/>
            <w:gridSpan w:val="8"/>
            <w:tcBorders>
              <w:top w:val="nil"/>
            </w:tcBorders>
          </w:tcPr>
          <w:p w14:paraId="7D4B0B2D" w14:textId="77777777" w:rsidR="00566CB2" w:rsidRDefault="00566CB2" w:rsidP="00DF1BE9">
            <w:pPr>
              <w:jc w:val="both"/>
            </w:pPr>
          </w:p>
        </w:tc>
      </w:tr>
      <w:tr w:rsidR="00566CB2" w14:paraId="441FEA7F" w14:textId="77777777" w:rsidTr="00DF1BE9">
        <w:trPr>
          <w:trHeight w:val="197"/>
        </w:trPr>
        <w:tc>
          <w:tcPr>
            <w:tcW w:w="3086" w:type="dxa"/>
            <w:tcBorders>
              <w:top w:val="nil"/>
            </w:tcBorders>
            <w:shd w:val="clear" w:color="auto" w:fill="F7CAAC"/>
          </w:tcPr>
          <w:p w14:paraId="58847EE3" w14:textId="77777777" w:rsidR="00566CB2" w:rsidRDefault="00566CB2" w:rsidP="00DF1BE9">
            <w:pPr>
              <w:jc w:val="both"/>
              <w:rPr>
                <w:b/>
              </w:rPr>
            </w:pPr>
            <w:r>
              <w:rPr>
                <w:b/>
              </w:rPr>
              <w:t>Garant předmětu</w:t>
            </w:r>
          </w:p>
        </w:tc>
        <w:tc>
          <w:tcPr>
            <w:tcW w:w="6769" w:type="dxa"/>
            <w:gridSpan w:val="7"/>
            <w:tcBorders>
              <w:top w:val="nil"/>
            </w:tcBorders>
          </w:tcPr>
          <w:p w14:paraId="6E04AAF8" w14:textId="77777777" w:rsidR="00566CB2" w:rsidRDefault="00566CB2" w:rsidP="00DF1BE9">
            <w:pPr>
              <w:jc w:val="both"/>
            </w:pPr>
            <w:r>
              <w:t>Ing. Leo Tvrdoň, Ph.D., ALog.</w:t>
            </w:r>
          </w:p>
        </w:tc>
      </w:tr>
      <w:tr w:rsidR="00566CB2" w14:paraId="052418FB" w14:textId="77777777" w:rsidTr="00DF1BE9">
        <w:trPr>
          <w:trHeight w:val="243"/>
        </w:trPr>
        <w:tc>
          <w:tcPr>
            <w:tcW w:w="3086" w:type="dxa"/>
            <w:tcBorders>
              <w:top w:val="nil"/>
            </w:tcBorders>
            <w:shd w:val="clear" w:color="auto" w:fill="F7CAAC"/>
          </w:tcPr>
          <w:p w14:paraId="1773F476" w14:textId="77777777" w:rsidR="00566CB2" w:rsidRDefault="00566CB2" w:rsidP="00DF1BE9">
            <w:pPr>
              <w:jc w:val="both"/>
              <w:rPr>
                <w:b/>
              </w:rPr>
            </w:pPr>
            <w:r>
              <w:rPr>
                <w:b/>
              </w:rPr>
              <w:t>Zapojení garanta do výuky předmětu</w:t>
            </w:r>
          </w:p>
        </w:tc>
        <w:tc>
          <w:tcPr>
            <w:tcW w:w="6769" w:type="dxa"/>
            <w:gridSpan w:val="7"/>
            <w:tcBorders>
              <w:top w:val="nil"/>
            </w:tcBorders>
          </w:tcPr>
          <w:p w14:paraId="5676230A" w14:textId="77777777" w:rsidR="00566CB2" w:rsidRDefault="00566CB2" w:rsidP="00DF1BE9">
            <w:pPr>
              <w:jc w:val="both"/>
            </w:pPr>
            <w:r>
              <w:t>Garant stanovuje obsah přednášek a cvičení a dohlíží na jejich jednotné vedení.</w:t>
            </w:r>
          </w:p>
          <w:p w14:paraId="0D2B1E1D" w14:textId="77777777" w:rsidR="00566CB2" w:rsidRDefault="00566CB2" w:rsidP="00DF1BE9">
            <w:pPr>
              <w:jc w:val="both"/>
            </w:pPr>
            <w:r>
              <w:t>Garant přímo vyučuje 100 % přednášek.</w:t>
            </w:r>
          </w:p>
          <w:p w14:paraId="4A2EEC17" w14:textId="77777777" w:rsidR="00566CB2" w:rsidRDefault="00566CB2" w:rsidP="00DF1BE9">
            <w:pPr>
              <w:jc w:val="both"/>
            </w:pPr>
          </w:p>
        </w:tc>
      </w:tr>
      <w:tr w:rsidR="00566CB2" w14:paraId="6E07902C" w14:textId="77777777" w:rsidTr="00DF1BE9">
        <w:tc>
          <w:tcPr>
            <w:tcW w:w="3086" w:type="dxa"/>
            <w:shd w:val="clear" w:color="auto" w:fill="F7CAAC"/>
          </w:tcPr>
          <w:p w14:paraId="54DF1ADE" w14:textId="77777777" w:rsidR="00566CB2" w:rsidRDefault="00566CB2" w:rsidP="00DF1BE9">
            <w:pPr>
              <w:jc w:val="both"/>
              <w:rPr>
                <w:b/>
              </w:rPr>
            </w:pPr>
            <w:r>
              <w:rPr>
                <w:b/>
              </w:rPr>
              <w:t>Vyučující</w:t>
            </w:r>
          </w:p>
        </w:tc>
        <w:tc>
          <w:tcPr>
            <w:tcW w:w="6769" w:type="dxa"/>
            <w:gridSpan w:val="7"/>
            <w:tcBorders>
              <w:bottom w:val="nil"/>
            </w:tcBorders>
          </w:tcPr>
          <w:p w14:paraId="0E168DA5" w14:textId="77777777" w:rsidR="00566CB2" w:rsidRDefault="00566CB2" w:rsidP="00DF1BE9">
            <w:pPr>
              <w:jc w:val="both"/>
            </w:pPr>
            <w:r w:rsidRPr="004665BB">
              <w:t>Ing. Leo Tvrdoň, Ph.D., A</w:t>
            </w:r>
            <w:r>
              <w:t>L</w:t>
            </w:r>
            <w:r w:rsidRPr="004665BB">
              <w:t>og.</w:t>
            </w:r>
            <w:r>
              <w:t xml:space="preserve"> – přednášející (100 %)</w:t>
            </w:r>
          </w:p>
          <w:p w14:paraId="1244A200" w14:textId="77777777" w:rsidR="00566CB2" w:rsidRDefault="00566CB2" w:rsidP="00DF1BE9">
            <w:pPr>
              <w:jc w:val="both"/>
            </w:pPr>
            <w:r>
              <w:t>Mgr. Kamil Peterek, PhD. –  vede semináře (100 %)</w:t>
            </w:r>
          </w:p>
        </w:tc>
      </w:tr>
      <w:tr w:rsidR="00566CB2" w14:paraId="3F2297E1" w14:textId="77777777" w:rsidTr="00DF1BE9">
        <w:trPr>
          <w:trHeight w:val="397"/>
        </w:trPr>
        <w:tc>
          <w:tcPr>
            <w:tcW w:w="9855" w:type="dxa"/>
            <w:gridSpan w:val="8"/>
            <w:tcBorders>
              <w:top w:val="nil"/>
            </w:tcBorders>
          </w:tcPr>
          <w:p w14:paraId="3332CE56" w14:textId="77777777" w:rsidR="00566CB2" w:rsidRDefault="00566CB2" w:rsidP="00DF1BE9">
            <w:pPr>
              <w:jc w:val="both"/>
            </w:pPr>
          </w:p>
        </w:tc>
      </w:tr>
      <w:tr w:rsidR="00566CB2" w14:paraId="1E258FFD" w14:textId="77777777" w:rsidTr="00DF1BE9">
        <w:tc>
          <w:tcPr>
            <w:tcW w:w="3086" w:type="dxa"/>
            <w:shd w:val="clear" w:color="auto" w:fill="F7CAAC"/>
          </w:tcPr>
          <w:p w14:paraId="2D295606" w14:textId="77777777" w:rsidR="00566CB2" w:rsidRDefault="00566CB2" w:rsidP="00DF1BE9">
            <w:pPr>
              <w:jc w:val="both"/>
              <w:rPr>
                <w:b/>
              </w:rPr>
            </w:pPr>
            <w:r>
              <w:rPr>
                <w:b/>
              </w:rPr>
              <w:t>Stručná anotace předmětu</w:t>
            </w:r>
          </w:p>
        </w:tc>
        <w:tc>
          <w:tcPr>
            <w:tcW w:w="6769" w:type="dxa"/>
            <w:gridSpan w:val="7"/>
            <w:tcBorders>
              <w:bottom w:val="nil"/>
            </w:tcBorders>
          </w:tcPr>
          <w:p w14:paraId="25D6025E" w14:textId="77777777" w:rsidR="00566CB2" w:rsidRDefault="00566CB2" w:rsidP="00DF1BE9">
            <w:pPr>
              <w:jc w:val="both"/>
            </w:pPr>
          </w:p>
        </w:tc>
      </w:tr>
      <w:tr w:rsidR="00566CB2" w14:paraId="2C231949" w14:textId="77777777" w:rsidTr="00DF1BE9">
        <w:trPr>
          <w:trHeight w:val="3938"/>
        </w:trPr>
        <w:tc>
          <w:tcPr>
            <w:tcW w:w="9855" w:type="dxa"/>
            <w:gridSpan w:val="8"/>
            <w:tcBorders>
              <w:top w:val="nil"/>
              <w:bottom w:val="single" w:sz="12" w:space="0" w:color="auto"/>
            </w:tcBorders>
          </w:tcPr>
          <w:p w14:paraId="2211AD76" w14:textId="77777777" w:rsidR="00566CB2" w:rsidRPr="00254F3D" w:rsidRDefault="00566CB2" w:rsidP="00DF1BE9">
            <w:pPr>
              <w:jc w:val="both"/>
            </w:pPr>
            <w:r w:rsidRPr="00254F3D">
              <w:t>Cílem předmětu je seznámit studenty se základními pojmy v oblasti logistiky a specifiky aplikace logistických principů v různých hospodářských odvětvích. Studenti se seznámí s moderními koncepty logistiky orientované na plánování, realizaci a efektivní řízení dopředných a zpětných toků, informací a hodnot od místa původu do místa spotřeby tak, aby</w:t>
            </w:r>
            <w:r>
              <w:t> </w:t>
            </w:r>
            <w:r w:rsidRPr="00254F3D">
              <w:t>byly splněny požadavky zákazníka. Dále pak i s problematikou logistiky skladování a manipulace, dopravy a</w:t>
            </w:r>
            <w:r>
              <w:t> </w:t>
            </w:r>
            <w:r w:rsidRPr="00254F3D">
              <w:t>distribuce. Prohlubuje a syntetizuje znalosti z oblasti organizování a řízení procesů, a to včetně řízení rizik v logistice.</w:t>
            </w:r>
          </w:p>
          <w:p w14:paraId="1B384576" w14:textId="77777777" w:rsidR="00566CB2" w:rsidRPr="00254F3D" w:rsidRDefault="00566CB2" w:rsidP="00DF1BE9">
            <w:pPr>
              <w:jc w:val="both"/>
            </w:pPr>
          </w:p>
          <w:p w14:paraId="58CD7F2E" w14:textId="77777777" w:rsidR="00566CB2" w:rsidRPr="00254F3D" w:rsidRDefault="00566CB2" w:rsidP="00DF1BE9">
            <w:pPr>
              <w:jc w:val="both"/>
            </w:pPr>
            <w:r w:rsidRPr="00254F3D">
              <w:t>Vyučovaná témata:</w:t>
            </w:r>
          </w:p>
          <w:p w14:paraId="5E94F435" w14:textId="77777777" w:rsidR="00566CB2" w:rsidRPr="00254F3D" w:rsidRDefault="00566CB2" w:rsidP="00566CB2">
            <w:pPr>
              <w:pStyle w:val="Odstavecseseznamem"/>
              <w:numPr>
                <w:ilvl w:val="0"/>
                <w:numId w:val="22"/>
              </w:numPr>
              <w:jc w:val="both"/>
            </w:pPr>
            <w:r w:rsidRPr="00254F3D">
              <w:t>Základní pojmy logistiky, logistické ukazatele, ekonomika logistiky;</w:t>
            </w:r>
          </w:p>
          <w:p w14:paraId="13696FB2" w14:textId="77777777" w:rsidR="00566CB2" w:rsidRPr="00254F3D" w:rsidRDefault="00566CB2" w:rsidP="00566CB2">
            <w:pPr>
              <w:pStyle w:val="Odstavecseseznamem"/>
              <w:numPr>
                <w:ilvl w:val="0"/>
                <w:numId w:val="22"/>
              </w:numPr>
              <w:jc w:val="both"/>
            </w:pPr>
            <w:r w:rsidRPr="00254F3D">
              <w:t>Průběžná doba, nástroje pro plánování průběžné doby;</w:t>
            </w:r>
          </w:p>
          <w:p w14:paraId="4EEEBC5B" w14:textId="77777777" w:rsidR="00566CB2" w:rsidRPr="00254F3D" w:rsidRDefault="00566CB2" w:rsidP="00566CB2">
            <w:pPr>
              <w:pStyle w:val="Odstavecseseznamem"/>
              <w:numPr>
                <w:ilvl w:val="0"/>
                <w:numId w:val="22"/>
              </w:numPr>
              <w:jc w:val="both"/>
            </w:pPr>
            <w:r w:rsidRPr="00254F3D">
              <w:t>Normování spotřeby materiálu a času, kapacita;</w:t>
            </w:r>
          </w:p>
          <w:p w14:paraId="37BCCDD8" w14:textId="77777777" w:rsidR="00566CB2" w:rsidRPr="00254F3D" w:rsidRDefault="00566CB2" w:rsidP="00566CB2">
            <w:pPr>
              <w:pStyle w:val="Odstavecseseznamem"/>
              <w:numPr>
                <w:ilvl w:val="0"/>
                <w:numId w:val="22"/>
              </w:numPr>
              <w:jc w:val="both"/>
            </w:pPr>
            <w:r w:rsidRPr="00254F3D">
              <w:t>Řízení toků, analýza zásob;</w:t>
            </w:r>
          </w:p>
          <w:p w14:paraId="6131A8B0" w14:textId="77777777" w:rsidR="00566CB2" w:rsidRPr="00254F3D" w:rsidRDefault="00566CB2" w:rsidP="00566CB2">
            <w:pPr>
              <w:pStyle w:val="Odstavecseseznamem"/>
              <w:numPr>
                <w:ilvl w:val="0"/>
                <w:numId w:val="22"/>
              </w:numPr>
              <w:jc w:val="both"/>
            </w:pPr>
            <w:r w:rsidRPr="00254F3D">
              <w:t>Stanovení velikosti dávek;</w:t>
            </w:r>
          </w:p>
          <w:p w14:paraId="4921643E" w14:textId="77777777" w:rsidR="00566CB2" w:rsidRPr="00254F3D" w:rsidRDefault="00566CB2" w:rsidP="00566CB2">
            <w:pPr>
              <w:pStyle w:val="Odstavecseseznamem"/>
              <w:numPr>
                <w:ilvl w:val="0"/>
                <w:numId w:val="22"/>
              </w:numPr>
              <w:jc w:val="both"/>
            </w:pPr>
            <w:r w:rsidRPr="00254F3D">
              <w:t>Logistika nákupu;</w:t>
            </w:r>
          </w:p>
          <w:p w14:paraId="210F857A" w14:textId="77777777" w:rsidR="00566CB2" w:rsidRPr="00254F3D" w:rsidRDefault="00566CB2" w:rsidP="00566CB2">
            <w:pPr>
              <w:pStyle w:val="Odstavecseseznamem"/>
              <w:numPr>
                <w:ilvl w:val="0"/>
                <w:numId w:val="22"/>
              </w:numPr>
              <w:jc w:val="both"/>
            </w:pPr>
            <w:r w:rsidRPr="00254F3D">
              <w:t>Plánování materiálových potřeb, predikce poptávky;</w:t>
            </w:r>
          </w:p>
          <w:p w14:paraId="6B8062D3" w14:textId="77777777" w:rsidR="00566CB2" w:rsidRPr="00254F3D" w:rsidRDefault="00566CB2" w:rsidP="00566CB2">
            <w:pPr>
              <w:pStyle w:val="Odstavecseseznamem"/>
              <w:numPr>
                <w:ilvl w:val="0"/>
                <w:numId w:val="22"/>
              </w:numPr>
              <w:jc w:val="both"/>
            </w:pPr>
            <w:r w:rsidRPr="00254F3D">
              <w:t>Předvýrobní příprava, plánování a řízení výroby;</w:t>
            </w:r>
          </w:p>
          <w:p w14:paraId="375C19C3" w14:textId="77777777" w:rsidR="00566CB2" w:rsidRPr="00254F3D" w:rsidRDefault="00566CB2" w:rsidP="00566CB2">
            <w:pPr>
              <w:pStyle w:val="Odstavecseseznamem"/>
              <w:numPr>
                <w:ilvl w:val="0"/>
                <w:numId w:val="22"/>
              </w:numPr>
              <w:jc w:val="both"/>
            </w:pPr>
            <w:r w:rsidRPr="00254F3D">
              <w:t>Teorie omezení a její využití v logistice;</w:t>
            </w:r>
          </w:p>
          <w:p w14:paraId="635510E6" w14:textId="77777777" w:rsidR="00566CB2" w:rsidRPr="00254F3D" w:rsidRDefault="00566CB2" w:rsidP="00566CB2">
            <w:pPr>
              <w:pStyle w:val="Odstavecseseznamem"/>
              <w:numPr>
                <w:ilvl w:val="0"/>
                <w:numId w:val="22"/>
              </w:numPr>
              <w:jc w:val="both"/>
            </w:pPr>
            <w:r w:rsidRPr="00254F3D">
              <w:t>Logistika skladování a manipulace;</w:t>
            </w:r>
          </w:p>
          <w:p w14:paraId="51763732" w14:textId="77777777" w:rsidR="00566CB2" w:rsidRPr="00254F3D" w:rsidRDefault="00566CB2" w:rsidP="00566CB2">
            <w:pPr>
              <w:pStyle w:val="Odstavecseseznamem"/>
              <w:numPr>
                <w:ilvl w:val="0"/>
                <w:numId w:val="22"/>
              </w:numPr>
              <w:jc w:val="both"/>
            </w:pPr>
            <w:r w:rsidRPr="00254F3D">
              <w:t>Doprava, logistika distribuce;</w:t>
            </w:r>
          </w:p>
          <w:p w14:paraId="3F306BBB" w14:textId="77777777" w:rsidR="00566CB2" w:rsidRPr="00254F3D" w:rsidRDefault="00566CB2" w:rsidP="00566CB2">
            <w:pPr>
              <w:pStyle w:val="Odstavecseseznamem"/>
              <w:numPr>
                <w:ilvl w:val="0"/>
                <w:numId w:val="22"/>
              </w:numPr>
              <w:jc w:val="both"/>
            </w:pPr>
            <w:r w:rsidRPr="00254F3D">
              <w:t>Úroveň logistických služeb, služby zákazníkům;</w:t>
            </w:r>
          </w:p>
          <w:p w14:paraId="3FA1B45C" w14:textId="77777777" w:rsidR="00566CB2" w:rsidRPr="00254F3D" w:rsidRDefault="00566CB2" w:rsidP="00566CB2">
            <w:pPr>
              <w:pStyle w:val="Odstavecseseznamem"/>
              <w:numPr>
                <w:ilvl w:val="0"/>
                <w:numId w:val="22"/>
              </w:numPr>
              <w:jc w:val="both"/>
            </w:pPr>
            <w:r w:rsidRPr="00254F3D">
              <w:t>Koncepce štíhlosti;</w:t>
            </w:r>
          </w:p>
          <w:p w14:paraId="3990F594" w14:textId="77777777" w:rsidR="00566CB2" w:rsidRPr="00254F3D" w:rsidRDefault="00566CB2" w:rsidP="00566CB2">
            <w:pPr>
              <w:pStyle w:val="Odstavecseseznamem"/>
              <w:numPr>
                <w:ilvl w:val="0"/>
                <w:numId w:val="22"/>
              </w:numPr>
              <w:jc w:val="both"/>
            </w:pPr>
            <w:r w:rsidRPr="00254F3D">
              <w:t>Dynamická simulace a rizika v logistice.</w:t>
            </w:r>
          </w:p>
          <w:p w14:paraId="092A0589" w14:textId="77777777" w:rsidR="00566CB2" w:rsidRDefault="00566CB2" w:rsidP="00DF1BE9">
            <w:pPr>
              <w:jc w:val="both"/>
            </w:pPr>
          </w:p>
        </w:tc>
      </w:tr>
      <w:tr w:rsidR="00566CB2" w14:paraId="5E39341C"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98DC80E"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F40A651" w14:textId="77777777" w:rsidR="00566CB2" w:rsidRDefault="00566CB2" w:rsidP="00DF1BE9">
            <w:pPr>
              <w:jc w:val="both"/>
            </w:pPr>
          </w:p>
        </w:tc>
      </w:tr>
      <w:tr w:rsidR="00566CB2" w14:paraId="6A8BC610" w14:textId="77777777" w:rsidTr="00DF1BE9">
        <w:trPr>
          <w:trHeight w:val="1497"/>
        </w:trPr>
        <w:tc>
          <w:tcPr>
            <w:tcW w:w="9855" w:type="dxa"/>
            <w:gridSpan w:val="8"/>
            <w:tcBorders>
              <w:top w:val="nil"/>
              <w:bottom w:val="single" w:sz="2" w:space="0" w:color="auto"/>
            </w:tcBorders>
          </w:tcPr>
          <w:p w14:paraId="53910956" w14:textId="77777777" w:rsidR="00566CB2" w:rsidRPr="004665BB" w:rsidRDefault="00566CB2" w:rsidP="00DF1BE9">
            <w:pPr>
              <w:jc w:val="both"/>
              <w:rPr>
                <w:b/>
              </w:rPr>
            </w:pPr>
            <w:r w:rsidRPr="004665BB">
              <w:rPr>
                <w:b/>
              </w:rPr>
              <w:t>Povinná literatura:</w:t>
            </w:r>
          </w:p>
          <w:p w14:paraId="7E20090C" w14:textId="77777777" w:rsidR="00566CB2" w:rsidRDefault="00566CB2" w:rsidP="00DF1BE9">
            <w:pPr>
              <w:jc w:val="both"/>
            </w:pPr>
            <w:r w:rsidRPr="00BA35B4">
              <w:t xml:space="preserve">COLLIER, David a EVANS, James. </w:t>
            </w:r>
            <w:r w:rsidRPr="00BA35B4">
              <w:rPr>
                <w:i/>
              </w:rPr>
              <w:t>Operations and Supply Chain Management</w:t>
            </w:r>
            <w:r w:rsidRPr="00BA35B4">
              <w:t>. Second edition. Boston: Cengage Learning, 2020. ISBN 9780357131695.</w:t>
            </w:r>
          </w:p>
          <w:p w14:paraId="2E080546" w14:textId="77777777" w:rsidR="00566CB2" w:rsidRDefault="00566CB2" w:rsidP="00DF1BE9">
            <w:pPr>
              <w:jc w:val="both"/>
            </w:pPr>
            <w:r w:rsidRPr="00BA35B4">
              <w:t xml:space="preserve">LEEMAN, Joris. </w:t>
            </w:r>
            <w:r w:rsidRPr="00BA35B4">
              <w:rPr>
                <w:i/>
              </w:rPr>
              <w:t>Supply Chain Management: Fast, flexible supply chains in manufacturing and retailing</w:t>
            </w:r>
            <w:r w:rsidRPr="00BA35B4">
              <w:t>. Second edition. Norderstedt: Books on Demand, 2020. ISBN 978-3-7519-8450-8.</w:t>
            </w:r>
          </w:p>
          <w:p w14:paraId="04BF2846" w14:textId="77777777" w:rsidR="00566CB2" w:rsidRPr="003E1C6A" w:rsidRDefault="00566CB2" w:rsidP="00DF1BE9">
            <w:pPr>
              <w:jc w:val="both"/>
            </w:pPr>
            <w:r w:rsidRPr="008A48AE">
              <w:t xml:space="preserve">RUDD, Jerry. </w:t>
            </w:r>
            <w:r w:rsidRPr="008A48AE">
              <w:rPr>
                <w:i/>
              </w:rPr>
              <w:t>A practical guide to logistics: an introduction to transport, warehousing, trade and distribution</w:t>
            </w:r>
            <w:r w:rsidRPr="008A48AE">
              <w:t>. New York: Kogan Page, 2019. ISBN 978-0749486310.</w:t>
            </w:r>
          </w:p>
          <w:p w14:paraId="3478B0BD" w14:textId="77777777" w:rsidR="00566CB2" w:rsidRDefault="00566CB2" w:rsidP="00DF1BE9">
            <w:pPr>
              <w:jc w:val="both"/>
            </w:pPr>
          </w:p>
          <w:p w14:paraId="15211C0D" w14:textId="77777777" w:rsidR="00566CB2" w:rsidRPr="004665BB" w:rsidRDefault="00566CB2" w:rsidP="00DF1BE9">
            <w:pPr>
              <w:jc w:val="both"/>
              <w:rPr>
                <w:b/>
              </w:rPr>
            </w:pPr>
            <w:r w:rsidRPr="004665BB">
              <w:rPr>
                <w:b/>
              </w:rPr>
              <w:t>Doporučená literatura:</w:t>
            </w:r>
          </w:p>
          <w:p w14:paraId="323DECF3" w14:textId="77777777" w:rsidR="00566CB2" w:rsidRDefault="00566CB2" w:rsidP="00DF1BE9">
            <w:pPr>
              <w:jc w:val="both"/>
            </w:pPr>
            <w:r w:rsidRPr="00BA35B4">
              <w:t xml:space="preserve">GONG, Stephen a CULLINANE, Kevin. </w:t>
            </w:r>
            <w:r w:rsidRPr="00BA35B4">
              <w:rPr>
                <w:i/>
              </w:rPr>
              <w:t>Finance and Risk Management for International Logistics and the Supply Chain</w:t>
            </w:r>
            <w:r w:rsidRPr="00BA35B4">
              <w:t>. Amsterdam: Elsevier Science Publishing Co, 2018. ISBN 9780128138304.</w:t>
            </w:r>
          </w:p>
          <w:p w14:paraId="0CB7F209" w14:textId="77777777" w:rsidR="00566CB2" w:rsidRDefault="00566CB2" w:rsidP="00DF1BE9">
            <w:pPr>
              <w:jc w:val="both"/>
            </w:pPr>
            <w:r w:rsidRPr="003E1C6A">
              <w:t>MANNERS-BELL, John. Supply Chain Risk Management: How to design and Manage Resilient Supply Chains. Third edition. London: Kogan Page, 2020. ISBN 978-1789666397.</w:t>
            </w:r>
          </w:p>
          <w:p w14:paraId="07CCE8E3" w14:textId="77777777" w:rsidR="00566CB2" w:rsidRDefault="00566CB2" w:rsidP="00DF1BE9">
            <w:pPr>
              <w:jc w:val="both"/>
            </w:pPr>
            <w:r w:rsidRPr="00BA35B4">
              <w:lastRenderedPageBreak/>
              <w:t xml:space="preserve">RUSHTON, Alan; CROUCHER, Phil a BAKER, Peter. </w:t>
            </w:r>
            <w:r w:rsidRPr="00BA35B4">
              <w:rPr>
                <w:i/>
              </w:rPr>
              <w:t>The handbook of logistics and distribution management: understanding the supply chain</w:t>
            </w:r>
            <w:r w:rsidRPr="00BA35B4">
              <w:t>. Seventh edition. New York: Kogan Page, [2022]. ISBN 9781398602045.</w:t>
            </w:r>
          </w:p>
          <w:p w14:paraId="5B0F06FC" w14:textId="77777777" w:rsidR="00566CB2" w:rsidRDefault="00566CB2" w:rsidP="00DF1BE9">
            <w:pPr>
              <w:jc w:val="both"/>
            </w:pPr>
            <w:r w:rsidRPr="003E1C6A">
              <w:t xml:space="preserve">SZYMONIK, Andrzej a STANISLAWSKI, Robert. </w:t>
            </w:r>
            <w:r w:rsidRPr="003E1C6A">
              <w:rPr>
                <w:i/>
              </w:rPr>
              <w:t>Support Safety and Reduce Risk in Your Supply Chain Process</w:t>
            </w:r>
            <w:r w:rsidRPr="003E1C6A">
              <w:t>. New York: Productivity Pr, 2022. ISBN 9781032260174.</w:t>
            </w:r>
          </w:p>
        </w:tc>
      </w:tr>
      <w:tr w:rsidR="00566CB2" w14:paraId="4B14F65E"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F3A4FD2" w14:textId="77777777" w:rsidR="00566CB2" w:rsidRDefault="00566CB2" w:rsidP="00DF1BE9">
            <w:pPr>
              <w:jc w:val="center"/>
              <w:rPr>
                <w:b/>
              </w:rPr>
            </w:pPr>
            <w:r>
              <w:rPr>
                <w:b/>
              </w:rPr>
              <w:lastRenderedPageBreak/>
              <w:t>Informace ke kombinované nebo distanční formě</w:t>
            </w:r>
          </w:p>
        </w:tc>
      </w:tr>
      <w:tr w:rsidR="00566CB2" w14:paraId="146809F3" w14:textId="77777777" w:rsidTr="00DF1BE9">
        <w:tc>
          <w:tcPr>
            <w:tcW w:w="4787" w:type="dxa"/>
            <w:gridSpan w:val="3"/>
            <w:tcBorders>
              <w:top w:val="single" w:sz="2" w:space="0" w:color="auto"/>
            </w:tcBorders>
            <w:shd w:val="clear" w:color="auto" w:fill="F7CAAC"/>
          </w:tcPr>
          <w:p w14:paraId="7E3C4E22" w14:textId="77777777" w:rsidR="00566CB2" w:rsidRDefault="00566CB2" w:rsidP="00DF1BE9">
            <w:pPr>
              <w:jc w:val="both"/>
            </w:pPr>
            <w:r>
              <w:rPr>
                <w:b/>
              </w:rPr>
              <w:t>Rozsah konzultací (soustředění)</w:t>
            </w:r>
          </w:p>
        </w:tc>
        <w:tc>
          <w:tcPr>
            <w:tcW w:w="889" w:type="dxa"/>
            <w:tcBorders>
              <w:top w:val="single" w:sz="2" w:space="0" w:color="auto"/>
            </w:tcBorders>
          </w:tcPr>
          <w:p w14:paraId="6A8E7452" w14:textId="77777777" w:rsidR="00566CB2" w:rsidRDefault="00566CB2" w:rsidP="00DF1BE9">
            <w:pPr>
              <w:jc w:val="both"/>
            </w:pPr>
          </w:p>
        </w:tc>
        <w:tc>
          <w:tcPr>
            <w:tcW w:w="4179" w:type="dxa"/>
            <w:gridSpan w:val="4"/>
            <w:tcBorders>
              <w:top w:val="single" w:sz="2" w:space="0" w:color="auto"/>
            </w:tcBorders>
            <w:shd w:val="clear" w:color="auto" w:fill="F7CAAC"/>
          </w:tcPr>
          <w:p w14:paraId="7611654C" w14:textId="77777777" w:rsidR="00566CB2" w:rsidRDefault="00566CB2" w:rsidP="00DF1BE9">
            <w:pPr>
              <w:jc w:val="both"/>
              <w:rPr>
                <w:b/>
              </w:rPr>
            </w:pPr>
            <w:r>
              <w:rPr>
                <w:b/>
              </w:rPr>
              <w:t xml:space="preserve">hodin </w:t>
            </w:r>
          </w:p>
        </w:tc>
      </w:tr>
      <w:tr w:rsidR="00566CB2" w14:paraId="543E39C8" w14:textId="77777777" w:rsidTr="00DF1BE9">
        <w:tc>
          <w:tcPr>
            <w:tcW w:w="9855" w:type="dxa"/>
            <w:gridSpan w:val="8"/>
            <w:shd w:val="clear" w:color="auto" w:fill="F7CAAC"/>
          </w:tcPr>
          <w:p w14:paraId="76527422" w14:textId="77777777" w:rsidR="00566CB2" w:rsidRDefault="00566CB2" w:rsidP="00DF1BE9">
            <w:pPr>
              <w:jc w:val="both"/>
              <w:rPr>
                <w:b/>
              </w:rPr>
            </w:pPr>
            <w:r>
              <w:rPr>
                <w:b/>
              </w:rPr>
              <w:t>Informace o způsobu kontaktu s vyučujícím</w:t>
            </w:r>
          </w:p>
        </w:tc>
      </w:tr>
      <w:tr w:rsidR="00566CB2" w14:paraId="71316026" w14:textId="77777777" w:rsidTr="00DF1BE9">
        <w:trPr>
          <w:trHeight w:val="1373"/>
        </w:trPr>
        <w:tc>
          <w:tcPr>
            <w:tcW w:w="9855" w:type="dxa"/>
            <w:gridSpan w:val="8"/>
          </w:tcPr>
          <w:p w14:paraId="723B8A31" w14:textId="77777777" w:rsidR="00566CB2" w:rsidRDefault="00566CB2" w:rsidP="00DF1BE9">
            <w:pPr>
              <w:jc w:val="both"/>
            </w:pPr>
          </w:p>
        </w:tc>
      </w:tr>
    </w:tbl>
    <w:p w14:paraId="0E4296CE" w14:textId="77777777" w:rsidR="00566CB2" w:rsidRDefault="00566CB2" w:rsidP="00566CB2">
      <w:pPr>
        <w:spacing w:after="160" w:line="259" w:lineRule="auto"/>
      </w:pPr>
    </w:p>
    <w:p w14:paraId="175B4454" w14:textId="3D5C876C" w:rsidR="00566CB2" w:rsidRDefault="00566CB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229">
          <w:tblGrid>
            <w:gridCol w:w="152"/>
            <w:gridCol w:w="2934"/>
            <w:gridCol w:w="567"/>
            <w:gridCol w:w="1134"/>
            <w:gridCol w:w="889"/>
            <w:gridCol w:w="816"/>
            <w:gridCol w:w="2156"/>
            <w:gridCol w:w="539"/>
            <w:gridCol w:w="668"/>
            <w:gridCol w:w="152"/>
          </w:tblGrid>
        </w:tblGridChange>
      </w:tblGrid>
      <w:tr w:rsidR="00566CB2" w14:paraId="2BA008DD" w14:textId="77777777" w:rsidTr="00DF1BE9">
        <w:tc>
          <w:tcPr>
            <w:tcW w:w="9855" w:type="dxa"/>
            <w:gridSpan w:val="8"/>
            <w:tcBorders>
              <w:bottom w:val="double" w:sz="4" w:space="0" w:color="auto"/>
            </w:tcBorders>
            <w:shd w:val="clear" w:color="auto" w:fill="BDD6EE"/>
          </w:tcPr>
          <w:p w14:paraId="059E794C" w14:textId="77777777" w:rsidR="00566CB2" w:rsidRDefault="00566CB2" w:rsidP="00DF1BE9">
            <w:pPr>
              <w:jc w:val="both"/>
              <w:rPr>
                <w:b/>
                <w:sz w:val="28"/>
              </w:rPr>
            </w:pPr>
            <w:r>
              <w:lastRenderedPageBreak/>
              <w:br w:type="page"/>
            </w:r>
            <w:r>
              <w:rPr>
                <w:b/>
                <w:sz w:val="28"/>
              </w:rPr>
              <w:t>B-III – Charakteristika studijního předmětu</w:t>
            </w:r>
          </w:p>
        </w:tc>
      </w:tr>
      <w:tr w:rsidR="00566CB2" w14:paraId="2A0F2F50" w14:textId="77777777" w:rsidTr="00DF1BE9">
        <w:tc>
          <w:tcPr>
            <w:tcW w:w="3086" w:type="dxa"/>
            <w:tcBorders>
              <w:top w:val="double" w:sz="4" w:space="0" w:color="auto"/>
            </w:tcBorders>
            <w:shd w:val="clear" w:color="auto" w:fill="F7CAAC"/>
          </w:tcPr>
          <w:p w14:paraId="3580DF3A"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2C007EDA" w14:textId="77777777" w:rsidR="00566CB2" w:rsidRPr="00873C26" w:rsidRDefault="00566CB2" w:rsidP="00DF1BE9">
            <w:pPr>
              <w:jc w:val="both"/>
              <w:rPr>
                <w:b/>
              </w:rPr>
            </w:pPr>
            <w:r>
              <w:rPr>
                <w:b/>
              </w:rPr>
              <w:t>Introduction to Psychology</w:t>
            </w:r>
          </w:p>
        </w:tc>
      </w:tr>
      <w:tr w:rsidR="00566CB2" w14:paraId="2DF614B2" w14:textId="77777777" w:rsidTr="00DF1BE9">
        <w:tc>
          <w:tcPr>
            <w:tcW w:w="3086" w:type="dxa"/>
            <w:shd w:val="clear" w:color="auto" w:fill="F7CAAC"/>
          </w:tcPr>
          <w:p w14:paraId="2396D9CB" w14:textId="77777777" w:rsidR="00566CB2" w:rsidRDefault="00566CB2" w:rsidP="00DF1BE9">
            <w:pPr>
              <w:jc w:val="both"/>
              <w:rPr>
                <w:b/>
              </w:rPr>
            </w:pPr>
            <w:r>
              <w:rPr>
                <w:b/>
              </w:rPr>
              <w:t>Typ předmětu</w:t>
            </w:r>
          </w:p>
        </w:tc>
        <w:tc>
          <w:tcPr>
            <w:tcW w:w="3406" w:type="dxa"/>
            <w:gridSpan w:val="4"/>
          </w:tcPr>
          <w:p w14:paraId="6D2E1064" w14:textId="77777777" w:rsidR="00566CB2" w:rsidRDefault="00566CB2" w:rsidP="00DF1BE9">
            <w:pPr>
              <w:jc w:val="both"/>
            </w:pPr>
            <w:r>
              <w:t>povinný</w:t>
            </w:r>
          </w:p>
        </w:tc>
        <w:tc>
          <w:tcPr>
            <w:tcW w:w="2695" w:type="dxa"/>
            <w:gridSpan w:val="2"/>
            <w:shd w:val="clear" w:color="auto" w:fill="F7CAAC"/>
          </w:tcPr>
          <w:p w14:paraId="1B37CFC1" w14:textId="77777777" w:rsidR="00566CB2" w:rsidRDefault="00566CB2" w:rsidP="00DF1BE9">
            <w:pPr>
              <w:jc w:val="both"/>
            </w:pPr>
            <w:r>
              <w:rPr>
                <w:b/>
              </w:rPr>
              <w:t>doporučený ročník / semestr</w:t>
            </w:r>
          </w:p>
        </w:tc>
        <w:tc>
          <w:tcPr>
            <w:tcW w:w="668" w:type="dxa"/>
          </w:tcPr>
          <w:p w14:paraId="4729E9AB" w14:textId="425EEB0A" w:rsidR="00566CB2" w:rsidRDefault="00566CB2" w:rsidP="00DF1BE9">
            <w:pPr>
              <w:jc w:val="both"/>
            </w:pPr>
            <w:del w:id="3230" w:author="Eva Skýbová" w:date="2024-05-15T08:50:00Z">
              <w:r w:rsidDel="00940D8B">
                <w:delText>1/ZS</w:delText>
              </w:r>
            </w:del>
            <w:ins w:id="3231" w:author="Eva Skýbová" w:date="2024-05-15T08:50:00Z">
              <w:r w:rsidR="00940D8B">
                <w:t>2/LS</w:t>
              </w:r>
            </w:ins>
          </w:p>
        </w:tc>
      </w:tr>
      <w:tr w:rsidR="00566CB2" w14:paraId="484B171F" w14:textId="77777777" w:rsidTr="00DF1BE9">
        <w:tc>
          <w:tcPr>
            <w:tcW w:w="3086" w:type="dxa"/>
            <w:shd w:val="clear" w:color="auto" w:fill="F7CAAC"/>
          </w:tcPr>
          <w:p w14:paraId="5484C6C1" w14:textId="77777777" w:rsidR="00566CB2" w:rsidRDefault="00566CB2" w:rsidP="00DF1BE9">
            <w:pPr>
              <w:jc w:val="both"/>
              <w:rPr>
                <w:b/>
              </w:rPr>
            </w:pPr>
            <w:r>
              <w:rPr>
                <w:b/>
              </w:rPr>
              <w:t>Rozsah studijního předmětu</w:t>
            </w:r>
          </w:p>
        </w:tc>
        <w:tc>
          <w:tcPr>
            <w:tcW w:w="1701" w:type="dxa"/>
            <w:gridSpan w:val="2"/>
          </w:tcPr>
          <w:p w14:paraId="04C9CF01" w14:textId="18CBC750" w:rsidR="00566CB2" w:rsidRDefault="00566CB2" w:rsidP="00DF1BE9">
            <w:pPr>
              <w:jc w:val="both"/>
            </w:pPr>
            <w:del w:id="3232" w:author="Eva Skýbová" w:date="2024-05-15T08:50:00Z">
              <w:r w:rsidDel="00940D8B">
                <w:delText xml:space="preserve">14p </w:delText>
              </w:r>
            </w:del>
            <w:ins w:id="3233" w:author="Eva Skýbová" w:date="2024-05-15T08:50:00Z">
              <w:r w:rsidR="00940D8B">
                <w:t xml:space="preserve">28p </w:t>
              </w:r>
            </w:ins>
            <w:r>
              <w:t>+ 14s</w:t>
            </w:r>
          </w:p>
        </w:tc>
        <w:tc>
          <w:tcPr>
            <w:tcW w:w="889" w:type="dxa"/>
            <w:shd w:val="clear" w:color="auto" w:fill="F7CAAC"/>
          </w:tcPr>
          <w:p w14:paraId="4D171AA0" w14:textId="77777777" w:rsidR="00566CB2" w:rsidRDefault="00566CB2" w:rsidP="00DF1BE9">
            <w:pPr>
              <w:jc w:val="both"/>
              <w:rPr>
                <w:b/>
              </w:rPr>
            </w:pPr>
            <w:r>
              <w:rPr>
                <w:b/>
              </w:rPr>
              <w:t xml:space="preserve">hod. </w:t>
            </w:r>
          </w:p>
        </w:tc>
        <w:tc>
          <w:tcPr>
            <w:tcW w:w="816" w:type="dxa"/>
          </w:tcPr>
          <w:p w14:paraId="0A654DFC" w14:textId="50DFEF12" w:rsidR="00566CB2" w:rsidRDefault="00566CB2" w:rsidP="00DF1BE9">
            <w:pPr>
              <w:jc w:val="both"/>
            </w:pPr>
            <w:del w:id="3234" w:author="Eva Skýbová" w:date="2024-05-15T08:50:00Z">
              <w:r w:rsidDel="00940D8B">
                <w:delText>28</w:delText>
              </w:r>
            </w:del>
            <w:ins w:id="3235" w:author="Eva Skýbová" w:date="2024-05-15T08:50:00Z">
              <w:r w:rsidR="00940D8B">
                <w:t>42</w:t>
              </w:r>
            </w:ins>
          </w:p>
        </w:tc>
        <w:tc>
          <w:tcPr>
            <w:tcW w:w="2156" w:type="dxa"/>
            <w:shd w:val="clear" w:color="auto" w:fill="F7CAAC"/>
          </w:tcPr>
          <w:p w14:paraId="6B6D7890" w14:textId="77777777" w:rsidR="00566CB2" w:rsidRDefault="00566CB2" w:rsidP="00DF1BE9">
            <w:pPr>
              <w:jc w:val="both"/>
              <w:rPr>
                <w:b/>
              </w:rPr>
            </w:pPr>
            <w:r>
              <w:rPr>
                <w:b/>
              </w:rPr>
              <w:t>kreditů</w:t>
            </w:r>
          </w:p>
        </w:tc>
        <w:tc>
          <w:tcPr>
            <w:tcW w:w="1207" w:type="dxa"/>
            <w:gridSpan w:val="2"/>
          </w:tcPr>
          <w:p w14:paraId="61B7191B" w14:textId="77777777" w:rsidR="00566CB2" w:rsidRDefault="00566CB2" w:rsidP="00DF1BE9">
            <w:pPr>
              <w:jc w:val="both"/>
            </w:pPr>
            <w:r>
              <w:t>4</w:t>
            </w:r>
          </w:p>
        </w:tc>
      </w:tr>
      <w:tr w:rsidR="00566CB2" w14:paraId="178EDDE5" w14:textId="77777777" w:rsidTr="00DF1BE9">
        <w:tc>
          <w:tcPr>
            <w:tcW w:w="3086" w:type="dxa"/>
            <w:shd w:val="clear" w:color="auto" w:fill="F7CAAC"/>
          </w:tcPr>
          <w:p w14:paraId="03C2D2D6" w14:textId="77777777" w:rsidR="00566CB2" w:rsidRDefault="00566CB2" w:rsidP="00DF1BE9">
            <w:pPr>
              <w:jc w:val="both"/>
              <w:rPr>
                <w:b/>
                <w:sz w:val="22"/>
              </w:rPr>
            </w:pPr>
            <w:r>
              <w:rPr>
                <w:b/>
              </w:rPr>
              <w:t>Prerekvizity, korekvizity, ekvivalence</w:t>
            </w:r>
          </w:p>
        </w:tc>
        <w:tc>
          <w:tcPr>
            <w:tcW w:w="6769" w:type="dxa"/>
            <w:gridSpan w:val="7"/>
          </w:tcPr>
          <w:p w14:paraId="641F15A9" w14:textId="77777777" w:rsidR="00566CB2" w:rsidRDefault="00566CB2" w:rsidP="00DF1BE9">
            <w:pPr>
              <w:jc w:val="both"/>
            </w:pPr>
          </w:p>
        </w:tc>
      </w:tr>
      <w:tr w:rsidR="00566CB2" w14:paraId="7172CC62" w14:textId="77777777" w:rsidTr="00DF1BE9">
        <w:tc>
          <w:tcPr>
            <w:tcW w:w="3086" w:type="dxa"/>
            <w:shd w:val="clear" w:color="auto" w:fill="F7CAAC"/>
          </w:tcPr>
          <w:p w14:paraId="5EE36A70" w14:textId="77777777" w:rsidR="00566CB2" w:rsidRDefault="00566CB2" w:rsidP="00DF1BE9">
            <w:pPr>
              <w:jc w:val="both"/>
              <w:rPr>
                <w:b/>
              </w:rPr>
            </w:pPr>
            <w:r>
              <w:rPr>
                <w:b/>
              </w:rPr>
              <w:t>Způsob ověření studijních výsledků</w:t>
            </w:r>
          </w:p>
        </w:tc>
        <w:tc>
          <w:tcPr>
            <w:tcW w:w="3406" w:type="dxa"/>
            <w:gridSpan w:val="4"/>
          </w:tcPr>
          <w:p w14:paraId="55773921" w14:textId="77777777" w:rsidR="00566CB2" w:rsidRDefault="00566CB2" w:rsidP="00DF1BE9">
            <w:pPr>
              <w:jc w:val="both"/>
            </w:pPr>
            <w:r>
              <w:t>klasifikovaný zápočet</w:t>
            </w:r>
          </w:p>
        </w:tc>
        <w:tc>
          <w:tcPr>
            <w:tcW w:w="2156" w:type="dxa"/>
            <w:shd w:val="clear" w:color="auto" w:fill="F7CAAC"/>
          </w:tcPr>
          <w:p w14:paraId="59D79D26" w14:textId="77777777" w:rsidR="00566CB2" w:rsidRDefault="00566CB2" w:rsidP="00DF1BE9">
            <w:pPr>
              <w:jc w:val="both"/>
              <w:rPr>
                <w:b/>
              </w:rPr>
            </w:pPr>
            <w:r>
              <w:rPr>
                <w:b/>
              </w:rPr>
              <w:t>Forma výuky</w:t>
            </w:r>
          </w:p>
        </w:tc>
        <w:tc>
          <w:tcPr>
            <w:tcW w:w="1207" w:type="dxa"/>
            <w:gridSpan w:val="2"/>
          </w:tcPr>
          <w:p w14:paraId="3FB4A5CD" w14:textId="77777777" w:rsidR="00566CB2" w:rsidRDefault="00566CB2" w:rsidP="00DF1BE9">
            <w:pPr>
              <w:jc w:val="both"/>
            </w:pPr>
            <w:r>
              <w:t>přednášky</w:t>
            </w:r>
          </w:p>
          <w:p w14:paraId="10499200" w14:textId="77777777" w:rsidR="00566CB2" w:rsidRDefault="00566CB2" w:rsidP="00DF1BE9">
            <w:pPr>
              <w:jc w:val="both"/>
            </w:pPr>
            <w:r>
              <w:t>semináře</w:t>
            </w:r>
          </w:p>
        </w:tc>
      </w:tr>
      <w:tr w:rsidR="00566CB2" w14:paraId="35714989" w14:textId="77777777" w:rsidTr="00DF1BE9">
        <w:tc>
          <w:tcPr>
            <w:tcW w:w="3086" w:type="dxa"/>
            <w:shd w:val="clear" w:color="auto" w:fill="F7CAAC"/>
          </w:tcPr>
          <w:p w14:paraId="5C17C941"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1790B3FC" w14:textId="6C2470AC" w:rsidR="00566CB2" w:rsidRDefault="00566CB2" w:rsidP="00DF1BE9">
            <w:pPr>
              <w:jc w:val="both"/>
            </w:pPr>
            <w:r>
              <w:t xml:space="preserve">Klasifikovaný zápočet: aktivní účast na nejméně 80 % </w:t>
            </w:r>
            <w:del w:id="3236" w:author="Eva Skýbová" w:date="2024-05-15T08:50:00Z">
              <w:r w:rsidDel="00940D8B">
                <w:delText>cvičení</w:delText>
              </w:r>
            </w:del>
            <w:ins w:id="3237" w:author="Eva Skýbová" w:date="2024-05-15T08:50:00Z">
              <w:r w:rsidR="00940D8B">
                <w:t>seminářů</w:t>
              </w:r>
            </w:ins>
            <w:r>
              <w:t xml:space="preserve">. </w:t>
            </w:r>
          </w:p>
          <w:p w14:paraId="25557735" w14:textId="2082CD34" w:rsidR="00566CB2" w:rsidRDefault="00566CB2" w:rsidP="00DF1BE9">
            <w:pPr>
              <w:jc w:val="both"/>
            </w:pPr>
            <w:r>
              <w:t xml:space="preserve">Prezentace na vybrané téma v rámci </w:t>
            </w:r>
            <w:del w:id="3238" w:author="Eva Skýbová" w:date="2024-05-15T08:51:00Z">
              <w:r w:rsidDel="00940D8B">
                <w:delText xml:space="preserve">cvičení </w:delText>
              </w:r>
            </w:del>
            <w:ins w:id="3239" w:author="Eva Skýbová" w:date="2024-05-15T08:51:00Z">
              <w:r w:rsidR="00940D8B">
                <w:t xml:space="preserve">semináře </w:t>
              </w:r>
            </w:ins>
            <w:r>
              <w:t>v délce max. 15 minut nebo odevzdání seminární práce na vybrané téma v rozsahu max. dvou normostran. Písemný test.</w:t>
            </w:r>
          </w:p>
          <w:p w14:paraId="5ACAE99E" w14:textId="77777777" w:rsidR="00566CB2" w:rsidRDefault="00566CB2" w:rsidP="00DF1BE9">
            <w:pPr>
              <w:jc w:val="both"/>
            </w:pPr>
          </w:p>
        </w:tc>
      </w:tr>
      <w:tr w:rsidR="00566CB2" w14:paraId="5A7AD07C" w14:textId="77777777" w:rsidTr="00DF1BE9">
        <w:trPr>
          <w:trHeight w:val="397"/>
        </w:trPr>
        <w:tc>
          <w:tcPr>
            <w:tcW w:w="9855" w:type="dxa"/>
            <w:gridSpan w:val="8"/>
            <w:tcBorders>
              <w:top w:val="nil"/>
            </w:tcBorders>
          </w:tcPr>
          <w:p w14:paraId="561EDF44" w14:textId="77777777" w:rsidR="00566CB2" w:rsidRDefault="00566CB2" w:rsidP="00DF1BE9">
            <w:pPr>
              <w:jc w:val="both"/>
            </w:pPr>
          </w:p>
          <w:p w14:paraId="79680D04" w14:textId="77777777" w:rsidR="00566CB2" w:rsidRDefault="00566CB2" w:rsidP="00DF1BE9">
            <w:pPr>
              <w:jc w:val="both"/>
            </w:pPr>
          </w:p>
          <w:p w14:paraId="27C84013" w14:textId="77777777" w:rsidR="00566CB2" w:rsidRDefault="00566CB2" w:rsidP="00DF1BE9">
            <w:pPr>
              <w:jc w:val="both"/>
            </w:pPr>
          </w:p>
          <w:p w14:paraId="484EE8DA" w14:textId="77777777" w:rsidR="00566CB2" w:rsidRDefault="00566CB2" w:rsidP="00DF1BE9">
            <w:pPr>
              <w:jc w:val="both"/>
            </w:pPr>
          </w:p>
          <w:p w14:paraId="1647C5C5" w14:textId="77777777" w:rsidR="00566CB2" w:rsidRDefault="00566CB2" w:rsidP="00DF1BE9">
            <w:pPr>
              <w:jc w:val="both"/>
            </w:pPr>
          </w:p>
        </w:tc>
      </w:tr>
      <w:tr w:rsidR="00566CB2" w14:paraId="2F1FB741" w14:textId="77777777" w:rsidTr="00DF1BE9">
        <w:trPr>
          <w:trHeight w:val="197"/>
        </w:trPr>
        <w:tc>
          <w:tcPr>
            <w:tcW w:w="3086" w:type="dxa"/>
            <w:tcBorders>
              <w:top w:val="nil"/>
            </w:tcBorders>
            <w:shd w:val="clear" w:color="auto" w:fill="F7CAAC"/>
          </w:tcPr>
          <w:p w14:paraId="349D0E8C" w14:textId="77777777" w:rsidR="00566CB2" w:rsidRDefault="00566CB2" w:rsidP="00DF1BE9">
            <w:pPr>
              <w:jc w:val="both"/>
              <w:rPr>
                <w:b/>
              </w:rPr>
            </w:pPr>
            <w:r>
              <w:rPr>
                <w:b/>
              </w:rPr>
              <w:t>Garant předmětu</w:t>
            </w:r>
          </w:p>
        </w:tc>
        <w:tc>
          <w:tcPr>
            <w:tcW w:w="6769" w:type="dxa"/>
            <w:gridSpan w:val="7"/>
            <w:tcBorders>
              <w:top w:val="nil"/>
            </w:tcBorders>
          </w:tcPr>
          <w:p w14:paraId="0843E11C" w14:textId="77777777" w:rsidR="00566CB2" w:rsidRDefault="00566CB2" w:rsidP="00DF1BE9">
            <w:pPr>
              <w:jc w:val="both"/>
            </w:pPr>
            <w:r>
              <w:t>Mgr. Petra Trechová</w:t>
            </w:r>
          </w:p>
        </w:tc>
      </w:tr>
      <w:tr w:rsidR="00566CB2" w14:paraId="2A203CB2" w14:textId="77777777" w:rsidTr="00DF1BE9">
        <w:trPr>
          <w:trHeight w:val="243"/>
        </w:trPr>
        <w:tc>
          <w:tcPr>
            <w:tcW w:w="3086" w:type="dxa"/>
            <w:tcBorders>
              <w:top w:val="nil"/>
            </w:tcBorders>
            <w:shd w:val="clear" w:color="auto" w:fill="F7CAAC"/>
          </w:tcPr>
          <w:p w14:paraId="6EC60869" w14:textId="77777777" w:rsidR="00566CB2" w:rsidRDefault="00566CB2" w:rsidP="00DF1BE9">
            <w:pPr>
              <w:jc w:val="both"/>
              <w:rPr>
                <w:b/>
              </w:rPr>
            </w:pPr>
            <w:r>
              <w:rPr>
                <w:b/>
              </w:rPr>
              <w:t>Zapojení garanta do výuky předmětu</w:t>
            </w:r>
          </w:p>
        </w:tc>
        <w:tc>
          <w:tcPr>
            <w:tcW w:w="6769" w:type="dxa"/>
            <w:gridSpan w:val="7"/>
            <w:tcBorders>
              <w:top w:val="nil"/>
            </w:tcBorders>
          </w:tcPr>
          <w:p w14:paraId="3E3D8F24" w14:textId="77777777" w:rsidR="00566CB2" w:rsidRDefault="00566CB2" w:rsidP="00DF1BE9">
            <w:pPr>
              <w:jc w:val="both"/>
            </w:pPr>
            <w:r>
              <w:t xml:space="preserve">Garant stanovuje obsah přednášek a seminářů a dohlíží na jejich jednotné vedení. </w:t>
            </w:r>
          </w:p>
          <w:p w14:paraId="5AA9409A" w14:textId="77777777" w:rsidR="00566CB2" w:rsidRDefault="00566CB2" w:rsidP="00DF1BE9">
            <w:pPr>
              <w:jc w:val="both"/>
            </w:pPr>
            <w:r>
              <w:t xml:space="preserve">Garant přímo vyučuje 100 % přednášek a seminářů. </w:t>
            </w:r>
          </w:p>
        </w:tc>
      </w:tr>
      <w:tr w:rsidR="00566CB2" w14:paraId="059080E1" w14:textId="77777777" w:rsidTr="00DF1BE9">
        <w:tc>
          <w:tcPr>
            <w:tcW w:w="3086" w:type="dxa"/>
            <w:shd w:val="clear" w:color="auto" w:fill="F7CAAC"/>
          </w:tcPr>
          <w:p w14:paraId="31C54FF5" w14:textId="77777777" w:rsidR="00566CB2" w:rsidRDefault="00566CB2" w:rsidP="00DF1BE9">
            <w:pPr>
              <w:jc w:val="both"/>
              <w:rPr>
                <w:b/>
              </w:rPr>
            </w:pPr>
            <w:r>
              <w:rPr>
                <w:b/>
              </w:rPr>
              <w:t>Vyučující</w:t>
            </w:r>
          </w:p>
        </w:tc>
        <w:tc>
          <w:tcPr>
            <w:tcW w:w="6769" w:type="dxa"/>
            <w:gridSpan w:val="7"/>
            <w:tcBorders>
              <w:bottom w:val="nil"/>
            </w:tcBorders>
          </w:tcPr>
          <w:p w14:paraId="799934EE" w14:textId="77777777" w:rsidR="00566CB2" w:rsidRDefault="00566CB2" w:rsidP="00DF1BE9">
            <w:pPr>
              <w:jc w:val="both"/>
            </w:pPr>
            <w:r>
              <w:t>Mgr. Petra Trechová – přednášející (100 %), vede semináře (100 %)</w:t>
            </w:r>
          </w:p>
        </w:tc>
      </w:tr>
      <w:tr w:rsidR="00566CB2" w14:paraId="00F28719" w14:textId="77777777" w:rsidTr="00DF1BE9">
        <w:trPr>
          <w:trHeight w:val="397"/>
        </w:trPr>
        <w:tc>
          <w:tcPr>
            <w:tcW w:w="9855" w:type="dxa"/>
            <w:gridSpan w:val="8"/>
            <w:tcBorders>
              <w:top w:val="nil"/>
            </w:tcBorders>
          </w:tcPr>
          <w:p w14:paraId="13ACF94E" w14:textId="77777777" w:rsidR="00566CB2" w:rsidRDefault="00566CB2" w:rsidP="00DF1BE9">
            <w:pPr>
              <w:jc w:val="both"/>
            </w:pPr>
          </w:p>
          <w:p w14:paraId="6DE4D656" w14:textId="77777777" w:rsidR="00566CB2" w:rsidRDefault="00566CB2" w:rsidP="00DF1BE9">
            <w:pPr>
              <w:jc w:val="both"/>
            </w:pPr>
          </w:p>
          <w:p w14:paraId="7EFF9980" w14:textId="77777777" w:rsidR="00566CB2" w:rsidRDefault="00566CB2" w:rsidP="00DF1BE9">
            <w:pPr>
              <w:jc w:val="both"/>
            </w:pPr>
          </w:p>
          <w:p w14:paraId="2EB0B1DF" w14:textId="77777777" w:rsidR="00566CB2" w:rsidRDefault="00566CB2" w:rsidP="00DF1BE9">
            <w:pPr>
              <w:jc w:val="both"/>
            </w:pPr>
          </w:p>
          <w:p w14:paraId="4BA480EB" w14:textId="77777777" w:rsidR="00566CB2" w:rsidRDefault="00566CB2" w:rsidP="00DF1BE9">
            <w:pPr>
              <w:jc w:val="both"/>
            </w:pPr>
          </w:p>
        </w:tc>
      </w:tr>
      <w:tr w:rsidR="00566CB2" w14:paraId="56A001D2" w14:textId="77777777" w:rsidTr="00DF1BE9">
        <w:tc>
          <w:tcPr>
            <w:tcW w:w="3086" w:type="dxa"/>
            <w:shd w:val="clear" w:color="auto" w:fill="F7CAAC"/>
          </w:tcPr>
          <w:p w14:paraId="733587BF" w14:textId="77777777" w:rsidR="00566CB2" w:rsidRDefault="00566CB2" w:rsidP="00DF1BE9">
            <w:pPr>
              <w:jc w:val="both"/>
              <w:rPr>
                <w:b/>
              </w:rPr>
            </w:pPr>
            <w:r>
              <w:rPr>
                <w:b/>
              </w:rPr>
              <w:t>Stručná anotace předmětu</w:t>
            </w:r>
          </w:p>
        </w:tc>
        <w:tc>
          <w:tcPr>
            <w:tcW w:w="6769" w:type="dxa"/>
            <w:gridSpan w:val="7"/>
            <w:tcBorders>
              <w:bottom w:val="nil"/>
            </w:tcBorders>
          </w:tcPr>
          <w:p w14:paraId="67A59708" w14:textId="77777777" w:rsidR="00566CB2" w:rsidRDefault="00566CB2" w:rsidP="00DF1BE9">
            <w:pPr>
              <w:jc w:val="both"/>
            </w:pPr>
          </w:p>
        </w:tc>
      </w:tr>
      <w:tr w:rsidR="00566CB2" w14:paraId="42FAC898" w14:textId="77777777" w:rsidTr="00940D8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40" w:author="Eva Skýbová" w:date="2024-05-15T08:5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3241" w:author="Eva Skýbová" w:date="2024-05-15T08:51:00Z">
            <w:trPr>
              <w:gridBefore w:val="1"/>
              <w:trHeight w:val="3938"/>
            </w:trPr>
          </w:trPrChange>
        </w:trPr>
        <w:tc>
          <w:tcPr>
            <w:tcW w:w="9855" w:type="dxa"/>
            <w:gridSpan w:val="8"/>
            <w:tcBorders>
              <w:top w:val="nil"/>
              <w:bottom w:val="single" w:sz="12" w:space="0" w:color="auto"/>
            </w:tcBorders>
            <w:tcPrChange w:id="3242" w:author="Eva Skýbová" w:date="2024-05-15T08:51:00Z">
              <w:tcPr>
                <w:tcW w:w="9855" w:type="dxa"/>
                <w:gridSpan w:val="9"/>
                <w:tcBorders>
                  <w:top w:val="nil"/>
                  <w:bottom w:val="single" w:sz="12" w:space="0" w:color="auto"/>
                </w:tcBorders>
              </w:tcPr>
            </w:tcPrChange>
          </w:tcPr>
          <w:p w14:paraId="5372AF0D" w14:textId="77777777" w:rsidR="00566CB2" w:rsidRDefault="00566CB2" w:rsidP="00DF1BE9">
            <w:pPr>
              <w:jc w:val="both"/>
            </w:pPr>
            <w:r>
              <w:t>Cílem předmětu je zprostředkovat základní orientaci v oboru psychologie jako vědy, která je předpokladem porozumění jejím aplikovaným disciplínám. Část výuky se soustřeďuje na osvojení základní psychologické terminologie, uvádí do současného stylu myšlení v psychologii v návaznosti na její historický vývoj a poskytuje bazální poznatky o struktuře a funkci lidské psychiky. V rámci tohoto předmětu bude student seznámen se základy vybraných psychologický disciplín, kterými jsou sociální psychologie, psychologie komunikace a základy manažerské psychologie. Absolvováním předmětu student získá přehled o základních tématech současné psychologie, jeho jednotlivých disciplínách a současné poznatky k praktickému využití v osobním či profesním životě. V rámci studia základů vybraných vědních disciplín si student osvojí základní komunikační dovednosti a využití konkrétních metod ve specifických životních (osobních i profesních) situací.</w:t>
            </w:r>
          </w:p>
          <w:p w14:paraId="71B276C9" w14:textId="77777777" w:rsidR="00566CB2" w:rsidRDefault="00566CB2" w:rsidP="00DF1BE9">
            <w:pPr>
              <w:jc w:val="both"/>
            </w:pPr>
          </w:p>
          <w:p w14:paraId="668400E4" w14:textId="77777777" w:rsidR="00566CB2" w:rsidRDefault="00566CB2" w:rsidP="00DF1BE9">
            <w:pPr>
              <w:jc w:val="both"/>
            </w:pPr>
            <w:r>
              <w:t>Vyučovaná témata:</w:t>
            </w:r>
          </w:p>
          <w:p w14:paraId="71231F0A" w14:textId="77777777" w:rsidR="00566CB2" w:rsidRDefault="00566CB2" w:rsidP="00566CB2">
            <w:pPr>
              <w:pStyle w:val="Odstavecseseznamem"/>
              <w:numPr>
                <w:ilvl w:val="0"/>
                <w:numId w:val="26"/>
              </w:numPr>
              <w:spacing w:after="160" w:line="259" w:lineRule="auto"/>
            </w:pPr>
            <w:r>
              <w:t>Úvod do studia psychologie (vymezení předmětu studia psychologie, historický vývoj oboru a hlavní psychologické směry, výzkumné metody v psychologii);</w:t>
            </w:r>
          </w:p>
          <w:p w14:paraId="6B6AB845" w14:textId="77777777" w:rsidR="00566CB2" w:rsidRDefault="00566CB2" w:rsidP="00566CB2">
            <w:pPr>
              <w:pStyle w:val="Odstavecseseznamem"/>
              <w:numPr>
                <w:ilvl w:val="0"/>
                <w:numId w:val="26"/>
              </w:numPr>
              <w:spacing w:after="160" w:line="259" w:lineRule="auto"/>
            </w:pPr>
            <w:r>
              <w:t>Charakteristika lidské psychiky (prožívání, chování, chování člověka v krizi a vliv sociálního prostředí);</w:t>
            </w:r>
          </w:p>
          <w:p w14:paraId="782C0FCC" w14:textId="77777777" w:rsidR="00566CB2" w:rsidRDefault="00566CB2" w:rsidP="00566CB2">
            <w:pPr>
              <w:pStyle w:val="Odstavecseseznamem"/>
              <w:numPr>
                <w:ilvl w:val="0"/>
                <w:numId w:val="26"/>
              </w:numPr>
              <w:spacing w:after="160" w:line="259" w:lineRule="auto"/>
            </w:pPr>
            <w:r>
              <w:t>Kognitivní procesy a stavy (vnímání, pozornost, myšlení, paměť, představy a fantazie);</w:t>
            </w:r>
          </w:p>
          <w:p w14:paraId="4D66F221" w14:textId="77777777" w:rsidR="00566CB2" w:rsidRDefault="00566CB2" w:rsidP="00566CB2">
            <w:pPr>
              <w:pStyle w:val="Odstavecseseznamem"/>
              <w:numPr>
                <w:ilvl w:val="0"/>
                <w:numId w:val="26"/>
              </w:numPr>
              <w:spacing w:after="160" w:line="259" w:lineRule="auto"/>
            </w:pPr>
            <w:r>
              <w:t>Výkonnost člověka z psychologického pohledu (schopnosti, inteligence, učení);</w:t>
            </w:r>
          </w:p>
          <w:p w14:paraId="0163C0EC" w14:textId="77777777" w:rsidR="00566CB2" w:rsidRDefault="00566CB2" w:rsidP="00566CB2">
            <w:pPr>
              <w:pStyle w:val="Odstavecseseznamem"/>
              <w:numPr>
                <w:ilvl w:val="0"/>
                <w:numId w:val="26"/>
              </w:numPr>
              <w:spacing w:after="160" w:line="259" w:lineRule="auto"/>
            </w:pPr>
            <w:r>
              <w:t>Lidské chování a jeho příčiny (potřeby, motivace, postoje a jejich změny, zájmy);</w:t>
            </w:r>
          </w:p>
          <w:p w14:paraId="6AECC48C" w14:textId="77777777" w:rsidR="00566CB2" w:rsidRDefault="00566CB2" w:rsidP="00566CB2">
            <w:pPr>
              <w:pStyle w:val="Odstavecseseznamem"/>
              <w:numPr>
                <w:ilvl w:val="0"/>
                <w:numId w:val="26"/>
              </w:numPr>
              <w:spacing w:after="160" w:line="259" w:lineRule="auto"/>
            </w:pPr>
            <w:r>
              <w:t>Vnitřní svět člověka (city, emoce a jejich regulace, emoční inteligence);</w:t>
            </w:r>
          </w:p>
          <w:p w14:paraId="183D0C26" w14:textId="77777777" w:rsidR="00566CB2" w:rsidRDefault="00566CB2" w:rsidP="00566CB2">
            <w:pPr>
              <w:pStyle w:val="Odstavecseseznamem"/>
              <w:numPr>
                <w:ilvl w:val="0"/>
                <w:numId w:val="26"/>
              </w:numPr>
              <w:spacing w:after="160" w:line="259" w:lineRule="auto"/>
            </w:pPr>
            <w:r>
              <w:t>Psychologie osobnosti (přehled vývojových období člověka, temperament, charakter, rysy a typologie osobnosti);</w:t>
            </w:r>
          </w:p>
          <w:p w14:paraId="7907D25C" w14:textId="77777777" w:rsidR="00566CB2" w:rsidRDefault="00566CB2" w:rsidP="00566CB2">
            <w:pPr>
              <w:pStyle w:val="Odstavecseseznamem"/>
              <w:numPr>
                <w:ilvl w:val="0"/>
                <w:numId w:val="26"/>
              </w:numPr>
              <w:spacing w:after="160" w:line="259" w:lineRule="auto"/>
            </w:pPr>
            <w:r>
              <w:t>Člověk a společnost I (základy sociální psychologie, socializace, sociální role, sociální statut, generace, sociální motivace);</w:t>
            </w:r>
          </w:p>
          <w:p w14:paraId="3C1E1B58" w14:textId="77777777" w:rsidR="00566CB2" w:rsidRDefault="00566CB2" w:rsidP="00566CB2">
            <w:pPr>
              <w:pStyle w:val="Odstavecseseznamem"/>
              <w:numPr>
                <w:ilvl w:val="0"/>
                <w:numId w:val="26"/>
              </w:numPr>
              <w:spacing w:after="160" w:line="259" w:lineRule="auto"/>
            </w:pPr>
            <w:r>
              <w:t>Člověk a společnost II (psychologie skupin a davu, konformita, koalice, propaganda, sociální konflikty);</w:t>
            </w:r>
          </w:p>
          <w:p w14:paraId="6A0BC5A0" w14:textId="77777777" w:rsidR="00566CB2" w:rsidRDefault="00566CB2" w:rsidP="00566CB2">
            <w:pPr>
              <w:pStyle w:val="Odstavecseseznamem"/>
              <w:numPr>
                <w:ilvl w:val="0"/>
                <w:numId w:val="26"/>
              </w:numPr>
              <w:spacing w:after="160" w:line="259" w:lineRule="auto"/>
            </w:pPr>
            <w:r>
              <w:t>Základy psychologie lidské komunikace (základní charakteristika sociální komunikace, verbální a nonverbální komunikace, interpersonální komunikace, asertivita, nenásilná komunikace);</w:t>
            </w:r>
          </w:p>
          <w:p w14:paraId="60A96FFA" w14:textId="77777777" w:rsidR="00566CB2" w:rsidRDefault="00566CB2" w:rsidP="00566CB2">
            <w:pPr>
              <w:pStyle w:val="Odstavecseseznamem"/>
              <w:numPr>
                <w:ilvl w:val="0"/>
                <w:numId w:val="26"/>
              </w:numPr>
              <w:spacing w:after="160" w:line="259" w:lineRule="auto"/>
            </w:pPr>
            <w:r>
              <w:t>Základy komunikačních dovedností s člověkem v krizi (sebevražedné jednání, komunikace s agresivními jedinci, komunikace s oběťmi mimořádných událostí a pozůstalými);</w:t>
            </w:r>
          </w:p>
          <w:p w14:paraId="5F39B664" w14:textId="77777777" w:rsidR="00566CB2" w:rsidRDefault="00566CB2" w:rsidP="00566CB2">
            <w:pPr>
              <w:pStyle w:val="Odstavecseseznamem"/>
              <w:numPr>
                <w:ilvl w:val="0"/>
                <w:numId w:val="26"/>
              </w:numPr>
              <w:spacing w:after="160" w:line="259" w:lineRule="auto"/>
            </w:pPr>
            <w:r>
              <w:t>Základy manažerské psychologie (socializace zaměstnance, vztahy na pracovišti, osobnost manažera, self-management);</w:t>
            </w:r>
          </w:p>
          <w:p w14:paraId="4416FBBC" w14:textId="77777777" w:rsidR="00566CB2" w:rsidRDefault="00566CB2" w:rsidP="00566CB2">
            <w:pPr>
              <w:pStyle w:val="Odstavecseseznamem"/>
              <w:numPr>
                <w:ilvl w:val="0"/>
                <w:numId w:val="26"/>
              </w:numPr>
              <w:spacing w:after="160" w:line="259" w:lineRule="auto"/>
            </w:pPr>
            <w:r>
              <w:t>Základy komunikace v manažerské psychologii (leaderschip, vedení týmu, motivace na pracovišti);</w:t>
            </w:r>
          </w:p>
          <w:p w14:paraId="40C43A3B" w14:textId="77777777" w:rsidR="00566CB2" w:rsidRDefault="00566CB2" w:rsidP="00566CB2">
            <w:pPr>
              <w:pStyle w:val="Odstavecseseznamem"/>
              <w:numPr>
                <w:ilvl w:val="0"/>
                <w:numId w:val="26"/>
              </w:numPr>
              <w:spacing w:after="160" w:line="259" w:lineRule="auto"/>
              <w:jc w:val="both"/>
            </w:pPr>
            <w:r>
              <w:lastRenderedPageBreak/>
              <w:t>Psychohygiena (vliv zátěže na psychiku jedince, obranné mechanismy a copingové strategie, syndrom vyhoření).</w:t>
            </w:r>
          </w:p>
        </w:tc>
      </w:tr>
      <w:tr w:rsidR="00566CB2" w14:paraId="327DFA5D"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9EE3CEC" w14:textId="77777777" w:rsidR="00566CB2" w:rsidRDefault="00566CB2" w:rsidP="00DF1BE9">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14:paraId="33A3EB13" w14:textId="77777777" w:rsidR="00566CB2" w:rsidRDefault="00566CB2" w:rsidP="00DF1BE9">
            <w:pPr>
              <w:jc w:val="both"/>
            </w:pPr>
          </w:p>
        </w:tc>
      </w:tr>
      <w:tr w:rsidR="00566CB2" w14:paraId="21FB82D3" w14:textId="77777777" w:rsidTr="00DF1BE9">
        <w:trPr>
          <w:trHeight w:val="1497"/>
        </w:trPr>
        <w:tc>
          <w:tcPr>
            <w:tcW w:w="9855" w:type="dxa"/>
            <w:gridSpan w:val="8"/>
            <w:tcBorders>
              <w:top w:val="nil"/>
              <w:bottom w:val="single" w:sz="2" w:space="0" w:color="auto"/>
            </w:tcBorders>
          </w:tcPr>
          <w:p w14:paraId="25FAA00C" w14:textId="77777777" w:rsidR="00566CB2" w:rsidRPr="009A4BD7" w:rsidRDefault="00566CB2" w:rsidP="00DF1BE9">
            <w:pPr>
              <w:jc w:val="both"/>
              <w:rPr>
                <w:b/>
                <w:bCs/>
              </w:rPr>
            </w:pPr>
            <w:r w:rsidRPr="009A4BD7">
              <w:rPr>
                <w:b/>
                <w:bCs/>
              </w:rPr>
              <w:t>Povinná literatura:</w:t>
            </w:r>
          </w:p>
          <w:p w14:paraId="1ADAB32B" w14:textId="77777777" w:rsidR="00566CB2" w:rsidRDefault="00566CB2" w:rsidP="00DF1BE9">
            <w:pPr>
              <w:jc w:val="both"/>
              <w:rPr>
                <w:color w:val="000000"/>
                <w:shd w:val="clear" w:color="auto" w:fill="FBFBFA"/>
              </w:rPr>
            </w:pPr>
            <w:r>
              <w:rPr>
                <w:color w:val="000000"/>
                <w:shd w:val="clear" w:color="auto" w:fill="FBFBFA"/>
              </w:rPr>
              <w:t>BAUMEISTER, Roy F. BUSHMAN, Brad J</w:t>
            </w:r>
            <w:r w:rsidRPr="00EF57D0">
              <w:rPr>
                <w:i/>
                <w:iCs/>
                <w:color w:val="000000"/>
                <w:shd w:val="clear" w:color="auto" w:fill="FBFBFA"/>
              </w:rPr>
              <w:t>. Social Psychology and Human Natur</w:t>
            </w:r>
            <w:r>
              <w:rPr>
                <w:color w:val="000000"/>
                <w:shd w:val="clear" w:color="auto" w:fill="FBFBFA"/>
              </w:rPr>
              <w:t xml:space="preserve">. 5th edition. United Kingdom. 2021. ISBN 978-0-357-12291-4. </w:t>
            </w:r>
          </w:p>
          <w:p w14:paraId="5318450C" w14:textId="77777777" w:rsidR="00566CB2" w:rsidRPr="002545D8" w:rsidRDefault="00566CB2" w:rsidP="00DF1BE9">
            <w:r w:rsidRPr="002545D8">
              <w:t xml:space="preserve">CAVAIOLA, Alan A, COLFORD Joseph, E. </w:t>
            </w:r>
            <w:r w:rsidRPr="002545D8">
              <w:rPr>
                <w:i/>
              </w:rPr>
              <w:t xml:space="preserve">Crisis Intervention: A Practical Guide. </w:t>
            </w:r>
            <w:r w:rsidRPr="002545D8">
              <w:t>Sage Pub</w:t>
            </w:r>
            <w:r>
              <w:t>lications</w:t>
            </w:r>
            <w:r w:rsidRPr="002545D8">
              <w:t>. 2018. ISBN 9781506322384</w:t>
            </w:r>
          </w:p>
          <w:p w14:paraId="651DC1B0" w14:textId="77777777" w:rsidR="00566CB2" w:rsidRDefault="00566CB2" w:rsidP="00DF1BE9">
            <w:pPr>
              <w:jc w:val="both"/>
              <w:rPr>
                <w:color w:val="000000"/>
                <w:shd w:val="clear" w:color="auto" w:fill="FBFBFA"/>
              </w:rPr>
            </w:pPr>
            <w:r>
              <w:rPr>
                <w:color w:val="000000"/>
                <w:shd w:val="clear" w:color="auto" w:fill="FBFBFA"/>
              </w:rPr>
              <w:t xml:space="preserve">DAVEY, Grahame C. </w:t>
            </w:r>
            <w:r w:rsidRPr="00DB03F8">
              <w:rPr>
                <w:i/>
                <w:color w:val="000000"/>
                <w:shd w:val="clear" w:color="auto" w:fill="FBFBFA"/>
              </w:rPr>
              <w:t>Introduction to Psychology</w:t>
            </w:r>
            <w:r>
              <w:rPr>
                <w:color w:val="000000"/>
                <w:shd w:val="clear" w:color="auto" w:fill="FBFBFA"/>
              </w:rPr>
              <w:t>. John Wiley &amp; Sons Inc. 2018. ISBN 9781119465799.</w:t>
            </w:r>
          </w:p>
          <w:p w14:paraId="419C5F18" w14:textId="77777777" w:rsidR="00566CB2" w:rsidRDefault="00566CB2" w:rsidP="00DF1BE9">
            <w:pPr>
              <w:jc w:val="both"/>
              <w:rPr>
                <w:color w:val="000000"/>
                <w:shd w:val="clear" w:color="auto" w:fill="FBFBFA"/>
              </w:rPr>
            </w:pPr>
          </w:p>
          <w:p w14:paraId="26F8F39D" w14:textId="77777777" w:rsidR="00566CB2" w:rsidRDefault="00566CB2" w:rsidP="00DF1BE9">
            <w:pPr>
              <w:jc w:val="both"/>
              <w:rPr>
                <w:b/>
                <w:bCs/>
                <w:color w:val="000000"/>
                <w:shd w:val="clear" w:color="auto" w:fill="FBFBFA"/>
              </w:rPr>
            </w:pPr>
            <w:r w:rsidRPr="009A4BD7">
              <w:rPr>
                <w:b/>
                <w:bCs/>
                <w:color w:val="000000"/>
                <w:shd w:val="clear" w:color="auto" w:fill="FBFBFA"/>
              </w:rPr>
              <w:t>Doporučená literatura:</w:t>
            </w:r>
          </w:p>
          <w:p w14:paraId="37A683FC" w14:textId="77777777" w:rsidR="00566CB2" w:rsidRPr="002D0C23" w:rsidRDefault="00566CB2" w:rsidP="00DF1BE9">
            <w:pPr>
              <w:jc w:val="both"/>
              <w:rPr>
                <w:color w:val="000000"/>
                <w:shd w:val="clear" w:color="auto" w:fill="FBFBFA"/>
              </w:rPr>
            </w:pPr>
            <w:r>
              <w:rPr>
                <w:color w:val="000000"/>
                <w:shd w:val="clear" w:color="auto" w:fill="FBFBFA"/>
              </w:rPr>
              <w:t xml:space="preserve">GROSS, Richard. </w:t>
            </w:r>
            <w:r w:rsidRPr="00272986">
              <w:rPr>
                <w:i/>
                <w:iCs/>
                <w:color w:val="000000"/>
                <w:shd w:val="clear" w:color="auto" w:fill="FBFBFA"/>
              </w:rPr>
              <w:t>Psychology: The Science of Mind and Behaviour</w:t>
            </w:r>
            <w:r>
              <w:rPr>
                <w:color w:val="000000"/>
                <w:shd w:val="clear" w:color="auto" w:fill="FBFBFA"/>
              </w:rPr>
              <w:t xml:space="preserve">. 8th edition. Hodder &amp; Stoughton. 2020. EAN </w:t>
            </w:r>
            <w:r w:rsidRPr="002D0C23">
              <w:rPr>
                <w:spacing w:val="5"/>
                <w:shd w:val="clear" w:color="auto" w:fill="FFFFFF"/>
              </w:rPr>
              <w:t>9781510468672</w:t>
            </w:r>
            <w:r>
              <w:rPr>
                <w:spacing w:val="5"/>
                <w:shd w:val="clear" w:color="auto" w:fill="FFFFFF"/>
              </w:rPr>
              <w:t xml:space="preserve">. </w:t>
            </w:r>
          </w:p>
          <w:p w14:paraId="0A222BFF" w14:textId="77777777" w:rsidR="00566CB2" w:rsidRPr="002545D8" w:rsidRDefault="00566CB2" w:rsidP="00DF1BE9">
            <w:pPr>
              <w:jc w:val="both"/>
            </w:pPr>
            <w:r w:rsidRPr="002545D8">
              <w:t xml:space="preserve">LE BON, Gustav. </w:t>
            </w:r>
            <w:r w:rsidRPr="002545D8">
              <w:rPr>
                <w:i/>
              </w:rPr>
              <w:t>The Crowd – A Study of the Popular Mind</w:t>
            </w:r>
            <w:r w:rsidRPr="002545D8">
              <w:t xml:space="preserve">. Createspace Independent Publishing Platform. 2016. ISBN 1533475938. </w:t>
            </w:r>
          </w:p>
          <w:p w14:paraId="5BFE9A1F" w14:textId="77777777" w:rsidR="00566CB2" w:rsidRDefault="00566CB2" w:rsidP="00DF1BE9">
            <w:pPr>
              <w:jc w:val="both"/>
            </w:pPr>
            <w:r>
              <w:t xml:space="preserve">SHIAREV, Eric, LEVY, David A. </w:t>
            </w:r>
            <w:r w:rsidRPr="009F5ACB">
              <w:rPr>
                <w:i/>
                <w:iCs/>
              </w:rPr>
              <w:t>Cross Cultural Psychology: critical thinking and contemporary applications</w:t>
            </w:r>
            <w:r>
              <w:t xml:space="preserve">. 7th edition. London: Routledge, Taylor </w:t>
            </w:r>
            <w:r>
              <w:rPr>
                <w:color w:val="000000"/>
                <w:shd w:val="clear" w:color="auto" w:fill="FBFBFA"/>
              </w:rPr>
              <w:t xml:space="preserve">&amp; Francis Group. 2021. ISBN 978-0-367-19938-8. </w:t>
            </w:r>
          </w:p>
          <w:p w14:paraId="516B71D9" w14:textId="77777777" w:rsidR="00566CB2" w:rsidRDefault="00566CB2" w:rsidP="00DF1BE9">
            <w:pPr>
              <w:jc w:val="both"/>
            </w:pPr>
          </w:p>
        </w:tc>
      </w:tr>
      <w:tr w:rsidR="00566CB2" w14:paraId="6F0BE322"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8D6AF32" w14:textId="77777777" w:rsidR="00566CB2" w:rsidRDefault="00566CB2" w:rsidP="00DF1BE9">
            <w:pPr>
              <w:jc w:val="center"/>
              <w:rPr>
                <w:b/>
              </w:rPr>
            </w:pPr>
            <w:r>
              <w:rPr>
                <w:b/>
              </w:rPr>
              <w:t>Informace ke kombinované nebo distanční formě</w:t>
            </w:r>
          </w:p>
        </w:tc>
      </w:tr>
      <w:tr w:rsidR="00566CB2" w14:paraId="438AA5A9" w14:textId="77777777" w:rsidTr="00DF1BE9">
        <w:tc>
          <w:tcPr>
            <w:tcW w:w="4787" w:type="dxa"/>
            <w:gridSpan w:val="3"/>
            <w:tcBorders>
              <w:top w:val="single" w:sz="2" w:space="0" w:color="auto"/>
            </w:tcBorders>
            <w:shd w:val="clear" w:color="auto" w:fill="F7CAAC"/>
          </w:tcPr>
          <w:p w14:paraId="3615849E" w14:textId="77777777" w:rsidR="00566CB2" w:rsidRDefault="00566CB2" w:rsidP="00DF1BE9">
            <w:pPr>
              <w:jc w:val="both"/>
            </w:pPr>
            <w:r>
              <w:rPr>
                <w:b/>
              </w:rPr>
              <w:t>Rozsah konzultací (soustředění)</w:t>
            </w:r>
          </w:p>
        </w:tc>
        <w:tc>
          <w:tcPr>
            <w:tcW w:w="889" w:type="dxa"/>
            <w:tcBorders>
              <w:top w:val="single" w:sz="2" w:space="0" w:color="auto"/>
            </w:tcBorders>
          </w:tcPr>
          <w:p w14:paraId="728D5F36" w14:textId="77777777" w:rsidR="00566CB2" w:rsidRDefault="00566CB2" w:rsidP="00DF1BE9">
            <w:pPr>
              <w:jc w:val="both"/>
            </w:pPr>
          </w:p>
        </w:tc>
        <w:tc>
          <w:tcPr>
            <w:tcW w:w="4179" w:type="dxa"/>
            <w:gridSpan w:val="4"/>
            <w:tcBorders>
              <w:top w:val="single" w:sz="2" w:space="0" w:color="auto"/>
            </w:tcBorders>
            <w:shd w:val="clear" w:color="auto" w:fill="F7CAAC"/>
          </w:tcPr>
          <w:p w14:paraId="348A9533" w14:textId="77777777" w:rsidR="00566CB2" w:rsidRDefault="00566CB2" w:rsidP="00DF1BE9">
            <w:pPr>
              <w:jc w:val="both"/>
              <w:rPr>
                <w:b/>
              </w:rPr>
            </w:pPr>
            <w:r>
              <w:rPr>
                <w:b/>
              </w:rPr>
              <w:t xml:space="preserve">hodin </w:t>
            </w:r>
          </w:p>
        </w:tc>
      </w:tr>
      <w:tr w:rsidR="00566CB2" w14:paraId="2190D27F" w14:textId="77777777" w:rsidTr="00DF1BE9">
        <w:tc>
          <w:tcPr>
            <w:tcW w:w="9855" w:type="dxa"/>
            <w:gridSpan w:val="8"/>
            <w:shd w:val="clear" w:color="auto" w:fill="F7CAAC"/>
          </w:tcPr>
          <w:p w14:paraId="39021FF5" w14:textId="77777777" w:rsidR="00566CB2" w:rsidRDefault="00566CB2" w:rsidP="00DF1BE9">
            <w:pPr>
              <w:jc w:val="both"/>
              <w:rPr>
                <w:b/>
              </w:rPr>
            </w:pPr>
            <w:r>
              <w:rPr>
                <w:b/>
              </w:rPr>
              <w:t>Informace o způsobu kontaktu s vyučujícím</w:t>
            </w:r>
          </w:p>
        </w:tc>
      </w:tr>
      <w:tr w:rsidR="00566CB2" w14:paraId="2225E770" w14:textId="77777777" w:rsidTr="00DF1BE9">
        <w:trPr>
          <w:trHeight w:val="1373"/>
        </w:trPr>
        <w:tc>
          <w:tcPr>
            <w:tcW w:w="9855" w:type="dxa"/>
            <w:gridSpan w:val="8"/>
          </w:tcPr>
          <w:p w14:paraId="4BE81978" w14:textId="77777777" w:rsidR="00566CB2" w:rsidRDefault="00566CB2" w:rsidP="00DF1BE9">
            <w:pPr>
              <w:jc w:val="both"/>
            </w:pPr>
          </w:p>
        </w:tc>
      </w:tr>
    </w:tbl>
    <w:p w14:paraId="232C7B2C"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09A1FFA9" w14:textId="77777777" w:rsidTr="00DF1BE9">
        <w:tc>
          <w:tcPr>
            <w:tcW w:w="9855" w:type="dxa"/>
            <w:gridSpan w:val="8"/>
            <w:tcBorders>
              <w:bottom w:val="double" w:sz="4" w:space="0" w:color="auto"/>
            </w:tcBorders>
            <w:shd w:val="clear" w:color="auto" w:fill="BDD6EE"/>
          </w:tcPr>
          <w:p w14:paraId="7C7E0565" w14:textId="77777777" w:rsidR="00566CB2" w:rsidRDefault="00566CB2" w:rsidP="00DF1BE9">
            <w:pPr>
              <w:jc w:val="both"/>
              <w:rPr>
                <w:b/>
                <w:sz w:val="28"/>
              </w:rPr>
            </w:pPr>
            <w:r>
              <w:lastRenderedPageBreak/>
              <w:br w:type="page"/>
            </w:r>
            <w:r>
              <w:rPr>
                <w:b/>
                <w:sz w:val="28"/>
              </w:rPr>
              <w:t>B-III – Charakteristika studijního předmětu</w:t>
            </w:r>
          </w:p>
        </w:tc>
      </w:tr>
      <w:tr w:rsidR="00566CB2" w14:paraId="546E16E8" w14:textId="77777777" w:rsidTr="00DF1BE9">
        <w:tc>
          <w:tcPr>
            <w:tcW w:w="3086" w:type="dxa"/>
            <w:tcBorders>
              <w:top w:val="double" w:sz="4" w:space="0" w:color="auto"/>
            </w:tcBorders>
            <w:shd w:val="clear" w:color="auto" w:fill="F7CAAC"/>
          </w:tcPr>
          <w:p w14:paraId="26D9B590"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09170D83" w14:textId="58C3F5FD" w:rsidR="00566CB2" w:rsidRPr="00873C26" w:rsidRDefault="00566CB2" w:rsidP="00FD3188">
            <w:pPr>
              <w:jc w:val="both"/>
              <w:rPr>
                <w:b/>
              </w:rPr>
            </w:pPr>
            <w:r>
              <w:rPr>
                <w:b/>
              </w:rPr>
              <w:t xml:space="preserve">Internal </w:t>
            </w:r>
            <w:del w:id="3243" w:author="Eva Skýbová" w:date="2024-05-15T08:51:00Z">
              <w:r w:rsidDel="00940D8B">
                <w:rPr>
                  <w:b/>
                </w:rPr>
                <w:delText xml:space="preserve">Order and </w:delText>
              </w:r>
            </w:del>
            <w:r>
              <w:rPr>
                <w:b/>
              </w:rPr>
              <w:t>Security</w:t>
            </w:r>
          </w:p>
        </w:tc>
      </w:tr>
      <w:tr w:rsidR="00566CB2" w14:paraId="19444DB5" w14:textId="77777777" w:rsidTr="00DF1BE9">
        <w:tc>
          <w:tcPr>
            <w:tcW w:w="3086" w:type="dxa"/>
            <w:shd w:val="clear" w:color="auto" w:fill="F7CAAC"/>
          </w:tcPr>
          <w:p w14:paraId="1E71A497" w14:textId="77777777" w:rsidR="00566CB2" w:rsidRDefault="00566CB2" w:rsidP="00DF1BE9">
            <w:pPr>
              <w:jc w:val="both"/>
              <w:rPr>
                <w:b/>
              </w:rPr>
            </w:pPr>
            <w:r>
              <w:rPr>
                <w:b/>
              </w:rPr>
              <w:t>Typ předmětu</w:t>
            </w:r>
          </w:p>
        </w:tc>
        <w:tc>
          <w:tcPr>
            <w:tcW w:w="3406" w:type="dxa"/>
            <w:gridSpan w:val="4"/>
          </w:tcPr>
          <w:p w14:paraId="08C3F453" w14:textId="73B8A55B" w:rsidR="00566CB2" w:rsidRDefault="00566CB2" w:rsidP="00FD3188">
            <w:pPr>
              <w:jc w:val="both"/>
            </w:pPr>
            <w:r>
              <w:t>povinný</w:t>
            </w:r>
            <w:del w:id="3244" w:author="Eva Skýbová" w:date="2024-05-15T08:51:00Z">
              <w:r w:rsidDel="001B7C6B">
                <w:delText xml:space="preserve">, </w:delText>
              </w:r>
              <w:r w:rsidRPr="00AB7F57" w:rsidDel="001B7C6B">
                <w:rPr>
                  <w:b/>
                </w:rPr>
                <w:delText>PZ</w:delText>
              </w:r>
            </w:del>
          </w:p>
        </w:tc>
        <w:tc>
          <w:tcPr>
            <w:tcW w:w="2695" w:type="dxa"/>
            <w:gridSpan w:val="2"/>
            <w:shd w:val="clear" w:color="auto" w:fill="F7CAAC"/>
          </w:tcPr>
          <w:p w14:paraId="6080C1DB" w14:textId="77777777" w:rsidR="00566CB2" w:rsidRDefault="00566CB2" w:rsidP="00DF1BE9">
            <w:pPr>
              <w:jc w:val="both"/>
            </w:pPr>
            <w:r>
              <w:rPr>
                <w:b/>
              </w:rPr>
              <w:t>doporučený ročník / semestr</w:t>
            </w:r>
          </w:p>
        </w:tc>
        <w:tc>
          <w:tcPr>
            <w:tcW w:w="668" w:type="dxa"/>
          </w:tcPr>
          <w:p w14:paraId="4699E71E" w14:textId="0B33E674" w:rsidR="00566CB2" w:rsidRDefault="00566CB2" w:rsidP="00DF1BE9">
            <w:pPr>
              <w:jc w:val="both"/>
            </w:pPr>
            <w:del w:id="3245" w:author="Eva Skýbová" w:date="2024-05-15T08:52:00Z">
              <w:r w:rsidDel="001B7C6B">
                <w:delText>2/ZS</w:delText>
              </w:r>
            </w:del>
            <w:ins w:id="3246" w:author="Eva Skýbová" w:date="2024-05-15T08:52:00Z">
              <w:r w:rsidR="001B7C6B">
                <w:t>1/LS</w:t>
              </w:r>
            </w:ins>
          </w:p>
        </w:tc>
      </w:tr>
      <w:tr w:rsidR="00566CB2" w14:paraId="2D57946C" w14:textId="77777777" w:rsidTr="00DF1BE9">
        <w:tc>
          <w:tcPr>
            <w:tcW w:w="3086" w:type="dxa"/>
            <w:shd w:val="clear" w:color="auto" w:fill="F7CAAC"/>
          </w:tcPr>
          <w:p w14:paraId="6C65CA21" w14:textId="77777777" w:rsidR="00566CB2" w:rsidRDefault="00566CB2" w:rsidP="00DF1BE9">
            <w:pPr>
              <w:jc w:val="both"/>
              <w:rPr>
                <w:b/>
              </w:rPr>
            </w:pPr>
            <w:r>
              <w:rPr>
                <w:b/>
              </w:rPr>
              <w:t>Rozsah studijního předmětu</w:t>
            </w:r>
          </w:p>
        </w:tc>
        <w:tc>
          <w:tcPr>
            <w:tcW w:w="1701" w:type="dxa"/>
            <w:gridSpan w:val="2"/>
          </w:tcPr>
          <w:p w14:paraId="180848BB" w14:textId="77777777" w:rsidR="00566CB2" w:rsidRDefault="00566CB2" w:rsidP="00DF1BE9">
            <w:pPr>
              <w:jc w:val="both"/>
            </w:pPr>
            <w:r>
              <w:t>28p + 14s</w:t>
            </w:r>
          </w:p>
        </w:tc>
        <w:tc>
          <w:tcPr>
            <w:tcW w:w="889" w:type="dxa"/>
            <w:shd w:val="clear" w:color="auto" w:fill="F7CAAC"/>
          </w:tcPr>
          <w:p w14:paraId="10DAE16A" w14:textId="77777777" w:rsidR="00566CB2" w:rsidRDefault="00566CB2" w:rsidP="00DF1BE9">
            <w:pPr>
              <w:jc w:val="both"/>
              <w:rPr>
                <w:b/>
              </w:rPr>
            </w:pPr>
            <w:r>
              <w:rPr>
                <w:b/>
              </w:rPr>
              <w:t xml:space="preserve">hod. </w:t>
            </w:r>
          </w:p>
        </w:tc>
        <w:tc>
          <w:tcPr>
            <w:tcW w:w="816" w:type="dxa"/>
          </w:tcPr>
          <w:p w14:paraId="38064AD1" w14:textId="77777777" w:rsidR="00566CB2" w:rsidRDefault="00566CB2" w:rsidP="00DF1BE9">
            <w:pPr>
              <w:jc w:val="both"/>
            </w:pPr>
            <w:r>
              <w:t>42</w:t>
            </w:r>
          </w:p>
        </w:tc>
        <w:tc>
          <w:tcPr>
            <w:tcW w:w="2156" w:type="dxa"/>
            <w:shd w:val="clear" w:color="auto" w:fill="F7CAAC"/>
          </w:tcPr>
          <w:p w14:paraId="64710D50" w14:textId="77777777" w:rsidR="00566CB2" w:rsidRDefault="00566CB2" w:rsidP="00DF1BE9">
            <w:pPr>
              <w:jc w:val="both"/>
              <w:rPr>
                <w:b/>
              </w:rPr>
            </w:pPr>
            <w:r>
              <w:rPr>
                <w:b/>
              </w:rPr>
              <w:t>kreditů</w:t>
            </w:r>
          </w:p>
        </w:tc>
        <w:tc>
          <w:tcPr>
            <w:tcW w:w="1207" w:type="dxa"/>
            <w:gridSpan w:val="2"/>
          </w:tcPr>
          <w:p w14:paraId="6018AAA6" w14:textId="77777777" w:rsidR="00566CB2" w:rsidRDefault="00566CB2" w:rsidP="00DF1BE9">
            <w:pPr>
              <w:jc w:val="both"/>
            </w:pPr>
            <w:r>
              <w:t>4</w:t>
            </w:r>
          </w:p>
        </w:tc>
      </w:tr>
      <w:tr w:rsidR="00566CB2" w14:paraId="4CF41205" w14:textId="77777777" w:rsidTr="00DF1BE9">
        <w:tc>
          <w:tcPr>
            <w:tcW w:w="3086" w:type="dxa"/>
            <w:shd w:val="clear" w:color="auto" w:fill="F7CAAC"/>
          </w:tcPr>
          <w:p w14:paraId="13E5BF37" w14:textId="77777777" w:rsidR="00566CB2" w:rsidRDefault="00566CB2" w:rsidP="00DF1BE9">
            <w:pPr>
              <w:jc w:val="both"/>
              <w:rPr>
                <w:b/>
                <w:sz w:val="22"/>
              </w:rPr>
            </w:pPr>
            <w:r>
              <w:rPr>
                <w:b/>
              </w:rPr>
              <w:t>Prerekvizity, korekvizity, ekvivalence</w:t>
            </w:r>
          </w:p>
        </w:tc>
        <w:tc>
          <w:tcPr>
            <w:tcW w:w="6769" w:type="dxa"/>
            <w:gridSpan w:val="7"/>
          </w:tcPr>
          <w:p w14:paraId="6FE55B7F" w14:textId="77777777" w:rsidR="00566CB2" w:rsidRDefault="00566CB2" w:rsidP="00DF1BE9">
            <w:pPr>
              <w:jc w:val="both"/>
            </w:pPr>
          </w:p>
        </w:tc>
      </w:tr>
      <w:tr w:rsidR="00566CB2" w14:paraId="425AFE89" w14:textId="77777777" w:rsidTr="00DF1BE9">
        <w:tc>
          <w:tcPr>
            <w:tcW w:w="3086" w:type="dxa"/>
            <w:shd w:val="clear" w:color="auto" w:fill="F7CAAC"/>
          </w:tcPr>
          <w:p w14:paraId="4A641F76" w14:textId="77777777" w:rsidR="00566CB2" w:rsidRDefault="00566CB2" w:rsidP="00DF1BE9">
            <w:pPr>
              <w:jc w:val="both"/>
              <w:rPr>
                <w:b/>
              </w:rPr>
            </w:pPr>
            <w:r>
              <w:rPr>
                <w:b/>
              </w:rPr>
              <w:t>Způsob ověření studijních výsledků</w:t>
            </w:r>
          </w:p>
        </w:tc>
        <w:tc>
          <w:tcPr>
            <w:tcW w:w="3406" w:type="dxa"/>
            <w:gridSpan w:val="4"/>
          </w:tcPr>
          <w:p w14:paraId="7E17BCF1" w14:textId="77777777" w:rsidR="00566CB2" w:rsidRDefault="00566CB2" w:rsidP="00DF1BE9">
            <w:pPr>
              <w:jc w:val="both"/>
            </w:pPr>
            <w:r>
              <w:t>zápočet a zkouška</w:t>
            </w:r>
          </w:p>
        </w:tc>
        <w:tc>
          <w:tcPr>
            <w:tcW w:w="2156" w:type="dxa"/>
            <w:shd w:val="clear" w:color="auto" w:fill="F7CAAC"/>
          </w:tcPr>
          <w:p w14:paraId="6FB869E6" w14:textId="77777777" w:rsidR="00566CB2" w:rsidRDefault="00566CB2" w:rsidP="00DF1BE9">
            <w:pPr>
              <w:jc w:val="both"/>
              <w:rPr>
                <w:b/>
              </w:rPr>
            </w:pPr>
            <w:r>
              <w:rPr>
                <w:b/>
              </w:rPr>
              <w:t>Forma výuky</w:t>
            </w:r>
          </w:p>
        </w:tc>
        <w:tc>
          <w:tcPr>
            <w:tcW w:w="1207" w:type="dxa"/>
            <w:gridSpan w:val="2"/>
          </w:tcPr>
          <w:p w14:paraId="10C3A29B" w14:textId="77777777" w:rsidR="00566CB2" w:rsidRDefault="00566CB2" w:rsidP="00DF1BE9">
            <w:pPr>
              <w:jc w:val="both"/>
            </w:pPr>
            <w:r>
              <w:t>přednášky</w:t>
            </w:r>
          </w:p>
          <w:p w14:paraId="3C41C623" w14:textId="77777777" w:rsidR="00566CB2" w:rsidRDefault="00566CB2" w:rsidP="00DF1BE9">
            <w:pPr>
              <w:jc w:val="both"/>
            </w:pPr>
            <w:r>
              <w:t>semináře</w:t>
            </w:r>
          </w:p>
        </w:tc>
      </w:tr>
      <w:tr w:rsidR="00566CB2" w14:paraId="64375779" w14:textId="77777777" w:rsidTr="00DF1BE9">
        <w:tc>
          <w:tcPr>
            <w:tcW w:w="3086" w:type="dxa"/>
            <w:shd w:val="clear" w:color="auto" w:fill="F7CAAC"/>
          </w:tcPr>
          <w:p w14:paraId="37E3B519"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35A74611" w14:textId="77777777" w:rsidR="00566CB2" w:rsidRPr="00645B6C" w:rsidRDefault="00566CB2" w:rsidP="00DF1BE9">
            <w:pPr>
              <w:spacing w:before="60"/>
              <w:jc w:val="both"/>
              <w:rPr>
                <w:color w:val="000000"/>
                <w:shd w:val="clear" w:color="auto" w:fill="FFFFFF"/>
              </w:rPr>
            </w:pPr>
            <w:r w:rsidRPr="00645B6C">
              <w:rPr>
                <w:color w:val="000000"/>
                <w:shd w:val="clear" w:color="auto" w:fill="FFFFFF"/>
              </w:rPr>
              <w:t xml:space="preserve">Zápočet: </w:t>
            </w:r>
            <w:r w:rsidRPr="00F30525">
              <w:rPr>
                <w:color w:val="000000"/>
                <w:shd w:val="clear" w:color="auto" w:fill="FFFFFF"/>
              </w:rPr>
              <w:t xml:space="preserve">aktivita a průběžné plnění zadaných úkolů na seminářích (přítomnost minimálně 80 %), vypracování a obhajoba </w:t>
            </w:r>
            <w:r>
              <w:rPr>
                <w:color w:val="000000"/>
                <w:shd w:val="clear" w:color="auto" w:fill="FFFFFF"/>
              </w:rPr>
              <w:t>zápočtového projektu</w:t>
            </w:r>
            <w:r w:rsidRPr="00F30525">
              <w:rPr>
                <w:color w:val="000000"/>
                <w:shd w:val="clear" w:color="auto" w:fill="FFFFFF"/>
              </w:rPr>
              <w:t xml:space="preserve"> v MS Office na zadané odborné téma, úspěšné absolvování písemného testu (počet správných odpovědí minimálně 60 %)</w:t>
            </w:r>
          </w:p>
          <w:p w14:paraId="6D37C6AD" w14:textId="77777777" w:rsidR="00566CB2" w:rsidRPr="00645B6C" w:rsidRDefault="00566CB2" w:rsidP="00DF1BE9">
            <w:pPr>
              <w:spacing w:before="60"/>
              <w:jc w:val="both"/>
              <w:rPr>
                <w:color w:val="000000"/>
                <w:shd w:val="clear" w:color="auto" w:fill="FFFFFF"/>
              </w:rPr>
            </w:pPr>
            <w:r w:rsidRPr="00645B6C">
              <w:rPr>
                <w:color w:val="000000"/>
                <w:shd w:val="clear" w:color="auto" w:fill="FFFFFF"/>
              </w:rPr>
              <w:t>Zkouška: písemná a ústní</w:t>
            </w:r>
          </w:p>
          <w:p w14:paraId="0FCDC626" w14:textId="77777777" w:rsidR="00566CB2" w:rsidRDefault="00566CB2" w:rsidP="00DF1BE9">
            <w:pPr>
              <w:jc w:val="both"/>
            </w:pPr>
          </w:p>
        </w:tc>
      </w:tr>
      <w:tr w:rsidR="00566CB2" w14:paraId="07E04249" w14:textId="77777777" w:rsidTr="00DF1BE9">
        <w:trPr>
          <w:trHeight w:val="397"/>
        </w:trPr>
        <w:tc>
          <w:tcPr>
            <w:tcW w:w="9855" w:type="dxa"/>
            <w:gridSpan w:val="8"/>
            <w:tcBorders>
              <w:top w:val="nil"/>
            </w:tcBorders>
          </w:tcPr>
          <w:p w14:paraId="3A23BB96" w14:textId="77777777" w:rsidR="00566CB2" w:rsidRDefault="00566CB2" w:rsidP="00DF1BE9">
            <w:pPr>
              <w:jc w:val="both"/>
            </w:pPr>
          </w:p>
        </w:tc>
      </w:tr>
      <w:tr w:rsidR="00566CB2" w14:paraId="7F0B916B" w14:textId="77777777" w:rsidTr="00DF1BE9">
        <w:trPr>
          <w:trHeight w:val="197"/>
        </w:trPr>
        <w:tc>
          <w:tcPr>
            <w:tcW w:w="3086" w:type="dxa"/>
            <w:tcBorders>
              <w:top w:val="nil"/>
            </w:tcBorders>
            <w:shd w:val="clear" w:color="auto" w:fill="F7CAAC"/>
          </w:tcPr>
          <w:p w14:paraId="415BA75D" w14:textId="77777777" w:rsidR="00566CB2" w:rsidRDefault="00566CB2" w:rsidP="00DF1BE9">
            <w:pPr>
              <w:jc w:val="both"/>
              <w:rPr>
                <w:b/>
              </w:rPr>
            </w:pPr>
            <w:r>
              <w:rPr>
                <w:b/>
              </w:rPr>
              <w:t>Garant předmětu</w:t>
            </w:r>
          </w:p>
        </w:tc>
        <w:tc>
          <w:tcPr>
            <w:tcW w:w="6769" w:type="dxa"/>
            <w:gridSpan w:val="7"/>
            <w:tcBorders>
              <w:top w:val="nil"/>
            </w:tcBorders>
          </w:tcPr>
          <w:p w14:paraId="74306124" w14:textId="77777777" w:rsidR="00566CB2" w:rsidRDefault="00566CB2" w:rsidP="00DF1BE9">
            <w:pPr>
              <w:jc w:val="both"/>
            </w:pPr>
            <w:r>
              <w:t>doc. Ing. Miroslav Tomek, PhD.</w:t>
            </w:r>
          </w:p>
        </w:tc>
      </w:tr>
      <w:tr w:rsidR="00566CB2" w14:paraId="55A3639F" w14:textId="77777777" w:rsidTr="00DF1BE9">
        <w:trPr>
          <w:trHeight w:val="243"/>
        </w:trPr>
        <w:tc>
          <w:tcPr>
            <w:tcW w:w="3086" w:type="dxa"/>
            <w:tcBorders>
              <w:top w:val="nil"/>
            </w:tcBorders>
            <w:shd w:val="clear" w:color="auto" w:fill="F7CAAC"/>
          </w:tcPr>
          <w:p w14:paraId="79D6B313" w14:textId="77777777" w:rsidR="00566CB2" w:rsidRDefault="00566CB2" w:rsidP="00DF1BE9">
            <w:pPr>
              <w:jc w:val="both"/>
              <w:rPr>
                <w:b/>
              </w:rPr>
            </w:pPr>
            <w:r>
              <w:rPr>
                <w:b/>
              </w:rPr>
              <w:t>Zapojení garanta do výuky předmětu</w:t>
            </w:r>
          </w:p>
        </w:tc>
        <w:tc>
          <w:tcPr>
            <w:tcW w:w="6769" w:type="dxa"/>
            <w:gridSpan w:val="7"/>
            <w:tcBorders>
              <w:top w:val="nil"/>
            </w:tcBorders>
          </w:tcPr>
          <w:p w14:paraId="3CA0CDD3" w14:textId="77777777" w:rsidR="00566CB2" w:rsidRDefault="00566CB2" w:rsidP="00DF1BE9">
            <w:pPr>
              <w:spacing w:before="60"/>
              <w:jc w:val="both"/>
            </w:pPr>
            <w:r w:rsidRPr="00E920B9">
              <w:t xml:space="preserve">Garant stanovuje obsah přednášek, seminářů a dohlíží na jejich jednotné vedení. Garant přímo vyučuje </w:t>
            </w:r>
            <w:r>
              <w:t>57</w:t>
            </w:r>
            <w:r w:rsidRPr="00E920B9">
              <w:t xml:space="preserve"> % přednášek.</w:t>
            </w:r>
          </w:p>
          <w:p w14:paraId="0004DD1D" w14:textId="77777777" w:rsidR="00566CB2" w:rsidRDefault="00566CB2" w:rsidP="00DF1BE9">
            <w:pPr>
              <w:jc w:val="both"/>
            </w:pPr>
          </w:p>
        </w:tc>
      </w:tr>
      <w:tr w:rsidR="00566CB2" w14:paraId="692A5DBE" w14:textId="77777777" w:rsidTr="00DF1BE9">
        <w:tc>
          <w:tcPr>
            <w:tcW w:w="3086" w:type="dxa"/>
            <w:shd w:val="clear" w:color="auto" w:fill="F7CAAC"/>
          </w:tcPr>
          <w:p w14:paraId="7831AC8B" w14:textId="77777777" w:rsidR="00566CB2" w:rsidRDefault="00566CB2" w:rsidP="00DF1BE9">
            <w:pPr>
              <w:jc w:val="both"/>
              <w:rPr>
                <w:b/>
              </w:rPr>
            </w:pPr>
            <w:r>
              <w:rPr>
                <w:b/>
              </w:rPr>
              <w:t>Vyučující</w:t>
            </w:r>
          </w:p>
        </w:tc>
        <w:tc>
          <w:tcPr>
            <w:tcW w:w="6769" w:type="dxa"/>
            <w:gridSpan w:val="7"/>
            <w:tcBorders>
              <w:bottom w:val="nil"/>
            </w:tcBorders>
          </w:tcPr>
          <w:p w14:paraId="24B539C6" w14:textId="77777777" w:rsidR="00566CB2" w:rsidRDefault="00566CB2" w:rsidP="00DF1BE9">
            <w:pPr>
              <w:jc w:val="both"/>
              <w:rPr>
                <w:color w:val="000000"/>
              </w:rPr>
            </w:pPr>
            <w:r w:rsidRPr="005D423F">
              <w:rPr>
                <w:color w:val="000000"/>
              </w:rPr>
              <w:t>doc. Ing. Miroslav Tomek, Ph</w:t>
            </w:r>
            <w:r>
              <w:rPr>
                <w:color w:val="000000"/>
              </w:rPr>
              <w:t>.</w:t>
            </w:r>
            <w:r w:rsidRPr="005D423F">
              <w:rPr>
                <w:color w:val="000000"/>
              </w:rPr>
              <w:t>D. – předná</w:t>
            </w:r>
            <w:r>
              <w:rPr>
                <w:color w:val="000000"/>
              </w:rPr>
              <w:t>šející</w:t>
            </w:r>
            <w:r w:rsidRPr="005D423F">
              <w:rPr>
                <w:color w:val="000000"/>
              </w:rPr>
              <w:t xml:space="preserve"> (</w:t>
            </w:r>
            <w:r>
              <w:rPr>
                <w:color w:val="000000"/>
              </w:rPr>
              <w:t>57</w:t>
            </w:r>
            <w:r w:rsidRPr="005D423F">
              <w:rPr>
                <w:color w:val="000000"/>
              </w:rPr>
              <w:t xml:space="preserve"> %)</w:t>
            </w:r>
          </w:p>
          <w:p w14:paraId="57761C59" w14:textId="77777777" w:rsidR="00566CB2" w:rsidRDefault="00566CB2" w:rsidP="00DF1BE9">
            <w:pPr>
              <w:jc w:val="both"/>
            </w:pPr>
            <w:r w:rsidRPr="005D423F">
              <w:rPr>
                <w:color w:val="000000"/>
              </w:rPr>
              <w:t>Ing. Martin Ficek, Ph</w:t>
            </w:r>
            <w:r>
              <w:rPr>
                <w:color w:val="000000"/>
              </w:rPr>
              <w:t>.</w:t>
            </w:r>
            <w:r w:rsidRPr="005D423F">
              <w:rPr>
                <w:color w:val="000000"/>
              </w:rPr>
              <w:t>D. – přednáš</w:t>
            </w:r>
            <w:r>
              <w:rPr>
                <w:color w:val="000000"/>
              </w:rPr>
              <w:t>ející</w:t>
            </w:r>
            <w:r w:rsidRPr="005D423F">
              <w:rPr>
                <w:color w:val="000000"/>
              </w:rPr>
              <w:t xml:space="preserve"> (</w:t>
            </w:r>
            <w:r>
              <w:rPr>
                <w:color w:val="000000"/>
              </w:rPr>
              <w:t>43</w:t>
            </w:r>
            <w:r w:rsidRPr="005D423F">
              <w:rPr>
                <w:color w:val="000000"/>
              </w:rPr>
              <w:t xml:space="preserve"> %), </w:t>
            </w:r>
            <w:r>
              <w:rPr>
                <w:color w:val="000000"/>
              </w:rPr>
              <w:t xml:space="preserve">vede </w:t>
            </w:r>
            <w:r w:rsidRPr="005D423F">
              <w:rPr>
                <w:color w:val="000000"/>
              </w:rPr>
              <w:t>semináře (100 %)</w:t>
            </w:r>
          </w:p>
        </w:tc>
      </w:tr>
      <w:tr w:rsidR="00566CB2" w14:paraId="5ABE1720" w14:textId="77777777" w:rsidTr="00DF1BE9">
        <w:trPr>
          <w:trHeight w:val="397"/>
        </w:trPr>
        <w:tc>
          <w:tcPr>
            <w:tcW w:w="9855" w:type="dxa"/>
            <w:gridSpan w:val="8"/>
            <w:tcBorders>
              <w:top w:val="nil"/>
            </w:tcBorders>
          </w:tcPr>
          <w:p w14:paraId="195B32F1" w14:textId="77777777" w:rsidR="00566CB2" w:rsidRDefault="00566CB2" w:rsidP="00DF1BE9">
            <w:pPr>
              <w:jc w:val="both"/>
            </w:pPr>
          </w:p>
        </w:tc>
      </w:tr>
      <w:tr w:rsidR="00566CB2" w14:paraId="178F16C7" w14:textId="77777777" w:rsidTr="00DF1BE9">
        <w:tc>
          <w:tcPr>
            <w:tcW w:w="3086" w:type="dxa"/>
            <w:shd w:val="clear" w:color="auto" w:fill="F7CAAC"/>
          </w:tcPr>
          <w:p w14:paraId="4989FCB8" w14:textId="77777777" w:rsidR="00566CB2" w:rsidRDefault="00566CB2" w:rsidP="00DF1BE9">
            <w:pPr>
              <w:jc w:val="both"/>
              <w:rPr>
                <w:b/>
              </w:rPr>
            </w:pPr>
            <w:r>
              <w:rPr>
                <w:b/>
              </w:rPr>
              <w:t>Stručná anotace předmětu</w:t>
            </w:r>
          </w:p>
        </w:tc>
        <w:tc>
          <w:tcPr>
            <w:tcW w:w="6769" w:type="dxa"/>
            <w:gridSpan w:val="7"/>
            <w:tcBorders>
              <w:bottom w:val="nil"/>
            </w:tcBorders>
          </w:tcPr>
          <w:p w14:paraId="4DB0ED5E" w14:textId="77777777" w:rsidR="00566CB2" w:rsidRDefault="00566CB2" w:rsidP="00DF1BE9">
            <w:pPr>
              <w:jc w:val="both"/>
            </w:pPr>
          </w:p>
        </w:tc>
      </w:tr>
      <w:tr w:rsidR="00566CB2" w14:paraId="514677DF" w14:textId="77777777" w:rsidTr="00DF1BE9">
        <w:trPr>
          <w:trHeight w:val="3938"/>
        </w:trPr>
        <w:tc>
          <w:tcPr>
            <w:tcW w:w="9855" w:type="dxa"/>
            <w:gridSpan w:val="8"/>
            <w:tcBorders>
              <w:top w:val="nil"/>
              <w:bottom w:val="single" w:sz="12" w:space="0" w:color="auto"/>
            </w:tcBorders>
          </w:tcPr>
          <w:p w14:paraId="67698BC9" w14:textId="77777777" w:rsidR="00566CB2" w:rsidRPr="00FA2F4A" w:rsidRDefault="00566CB2" w:rsidP="00DF1BE9">
            <w:pPr>
              <w:spacing w:before="120"/>
              <w:jc w:val="both"/>
              <w:rPr>
                <w:shd w:val="clear" w:color="auto" w:fill="FFFFFF"/>
              </w:rPr>
            </w:pPr>
            <w:r w:rsidRPr="00FA2F4A">
              <w:t>Cílem výuky je podrobně probrat bezpečnostní systémem státu v oblasti zajišťování vnitřní bezpečnosti, veřejného pořádku a zákonnosti, včetně příslušných národních koncepčních bezpečnostních materiálů.</w:t>
            </w:r>
            <w:r>
              <w:t xml:space="preserve"> Dále v rámci předmětu studenti získají informace </w:t>
            </w:r>
            <w:r w:rsidRPr="00FA2F4A">
              <w:rPr>
                <w:shd w:val="clear" w:color="auto" w:fill="FFFFFF"/>
              </w:rPr>
              <w:t>o formách a metodách boje proti vybraným bezpečnostním hrozbám</w:t>
            </w:r>
            <w:r>
              <w:rPr>
                <w:shd w:val="clear" w:color="auto" w:fill="FFFFFF"/>
              </w:rPr>
              <w:t xml:space="preserve"> v oblasti vnitřního pořádku a v rámci bezpečnostní ochrany osob a objektů.</w:t>
            </w:r>
          </w:p>
          <w:p w14:paraId="57248066" w14:textId="77777777" w:rsidR="00566CB2" w:rsidRDefault="00566CB2" w:rsidP="00DF1BE9">
            <w:pPr>
              <w:jc w:val="both"/>
            </w:pPr>
          </w:p>
          <w:p w14:paraId="2E5EB5DA" w14:textId="77777777" w:rsidR="00566CB2" w:rsidRDefault="00566CB2" w:rsidP="00DF1BE9">
            <w:pPr>
              <w:rPr>
                <w:color w:val="000000"/>
                <w:shd w:val="clear" w:color="auto" w:fill="FFFFFF"/>
              </w:rPr>
            </w:pPr>
            <w:r>
              <w:rPr>
                <w:color w:val="000000"/>
                <w:shd w:val="clear" w:color="auto" w:fill="FFFFFF"/>
              </w:rPr>
              <w:t>Vyučovaná témata</w:t>
            </w:r>
            <w:r w:rsidRPr="00645B6C">
              <w:rPr>
                <w:color w:val="000000"/>
                <w:shd w:val="clear" w:color="auto" w:fill="FFFFFF"/>
              </w:rPr>
              <w:t>:</w:t>
            </w:r>
          </w:p>
          <w:p w14:paraId="02733C26" w14:textId="77777777" w:rsidR="00566CB2" w:rsidRPr="007C095B" w:rsidRDefault="00566CB2" w:rsidP="00566CB2">
            <w:pPr>
              <w:pStyle w:val="Odstavecseseznamem"/>
              <w:numPr>
                <w:ilvl w:val="0"/>
                <w:numId w:val="25"/>
              </w:numPr>
              <w:jc w:val="both"/>
            </w:pPr>
            <w:r w:rsidRPr="00B01E46">
              <w:rPr>
                <w:color w:val="000000"/>
                <w:shd w:val="clear" w:color="auto" w:fill="FFFFFF"/>
              </w:rPr>
              <w:t>Právní normy a základní pojmy</w:t>
            </w:r>
            <w:r>
              <w:t>;</w:t>
            </w:r>
          </w:p>
          <w:p w14:paraId="19D72A04" w14:textId="77777777" w:rsidR="00566CB2" w:rsidRPr="007C095B" w:rsidRDefault="00566CB2" w:rsidP="00566CB2">
            <w:pPr>
              <w:pStyle w:val="Odstavecseseznamem"/>
              <w:numPr>
                <w:ilvl w:val="0"/>
                <w:numId w:val="25"/>
              </w:numPr>
              <w:jc w:val="both"/>
            </w:pPr>
            <w:r w:rsidRPr="00B01E46">
              <w:rPr>
                <w:color w:val="000000"/>
                <w:shd w:val="clear" w:color="auto" w:fill="FFFFFF"/>
              </w:rPr>
              <w:t>Systém a cíle vnitřní bezpečnosti a veřejného pořádku</w:t>
            </w:r>
            <w:r>
              <w:t>;</w:t>
            </w:r>
          </w:p>
          <w:p w14:paraId="6E73955F" w14:textId="77777777" w:rsidR="00566CB2" w:rsidRPr="007C095B" w:rsidRDefault="00566CB2" w:rsidP="00566CB2">
            <w:pPr>
              <w:pStyle w:val="Odstavecseseznamem"/>
              <w:numPr>
                <w:ilvl w:val="0"/>
                <w:numId w:val="25"/>
              </w:numPr>
              <w:jc w:val="both"/>
            </w:pPr>
            <w:r w:rsidRPr="00B01E46">
              <w:rPr>
                <w:color w:val="000000"/>
                <w:shd w:val="clear" w:color="auto" w:fill="FFFFFF"/>
              </w:rPr>
              <w:t>Bezpečnostní sbor České republiky</w:t>
            </w:r>
            <w:r>
              <w:t>;</w:t>
            </w:r>
          </w:p>
          <w:p w14:paraId="63365E03" w14:textId="77777777" w:rsidR="00566CB2" w:rsidRPr="007C095B" w:rsidRDefault="00566CB2" w:rsidP="00566CB2">
            <w:pPr>
              <w:pStyle w:val="Odstavecseseznamem"/>
              <w:numPr>
                <w:ilvl w:val="0"/>
                <w:numId w:val="25"/>
              </w:numPr>
              <w:jc w:val="both"/>
            </w:pPr>
            <w:r w:rsidRPr="00B01E46">
              <w:rPr>
                <w:color w:val="000000"/>
                <w:shd w:val="clear" w:color="auto" w:fill="FFFFFF"/>
              </w:rPr>
              <w:t>Narušení zákonnosti velkého rozsahu</w:t>
            </w:r>
            <w:r>
              <w:t>;</w:t>
            </w:r>
            <w:r w:rsidRPr="007C095B">
              <w:rPr>
                <w:color w:val="000000"/>
                <w:shd w:val="clear" w:color="auto" w:fill="FFFFFF"/>
              </w:rPr>
              <w:t> </w:t>
            </w:r>
          </w:p>
          <w:p w14:paraId="37C186B6" w14:textId="77777777" w:rsidR="00566CB2" w:rsidRPr="007C095B" w:rsidRDefault="00566CB2" w:rsidP="00566CB2">
            <w:pPr>
              <w:pStyle w:val="Odstavecseseznamem"/>
              <w:numPr>
                <w:ilvl w:val="0"/>
                <w:numId w:val="25"/>
              </w:numPr>
              <w:jc w:val="both"/>
            </w:pPr>
            <w:r w:rsidRPr="00B01E46">
              <w:rPr>
                <w:color w:val="000000"/>
                <w:shd w:val="clear" w:color="auto" w:fill="FFFFFF"/>
              </w:rPr>
              <w:t>Organizovaný zločin, terorismus, extremismus a radikalizmus</w:t>
            </w:r>
            <w:r>
              <w:t>;</w:t>
            </w:r>
          </w:p>
          <w:p w14:paraId="1659C3FE" w14:textId="77777777" w:rsidR="00566CB2" w:rsidRPr="007C095B" w:rsidRDefault="00566CB2" w:rsidP="00566CB2">
            <w:pPr>
              <w:pStyle w:val="Odstavecseseznamem"/>
              <w:numPr>
                <w:ilvl w:val="0"/>
                <w:numId w:val="25"/>
              </w:numPr>
              <w:jc w:val="both"/>
            </w:pPr>
            <w:r w:rsidRPr="00B01E46">
              <w:rPr>
                <w:color w:val="000000"/>
                <w:shd w:val="clear" w:color="auto" w:fill="FFFFFF"/>
              </w:rPr>
              <w:t>Prevence kriminality</w:t>
            </w:r>
            <w:r>
              <w:t>;</w:t>
            </w:r>
          </w:p>
          <w:p w14:paraId="0CC0B2E1" w14:textId="77777777" w:rsidR="00566CB2" w:rsidRPr="007C095B" w:rsidRDefault="00566CB2" w:rsidP="00566CB2">
            <w:pPr>
              <w:pStyle w:val="Odstavecseseznamem"/>
              <w:numPr>
                <w:ilvl w:val="0"/>
                <w:numId w:val="25"/>
              </w:numPr>
              <w:jc w:val="both"/>
            </w:pPr>
            <w:r w:rsidRPr="00B01E46">
              <w:rPr>
                <w:color w:val="000000"/>
                <w:shd w:val="clear" w:color="auto" w:fill="FFFFFF"/>
              </w:rPr>
              <w:t>Migrační a azylová politika</w:t>
            </w:r>
            <w:r>
              <w:t>;</w:t>
            </w:r>
          </w:p>
          <w:p w14:paraId="579B1FC7" w14:textId="77777777" w:rsidR="00566CB2" w:rsidRPr="007C095B" w:rsidRDefault="00566CB2" w:rsidP="00566CB2">
            <w:pPr>
              <w:pStyle w:val="Odstavecseseznamem"/>
              <w:numPr>
                <w:ilvl w:val="0"/>
                <w:numId w:val="25"/>
              </w:numPr>
              <w:jc w:val="both"/>
            </w:pPr>
            <w:r w:rsidRPr="00B01E46">
              <w:rPr>
                <w:color w:val="000000"/>
                <w:shd w:val="clear" w:color="auto" w:fill="FFFFFF"/>
              </w:rPr>
              <w:t>Místní záležitosti veřejného pořádku</w:t>
            </w:r>
            <w:r>
              <w:t>;</w:t>
            </w:r>
          </w:p>
          <w:p w14:paraId="751EFE6A" w14:textId="77777777" w:rsidR="00566CB2" w:rsidRPr="007C095B" w:rsidRDefault="00566CB2" w:rsidP="00566CB2">
            <w:pPr>
              <w:pStyle w:val="Odstavecseseznamem"/>
              <w:numPr>
                <w:ilvl w:val="0"/>
                <w:numId w:val="25"/>
              </w:numPr>
              <w:jc w:val="both"/>
            </w:pPr>
            <w:r w:rsidRPr="00B01E46">
              <w:rPr>
                <w:color w:val="000000"/>
                <w:shd w:val="clear" w:color="auto" w:fill="FFFFFF"/>
              </w:rPr>
              <w:t>Ochrana míst velké koncentrace osob a tzv. „měkkých cílů“</w:t>
            </w:r>
            <w:r>
              <w:t>;</w:t>
            </w:r>
          </w:p>
          <w:p w14:paraId="411322A4" w14:textId="77777777" w:rsidR="00566CB2" w:rsidRPr="007C095B" w:rsidRDefault="00566CB2" w:rsidP="00566CB2">
            <w:pPr>
              <w:pStyle w:val="Odstavecseseznamem"/>
              <w:numPr>
                <w:ilvl w:val="0"/>
                <w:numId w:val="25"/>
              </w:numPr>
              <w:jc w:val="both"/>
            </w:pPr>
            <w:r w:rsidRPr="00B01E46">
              <w:rPr>
                <w:color w:val="000000"/>
                <w:shd w:val="clear" w:color="auto" w:fill="FFFFFF"/>
              </w:rPr>
              <w:t>Bezpečnostní ochrana osob a objektů</w:t>
            </w:r>
            <w:r>
              <w:t>;</w:t>
            </w:r>
          </w:p>
          <w:p w14:paraId="1624CA6B" w14:textId="77777777" w:rsidR="00566CB2" w:rsidRPr="007C095B" w:rsidRDefault="00566CB2" w:rsidP="00566CB2">
            <w:pPr>
              <w:pStyle w:val="Odstavecseseznamem"/>
              <w:numPr>
                <w:ilvl w:val="0"/>
                <w:numId w:val="25"/>
              </w:numPr>
              <w:jc w:val="both"/>
            </w:pPr>
            <w:r w:rsidRPr="00B01E46">
              <w:rPr>
                <w:color w:val="000000"/>
                <w:shd w:val="clear" w:color="auto" w:fill="FFFFFF"/>
              </w:rPr>
              <w:t>Bezpečnostní ochrana osob a objektů – fyzická a režimová bezpečnost</w:t>
            </w:r>
            <w:r>
              <w:t>;</w:t>
            </w:r>
          </w:p>
          <w:p w14:paraId="1C76205F" w14:textId="77777777" w:rsidR="00566CB2" w:rsidRPr="007C095B" w:rsidRDefault="00566CB2" w:rsidP="00566CB2">
            <w:pPr>
              <w:pStyle w:val="Odstavecseseznamem"/>
              <w:numPr>
                <w:ilvl w:val="0"/>
                <w:numId w:val="25"/>
              </w:numPr>
              <w:jc w:val="both"/>
            </w:pPr>
            <w:r w:rsidRPr="00B01E46">
              <w:rPr>
                <w:color w:val="000000"/>
                <w:shd w:val="clear" w:color="auto" w:fill="FFFFFF"/>
              </w:rPr>
              <w:t>Bezpečnostní ochrana osob a objektů – mechanické zábranné systémy obvodové, plášťové a předmětové ochrany</w:t>
            </w:r>
            <w:r>
              <w:t>;</w:t>
            </w:r>
          </w:p>
          <w:p w14:paraId="7AC4AA82" w14:textId="77777777" w:rsidR="00566CB2" w:rsidRDefault="00566CB2" w:rsidP="00566CB2">
            <w:pPr>
              <w:pStyle w:val="Odstavecseseznamem"/>
              <w:numPr>
                <w:ilvl w:val="0"/>
                <w:numId w:val="25"/>
              </w:numPr>
              <w:jc w:val="both"/>
            </w:pPr>
            <w:r w:rsidRPr="00B01E46">
              <w:rPr>
                <w:color w:val="000000"/>
                <w:shd w:val="clear" w:color="auto" w:fill="FFFFFF"/>
              </w:rPr>
              <w:t>Bezpečnostní ochrana osob a objektů – přístupové a docházkové systémy, kamerové a biometrické systémy v</w:t>
            </w:r>
            <w:r>
              <w:rPr>
                <w:color w:val="000000"/>
                <w:shd w:val="clear" w:color="auto" w:fill="FFFFFF"/>
              </w:rPr>
              <w:t> </w:t>
            </w:r>
            <w:r w:rsidRPr="00B01E46">
              <w:rPr>
                <w:color w:val="000000"/>
                <w:shd w:val="clear" w:color="auto" w:fill="FFFFFF"/>
              </w:rPr>
              <w:t>ochraně objektu</w:t>
            </w:r>
            <w:r>
              <w:t>;</w:t>
            </w:r>
          </w:p>
          <w:p w14:paraId="65CE40CC" w14:textId="77777777" w:rsidR="00566CB2" w:rsidRPr="007C095B" w:rsidRDefault="00566CB2" w:rsidP="00566CB2">
            <w:pPr>
              <w:pStyle w:val="Odstavecseseznamem"/>
              <w:numPr>
                <w:ilvl w:val="0"/>
                <w:numId w:val="25"/>
              </w:numPr>
              <w:jc w:val="both"/>
            </w:pPr>
            <w:r w:rsidRPr="007C095B">
              <w:rPr>
                <w:color w:val="000000"/>
                <w:shd w:val="clear" w:color="auto" w:fill="FFFFFF"/>
              </w:rPr>
              <w:t>Bezpečnostní ochrana osob a objektů – soukromá bezpečnostní služba.</w:t>
            </w:r>
          </w:p>
          <w:p w14:paraId="3498D0D0" w14:textId="77777777" w:rsidR="00566CB2" w:rsidRPr="00FA2F4A" w:rsidRDefault="00566CB2" w:rsidP="00DF1BE9">
            <w:pPr>
              <w:ind w:left="720"/>
              <w:rPr>
                <w:shd w:val="clear" w:color="auto" w:fill="FFFFFF"/>
              </w:rPr>
            </w:pPr>
          </w:p>
          <w:p w14:paraId="658F9B52" w14:textId="77777777" w:rsidR="00566CB2" w:rsidRDefault="00566CB2" w:rsidP="00DF1BE9">
            <w:pPr>
              <w:jc w:val="both"/>
            </w:pPr>
          </w:p>
        </w:tc>
      </w:tr>
      <w:tr w:rsidR="00566CB2" w14:paraId="63AC2EF0"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1771931C"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B255EA1" w14:textId="77777777" w:rsidR="00566CB2" w:rsidRDefault="00566CB2" w:rsidP="00DF1BE9">
            <w:pPr>
              <w:jc w:val="both"/>
            </w:pPr>
          </w:p>
        </w:tc>
      </w:tr>
      <w:tr w:rsidR="00566CB2" w14:paraId="5E308AFD" w14:textId="77777777" w:rsidTr="00DF1BE9">
        <w:trPr>
          <w:trHeight w:val="1497"/>
        </w:trPr>
        <w:tc>
          <w:tcPr>
            <w:tcW w:w="9855" w:type="dxa"/>
            <w:gridSpan w:val="8"/>
            <w:tcBorders>
              <w:top w:val="nil"/>
              <w:bottom w:val="single" w:sz="2" w:space="0" w:color="auto"/>
            </w:tcBorders>
          </w:tcPr>
          <w:p w14:paraId="5F918F1E" w14:textId="77777777" w:rsidR="00566CB2" w:rsidRPr="00055E30" w:rsidRDefault="00566CB2" w:rsidP="00DF1BE9">
            <w:pPr>
              <w:jc w:val="both"/>
              <w:rPr>
                <w:b/>
                <w:color w:val="000000"/>
                <w:shd w:val="clear" w:color="auto" w:fill="FFFFFF"/>
              </w:rPr>
            </w:pPr>
            <w:r w:rsidRPr="00B01E46">
              <w:rPr>
                <w:b/>
                <w:color w:val="000000"/>
              </w:rPr>
              <w:t>Povinná literatura:</w:t>
            </w:r>
          </w:p>
          <w:p w14:paraId="6E2C5B3F" w14:textId="77777777" w:rsidR="00566CB2" w:rsidRPr="008C1D10" w:rsidRDefault="00566CB2" w:rsidP="00DF1BE9">
            <w:pPr>
              <w:jc w:val="both"/>
              <w:outlineLvl w:val="0"/>
              <w:rPr>
                <w:spacing w:val="2"/>
                <w:lang w:val="en-US"/>
              </w:rPr>
            </w:pPr>
            <w:r w:rsidRPr="008C1D10">
              <w:rPr>
                <w:bdr w:val="none" w:sz="0" w:space="0" w:color="auto" w:frame="1"/>
                <w:lang w:val="en-US"/>
              </w:rPr>
              <w:t>DAVIES, J. Sandi a Lawrence J. FENNELY.</w:t>
            </w:r>
            <w:r w:rsidRPr="008C1D10">
              <w:rPr>
                <w:kern w:val="36"/>
                <w:lang w:val="en-US"/>
              </w:rPr>
              <w:t xml:space="preserve"> </w:t>
            </w:r>
            <w:r w:rsidRPr="008C1D10">
              <w:rPr>
                <w:i/>
                <w:iCs/>
                <w:kern w:val="36"/>
                <w:lang w:val="en-US"/>
              </w:rPr>
              <w:t>T</w:t>
            </w:r>
            <w:r w:rsidRPr="005C4132">
              <w:rPr>
                <w:i/>
                <w:iCs/>
                <w:kern w:val="36"/>
                <w:lang w:val="en-US"/>
              </w:rPr>
              <w:t>he Professional Protection Officer</w:t>
            </w:r>
            <w:r w:rsidRPr="008C1D10">
              <w:rPr>
                <w:i/>
                <w:iCs/>
                <w:kern w:val="36"/>
                <w:lang w:val="en-US"/>
              </w:rPr>
              <w:t xml:space="preserve">: </w:t>
            </w:r>
            <w:r w:rsidRPr="005C4132">
              <w:rPr>
                <w:i/>
                <w:iCs/>
                <w:lang w:val="en-US"/>
              </w:rPr>
              <w:t>Practical Security Strategies and Emerging Trends</w:t>
            </w:r>
            <w:r w:rsidRPr="008C1D10">
              <w:rPr>
                <w:lang w:val="en-US"/>
              </w:rPr>
              <w:t xml:space="preserve">. Oxford: </w:t>
            </w:r>
            <w:r w:rsidRPr="008C1D10">
              <w:rPr>
                <w:spacing w:val="3"/>
                <w:shd w:val="clear" w:color="auto" w:fill="FFFFFF"/>
                <w:lang w:val="en-US"/>
              </w:rPr>
              <w:t>Butterworth-Heinemann, 2019.</w:t>
            </w:r>
            <w:r w:rsidRPr="008C1D10">
              <w:rPr>
                <w:spacing w:val="2"/>
                <w:lang w:val="en-US"/>
              </w:rPr>
              <w:t xml:space="preserve"> </w:t>
            </w:r>
            <w:r w:rsidRPr="005C4132">
              <w:rPr>
                <w:spacing w:val="2"/>
                <w:lang w:val="en-US"/>
              </w:rPr>
              <w:t>ISBN 978</w:t>
            </w:r>
            <w:r w:rsidRPr="008C1D10">
              <w:rPr>
                <w:spacing w:val="2"/>
                <w:lang w:val="en-US"/>
              </w:rPr>
              <w:t>-8-</w:t>
            </w:r>
            <w:r w:rsidRPr="005C4132">
              <w:rPr>
                <w:spacing w:val="2"/>
                <w:lang w:val="en-US"/>
              </w:rPr>
              <w:t>01</w:t>
            </w:r>
            <w:r w:rsidRPr="008C1D10">
              <w:rPr>
                <w:spacing w:val="2"/>
                <w:lang w:val="en-US"/>
              </w:rPr>
              <w:t>-</w:t>
            </w:r>
            <w:r w:rsidRPr="005C4132">
              <w:rPr>
                <w:spacing w:val="2"/>
                <w:lang w:val="en-US"/>
              </w:rPr>
              <w:t>2817748</w:t>
            </w:r>
            <w:r w:rsidRPr="008C1D10">
              <w:rPr>
                <w:spacing w:val="2"/>
                <w:lang w:val="en-US"/>
              </w:rPr>
              <w:t>-</w:t>
            </w:r>
            <w:r w:rsidRPr="005C4132">
              <w:rPr>
                <w:spacing w:val="2"/>
                <w:lang w:val="en-US"/>
              </w:rPr>
              <w:t>8</w:t>
            </w:r>
            <w:r>
              <w:rPr>
                <w:spacing w:val="2"/>
                <w:lang w:val="en-US"/>
              </w:rPr>
              <w:t>.</w:t>
            </w:r>
          </w:p>
          <w:p w14:paraId="36B56890" w14:textId="77777777" w:rsidR="00566CB2" w:rsidRPr="008C1D10" w:rsidRDefault="00566CB2" w:rsidP="00DF1BE9">
            <w:pPr>
              <w:jc w:val="both"/>
              <w:outlineLvl w:val="0"/>
              <w:rPr>
                <w:bdr w:val="none" w:sz="0" w:space="0" w:color="auto" w:frame="1"/>
                <w:lang w:val="en-US"/>
              </w:rPr>
            </w:pPr>
            <w:r w:rsidRPr="008C1D10">
              <w:rPr>
                <w:bdr w:val="none" w:sz="0" w:space="0" w:color="auto" w:frame="1"/>
                <w:lang w:val="en-US"/>
              </w:rPr>
              <w:t xml:space="preserve">FENNELLY, Lawrence J. </w:t>
            </w:r>
            <w:r w:rsidRPr="008C1D10">
              <w:rPr>
                <w:i/>
                <w:iCs/>
                <w:bdr w:val="none" w:sz="0" w:space="0" w:color="auto" w:frame="1"/>
                <w:lang w:val="en-US"/>
              </w:rPr>
              <w:t>E</w:t>
            </w:r>
            <w:r w:rsidRPr="00CC7696">
              <w:rPr>
                <w:i/>
                <w:iCs/>
                <w:bdr w:val="none" w:sz="0" w:space="0" w:color="auto" w:frame="1"/>
                <w:lang w:val="en-US"/>
              </w:rPr>
              <w:t>ffective Physical Security</w:t>
            </w:r>
            <w:r w:rsidRPr="008C1D10">
              <w:rPr>
                <w:i/>
                <w:iCs/>
                <w:bdr w:val="none" w:sz="0" w:space="0" w:color="auto" w:frame="1"/>
                <w:lang w:val="en-US"/>
              </w:rPr>
              <w:t>.</w:t>
            </w:r>
            <w:r w:rsidRPr="008C1D10">
              <w:rPr>
                <w:bdr w:val="none" w:sz="0" w:space="0" w:color="auto" w:frame="1"/>
                <w:lang w:val="en-US"/>
              </w:rPr>
              <w:t xml:space="preserve"> Oxford: Butterworth-Heinemann, 2016. </w:t>
            </w:r>
            <w:r w:rsidRPr="00CC7696">
              <w:rPr>
                <w:bdr w:val="none" w:sz="0" w:space="0" w:color="auto" w:frame="1"/>
                <w:lang w:val="en-US"/>
              </w:rPr>
              <w:t>ISBN: 978</w:t>
            </w:r>
            <w:r w:rsidRPr="008C1D10">
              <w:rPr>
                <w:bdr w:val="none" w:sz="0" w:space="0" w:color="auto" w:frame="1"/>
                <w:lang w:val="en-US"/>
              </w:rPr>
              <w:t>-</w:t>
            </w:r>
            <w:r w:rsidRPr="00CC7696">
              <w:rPr>
                <w:bdr w:val="none" w:sz="0" w:space="0" w:color="auto" w:frame="1"/>
                <w:lang w:val="en-US"/>
              </w:rPr>
              <w:t>0</w:t>
            </w:r>
            <w:r w:rsidRPr="008C1D10">
              <w:rPr>
                <w:bdr w:val="none" w:sz="0" w:space="0" w:color="auto" w:frame="1"/>
                <w:lang w:val="en-US"/>
              </w:rPr>
              <w:t>-</w:t>
            </w:r>
            <w:r w:rsidRPr="00CC7696">
              <w:rPr>
                <w:bdr w:val="none" w:sz="0" w:space="0" w:color="auto" w:frame="1"/>
                <w:lang w:val="en-US"/>
              </w:rPr>
              <w:t>12</w:t>
            </w:r>
            <w:r w:rsidRPr="008C1D10">
              <w:rPr>
                <w:bdr w:val="none" w:sz="0" w:space="0" w:color="auto" w:frame="1"/>
                <w:lang w:val="en-US"/>
              </w:rPr>
              <w:t>-</w:t>
            </w:r>
            <w:r w:rsidRPr="00CC7696">
              <w:rPr>
                <w:bdr w:val="none" w:sz="0" w:space="0" w:color="auto" w:frame="1"/>
                <w:lang w:val="en-US"/>
              </w:rPr>
              <w:t>804462</w:t>
            </w:r>
            <w:r w:rsidRPr="008C1D10">
              <w:rPr>
                <w:bdr w:val="none" w:sz="0" w:space="0" w:color="auto" w:frame="1"/>
                <w:lang w:val="en-US"/>
              </w:rPr>
              <w:t>-</w:t>
            </w:r>
            <w:r w:rsidRPr="00CC7696">
              <w:rPr>
                <w:bdr w:val="none" w:sz="0" w:space="0" w:color="auto" w:frame="1"/>
                <w:lang w:val="en-US"/>
              </w:rPr>
              <w:t>9</w:t>
            </w:r>
            <w:r>
              <w:rPr>
                <w:bdr w:val="none" w:sz="0" w:space="0" w:color="auto" w:frame="1"/>
                <w:lang w:val="en-US"/>
              </w:rPr>
              <w:t>.</w:t>
            </w:r>
          </w:p>
          <w:p w14:paraId="68792CB5" w14:textId="77777777" w:rsidR="00566CB2" w:rsidRPr="00055E30" w:rsidRDefault="00566CB2" w:rsidP="00DF1BE9">
            <w:pPr>
              <w:jc w:val="both"/>
              <w:outlineLvl w:val="0"/>
              <w:rPr>
                <w:bdr w:val="none" w:sz="0" w:space="0" w:color="auto" w:frame="1"/>
                <w:lang w:val="en-US"/>
              </w:rPr>
            </w:pPr>
            <w:r w:rsidRPr="008C1D10">
              <w:rPr>
                <w:bdr w:val="none" w:sz="0" w:space="0" w:color="auto" w:frame="1"/>
                <w:lang w:val="en-US"/>
              </w:rPr>
              <w:t xml:space="preserve">CHENOWETH, Erica, ENGLISH, Richard, GOFAS, Andreas a Stathis N. KALYVAS. </w:t>
            </w:r>
            <w:r w:rsidRPr="00663293">
              <w:rPr>
                <w:i/>
                <w:iCs/>
                <w:bdr w:val="none" w:sz="0" w:space="0" w:color="auto" w:frame="1"/>
                <w:lang w:val="en-US"/>
              </w:rPr>
              <w:t>The Oxford Handbook of Terrorism</w:t>
            </w:r>
            <w:r w:rsidRPr="008C1D10">
              <w:rPr>
                <w:i/>
                <w:iCs/>
                <w:bdr w:val="none" w:sz="0" w:space="0" w:color="auto" w:frame="1"/>
                <w:lang w:val="en-US"/>
              </w:rPr>
              <w:t xml:space="preserve">. </w:t>
            </w:r>
            <w:r w:rsidRPr="008C1D10">
              <w:rPr>
                <w:bdr w:val="none" w:sz="0" w:space="0" w:color="auto" w:frame="1"/>
                <w:lang w:val="en-US"/>
              </w:rPr>
              <w:t>Oxford: Oxford University Press, 2019.</w:t>
            </w:r>
            <w:r>
              <w:rPr>
                <w:bdr w:val="none" w:sz="0" w:space="0" w:color="auto" w:frame="1"/>
                <w:lang w:val="en-US"/>
              </w:rPr>
              <w:t xml:space="preserve"> I</w:t>
            </w:r>
            <w:r w:rsidRPr="008C1D10">
              <w:rPr>
                <w:bdr w:val="none" w:sz="0" w:space="0" w:color="auto" w:frame="1"/>
                <w:lang w:val="en-US"/>
              </w:rPr>
              <w:t>SBN 978-0-19-873291-4</w:t>
            </w:r>
            <w:r>
              <w:rPr>
                <w:bdr w:val="none" w:sz="0" w:space="0" w:color="auto" w:frame="1"/>
                <w:lang w:val="en-US"/>
              </w:rPr>
              <w:t>.</w:t>
            </w:r>
          </w:p>
          <w:p w14:paraId="0BB51823" w14:textId="77777777" w:rsidR="00566CB2" w:rsidRDefault="00566CB2" w:rsidP="00DF1BE9">
            <w:pPr>
              <w:jc w:val="both"/>
            </w:pPr>
          </w:p>
          <w:p w14:paraId="3D6BBE46" w14:textId="77777777" w:rsidR="00566CB2" w:rsidRPr="00B01E46" w:rsidRDefault="00566CB2" w:rsidP="00DF1BE9">
            <w:pPr>
              <w:jc w:val="both"/>
            </w:pPr>
          </w:p>
          <w:p w14:paraId="696F48D0" w14:textId="77777777" w:rsidR="00566CB2" w:rsidRPr="00B01E46" w:rsidRDefault="00566CB2" w:rsidP="00DF1BE9">
            <w:pPr>
              <w:jc w:val="both"/>
              <w:rPr>
                <w:b/>
                <w:color w:val="000000"/>
                <w:shd w:val="clear" w:color="auto" w:fill="FFFFFF"/>
              </w:rPr>
            </w:pPr>
            <w:r>
              <w:rPr>
                <w:b/>
                <w:color w:val="000000"/>
              </w:rPr>
              <w:lastRenderedPageBreak/>
              <w:t>Doporučená</w:t>
            </w:r>
            <w:r w:rsidRPr="00B01E46">
              <w:rPr>
                <w:b/>
                <w:color w:val="000000"/>
              </w:rPr>
              <w:t xml:space="preserve"> literatura:</w:t>
            </w:r>
          </w:p>
          <w:p w14:paraId="6D49350B" w14:textId="77777777" w:rsidR="00566CB2" w:rsidRPr="008C1D10" w:rsidRDefault="00566CB2" w:rsidP="00DF1BE9">
            <w:pPr>
              <w:jc w:val="both"/>
              <w:outlineLvl w:val="0"/>
              <w:rPr>
                <w:bdr w:val="none" w:sz="0" w:space="0" w:color="auto" w:frame="1"/>
                <w:lang w:val="en-US"/>
              </w:rPr>
            </w:pPr>
            <w:r w:rsidRPr="008C1D10">
              <w:rPr>
                <w:bdr w:val="none" w:sz="0" w:space="0" w:color="auto" w:frame="1"/>
                <w:lang w:val="en-US"/>
              </w:rPr>
              <w:t xml:space="preserve">FAGEL, Michael, J. a Jennifer HESTERMAN. </w:t>
            </w:r>
            <w:r w:rsidRPr="006A2011">
              <w:rPr>
                <w:i/>
                <w:iCs/>
                <w:bdr w:val="none" w:sz="0" w:space="0" w:color="auto" w:frame="1"/>
                <w:lang w:val="en-US"/>
              </w:rPr>
              <w:t>Soft Targets and Crisis Management</w:t>
            </w:r>
            <w:r w:rsidRPr="008C1D10">
              <w:rPr>
                <w:i/>
                <w:iCs/>
                <w:bdr w:val="none" w:sz="0" w:space="0" w:color="auto" w:frame="1"/>
                <w:lang w:val="en-US"/>
              </w:rPr>
              <w:t>. What Emergency Planners and Security Professionals Need to Know.</w:t>
            </w:r>
            <w:r w:rsidRPr="008C1D10">
              <w:rPr>
                <w:bdr w:val="none" w:sz="0" w:space="0" w:color="auto" w:frame="1"/>
                <w:lang w:val="en-US"/>
              </w:rPr>
              <w:t xml:space="preserve"> Boca Raton: CRC Press, 2017. ISBN </w:t>
            </w:r>
            <w:r w:rsidRPr="006A2011">
              <w:rPr>
                <w:bdr w:val="none" w:sz="0" w:space="0" w:color="auto" w:frame="1"/>
                <w:lang w:val="en-US"/>
              </w:rPr>
              <w:t>978</w:t>
            </w:r>
            <w:r w:rsidRPr="008C1D10">
              <w:rPr>
                <w:bdr w:val="none" w:sz="0" w:space="0" w:color="auto" w:frame="1"/>
                <w:lang w:val="en-US"/>
              </w:rPr>
              <w:t>-1-4987-5632-7</w:t>
            </w:r>
            <w:r>
              <w:rPr>
                <w:bdr w:val="none" w:sz="0" w:space="0" w:color="auto" w:frame="1"/>
                <w:lang w:val="en-US"/>
              </w:rPr>
              <w:t>.</w:t>
            </w:r>
          </w:p>
          <w:p w14:paraId="2C84CCE6" w14:textId="77777777" w:rsidR="00566CB2" w:rsidRPr="008C1D10" w:rsidRDefault="00566CB2" w:rsidP="00DF1BE9">
            <w:pPr>
              <w:jc w:val="both"/>
              <w:rPr>
                <w:lang w:val="en-US"/>
              </w:rPr>
            </w:pPr>
            <w:r w:rsidRPr="008C1D10">
              <w:rPr>
                <w:rFonts w:eastAsiaTheme="minorHAnsi"/>
                <w:lang w:val="en-US" w:eastAsia="en-US"/>
              </w:rPr>
              <w:t xml:space="preserve">HOUGH, Peter. </w:t>
            </w:r>
            <w:r w:rsidRPr="008C1D10">
              <w:rPr>
                <w:rFonts w:eastAsiaTheme="minorHAnsi"/>
                <w:i/>
                <w:iCs/>
                <w:lang w:val="en-US" w:eastAsia="en-US"/>
              </w:rPr>
              <w:t>Understanding Global Security</w:t>
            </w:r>
            <w:r w:rsidRPr="008C1D10">
              <w:rPr>
                <w:rFonts w:eastAsiaTheme="minorHAnsi"/>
                <w:lang w:val="en-US" w:eastAsia="en-US"/>
              </w:rPr>
              <w:t>. New York: Routledge, 2018. ISBN 978-1-138-72683-3</w:t>
            </w:r>
            <w:r>
              <w:rPr>
                <w:rFonts w:eastAsiaTheme="minorHAnsi"/>
                <w:lang w:val="en-US" w:eastAsia="en-US"/>
              </w:rPr>
              <w:t>.</w:t>
            </w:r>
          </w:p>
          <w:p w14:paraId="7DB56E97" w14:textId="77777777" w:rsidR="00566CB2" w:rsidRPr="00B343E2" w:rsidRDefault="00566CB2" w:rsidP="00DF1BE9">
            <w:pPr>
              <w:jc w:val="both"/>
              <w:outlineLvl w:val="0"/>
              <w:rPr>
                <w:bdr w:val="none" w:sz="0" w:space="0" w:color="auto" w:frame="1"/>
                <w:lang w:val="en-US"/>
              </w:rPr>
            </w:pPr>
            <w:r w:rsidRPr="008C1D10">
              <w:rPr>
                <w:bdr w:val="none" w:sz="0" w:space="0" w:color="auto" w:frame="1"/>
                <w:lang w:val="en-US"/>
              </w:rPr>
              <w:t xml:space="preserve">TRIANDAFYLLIDOU, Anna. </w:t>
            </w:r>
            <w:r w:rsidRPr="00B343E2">
              <w:rPr>
                <w:i/>
                <w:iCs/>
                <w:bdr w:val="none" w:sz="0" w:space="0" w:color="auto" w:frame="1"/>
                <w:lang w:val="en-US"/>
              </w:rPr>
              <w:t>Routledge Handbook of Immigration and Refugee Studies</w:t>
            </w:r>
            <w:r w:rsidRPr="008C1D10">
              <w:rPr>
                <w:bdr w:val="none" w:sz="0" w:space="0" w:color="auto" w:frame="1"/>
                <w:lang w:val="en-US"/>
              </w:rPr>
              <w:t xml:space="preserve">. New York, </w:t>
            </w:r>
            <w:r w:rsidRPr="00B343E2">
              <w:rPr>
                <w:bdr w:val="none" w:sz="0" w:space="0" w:color="auto" w:frame="1"/>
                <w:lang w:val="en-US"/>
              </w:rPr>
              <w:t>Routledge</w:t>
            </w:r>
            <w:r w:rsidRPr="008C1D10">
              <w:rPr>
                <w:bdr w:val="none" w:sz="0" w:space="0" w:color="auto" w:frame="1"/>
                <w:lang w:val="en-US"/>
              </w:rPr>
              <w:t xml:space="preserve">, 2024. </w:t>
            </w:r>
            <w:r w:rsidRPr="00B343E2">
              <w:rPr>
                <w:bdr w:val="none" w:sz="0" w:space="0" w:color="auto" w:frame="1"/>
                <w:lang w:val="en-US"/>
              </w:rPr>
              <w:t>ISBN 9781032046990</w:t>
            </w:r>
            <w:r>
              <w:rPr>
                <w:bdr w:val="none" w:sz="0" w:space="0" w:color="auto" w:frame="1"/>
                <w:lang w:val="en-US"/>
              </w:rPr>
              <w:t>.</w:t>
            </w:r>
          </w:p>
          <w:p w14:paraId="34608B4C" w14:textId="77777777" w:rsidR="00566CB2" w:rsidRPr="00CC7696" w:rsidRDefault="00566CB2" w:rsidP="00DF1BE9">
            <w:pPr>
              <w:jc w:val="both"/>
              <w:outlineLvl w:val="0"/>
              <w:rPr>
                <w:bdr w:val="none" w:sz="0" w:space="0" w:color="auto" w:frame="1"/>
                <w:lang w:val="en-US"/>
              </w:rPr>
            </w:pPr>
          </w:p>
          <w:p w14:paraId="76CCA092" w14:textId="77777777" w:rsidR="00566CB2" w:rsidRDefault="00566CB2" w:rsidP="00DF1BE9">
            <w:pPr>
              <w:jc w:val="both"/>
              <w:rPr>
                <w:color w:val="000000"/>
                <w:shd w:val="clear" w:color="auto" w:fill="FFFFFF"/>
              </w:rPr>
            </w:pPr>
          </w:p>
          <w:p w14:paraId="2339098F" w14:textId="77777777" w:rsidR="00566CB2" w:rsidRDefault="00566CB2" w:rsidP="00DF1BE9">
            <w:pPr>
              <w:jc w:val="both"/>
            </w:pPr>
          </w:p>
        </w:tc>
      </w:tr>
      <w:tr w:rsidR="00566CB2" w14:paraId="48004C19"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750F62A" w14:textId="77777777" w:rsidR="00566CB2" w:rsidRDefault="00566CB2" w:rsidP="00DF1BE9">
            <w:pPr>
              <w:jc w:val="center"/>
              <w:rPr>
                <w:b/>
              </w:rPr>
            </w:pPr>
            <w:r>
              <w:rPr>
                <w:b/>
              </w:rPr>
              <w:lastRenderedPageBreak/>
              <w:t>Informace ke kombinované nebo distanční formě</w:t>
            </w:r>
          </w:p>
        </w:tc>
      </w:tr>
      <w:tr w:rsidR="00566CB2" w14:paraId="63F4E443" w14:textId="77777777" w:rsidTr="00DF1BE9">
        <w:tc>
          <w:tcPr>
            <w:tcW w:w="4787" w:type="dxa"/>
            <w:gridSpan w:val="3"/>
            <w:tcBorders>
              <w:top w:val="single" w:sz="2" w:space="0" w:color="auto"/>
            </w:tcBorders>
            <w:shd w:val="clear" w:color="auto" w:fill="F7CAAC"/>
          </w:tcPr>
          <w:p w14:paraId="4E7446AE" w14:textId="77777777" w:rsidR="00566CB2" w:rsidRDefault="00566CB2" w:rsidP="00DF1BE9">
            <w:pPr>
              <w:jc w:val="both"/>
            </w:pPr>
            <w:r>
              <w:rPr>
                <w:b/>
              </w:rPr>
              <w:t>Rozsah konzultací (soustředění)</w:t>
            </w:r>
          </w:p>
        </w:tc>
        <w:tc>
          <w:tcPr>
            <w:tcW w:w="889" w:type="dxa"/>
            <w:tcBorders>
              <w:top w:val="single" w:sz="2" w:space="0" w:color="auto"/>
            </w:tcBorders>
          </w:tcPr>
          <w:p w14:paraId="5DC854C1" w14:textId="77777777" w:rsidR="00566CB2" w:rsidRDefault="00566CB2" w:rsidP="00DF1BE9">
            <w:pPr>
              <w:jc w:val="both"/>
            </w:pPr>
          </w:p>
        </w:tc>
        <w:tc>
          <w:tcPr>
            <w:tcW w:w="4179" w:type="dxa"/>
            <w:gridSpan w:val="4"/>
            <w:tcBorders>
              <w:top w:val="single" w:sz="2" w:space="0" w:color="auto"/>
            </w:tcBorders>
            <w:shd w:val="clear" w:color="auto" w:fill="F7CAAC"/>
          </w:tcPr>
          <w:p w14:paraId="69685E41" w14:textId="77777777" w:rsidR="00566CB2" w:rsidRDefault="00566CB2" w:rsidP="00DF1BE9">
            <w:pPr>
              <w:jc w:val="both"/>
              <w:rPr>
                <w:b/>
              </w:rPr>
            </w:pPr>
            <w:r>
              <w:rPr>
                <w:b/>
              </w:rPr>
              <w:t xml:space="preserve">hodin </w:t>
            </w:r>
          </w:p>
        </w:tc>
      </w:tr>
      <w:tr w:rsidR="00566CB2" w14:paraId="40E23451" w14:textId="77777777" w:rsidTr="00DF1BE9">
        <w:tc>
          <w:tcPr>
            <w:tcW w:w="9855" w:type="dxa"/>
            <w:gridSpan w:val="8"/>
            <w:shd w:val="clear" w:color="auto" w:fill="F7CAAC"/>
          </w:tcPr>
          <w:p w14:paraId="44E5D9D2" w14:textId="77777777" w:rsidR="00566CB2" w:rsidRDefault="00566CB2" w:rsidP="00DF1BE9">
            <w:pPr>
              <w:jc w:val="both"/>
              <w:rPr>
                <w:b/>
              </w:rPr>
            </w:pPr>
            <w:r>
              <w:rPr>
                <w:b/>
              </w:rPr>
              <w:t>Informace o způsobu kontaktu s vyučujícím</w:t>
            </w:r>
          </w:p>
        </w:tc>
      </w:tr>
      <w:tr w:rsidR="00566CB2" w14:paraId="65506F8A" w14:textId="77777777" w:rsidTr="00DF1BE9">
        <w:trPr>
          <w:trHeight w:val="1373"/>
        </w:trPr>
        <w:tc>
          <w:tcPr>
            <w:tcW w:w="9855" w:type="dxa"/>
            <w:gridSpan w:val="8"/>
          </w:tcPr>
          <w:p w14:paraId="40FDD7E6" w14:textId="77777777" w:rsidR="00566CB2" w:rsidRDefault="00566CB2" w:rsidP="00DF1BE9">
            <w:pPr>
              <w:jc w:val="both"/>
            </w:pPr>
          </w:p>
        </w:tc>
      </w:tr>
    </w:tbl>
    <w:p w14:paraId="59D3EAEE"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43326A17" w14:textId="77777777" w:rsidTr="00DF1BE9">
        <w:tc>
          <w:tcPr>
            <w:tcW w:w="9855" w:type="dxa"/>
            <w:gridSpan w:val="8"/>
            <w:tcBorders>
              <w:bottom w:val="double" w:sz="4" w:space="0" w:color="auto"/>
            </w:tcBorders>
            <w:shd w:val="clear" w:color="auto" w:fill="BDD6EE"/>
          </w:tcPr>
          <w:p w14:paraId="31E89895"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6A03498" w14:textId="77777777" w:rsidTr="00DF1BE9">
        <w:tc>
          <w:tcPr>
            <w:tcW w:w="3086" w:type="dxa"/>
            <w:tcBorders>
              <w:top w:val="double" w:sz="4" w:space="0" w:color="auto"/>
            </w:tcBorders>
            <w:shd w:val="clear" w:color="auto" w:fill="F7CAAC"/>
          </w:tcPr>
          <w:p w14:paraId="001CC5A8"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6AD77494" w14:textId="77777777" w:rsidR="00566CB2" w:rsidRPr="00873C26" w:rsidRDefault="00566CB2" w:rsidP="00DF1BE9">
            <w:pPr>
              <w:jc w:val="both"/>
              <w:rPr>
                <w:b/>
              </w:rPr>
            </w:pPr>
            <w:r>
              <w:rPr>
                <w:b/>
              </w:rPr>
              <w:t>Macroeconomics</w:t>
            </w:r>
          </w:p>
        </w:tc>
      </w:tr>
      <w:tr w:rsidR="00566CB2" w14:paraId="6D38C25C" w14:textId="77777777" w:rsidTr="00DF1BE9">
        <w:tc>
          <w:tcPr>
            <w:tcW w:w="3086" w:type="dxa"/>
            <w:shd w:val="clear" w:color="auto" w:fill="F7CAAC"/>
          </w:tcPr>
          <w:p w14:paraId="2B0EA9ED" w14:textId="77777777" w:rsidR="00566CB2" w:rsidRDefault="00566CB2" w:rsidP="00DF1BE9">
            <w:pPr>
              <w:jc w:val="both"/>
              <w:rPr>
                <w:b/>
              </w:rPr>
            </w:pPr>
            <w:r>
              <w:rPr>
                <w:b/>
              </w:rPr>
              <w:t>Typ předmětu</w:t>
            </w:r>
          </w:p>
        </w:tc>
        <w:tc>
          <w:tcPr>
            <w:tcW w:w="3406" w:type="dxa"/>
            <w:gridSpan w:val="4"/>
          </w:tcPr>
          <w:p w14:paraId="6C99A27E" w14:textId="77777777" w:rsidR="00566CB2" w:rsidRDefault="00566CB2" w:rsidP="00DF1BE9">
            <w:pPr>
              <w:jc w:val="both"/>
            </w:pPr>
            <w:r>
              <w:t xml:space="preserve">povinný, </w:t>
            </w:r>
            <w:r>
              <w:rPr>
                <w:b/>
              </w:rPr>
              <w:t>ZT</w:t>
            </w:r>
          </w:p>
        </w:tc>
        <w:tc>
          <w:tcPr>
            <w:tcW w:w="2695" w:type="dxa"/>
            <w:gridSpan w:val="2"/>
            <w:shd w:val="clear" w:color="auto" w:fill="F7CAAC"/>
          </w:tcPr>
          <w:p w14:paraId="5CFB9ADB" w14:textId="77777777" w:rsidR="00566CB2" w:rsidRDefault="00566CB2" w:rsidP="00DF1BE9">
            <w:pPr>
              <w:jc w:val="both"/>
            </w:pPr>
            <w:r>
              <w:rPr>
                <w:b/>
              </w:rPr>
              <w:t>doporučený ročník / semestr</w:t>
            </w:r>
          </w:p>
        </w:tc>
        <w:tc>
          <w:tcPr>
            <w:tcW w:w="668" w:type="dxa"/>
          </w:tcPr>
          <w:p w14:paraId="3B70B0BB" w14:textId="77777777" w:rsidR="00566CB2" w:rsidRDefault="00566CB2" w:rsidP="00DF1BE9">
            <w:pPr>
              <w:jc w:val="both"/>
            </w:pPr>
            <w:r>
              <w:t>1/LS</w:t>
            </w:r>
          </w:p>
        </w:tc>
      </w:tr>
      <w:tr w:rsidR="00566CB2" w14:paraId="3D27AC52" w14:textId="77777777" w:rsidTr="00DF1BE9">
        <w:tc>
          <w:tcPr>
            <w:tcW w:w="3086" w:type="dxa"/>
            <w:shd w:val="clear" w:color="auto" w:fill="F7CAAC"/>
          </w:tcPr>
          <w:p w14:paraId="358527C0" w14:textId="77777777" w:rsidR="00566CB2" w:rsidRDefault="00566CB2" w:rsidP="00DF1BE9">
            <w:pPr>
              <w:jc w:val="both"/>
              <w:rPr>
                <w:b/>
              </w:rPr>
            </w:pPr>
            <w:r>
              <w:rPr>
                <w:b/>
              </w:rPr>
              <w:t>Rozsah studijního předmětu</w:t>
            </w:r>
          </w:p>
        </w:tc>
        <w:tc>
          <w:tcPr>
            <w:tcW w:w="1701" w:type="dxa"/>
            <w:gridSpan w:val="2"/>
          </w:tcPr>
          <w:p w14:paraId="5052D2FB" w14:textId="77777777" w:rsidR="00566CB2" w:rsidRDefault="00566CB2" w:rsidP="00DF1BE9">
            <w:pPr>
              <w:jc w:val="both"/>
            </w:pPr>
            <w:r>
              <w:t>14p + 28s</w:t>
            </w:r>
          </w:p>
        </w:tc>
        <w:tc>
          <w:tcPr>
            <w:tcW w:w="889" w:type="dxa"/>
            <w:shd w:val="clear" w:color="auto" w:fill="F7CAAC"/>
          </w:tcPr>
          <w:p w14:paraId="1474C60C" w14:textId="77777777" w:rsidR="00566CB2" w:rsidRDefault="00566CB2" w:rsidP="00DF1BE9">
            <w:pPr>
              <w:jc w:val="both"/>
              <w:rPr>
                <w:b/>
              </w:rPr>
            </w:pPr>
            <w:r>
              <w:rPr>
                <w:b/>
              </w:rPr>
              <w:t xml:space="preserve">hod. </w:t>
            </w:r>
          </w:p>
        </w:tc>
        <w:tc>
          <w:tcPr>
            <w:tcW w:w="816" w:type="dxa"/>
          </w:tcPr>
          <w:p w14:paraId="5EDE6C2F" w14:textId="77777777" w:rsidR="00566CB2" w:rsidRDefault="00566CB2" w:rsidP="00DF1BE9">
            <w:pPr>
              <w:jc w:val="both"/>
            </w:pPr>
            <w:r>
              <w:t>42</w:t>
            </w:r>
          </w:p>
        </w:tc>
        <w:tc>
          <w:tcPr>
            <w:tcW w:w="2156" w:type="dxa"/>
            <w:shd w:val="clear" w:color="auto" w:fill="F7CAAC"/>
          </w:tcPr>
          <w:p w14:paraId="15E93F43" w14:textId="77777777" w:rsidR="00566CB2" w:rsidRDefault="00566CB2" w:rsidP="00DF1BE9">
            <w:pPr>
              <w:jc w:val="both"/>
              <w:rPr>
                <w:b/>
              </w:rPr>
            </w:pPr>
            <w:r>
              <w:rPr>
                <w:b/>
              </w:rPr>
              <w:t>kreditů</w:t>
            </w:r>
          </w:p>
        </w:tc>
        <w:tc>
          <w:tcPr>
            <w:tcW w:w="1207" w:type="dxa"/>
            <w:gridSpan w:val="2"/>
          </w:tcPr>
          <w:p w14:paraId="302CAE4E" w14:textId="77777777" w:rsidR="00566CB2" w:rsidRDefault="00566CB2" w:rsidP="00DF1BE9">
            <w:pPr>
              <w:jc w:val="both"/>
            </w:pPr>
            <w:r>
              <w:t>5</w:t>
            </w:r>
          </w:p>
        </w:tc>
      </w:tr>
      <w:tr w:rsidR="00566CB2" w14:paraId="2D2F1EBF" w14:textId="77777777" w:rsidTr="00DF1BE9">
        <w:tc>
          <w:tcPr>
            <w:tcW w:w="3086" w:type="dxa"/>
            <w:shd w:val="clear" w:color="auto" w:fill="F7CAAC"/>
          </w:tcPr>
          <w:p w14:paraId="360A924B" w14:textId="77777777" w:rsidR="00566CB2" w:rsidRDefault="00566CB2" w:rsidP="00DF1BE9">
            <w:pPr>
              <w:jc w:val="both"/>
              <w:rPr>
                <w:b/>
                <w:sz w:val="22"/>
              </w:rPr>
            </w:pPr>
            <w:r>
              <w:rPr>
                <w:b/>
              </w:rPr>
              <w:t>Prerekvizity, korekvizity, ekvivalence</w:t>
            </w:r>
          </w:p>
        </w:tc>
        <w:tc>
          <w:tcPr>
            <w:tcW w:w="6769" w:type="dxa"/>
            <w:gridSpan w:val="7"/>
          </w:tcPr>
          <w:p w14:paraId="4E9B0C2E" w14:textId="77777777" w:rsidR="00566CB2" w:rsidRDefault="00566CB2" w:rsidP="00DF1BE9">
            <w:pPr>
              <w:jc w:val="both"/>
            </w:pPr>
            <w:r>
              <w:t>Mikroekonomie</w:t>
            </w:r>
          </w:p>
        </w:tc>
      </w:tr>
      <w:tr w:rsidR="00566CB2" w14:paraId="6ECA38AA" w14:textId="77777777" w:rsidTr="00DF1BE9">
        <w:tc>
          <w:tcPr>
            <w:tcW w:w="3086" w:type="dxa"/>
            <w:shd w:val="clear" w:color="auto" w:fill="F7CAAC"/>
          </w:tcPr>
          <w:p w14:paraId="03BB5DA8" w14:textId="77777777" w:rsidR="00566CB2" w:rsidRDefault="00566CB2" w:rsidP="00DF1BE9">
            <w:pPr>
              <w:jc w:val="both"/>
              <w:rPr>
                <w:b/>
              </w:rPr>
            </w:pPr>
            <w:r>
              <w:rPr>
                <w:b/>
              </w:rPr>
              <w:t>Způsob ověření studijních výsledků</w:t>
            </w:r>
          </w:p>
        </w:tc>
        <w:tc>
          <w:tcPr>
            <w:tcW w:w="3406" w:type="dxa"/>
            <w:gridSpan w:val="4"/>
          </w:tcPr>
          <w:p w14:paraId="4604A875" w14:textId="77777777" w:rsidR="00566CB2" w:rsidRDefault="00566CB2" w:rsidP="00DF1BE9">
            <w:pPr>
              <w:jc w:val="both"/>
            </w:pPr>
            <w:r>
              <w:t>zápočet a zkouška</w:t>
            </w:r>
          </w:p>
        </w:tc>
        <w:tc>
          <w:tcPr>
            <w:tcW w:w="2156" w:type="dxa"/>
            <w:shd w:val="clear" w:color="auto" w:fill="F7CAAC"/>
          </w:tcPr>
          <w:p w14:paraId="3BBF73B6" w14:textId="77777777" w:rsidR="00566CB2" w:rsidRDefault="00566CB2" w:rsidP="00DF1BE9">
            <w:pPr>
              <w:jc w:val="both"/>
              <w:rPr>
                <w:b/>
              </w:rPr>
            </w:pPr>
            <w:r>
              <w:rPr>
                <w:b/>
              </w:rPr>
              <w:t>Forma výuky</w:t>
            </w:r>
          </w:p>
        </w:tc>
        <w:tc>
          <w:tcPr>
            <w:tcW w:w="1207" w:type="dxa"/>
            <w:gridSpan w:val="2"/>
          </w:tcPr>
          <w:p w14:paraId="3AC6D37A" w14:textId="77777777" w:rsidR="00566CB2" w:rsidRDefault="00566CB2" w:rsidP="00DF1BE9">
            <w:pPr>
              <w:jc w:val="both"/>
            </w:pPr>
            <w:r>
              <w:t>přednášky</w:t>
            </w:r>
          </w:p>
          <w:p w14:paraId="78ABB84C" w14:textId="77777777" w:rsidR="00566CB2" w:rsidRDefault="00566CB2" w:rsidP="00DF1BE9">
            <w:pPr>
              <w:jc w:val="both"/>
            </w:pPr>
            <w:r>
              <w:t>semináře</w:t>
            </w:r>
          </w:p>
        </w:tc>
      </w:tr>
      <w:tr w:rsidR="00566CB2" w14:paraId="2EAF381B" w14:textId="77777777" w:rsidTr="00DF1BE9">
        <w:tc>
          <w:tcPr>
            <w:tcW w:w="3086" w:type="dxa"/>
            <w:shd w:val="clear" w:color="auto" w:fill="F7CAAC"/>
          </w:tcPr>
          <w:p w14:paraId="5EECB1BD"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396B93BA" w14:textId="77777777" w:rsidR="00566CB2" w:rsidRDefault="00566CB2" w:rsidP="00DF1BE9">
            <w:pPr>
              <w:jc w:val="both"/>
            </w:pPr>
            <w:r>
              <w:t>Zápočet: aktivní účast na seminářích minimálně 80 %, splnění zápočtového testu minimálně 60 %</w:t>
            </w:r>
          </w:p>
          <w:p w14:paraId="6F0F07E8" w14:textId="77777777" w:rsidR="00566CB2" w:rsidRDefault="00566CB2" w:rsidP="00DF1BE9">
            <w:pPr>
              <w:jc w:val="both"/>
            </w:pPr>
            <w:r>
              <w:t>Zkouška: splnění zkouškového testu a ústní zkouška minimálně 60 %</w:t>
            </w:r>
          </w:p>
        </w:tc>
      </w:tr>
      <w:tr w:rsidR="00566CB2" w14:paraId="3EDE5338" w14:textId="77777777" w:rsidTr="00DF1BE9">
        <w:trPr>
          <w:trHeight w:val="397"/>
        </w:trPr>
        <w:tc>
          <w:tcPr>
            <w:tcW w:w="9855" w:type="dxa"/>
            <w:gridSpan w:val="8"/>
            <w:tcBorders>
              <w:top w:val="nil"/>
            </w:tcBorders>
          </w:tcPr>
          <w:p w14:paraId="13084225" w14:textId="77777777" w:rsidR="00566CB2" w:rsidRDefault="00566CB2" w:rsidP="00DF1BE9">
            <w:pPr>
              <w:jc w:val="both"/>
            </w:pPr>
          </w:p>
        </w:tc>
      </w:tr>
      <w:tr w:rsidR="00566CB2" w14:paraId="204EE75D" w14:textId="77777777" w:rsidTr="00DF1BE9">
        <w:trPr>
          <w:trHeight w:val="197"/>
        </w:trPr>
        <w:tc>
          <w:tcPr>
            <w:tcW w:w="3086" w:type="dxa"/>
            <w:tcBorders>
              <w:top w:val="nil"/>
            </w:tcBorders>
            <w:shd w:val="clear" w:color="auto" w:fill="F7CAAC"/>
          </w:tcPr>
          <w:p w14:paraId="722B53A6" w14:textId="77777777" w:rsidR="00566CB2" w:rsidRDefault="00566CB2" w:rsidP="00DF1BE9">
            <w:pPr>
              <w:jc w:val="both"/>
              <w:rPr>
                <w:b/>
              </w:rPr>
            </w:pPr>
            <w:r>
              <w:rPr>
                <w:b/>
              </w:rPr>
              <w:t>Garant předmětu</w:t>
            </w:r>
          </w:p>
        </w:tc>
        <w:tc>
          <w:tcPr>
            <w:tcW w:w="6769" w:type="dxa"/>
            <w:gridSpan w:val="7"/>
            <w:tcBorders>
              <w:top w:val="nil"/>
            </w:tcBorders>
          </w:tcPr>
          <w:p w14:paraId="0334EC03" w14:textId="77777777" w:rsidR="00566CB2" w:rsidRDefault="00566CB2" w:rsidP="00DF1BE9">
            <w:pPr>
              <w:jc w:val="both"/>
            </w:pPr>
            <w:r>
              <w:t>Ing. Monika Horáková, Ph.D.</w:t>
            </w:r>
          </w:p>
        </w:tc>
      </w:tr>
      <w:tr w:rsidR="00566CB2" w14:paraId="78C275B4" w14:textId="77777777" w:rsidTr="00DF1BE9">
        <w:trPr>
          <w:trHeight w:val="243"/>
        </w:trPr>
        <w:tc>
          <w:tcPr>
            <w:tcW w:w="3086" w:type="dxa"/>
            <w:tcBorders>
              <w:top w:val="nil"/>
            </w:tcBorders>
            <w:shd w:val="clear" w:color="auto" w:fill="F7CAAC"/>
          </w:tcPr>
          <w:p w14:paraId="0E0E9E14" w14:textId="77777777" w:rsidR="00566CB2" w:rsidRDefault="00566CB2" w:rsidP="00DF1BE9">
            <w:pPr>
              <w:jc w:val="both"/>
              <w:rPr>
                <w:b/>
              </w:rPr>
            </w:pPr>
            <w:r>
              <w:rPr>
                <w:b/>
              </w:rPr>
              <w:t>Zapojení garanta do výuky předmětu</w:t>
            </w:r>
          </w:p>
        </w:tc>
        <w:tc>
          <w:tcPr>
            <w:tcW w:w="6769" w:type="dxa"/>
            <w:gridSpan w:val="7"/>
            <w:tcBorders>
              <w:top w:val="nil"/>
            </w:tcBorders>
          </w:tcPr>
          <w:p w14:paraId="61D30DBA" w14:textId="77777777" w:rsidR="00566CB2" w:rsidRDefault="00566CB2" w:rsidP="00DF1BE9">
            <w:pPr>
              <w:jc w:val="both"/>
            </w:pPr>
            <w:r>
              <w:t xml:space="preserve">Garant stanovuje obsah přednášek a seminářů, vyučuje min. 50 % přednášek. </w:t>
            </w:r>
          </w:p>
        </w:tc>
      </w:tr>
      <w:tr w:rsidR="00566CB2" w14:paraId="59EF1C80" w14:textId="77777777" w:rsidTr="00DF1BE9">
        <w:tc>
          <w:tcPr>
            <w:tcW w:w="3086" w:type="dxa"/>
            <w:shd w:val="clear" w:color="auto" w:fill="F7CAAC"/>
          </w:tcPr>
          <w:p w14:paraId="572A7220" w14:textId="77777777" w:rsidR="00566CB2" w:rsidRDefault="00566CB2" w:rsidP="00DF1BE9">
            <w:pPr>
              <w:jc w:val="both"/>
              <w:rPr>
                <w:b/>
              </w:rPr>
            </w:pPr>
            <w:r>
              <w:rPr>
                <w:b/>
              </w:rPr>
              <w:t>Vyučující</w:t>
            </w:r>
          </w:p>
        </w:tc>
        <w:tc>
          <w:tcPr>
            <w:tcW w:w="6769" w:type="dxa"/>
            <w:gridSpan w:val="7"/>
            <w:tcBorders>
              <w:bottom w:val="nil"/>
            </w:tcBorders>
          </w:tcPr>
          <w:p w14:paraId="126919A8" w14:textId="77777777" w:rsidR="00566CB2" w:rsidRDefault="00566CB2" w:rsidP="00DF1BE9">
            <w:pPr>
              <w:jc w:val="both"/>
            </w:pPr>
            <w:r>
              <w:t xml:space="preserve">Ing. Monika Horáková, Ph.D. – přednášející (57 %)  </w:t>
            </w:r>
          </w:p>
          <w:p w14:paraId="650A0850" w14:textId="77777777" w:rsidR="00566CB2" w:rsidRDefault="00566CB2" w:rsidP="00DF1BE9">
            <w:pPr>
              <w:jc w:val="both"/>
            </w:pPr>
            <w:r>
              <w:t>Ing. Romana Heinzová, Ph.D. – vede semináře (50 %)</w:t>
            </w:r>
          </w:p>
          <w:p w14:paraId="4CEDCD70" w14:textId="77777777" w:rsidR="00566CB2" w:rsidRDefault="00566CB2" w:rsidP="00DF1BE9">
            <w:pPr>
              <w:jc w:val="both"/>
            </w:pPr>
            <w:r>
              <w:t>Ing. Eva Hoke, Ph.D. – přednášející (43 %) vede semináře (50 %)</w:t>
            </w:r>
          </w:p>
        </w:tc>
      </w:tr>
      <w:tr w:rsidR="00566CB2" w14:paraId="40303573" w14:textId="77777777" w:rsidTr="00DF1BE9">
        <w:trPr>
          <w:trHeight w:val="397"/>
        </w:trPr>
        <w:tc>
          <w:tcPr>
            <w:tcW w:w="9855" w:type="dxa"/>
            <w:gridSpan w:val="8"/>
            <w:tcBorders>
              <w:top w:val="nil"/>
            </w:tcBorders>
          </w:tcPr>
          <w:p w14:paraId="45253A09" w14:textId="77777777" w:rsidR="00566CB2" w:rsidRDefault="00566CB2" w:rsidP="00DF1BE9">
            <w:pPr>
              <w:jc w:val="both"/>
            </w:pPr>
          </w:p>
        </w:tc>
      </w:tr>
      <w:tr w:rsidR="00566CB2" w14:paraId="61E2FAC4" w14:textId="77777777" w:rsidTr="00DF1BE9">
        <w:tc>
          <w:tcPr>
            <w:tcW w:w="3086" w:type="dxa"/>
            <w:shd w:val="clear" w:color="auto" w:fill="F7CAAC"/>
          </w:tcPr>
          <w:p w14:paraId="147F4FE0" w14:textId="77777777" w:rsidR="00566CB2" w:rsidRDefault="00566CB2" w:rsidP="00DF1BE9">
            <w:pPr>
              <w:jc w:val="both"/>
              <w:rPr>
                <w:b/>
              </w:rPr>
            </w:pPr>
            <w:r>
              <w:rPr>
                <w:b/>
              </w:rPr>
              <w:t>Stručná anotace předmětu</w:t>
            </w:r>
          </w:p>
        </w:tc>
        <w:tc>
          <w:tcPr>
            <w:tcW w:w="6769" w:type="dxa"/>
            <w:gridSpan w:val="7"/>
            <w:tcBorders>
              <w:bottom w:val="nil"/>
            </w:tcBorders>
          </w:tcPr>
          <w:p w14:paraId="732808B5" w14:textId="77777777" w:rsidR="00566CB2" w:rsidRDefault="00566CB2" w:rsidP="00DF1BE9">
            <w:pPr>
              <w:jc w:val="both"/>
            </w:pPr>
          </w:p>
        </w:tc>
      </w:tr>
      <w:tr w:rsidR="00566CB2" w14:paraId="3CB386EC" w14:textId="77777777" w:rsidTr="00DF1BE9">
        <w:trPr>
          <w:trHeight w:val="1559"/>
        </w:trPr>
        <w:tc>
          <w:tcPr>
            <w:tcW w:w="9855" w:type="dxa"/>
            <w:gridSpan w:val="8"/>
            <w:tcBorders>
              <w:top w:val="nil"/>
              <w:bottom w:val="single" w:sz="12" w:space="0" w:color="auto"/>
            </w:tcBorders>
          </w:tcPr>
          <w:p w14:paraId="5BBB2A83" w14:textId="77777777" w:rsidR="00566CB2" w:rsidRPr="006024D7" w:rsidRDefault="00566CB2" w:rsidP="00DF1BE9">
            <w:pPr>
              <w:ind w:left="105"/>
              <w:jc w:val="both"/>
            </w:pPr>
            <w:r w:rsidRPr="006024D7">
              <w:t>Makroekonomie v návaznosti na semestrální kurz Mikroekonomie je disciplína, která tvoří organickou součást vytváření celkového obecného základu studia speciálních ekonomických disciplín</w:t>
            </w:r>
            <w:r>
              <w:t xml:space="preserve">. </w:t>
            </w:r>
            <w:r w:rsidRPr="006024D7">
              <w:t xml:space="preserve">Hlavním cílem výuky je seznámit studenty s podstatou makroekonomických veličin, makroekonomických stabilizačních politik a </w:t>
            </w:r>
            <w:r>
              <w:t xml:space="preserve">vysvětlit </w:t>
            </w:r>
            <w:r w:rsidRPr="006024D7">
              <w:t>význam zahraničn</w:t>
            </w:r>
            <w:r>
              <w:t>ích</w:t>
            </w:r>
            <w:r w:rsidRPr="006024D7">
              <w:t xml:space="preserve"> obchod</w:t>
            </w:r>
            <w:r>
              <w:t>ních a ekonomických vazeb</w:t>
            </w:r>
            <w:r w:rsidRPr="006024D7">
              <w:t xml:space="preserve"> </w:t>
            </w:r>
            <w:r>
              <w:t>s </w:t>
            </w:r>
            <w:r w:rsidRPr="006024D7">
              <w:t>do</w:t>
            </w:r>
            <w:r>
              <w:t>pady do</w:t>
            </w:r>
            <w:r w:rsidRPr="006024D7">
              <w:t xml:space="preserve"> národního hospodářství. Důraz je položen na dimenzi analýzy </w:t>
            </w:r>
            <w:r>
              <w:t>hospodářského vývoje v rámci jednotlivých agregovaných ukazatelů</w:t>
            </w:r>
            <w:r w:rsidRPr="006024D7">
              <w:t xml:space="preserve"> a </w:t>
            </w:r>
            <w:r>
              <w:t xml:space="preserve">identifikaci </w:t>
            </w:r>
            <w:r w:rsidRPr="006024D7">
              <w:t>faktorů</w:t>
            </w:r>
            <w:r>
              <w:t>, jejichž dopady ovlivňují rozvoj národní ekonomiky s přesahem na mezinárodní prostředí.</w:t>
            </w:r>
          </w:p>
          <w:p w14:paraId="365AC05A" w14:textId="77777777" w:rsidR="00566CB2" w:rsidRPr="006024D7" w:rsidRDefault="00566CB2" w:rsidP="00DF1BE9">
            <w:pPr>
              <w:jc w:val="both"/>
            </w:pPr>
          </w:p>
          <w:p w14:paraId="52921197" w14:textId="77777777" w:rsidR="00566CB2" w:rsidRPr="007950FB" w:rsidRDefault="00566CB2" w:rsidP="00DF1BE9">
            <w:pPr>
              <w:ind w:left="105"/>
              <w:jc w:val="both"/>
            </w:pPr>
            <w:r w:rsidRPr="007950FB">
              <w:t>Vyučovaná témata:</w:t>
            </w:r>
          </w:p>
          <w:p w14:paraId="48B99FFA" w14:textId="77777777" w:rsidR="00566CB2" w:rsidRDefault="00566CB2" w:rsidP="00566CB2">
            <w:pPr>
              <w:pStyle w:val="Odstavecseseznamem"/>
              <w:numPr>
                <w:ilvl w:val="0"/>
                <w:numId w:val="27"/>
              </w:numPr>
              <w:jc w:val="both"/>
            </w:pPr>
            <w:r>
              <w:t>Úvod do studia makroekonomie – neoklasická ekonomie, keynesovská makroekonomie, makroekonomie a hospodářská krize;</w:t>
            </w:r>
          </w:p>
          <w:p w14:paraId="143B16A9" w14:textId="77777777" w:rsidR="00566CB2" w:rsidRDefault="00566CB2" w:rsidP="00566CB2">
            <w:pPr>
              <w:pStyle w:val="Odstavecseseznamem"/>
              <w:numPr>
                <w:ilvl w:val="0"/>
                <w:numId w:val="27"/>
              </w:numPr>
              <w:jc w:val="both"/>
            </w:pPr>
            <w:r>
              <w:t xml:space="preserve">Měření makroekonomických veličin – produkt a jeho měření, tři přístupy k měření toků v hospodářství: produkční, výdajová a důchodová metoda, národní důchod, osobní a disponibilní důchod, magický čtyřúhelník - inflace a její měření, nezaměstnanost a její měření, platební a obchodní bilance; </w:t>
            </w:r>
          </w:p>
          <w:p w14:paraId="39E106E5" w14:textId="77777777" w:rsidR="00566CB2" w:rsidRDefault="00566CB2" w:rsidP="00566CB2">
            <w:pPr>
              <w:pStyle w:val="Odstavecseseznamem"/>
              <w:numPr>
                <w:ilvl w:val="0"/>
                <w:numId w:val="27"/>
              </w:numPr>
              <w:jc w:val="both"/>
            </w:pPr>
            <w:r>
              <w:t>Peněžní agregáty a trh peněz – funkce a vývoj peněz, peněžní agregáty, rovnice směny a její aplikace, rovnováha peněžního trhu, bankovní soustava, multiplikátor nabídky peněz;</w:t>
            </w:r>
          </w:p>
          <w:p w14:paraId="08D24D32" w14:textId="77777777" w:rsidR="00566CB2" w:rsidRDefault="00566CB2" w:rsidP="00566CB2">
            <w:pPr>
              <w:pStyle w:val="Odstavecseseznamem"/>
              <w:numPr>
                <w:ilvl w:val="0"/>
                <w:numId w:val="27"/>
              </w:numPr>
              <w:jc w:val="both"/>
            </w:pPr>
            <w:r>
              <w:t>Makroekonomická rovnováha – model AD-AS – modely ekonomické rovnováhy, klasický model ekonomické rovnováhy, keynesiánský model ekonomické rovnováhy, agregátní a spotřebitelská poptávky a spotřební funkce, průměrný a mezní sklon ke spotřebě, mezní sklon k úsporám, determinanty spotřeby, výdajový multiplikátor;</w:t>
            </w:r>
          </w:p>
          <w:p w14:paraId="06E82E04" w14:textId="77777777" w:rsidR="00566CB2" w:rsidRDefault="00566CB2" w:rsidP="00566CB2">
            <w:pPr>
              <w:pStyle w:val="Odstavecseseznamem"/>
              <w:numPr>
                <w:ilvl w:val="0"/>
                <w:numId w:val="27"/>
              </w:numPr>
              <w:jc w:val="both"/>
            </w:pPr>
            <w:r>
              <w:t>Hospodářský cyklus a ekonomický růst – ekonomická rovnováha a ekonomický růst, ekonomická síla a úroveň země, zdroje a bariéry ekonomického růstu, hospodářský cyklus: fáze, typy a příčiny vzniku cyklu, důsledky hospodářských cyklů;</w:t>
            </w:r>
          </w:p>
          <w:p w14:paraId="143A016F" w14:textId="77777777" w:rsidR="00566CB2" w:rsidRDefault="00566CB2" w:rsidP="00566CB2">
            <w:pPr>
              <w:pStyle w:val="Odstavecseseznamem"/>
              <w:numPr>
                <w:ilvl w:val="0"/>
                <w:numId w:val="27"/>
              </w:numPr>
              <w:jc w:val="both"/>
            </w:pPr>
            <w:r>
              <w:t>Inflace – měření cenové hladiny, cenové indexy, spotřebitelský koš, typy inflace, dopady inflace, původní Philipsova křivka, krátkodobá a dlouhodobá Philipsova křivka, modifikovaná Philipsova křivka, Philipsova křivka a inflační očekávání;</w:t>
            </w:r>
          </w:p>
          <w:p w14:paraId="1055B8B9" w14:textId="77777777" w:rsidR="00566CB2" w:rsidRDefault="00566CB2" w:rsidP="00566CB2">
            <w:pPr>
              <w:pStyle w:val="Odstavecseseznamem"/>
              <w:numPr>
                <w:ilvl w:val="0"/>
                <w:numId w:val="27"/>
              </w:numPr>
              <w:jc w:val="both"/>
            </w:pPr>
            <w:r>
              <w:t>Nezaměstnanost – míra nezaměstnanosti, typy nezaměstnanosti, přirozená míra nezaměstnanosti, důsledky nezaměstnanosti;</w:t>
            </w:r>
          </w:p>
          <w:p w14:paraId="439C49EE" w14:textId="77777777" w:rsidR="00566CB2" w:rsidRDefault="00566CB2" w:rsidP="00566CB2">
            <w:pPr>
              <w:pStyle w:val="Odstavecseseznamem"/>
              <w:numPr>
                <w:ilvl w:val="0"/>
                <w:numId w:val="27"/>
              </w:numPr>
              <w:jc w:val="both"/>
            </w:pPr>
            <w:r>
              <w:t>Mezinárodní finanční trhy – valuty a devizy, měnový kurz, apreciace a depreciace, revalvace a devalvace, měnový systém, parita kupní síly;</w:t>
            </w:r>
          </w:p>
          <w:p w14:paraId="5DCCF631" w14:textId="77777777" w:rsidR="00566CB2" w:rsidRDefault="00566CB2" w:rsidP="00566CB2">
            <w:pPr>
              <w:pStyle w:val="Odstavecseseznamem"/>
              <w:numPr>
                <w:ilvl w:val="0"/>
                <w:numId w:val="27"/>
              </w:numPr>
              <w:jc w:val="both"/>
            </w:pPr>
            <w:r>
              <w:t>Monetární politika – cíle a nástroje monetární politiky, expanzivní a restriktivní monetární politika a její efekty, dilema centrální banky;</w:t>
            </w:r>
          </w:p>
          <w:p w14:paraId="1B0DA1A0" w14:textId="77777777" w:rsidR="00566CB2" w:rsidRDefault="00566CB2" w:rsidP="00566CB2">
            <w:pPr>
              <w:pStyle w:val="Odstavecseseznamem"/>
              <w:numPr>
                <w:ilvl w:val="0"/>
                <w:numId w:val="27"/>
              </w:numPr>
              <w:jc w:val="both"/>
            </w:pPr>
            <w:r>
              <w:t>Fiskální politika – nástroje a cíle fiskální politiky, státní rozpočet, multiplikační efekt státních nákupů a výrobků služeb, krátkodobé a dlouhodobé účinky expanzivní a restriktivní politiky, vládní dluh, rozpočtový deficit a ekonomické důsledky státního dluhu;</w:t>
            </w:r>
          </w:p>
          <w:p w14:paraId="74FE3935" w14:textId="77777777" w:rsidR="00566CB2" w:rsidRDefault="00566CB2" w:rsidP="00566CB2">
            <w:pPr>
              <w:pStyle w:val="Odstavecseseznamem"/>
              <w:numPr>
                <w:ilvl w:val="0"/>
                <w:numId w:val="27"/>
              </w:numPr>
              <w:jc w:val="both"/>
            </w:pPr>
            <w:r>
              <w:t>Mezinárodní obchod a vnější obchodní a měnová politika – důvody mezinárodního obchodu, důsledky mezinárodního obchodu na ekonomické procesy, vnější obchodní a měnová politika, cíle a nástroje vnější měnové a obchodní politiky, státní protekcionismus v mezinárodním obchodě, účinek cel, sklon k dovozu;</w:t>
            </w:r>
          </w:p>
          <w:p w14:paraId="57E5AE66" w14:textId="77777777" w:rsidR="00566CB2" w:rsidRDefault="00566CB2" w:rsidP="00566CB2">
            <w:pPr>
              <w:pStyle w:val="Odstavecseseznamem"/>
              <w:numPr>
                <w:ilvl w:val="0"/>
                <w:numId w:val="27"/>
              </w:numPr>
              <w:jc w:val="both"/>
            </w:pPr>
            <w:r>
              <w:lastRenderedPageBreak/>
              <w:t>Mezinárodní souvislosti rozvoje české ekonomiky – ekonomické přínosy a náklady členství ČR v Evropské unii a jejich orgánech, ekonomické trendy rozvoje ekonomik – digitální, sdílená a cirkulární ekonomika;</w:t>
            </w:r>
          </w:p>
          <w:p w14:paraId="21605A8B" w14:textId="77777777" w:rsidR="00566CB2" w:rsidRDefault="00566CB2" w:rsidP="00566CB2">
            <w:pPr>
              <w:pStyle w:val="Odstavecseseznamem"/>
              <w:numPr>
                <w:ilvl w:val="0"/>
                <w:numId w:val="27"/>
              </w:numPr>
              <w:jc w:val="both"/>
            </w:pPr>
            <w:r>
              <w:t xml:space="preserve">Mezinárodní finanční instituce a jejich nová role ve světové ekonomice – Mezinárodní měnový fond, skupina Světové banky, Evropská centrální banka a eurozóna, Organizace pro hospodářskou spolupráci a rozvoj; </w:t>
            </w:r>
          </w:p>
          <w:p w14:paraId="087E5806" w14:textId="77777777" w:rsidR="00566CB2" w:rsidRDefault="00566CB2" w:rsidP="00566CB2">
            <w:pPr>
              <w:pStyle w:val="Odstavecseseznamem"/>
              <w:numPr>
                <w:ilvl w:val="0"/>
                <w:numId w:val="27"/>
              </w:numPr>
              <w:jc w:val="both"/>
            </w:pPr>
            <w:r>
              <w:t>Ekonomická bezpečnost – mezinárodní zadlužení, hospodářské reálie vybraných zemí, ekonomické dopady mezinárodních konfliktů.</w:t>
            </w:r>
          </w:p>
          <w:p w14:paraId="72038344" w14:textId="77777777" w:rsidR="00566CB2" w:rsidRDefault="00566CB2" w:rsidP="00DF1BE9">
            <w:pPr>
              <w:ind w:left="465"/>
              <w:jc w:val="both"/>
            </w:pPr>
          </w:p>
          <w:p w14:paraId="0BCFC48A" w14:textId="77777777" w:rsidR="00566CB2" w:rsidRPr="00F4658A" w:rsidRDefault="00566CB2" w:rsidP="00DF1BE9">
            <w:pPr>
              <w:ind w:left="465"/>
              <w:jc w:val="both"/>
            </w:pPr>
          </w:p>
        </w:tc>
      </w:tr>
      <w:tr w:rsidR="00566CB2" w14:paraId="6BB79FE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4E4BECB1" w14:textId="77777777" w:rsidR="00566CB2" w:rsidRDefault="00566CB2" w:rsidP="00DF1BE9">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14:paraId="51C41DCA" w14:textId="77777777" w:rsidR="00566CB2" w:rsidRDefault="00566CB2" w:rsidP="00DF1BE9">
            <w:pPr>
              <w:jc w:val="both"/>
            </w:pPr>
          </w:p>
        </w:tc>
      </w:tr>
      <w:tr w:rsidR="00566CB2" w14:paraId="5669057E" w14:textId="77777777" w:rsidTr="00DF1BE9">
        <w:trPr>
          <w:trHeight w:val="1497"/>
        </w:trPr>
        <w:tc>
          <w:tcPr>
            <w:tcW w:w="9855" w:type="dxa"/>
            <w:gridSpan w:val="8"/>
            <w:tcBorders>
              <w:top w:val="nil"/>
              <w:bottom w:val="single" w:sz="2" w:space="0" w:color="auto"/>
            </w:tcBorders>
          </w:tcPr>
          <w:p w14:paraId="7E7E52BB" w14:textId="77777777" w:rsidR="00566CB2" w:rsidRPr="006024D7" w:rsidRDefault="00566CB2" w:rsidP="00DF1BE9">
            <w:pPr>
              <w:jc w:val="both"/>
              <w:rPr>
                <w:b/>
              </w:rPr>
            </w:pPr>
            <w:r>
              <w:rPr>
                <w:b/>
              </w:rPr>
              <w:t>Povinná</w:t>
            </w:r>
            <w:r w:rsidRPr="006024D7">
              <w:rPr>
                <w:b/>
              </w:rPr>
              <w:t xml:space="preserve"> literatura</w:t>
            </w:r>
          </w:p>
          <w:p w14:paraId="4F38CCD7" w14:textId="77777777" w:rsidR="00566CB2" w:rsidRDefault="00566CB2" w:rsidP="00DF1BE9">
            <w:pPr>
              <w:jc w:val="both"/>
            </w:pPr>
            <w:r w:rsidRPr="006024D7">
              <w:t xml:space="preserve">MANKIW, N. G. </w:t>
            </w:r>
            <w:r>
              <w:t xml:space="preserve">Principles of </w:t>
            </w:r>
            <w:r w:rsidRPr="006024D7">
              <w:rPr>
                <w:i/>
                <w:iCs/>
              </w:rPr>
              <w:t>Macroeconomics</w:t>
            </w:r>
            <w:r w:rsidRPr="006024D7">
              <w:t xml:space="preserve">. </w:t>
            </w:r>
            <w:r>
              <w:t>Ninght edition.</w:t>
            </w:r>
            <w:r w:rsidRPr="006024D7">
              <w:t xml:space="preserve"> </w:t>
            </w:r>
            <w:r>
              <w:t>Austrtalia</w:t>
            </w:r>
            <w:r w:rsidRPr="006024D7">
              <w:t xml:space="preserve">: </w:t>
            </w:r>
            <w:r>
              <w:t>Cengage Learning</w:t>
            </w:r>
            <w:r w:rsidRPr="006024D7">
              <w:t>, 20</w:t>
            </w:r>
            <w:r>
              <w:t>19</w:t>
            </w:r>
            <w:r w:rsidRPr="006024D7">
              <w:t xml:space="preserve">, </w:t>
            </w:r>
            <w:r>
              <w:t>531</w:t>
            </w:r>
            <w:r w:rsidRPr="006024D7">
              <w:t xml:space="preserve"> p. ISBN 978-</w:t>
            </w:r>
            <w:r>
              <w:t>0-357-13349-1</w:t>
            </w:r>
            <w:r w:rsidRPr="006024D7">
              <w:t>.</w:t>
            </w:r>
          </w:p>
          <w:p w14:paraId="51172627" w14:textId="77777777" w:rsidR="00566CB2" w:rsidRPr="006024D7" w:rsidRDefault="00566CB2" w:rsidP="00DF1BE9">
            <w:pPr>
              <w:jc w:val="both"/>
            </w:pPr>
          </w:p>
          <w:p w14:paraId="001F7C0A" w14:textId="77777777" w:rsidR="00566CB2" w:rsidRPr="006024D7" w:rsidRDefault="00566CB2" w:rsidP="00DF1BE9">
            <w:pPr>
              <w:jc w:val="both"/>
              <w:rPr>
                <w:b/>
              </w:rPr>
            </w:pPr>
            <w:r w:rsidRPr="006024D7">
              <w:rPr>
                <w:b/>
              </w:rPr>
              <w:t>Doporučená literatura</w:t>
            </w:r>
          </w:p>
          <w:p w14:paraId="52E64540" w14:textId="77777777" w:rsidR="00566CB2" w:rsidRPr="006024D7" w:rsidRDefault="00566CB2" w:rsidP="00DF1BE9">
            <w:pPr>
              <w:jc w:val="both"/>
            </w:pPr>
            <w:r w:rsidRPr="006024D7">
              <w:t xml:space="preserve">ARNOLD, R. A. </w:t>
            </w:r>
            <w:r w:rsidRPr="006024D7">
              <w:rPr>
                <w:i/>
              </w:rPr>
              <w:t>Macroeconomics, Thirteenth edition</w:t>
            </w:r>
            <w:r w:rsidRPr="006024D7">
              <w:t>. United States: Cengage, 2019. ISBN 9781337617390.</w:t>
            </w:r>
          </w:p>
          <w:p w14:paraId="66FB9C3D" w14:textId="77777777" w:rsidR="00566CB2" w:rsidRDefault="00566CB2" w:rsidP="00DF1BE9">
            <w:pPr>
              <w:jc w:val="both"/>
            </w:pPr>
            <w:r w:rsidRPr="006024D7">
              <w:t xml:space="preserve">CASE, K. E., FAIR, R. C., OSTER, S. M. </w:t>
            </w:r>
            <w:r w:rsidRPr="006024D7">
              <w:rPr>
                <w:i/>
              </w:rPr>
              <w:t>Principles of macroeconomics</w:t>
            </w:r>
            <w:r w:rsidRPr="006024D7">
              <w:t>, 12th ed. Boston: Pearson, 20</w:t>
            </w:r>
            <w:r>
              <w:t>1</w:t>
            </w:r>
            <w:r w:rsidRPr="006024D7">
              <w:t>7. ISBN 9781292150895.</w:t>
            </w:r>
          </w:p>
          <w:p w14:paraId="5DA5BF47" w14:textId="77777777" w:rsidR="00566CB2" w:rsidRDefault="00566CB2" w:rsidP="00DF1BE9">
            <w:pPr>
              <w:jc w:val="both"/>
            </w:pPr>
            <w:r w:rsidRPr="00EB7C2E">
              <w:t>COWEN, T</w:t>
            </w:r>
            <w:r>
              <w:t>.,</w:t>
            </w:r>
            <w:r w:rsidRPr="00EB7C2E">
              <w:t xml:space="preserve"> TABARROK, A. </w:t>
            </w:r>
            <w:r w:rsidRPr="00EB7C2E">
              <w:rPr>
                <w:i/>
              </w:rPr>
              <w:t>Modern principles of economics</w:t>
            </w:r>
            <w:r w:rsidRPr="00EB7C2E">
              <w:t>. Third edition. New York: Worth Publishers, 2015</w:t>
            </w:r>
            <w:r>
              <w:t>, 814 p</w:t>
            </w:r>
            <w:r w:rsidRPr="00EB7C2E">
              <w:t>. ISBN 9781429278393.</w:t>
            </w:r>
          </w:p>
          <w:p w14:paraId="3AA7EEF2" w14:textId="77777777" w:rsidR="00566CB2" w:rsidRPr="006024D7" w:rsidRDefault="00566CB2" w:rsidP="00DF1BE9">
            <w:pPr>
              <w:jc w:val="both"/>
            </w:pPr>
            <w:r w:rsidRPr="006024D7">
              <w:t xml:space="preserve">KRUGMAN, P. R., WELLS, R. </w:t>
            </w:r>
            <w:r w:rsidRPr="006024D7">
              <w:rPr>
                <w:i/>
                <w:iCs/>
              </w:rPr>
              <w:t>Macroeconomics</w:t>
            </w:r>
            <w:r w:rsidRPr="006024D7">
              <w:t>. F</w:t>
            </w:r>
            <w:r>
              <w:t>ifth</w:t>
            </w:r>
            <w:r w:rsidRPr="006024D7">
              <w:t xml:space="preserve"> edition. New York: </w:t>
            </w:r>
            <w:r>
              <w:t>Macmillan Education</w:t>
            </w:r>
            <w:r w:rsidRPr="006024D7">
              <w:t>, 201</w:t>
            </w:r>
            <w:r>
              <w:t>8</w:t>
            </w:r>
            <w:r w:rsidRPr="006024D7">
              <w:t xml:space="preserve">, 595 p. ISBN </w:t>
            </w:r>
            <w:r w:rsidRPr="00F4658A">
              <w:t>978-1-319-24358-6</w:t>
            </w:r>
            <w:r w:rsidRPr="006024D7">
              <w:t>.</w:t>
            </w:r>
          </w:p>
          <w:p w14:paraId="57867FD2" w14:textId="77777777" w:rsidR="00566CB2" w:rsidRPr="006024D7" w:rsidRDefault="00566CB2" w:rsidP="00DF1BE9">
            <w:pPr>
              <w:jc w:val="both"/>
            </w:pPr>
            <w:r w:rsidRPr="006024D7">
              <w:t>MANKIW, N. G.</w:t>
            </w:r>
            <w:r>
              <w:t xml:space="preserve">, TAYLOR, P.M. </w:t>
            </w:r>
            <w:r w:rsidRPr="006024D7">
              <w:rPr>
                <w:i/>
                <w:iCs/>
              </w:rPr>
              <w:t>Macroeconomics</w:t>
            </w:r>
            <w:r w:rsidRPr="006024D7">
              <w:t xml:space="preserve">. </w:t>
            </w:r>
            <w:r>
              <w:t>3rd</w:t>
            </w:r>
            <w:r w:rsidRPr="006024D7">
              <w:t xml:space="preserve"> ed. </w:t>
            </w:r>
            <w:r w:rsidRPr="009C5174">
              <w:t>Andover: Cengage Learning</w:t>
            </w:r>
            <w:r w:rsidRPr="006024D7">
              <w:t>, 201</w:t>
            </w:r>
            <w:r>
              <w:t>4</w:t>
            </w:r>
            <w:r w:rsidRPr="006024D7">
              <w:t xml:space="preserve">, </w:t>
            </w:r>
            <w:r>
              <w:t>451</w:t>
            </w:r>
            <w:r w:rsidRPr="006024D7">
              <w:t xml:space="preserve"> p. ISBN 978-</w:t>
            </w:r>
            <w:r>
              <w:t>1-4080-8197</w:t>
            </w:r>
            <w:r w:rsidRPr="006024D7">
              <w:t>-6.</w:t>
            </w:r>
          </w:p>
          <w:p w14:paraId="5DE2872F" w14:textId="77777777" w:rsidR="00566CB2" w:rsidRDefault="00566CB2" w:rsidP="00DF1BE9">
            <w:pPr>
              <w:jc w:val="both"/>
            </w:pPr>
            <w:r w:rsidRPr="00AC358C">
              <w:t xml:space="preserve">PARKIN, M. </w:t>
            </w:r>
            <w:r w:rsidRPr="00EB7C2E">
              <w:rPr>
                <w:i/>
              </w:rPr>
              <w:t>Macroeconomics</w:t>
            </w:r>
            <w:r w:rsidRPr="00AC358C">
              <w:t>. Fourteenth edition, Global edition. Harlow: Pearson, 2023</w:t>
            </w:r>
            <w:r>
              <w:t>, 428 p.</w:t>
            </w:r>
            <w:r w:rsidRPr="00AC358C">
              <w:t xml:space="preserve"> ISBN 978-1-292-43360-8.</w:t>
            </w:r>
          </w:p>
        </w:tc>
      </w:tr>
      <w:tr w:rsidR="00566CB2" w14:paraId="4825CE1C"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6049070" w14:textId="77777777" w:rsidR="00566CB2" w:rsidRDefault="00566CB2" w:rsidP="00DF1BE9">
            <w:pPr>
              <w:jc w:val="center"/>
              <w:rPr>
                <w:b/>
              </w:rPr>
            </w:pPr>
            <w:r>
              <w:rPr>
                <w:b/>
              </w:rPr>
              <w:t>Informace ke kombinované nebo distanční formě</w:t>
            </w:r>
          </w:p>
        </w:tc>
      </w:tr>
      <w:tr w:rsidR="00566CB2" w14:paraId="72EDA273" w14:textId="77777777" w:rsidTr="00DF1BE9">
        <w:tc>
          <w:tcPr>
            <w:tcW w:w="4787" w:type="dxa"/>
            <w:gridSpan w:val="3"/>
            <w:tcBorders>
              <w:top w:val="single" w:sz="2" w:space="0" w:color="auto"/>
            </w:tcBorders>
            <w:shd w:val="clear" w:color="auto" w:fill="F7CAAC"/>
          </w:tcPr>
          <w:p w14:paraId="6D60F591" w14:textId="77777777" w:rsidR="00566CB2" w:rsidRDefault="00566CB2" w:rsidP="00DF1BE9">
            <w:pPr>
              <w:jc w:val="both"/>
            </w:pPr>
            <w:r>
              <w:rPr>
                <w:b/>
              </w:rPr>
              <w:t>Rozsah konzultací (soustředění)</w:t>
            </w:r>
          </w:p>
        </w:tc>
        <w:tc>
          <w:tcPr>
            <w:tcW w:w="889" w:type="dxa"/>
            <w:tcBorders>
              <w:top w:val="single" w:sz="2" w:space="0" w:color="auto"/>
            </w:tcBorders>
          </w:tcPr>
          <w:p w14:paraId="3BB99D02" w14:textId="77777777" w:rsidR="00566CB2" w:rsidRDefault="00566CB2" w:rsidP="00DF1BE9">
            <w:pPr>
              <w:jc w:val="both"/>
            </w:pPr>
          </w:p>
        </w:tc>
        <w:tc>
          <w:tcPr>
            <w:tcW w:w="4179" w:type="dxa"/>
            <w:gridSpan w:val="4"/>
            <w:tcBorders>
              <w:top w:val="single" w:sz="2" w:space="0" w:color="auto"/>
            </w:tcBorders>
            <w:shd w:val="clear" w:color="auto" w:fill="F7CAAC"/>
          </w:tcPr>
          <w:p w14:paraId="5AC92DC4" w14:textId="77777777" w:rsidR="00566CB2" w:rsidRDefault="00566CB2" w:rsidP="00DF1BE9">
            <w:pPr>
              <w:jc w:val="both"/>
              <w:rPr>
                <w:b/>
              </w:rPr>
            </w:pPr>
            <w:r>
              <w:rPr>
                <w:b/>
              </w:rPr>
              <w:t xml:space="preserve">hodin </w:t>
            </w:r>
          </w:p>
        </w:tc>
      </w:tr>
      <w:tr w:rsidR="00566CB2" w14:paraId="7A9FECA3" w14:textId="77777777" w:rsidTr="00DF1BE9">
        <w:tc>
          <w:tcPr>
            <w:tcW w:w="9855" w:type="dxa"/>
            <w:gridSpan w:val="8"/>
            <w:shd w:val="clear" w:color="auto" w:fill="F7CAAC"/>
          </w:tcPr>
          <w:p w14:paraId="217E0559" w14:textId="77777777" w:rsidR="00566CB2" w:rsidRDefault="00566CB2" w:rsidP="00DF1BE9">
            <w:pPr>
              <w:jc w:val="both"/>
              <w:rPr>
                <w:b/>
              </w:rPr>
            </w:pPr>
            <w:r>
              <w:rPr>
                <w:b/>
              </w:rPr>
              <w:t>Informace o způsobu kontaktu s vyučujícím</w:t>
            </w:r>
          </w:p>
        </w:tc>
      </w:tr>
      <w:tr w:rsidR="00566CB2" w14:paraId="72C99E60" w14:textId="77777777" w:rsidTr="00DF1BE9">
        <w:trPr>
          <w:trHeight w:val="1373"/>
        </w:trPr>
        <w:tc>
          <w:tcPr>
            <w:tcW w:w="9855" w:type="dxa"/>
            <w:gridSpan w:val="8"/>
          </w:tcPr>
          <w:p w14:paraId="64462A17" w14:textId="77777777" w:rsidR="00566CB2" w:rsidRDefault="00566CB2" w:rsidP="00DF1BE9">
            <w:pPr>
              <w:jc w:val="both"/>
            </w:pPr>
          </w:p>
        </w:tc>
      </w:tr>
    </w:tbl>
    <w:p w14:paraId="3BCDC9E7" w14:textId="77777777" w:rsidR="00566CB2" w:rsidRDefault="00566CB2" w:rsidP="00566CB2"/>
    <w:p w14:paraId="60C774AA"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29A0F00" w14:textId="77777777" w:rsidTr="00DF1BE9">
        <w:tc>
          <w:tcPr>
            <w:tcW w:w="9855" w:type="dxa"/>
            <w:gridSpan w:val="8"/>
            <w:tcBorders>
              <w:bottom w:val="double" w:sz="4" w:space="0" w:color="auto"/>
            </w:tcBorders>
            <w:shd w:val="clear" w:color="auto" w:fill="BDD6EE"/>
          </w:tcPr>
          <w:p w14:paraId="5ED37E1D" w14:textId="77777777" w:rsidR="00566CB2" w:rsidRDefault="00566CB2" w:rsidP="00DF1BE9">
            <w:pPr>
              <w:jc w:val="both"/>
              <w:rPr>
                <w:b/>
                <w:sz w:val="28"/>
              </w:rPr>
            </w:pPr>
            <w:r>
              <w:lastRenderedPageBreak/>
              <w:br w:type="page"/>
            </w:r>
            <w:r>
              <w:rPr>
                <w:b/>
                <w:sz w:val="28"/>
              </w:rPr>
              <w:t>B-III – Charakteristika studijního předmětu</w:t>
            </w:r>
          </w:p>
        </w:tc>
      </w:tr>
      <w:tr w:rsidR="00566CB2" w:rsidRPr="00873C26" w14:paraId="7860B2B5" w14:textId="77777777" w:rsidTr="00DF1BE9">
        <w:tc>
          <w:tcPr>
            <w:tcW w:w="3086" w:type="dxa"/>
            <w:tcBorders>
              <w:top w:val="double" w:sz="4" w:space="0" w:color="auto"/>
            </w:tcBorders>
            <w:shd w:val="clear" w:color="auto" w:fill="F7CAAC"/>
          </w:tcPr>
          <w:p w14:paraId="1B3E657E"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43C85B3B" w14:textId="77777777" w:rsidR="00566CB2" w:rsidRPr="00873C26" w:rsidRDefault="00566CB2" w:rsidP="00DF1BE9">
            <w:pPr>
              <w:jc w:val="both"/>
              <w:rPr>
                <w:b/>
              </w:rPr>
            </w:pPr>
            <w:r>
              <w:rPr>
                <w:b/>
              </w:rPr>
              <w:t>Management</w:t>
            </w:r>
          </w:p>
        </w:tc>
      </w:tr>
      <w:tr w:rsidR="00566CB2" w14:paraId="24B45FF3" w14:textId="77777777" w:rsidTr="00DF1BE9">
        <w:tc>
          <w:tcPr>
            <w:tcW w:w="3086" w:type="dxa"/>
            <w:shd w:val="clear" w:color="auto" w:fill="F7CAAC"/>
          </w:tcPr>
          <w:p w14:paraId="30B4C683" w14:textId="77777777" w:rsidR="00566CB2" w:rsidRDefault="00566CB2" w:rsidP="00DF1BE9">
            <w:pPr>
              <w:jc w:val="both"/>
              <w:rPr>
                <w:b/>
              </w:rPr>
            </w:pPr>
            <w:r>
              <w:rPr>
                <w:b/>
              </w:rPr>
              <w:t>Typ předmětu</w:t>
            </w:r>
          </w:p>
        </w:tc>
        <w:tc>
          <w:tcPr>
            <w:tcW w:w="3406" w:type="dxa"/>
            <w:gridSpan w:val="4"/>
          </w:tcPr>
          <w:p w14:paraId="223053B4" w14:textId="77777777" w:rsidR="00566CB2" w:rsidRDefault="00566CB2" w:rsidP="00DF1BE9">
            <w:pPr>
              <w:jc w:val="both"/>
            </w:pPr>
            <w:r>
              <w:t xml:space="preserve">povinný, </w:t>
            </w:r>
            <w:r>
              <w:rPr>
                <w:b/>
              </w:rPr>
              <w:t>ZT</w:t>
            </w:r>
          </w:p>
        </w:tc>
        <w:tc>
          <w:tcPr>
            <w:tcW w:w="2695" w:type="dxa"/>
            <w:gridSpan w:val="2"/>
            <w:shd w:val="clear" w:color="auto" w:fill="F7CAAC"/>
          </w:tcPr>
          <w:p w14:paraId="3307D823" w14:textId="77777777" w:rsidR="00566CB2" w:rsidRDefault="00566CB2" w:rsidP="00DF1BE9">
            <w:pPr>
              <w:jc w:val="both"/>
            </w:pPr>
            <w:r>
              <w:rPr>
                <w:b/>
              </w:rPr>
              <w:t>doporučený ročník / semestr</w:t>
            </w:r>
          </w:p>
        </w:tc>
        <w:tc>
          <w:tcPr>
            <w:tcW w:w="668" w:type="dxa"/>
          </w:tcPr>
          <w:p w14:paraId="4EFB95F3" w14:textId="77777777" w:rsidR="00566CB2" w:rsidRDefault="00566CB2" w:rsidP="00DF1BE9">
            <w:pPr>
              <w:jc w:val="both"/>
            </w:pPr>
            <w:r>
              <w:t>1/ZS</w:t>
            </w:r>
          </w:p>
        </w:tc>
      </w:tr>
      <w:tr w:rsidR="00566CB2" w14:paraId="29B71F2D" w14:textId="77777777" w:rsidTr="00DF1BE9">
        <w:tc>
          <w:tcPr>
            <w:tcW w:w="3086" w:type="dxa"/>
            <w:shd w:val="clear" w:color="auto" w:fill="F7CAAC"/>
          </w:tcPr>
          <w:p w14:paraId="36D1AA7F" w14:textId="77777777" w:rsidR="00566CB2" w:rsidRDefault="00566CB2" w:rsidP="00DF1BE9">
            <w:pPr>
              <w:jc w:val="both"/>
              <w:rPr>
                <w:b/>
              </w:rPr>
            </w:pPr>
            <w:r>
              <w:rPr>
                <w:b/>
              </w:rPr>
              <w:t>Rozsah studijního předmětu</w:t>
            </w:r>
          </w:p>
        </w:tc>
        <w:tc>
          <w:tcPr>
            <w:tcW w:w="1701" w:type="dxa"/>
            <w:gridSpan w:val="2"/>
          </w:tcPr>
          <w:p w14:paraId="24868CFA" w14:textId="77777777" w:rsidR="00566CB2" w:rsidRDefault="00566CB2" w:rsidP="00DF1BE9">
            <w:pPr>
              <w:jc w:val="both"/>
            </w:pPr>
            <w:r>
              <w:t>28p + 14s</w:t>
            </w:r>
          </w:p>
        </w:tc>
        <w:tc>
          <w:tcPr>
            <w:tcW w:w="889" w:type="dxa"/>
            <w:shd w:val="clear" w:color="auto" w:fill="F7CAAC"/>
          </w:tcPr>
          <w:p w14:paraId="58DB0732" w14:textId="77777777" w:rsidR="00566CB2" w:rsidRDefault="00566CB2" w:rsidP="00DF1BE9">
            <w:pPr>
              <w:jc w:val="both"/>
              <w:rPr>
                <w:b/>
              </w:rPr>
            </w:pPr>
            <w:r>
              <w:rPr>
                <w:b/>
              </w:rPr>
              <w:t xml:space="preserve">hod. </w:t>
            </w:r>
          </w:p>
        </w:tc>
        <w:tc>
          <w:tcPr>
            <w:tcW w:w="816" w:type="dxa"/>
          </w:tcPr>
          <w:p w14:paraId="65AFE1BA" w14:textId="77777777" w:rsidR="00566CB2" w:rsidRDefault="00566CB2" w:rsidP="00DF1BE9">
            <w:pPr>
              <w:jc w:val="both"/>
            </w:pPr>
            <w:r>
              <w:t>42</w:t>
            </w:r>
          </w:p>
        </w:tc>
        <w:tc>
          <w:tcPr>
            <w:tcW w:w="2156" w:type="dxa"/>
            <w:shd w:val="clear" w:color="auto" w:fill="F7CAAC"/>
          </w:tcPr>
          <w:p w14:paraId="2773913C" w14:textId="77777777" w:rsidR="00566CB2" w:rsidRDefault="00566CB2" w:rsidP="00DF1BE9">
            <w:pPr>
              <w:jc w:val="both"/>
              <w:rPr>
                <w:b/>
              </w:rPr>
            </w:pPr>
            <w:r>
              <w:rPr>
                <w:b/>
              </w:rPr>
              <w:t>kreditů</w:t>
            </w:r>
          </w:p>
        </w:tc>
        <w:tc>
          <w:tcPr>
            <w:tcW w:w="1207" w:type="dxa"/>
            <w:gridSpan w:val="2"/>
          </w:tcPr>
          <w:p w14:paraId="17977D85" w14:textId="7E5CDF0F" w:rsidR="00566CB2" w:rsidRDefault="00566CB2" w:rsidP="00DF1BE9">
            <w:pPr>
              <w:jc w:val="both"/>
            </w:pPr>
            <w:del w:id="3247" w:author="Eva Skýbová" w:date="2024-05-15T08:54:00Z">
              <w:r w:rsidDel="001B7C6B">
                <w:delText>4</w:delText>
              </w:r>
            </w:del>
            <w:ins w:id="3248" w:author="Eva Skýbová" w:date="2024-05-15T08:54:00Z">
              <w:r w:rsidR="001B7C6B">
                <w:t>5</w:t>
              </w:r>
            </w:ins>
          </w:p>
        </w:tc>
      </w:tr>
      <w:tr w:rsidR="00566CB2" w14:paraId="119540CC" w14:textId="77777777" w:rsidTr="00DF1BE9">
        <w:tc>
          <w:tcPr>
            <w:tcW w:w="3086" w:type="dxa"/>
            <w:shd w:val="clear" w:color="auto" w:fill="F7CAAC"/>
          </w:tcPr>
          <w:p w14:paraId="7133BC3D" w14:textId="77777777" w:rsidR="00566CB2" w:rsidRDefault="00566CB2" w:rsidP="00DF1BE9">
            <w:pPr>
              <w:jc w:val="both"/>
              <w:rPr>
                <w:b/>
                <w:sz w:val="22"/>
              </w:rPr>
            </w:pPr>
            <w:r>
              <w:rPr>
                <w:b/>
              </w:rPr>
              <w:t>Prerekvizity, korekvizity, ekvivalence</w:t>
            </w:r>
          </w:p>
        </w:tc>
        <w:tc>
          <w:tcPr>
            <w:tcW w:w="6769" w:type="dxa"/>
            <w:gridSpan w:val="7"/>
          </w:tcPr>
          <w:p w14:paraId="68C96785" w14:textId="77777777" w:rsidR="00566CB2" w:rsidRDefault="00566CB2" w:rsidP="00DF1BE9">
            <w:pPr>
              <w:jc w:val="both"/>
            </w:pPr>
          </w:p>
        </w:tc>
      </w:tr>
      <w:tr w:rsidR="00566CB2" w14:paraId="117E2344" w14:textId="77777777" w:rsidTr="00DF1BE9">
        <w:tc>
          <w:tcPr>
            <w:tcW w:w="3086" w:type="dxa"/>
            <w:shd w:val="clear" w:color="auto" w:fill="F7CAAC"/>
          </w:tcPr>
          <w:p w14:paraId="25E37FAB" w14:textId="77777777" w:rsidR="00566CB2" w:rsidRDefault="00566CB2" w:rsidP="00DF1BE9">
            <w:pPr>
              <w:jc w:val="both"/>
              <w:rPr>
                <w:b/>
              </w:rPr>
            </w:pPr>
            <w:r>
              <w:rPr>
                <w:b/>
              </w:rPr>
              <w:t>Způsob ověření studijních výsledků</w:t>
            </w:r>
          </w:p>
        </w:tc>
        <w:tc>
          <w:tcPr>
            <w:tcW w:w="3406" w:type="dxa"/>
            <w:gridSpan w:val="4"/>
          </w:tcPr>
          <w:p w14:paraId="23A58762" w14:textId="77777777" w:rsidR="00566CB2" w:rsidRDefault="00566CB2" w:rsidP="00DF1BE9">
            <w:pPr>
              <w:jc w:val="both"/>
            </w:pPr>
            <w:r>
              <w:t>zápočet a zkouška</w:t>
            </w:r>
          </w:p>
        </w:tc>
        <w:tc>
          <w:tcPr>
            <w:tcW w:w="2156" w:type="dxa"/>
            <w:shd w:val="clear" w:color="auto" w:fill="F7CAAC"/>
          </w:tcPr>
          <w:p w14:paraId="2047804A" w14:textId="77777777" w:rsidR="00566CB2" w:rsidRDefault="00566CB2" w:rsidP="00DF1BE9">
            <w:pPr>
              <w:jc w:val="both"/>
              <w:rPr>
                <w:b/>
              </w:rPr>
            </w:pPr>
            <w:r>
              <w:rPr>
                <w:b/>
              </w:rPr>
              <w:t>Forma výuky</w:t>
            </w:r>
          </w:p>
        </w:tc>
        <w:tc>
          <w:tcPr>
            <w:tcW w:w="1207" w:type="dxa"/>
            <w:gridSpan w:val="2"/>
          </w:tcPr>
          <w:p w14:paraId="72114782" w14:textId="77777777" w:rsidR="00566CB2" w:rsidRDefault="00566CB2" w:rsidP="00DF1BE9">
            <w:pPr>
              <w:jc w:val="both"/>
            </w:pPr>
            <w:r>
              <w:t>přednášky</w:t>
            </w:r>
          </w:p>
          <w:p w14:paraId="1BF14203" w14:textId="77777777" w:rsidR="00566CB2" w:rsidRDefault="00566CB2" w:rsidP="00DF1BE9">
            <w:pPr>
              <w:jc w:val="both"/>
            </w:pPr>
            <w:r>
              <w:t>semináře</w:t>
            </w:r>
          </w:p>
        </w:tc>
      </w:tr>
      <w:tr w:rsidR="00566CB2" w14:paraId="50F9FFE0" w14:textId="77777777" w:rsidTr="00DF1BE9">
        <w:tc>
          <w:tcPr>
            <w:tcW w:w="3086" w:type="dxa"/>
            <w:shd w:val="clear" w:color="auto" w:fill="F7CAAC"/>
          </w:tcPr>
          <w:p w14:paraId="2F1BA7B1"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52FD0FC9" w14:textId="77777777" w:rsidR="00566CB2" w:rsidRDefault="00566CB2" w:rsidP="00DF1BE9">
            <w:pPr>
              <w:jc w:val="both"/>
            </w:pPr>
            <w:r>
              <w:t>Zápočet: aktivní účast na nejméně 80 % seminářů, průběžné plnění zadaných úkolů.</w:t>
            </w:r>
          </w:p>
          <w:p w14:paraId="51536DBB" w14:textId="77777777" w:rsidR="00566CB2" w:rsidRDefault="00566CB2" w:rsidP="00DF1BE9">
            <w:pPr>
              <w:jc w:val="both"/>
            </w:pPr>
          </w:p>
          <w:p w14:paraId="08A5855D" w14:textId="77777777" w:rsidR="00566CB2" w:rsidRDefault="00566CB2" w:rsidP="00DF1BE9">
            <w:pPr>
              <w:jc w:val="both"/>
            </w:pPr>
            <w:r>
              <w:t>Zkouška: úspěšné napsání zkouškového testu (min. 50 %) a následné úspěšné absolvování ústní části zkoušky.</w:t>
            </w:r>
          </w:p>
        </w:tc>
      </w:tr>
      <w:tr w:rsidR="00566CB2" w14:paraId="4509E988" w14:textId="77777777" w:rsidTr="00DF1BE9">
        <w:trPr>
          <w:trHeight w:val="397"/>
        </w:trPr>
        <w:tc>
          <w:tcPr>
            <w:tcW w:w="9855" w:type="dxa"/>
            <w:gridSpan w:val="8"/>
            <w:tcBorders>
              <w:top w:val="nil"/>
            </w:tcBorders>
          </w:tcPr>
          <w:p w14:paraId="21DA0BF8" w14:textId="77777777" w:rsidR="00566CB2" w:rsidRDefault="00566CB2" w:rsidP="00DF1BE9">
            <w:pPr>
              <w:jc w:val="both"/>
            </w:pPr>
          </w:p>
        </w:tc>
      </w:tr>
      <w:tr w:rsidR="00566CB2" w14:paraId="4298CD88" w14:textId="77777777" w:rsidTr="00DF1BE9">
        <w:trPr>
          <w:trHeight w:val="197"/>
        </w:trPr>
        <w:tc>
          <w:tcPr>
            <w:tcW w:w="3086" w:type="dxa"/>
            <w:tcBorders>
              <w:top w:val="nil"/>
            </w:tcBorders>
            <w:shd w:val="clear" w:color="auto" w:fill="F7CAAC"/>
          </w:tcPr>
          <w:p w14:paraId="2850E857" w14:textId="77777777" w:rsidR="00566CB2" w:rsidRDefault="00566CB2" w:rsidP="00DF1BE9">
            <w:pPr>
              <w:jc w:val="both"/>
              <w:rPr>
                <w:b/>
              </w:rPr>
            </w:pPr>
            <w:r>
              <w:rPr>
                <w:b/>
              </w:rPr>
              <w:t>Garant předmětu</w:t>
            </w:r>
          </w:p>
        </w:tc>
        <w:tc>
          <w:tcPr>
            <w:tcW w:w="6769" w:type="dxa"/>
            <w:gridSpan w:val="7"/>
            <w:tcBorders>
              <w:top w:val="nil"/>
            </w:tcBorders>
          </w:tcPr>
          <w:p w14:paraId="42EE1497" w14:textId="77777777" w:rsidR="00566CB2" w:rsidRDefault="00566CB2" w:rsidP="00DF1BE9">
            <w:pPr>
              <w:jc w:val="both"/>
            </w:pPr>
            <w:r>
              <w:t>Ing. Pavel Taraba, Ph.D.</w:t>
            </w:r>
          </w:p>
        </w:tc>
      </w:tr>
      <w:tr w:rsidR="00566CB2" w14:paraId="736B0F06" w14:textId="77777777" w:rsidTr="00DF1BE9">
        <w:trPr>
          <w:trHeight w:val="243"/>
        </w:trPr>
        <w:tc>
          <w:tcPr>
            <w:tcW w:w="3086" w:type="dxa"/>
            <w:tcBorders>
              <w:top w:val="nil"/>
            </w:tcBorders>
            <w:shd w:val="clear" w:color="auto" w:fill="F7CAAC"/>
          </w:tcPr>
          <w:p w14:paraId="7B11AABA" w14:textId="77777777" w:rsidR="00566CB2" w:rsidRDefault="00566CB2" w:rsidP="00DF1BE9">
            <w:pPr>
              <w:jc w:val="both"/>
              <w:rPr>
                <w:b/>
              </w:rPr>
            </w:pPr>
            <w:r>
              <w:rPr>
                <w:b/>
              </w:rPr>
              <w:t>Zapojení garanta do výuky předmětu</w:t>
            </w:r>
          </w:p>
        </w:tc>
        <w:tc>
          <w:tcPr>
            <w:tcW w:w="6769" w:type="dxa"/>
            <w:gridSpan w:val="7"/>
            <w:tcBorders>
              <w:top w:val="nil"/>
            </w:tcBorders>
          </w:tcPr>
          <w:p w14:paraId="6FCF96FB" w14:textId="77777777" w:rsidR="00566CB2" w:rsidRDefault="00566CB2" w:rsidP="00DF1BE9">
            <w:pPr>
              <w:jc w:val="both"/>
            </w:pPr>
            <w:r>
              <w:t>Garant stanovuje obsah přednášek a seminářů a dohlíží na jejich jednotné vedení.</w:t>
            </w:r>
          </w:p>
          <w:p w14:paraId="09E00D4E" w14:textId="77777777" w:rsidR="00566CB2" w:rsidRDefault="00566CB2" w:rsidP="00DF1BE9">
            <w:pPr>
              <w:jc w:val="both"/>
            </w:pPr>
            <w:r>
              <w:t>Garant přímo vyučuje 80 % přednášek.</w:t>
            </w:r>
          </w:p>
        </w:tc>
      </w:tr>
      <w:tr w:rsidR="00566CB2" w14:paraId="3BC6CDCD" w14:textId="77777777" w:rsidTr="00DF1BE9">
        <w:tc>
          <w:tcPr>
            <w:tcW w:w="3086" w:type="dxa"/>
            <w:shd w:val="clear" w:color="auto" w:fill="F7CAAC"/>
          </w:tcPr>
          <w:p w14:paraId="6D2C4107" w14:textId="77777777" w:rsidR="00566CB2" w:rsidRDefault="00566CB2" w:rsidP="00DF1BE9">
            <w:pPr>
              <w:jc w:val="both"/>
              <w:rPr>
                <w:b/>
              </w:rPr>
            </w:pPr>
            <w:r>
              <w:rPr>
                <w:b/>
              </w:rPr>
              <w:t>Vyučující</w:t>
            </w:r>
          </w:p>
        </w:tc>
        <w:tc>
          <w:tcPr>
            <w:tcW w:w="6769" w:type="dxa"/>
            <w:gridSpan w:val="7"/>
            <w:tcBorders>
              <w:bottom w:val="nil"/>
            </w:tcBorders>
          </w:tcPr>
          <w:p w14:paraId="55C7A074" w14:textId="77777777" w:rsidR="00566CB2" w:rsidRDefault="00566CB2" w:rsidP="00DF1BE9">
            <w:pPr>
              <w:jc w:val="both"/>
            </w:pPr>
            <w:r>
              <w:t>Ing. Pavel Taraba, Ph.D. – přednášející (79 %)</w:t>
            </w:r>
          </w:p>
          <w:p w14:paraId="6663662B" w14:textId="77777777" w:rsidR="00566CB2" w:rsidRDefault="00566CB2" w:rsidP="00DF1BE9">
            <w:pPr>
              <w:jc w:val="both"/>
            </w:pPr>
            <w:r>
              <w:t>Mgr. Marek Tomaštík, Ph.D. – přednášející (21 %)</w:t>
            </w:r>
          </w:p>
          <w:p w14:paraId="0E536C45" w14:textId="77777777" w:rsidR="00566CB2" w:rsidRDefault="00566CB2" w:rsidP="00DF1BE9">
            <w:pPr>
              <w:jc w:val="both"/>
            </w:pPr>
            <w:r w:rsidRPr="00326EC5">
              <w:t>Ing. et Ing. Jiří Konečný, Ph.D.</w:t>
            </w:r>
            <w:r>
              <w:t xml:space="preserve"> – vede semináře (50 %)</w:t>
            </w:r>
          </w:p>
          <w:p w14:paraId="316D5514" w14:textId="77777777" w:rsidR="00566CB2" w:rsidRDefault="00566CB2" w:rsidP="00DF1BE9">
            <w:pPr>
              <w:jc w:val="both"/>
            </w:pPr>
            <w:r>
              <w:t>Ing. Tereza Bartošová – vede semináře (50 %)</w:t>
            </w:r>
          </w:p>
          <w:p w14:paraId="4A65BB14" w14:textId="77777777" w:rsidR="00566CB2" w:rsidRDefault="00566CB2" w:rsidP="00DF1BE9">
            <w:pPr>
              <w:jc w:val="both"/>
            </w:pPr>
          </w:p>
        </w:tc>
      </w:tr>
      <w:tr w:rsidR="00566CB2" w14:paraId="16B008C4" w14:textId="77777777" w:rsidTr="00DF1BE9">
        <w:trPr>
          <w:trHeight w:val="397"/>
        </w:trPr>
        <w:tc>
          <w:tcPr>
            <w:tcW w:w="9855" w:type="dxa"/>
            <w:gridSpan w:val="8"/>
            <w:tcBorders>
              <w:top w:val="nil"/>
            </w:tcBorders>
          </w:tcPr>
          <w:p w14:paraId="54D1FBA7" w14:textId="77777777" w:rsidR="00566CB2" w:rsidRDefault="00566CB2" w:rsidP="00DF1BE9">
            <w:pPr>
              <w:jc w:val="both"/>
            </w:pPr>
          </w:p>
        </w:tc>
      </w:tr>
      <w:tr w:rsidR="00566CB2" w14:paraId="0B0CE6F8" w14:textId="77777777" w:rsidTr="00DF1BE9">
        <w:tc>
          <w:tcPr>
            <w:tcW w:w="3086" w:type="dxa"/>
            <w:shd w:val="clear" w:color="auto" w:fill="F7CAAC"/>
          </w:tcPr>
          <w:p w14:paraId="7A4D0B89" w14:textId="77777777" w:rsidR="00566CB2" w:rsidRDefault="00566CB2" w:rsidP="00DF1BE9">
            <w:pPr>
              <w:jc w:val="both"/>
              <w:rPr>
                <w:b/>
              </w:rPr>
            </w:pPr>
            <w:r>
              <w:rPr>
                <w:b/>
              </w:rPr>
              <w:t>Stručná anotace předmětu</w:t>
            </w:r>
          </w:p>
        </w:tc>
        <w:tc>
          <w:tcPr>
            <w:tcW w:w="6769" w:type="dxa"/>
            <w:gridSpan w:val="7"/>
            <w:tcBorders>
              <w:bottom w:val="nil"/>
            </w:tcBorders>
          </w:tcPr>
          <w:p w14:paraId="78C079C8" w14:textId="77777777" w:rsidR="00566CB2" w:rsidRDefault="00566CB2" w:rsidP="00DF1BE9">
            <w:pPr>
              <w:jc w:val="both"/>
            </w:pPr>
          </w:p>
        </w:tc>
      </w:tr>
      <w:tr w:rsidR="00566CB2" w14:paraId="6C92CDCA" w14:textId="77777777" w:rsidTr="00DF1BE9">
        <w:trPr>
          <w:trHeight w:val="3938"/>
        </w:trPr>
        <w:tc>
          <w:tcPr>
            <w:tcW w:w="9855" w:type="dxa"/>
            <w:gridSpan w:val="8"/>
            <w:tcBorders>
              <w:top w:val="nil"/>
              <w:bottom w:val="single" w:sz="12" w:space="0" w:color="auto"/>
            </w:tcBorders>
          </w:tcPr>
          <w:p w14:paraId="09056E92" w14:textId="77777777" w:rsidR="00566CB2" w:rsidRDefault="00566CB2" w:rsidP="00DF1BE9">
            <w:pPr>
              <w:jc w:val="both"/>
            </w:pPr>
            <w:r>
              <w:t xml:space="preserve">Cílem předmětu je uvedení studentů do problematiky managementu organizací. V úvodu předmětu budou představeny základní východiska teorie managementu včetně představení nových trendů v této oblasti. Studenti získají znalosti </w:t>
            </w:r>
            <w:r>
              <w:br/>
              <w:t>o základních manažerských funkcí (plánování, organizování, vedení a kontrola) a o manažerských přístupech a technikách, které budou schopni implementovat v různých typech organizací. Zvláštní pozornost bude věnovaná krizovému managementu, strategickému managementu, znalostnímu managementu a problematice správě a řízení organizací – Corporate Governance.</w:t>
            </w:r>
          </w:p>
          <w:p w14:paraId="306F8C8A" w14:textId="77777777" w:rsidR="00566CB2" w:rsidRDefault="00566CB2" w:rsidP="00DF1BE9">
            <w:pPr>
              <w:jc w:val="both"/>
            </w:pPr>
          </w:p>
          <w:p w14:paraId="426F5822" w14:textId="77777777" w:rsidR="00566CB2" w:rsidRDefault="00566CB2" w:rsidP="00DF1BE9">
            <w:pPr>
              <w:jc w:val="both"/>
            </w:pPr>
            <w:r>
              <w:t>Vyučovaná témata:</w:t>
            </w:r>
          </w:p>
          <w:p w14:paraId="4494ED90" w14:textId="77777777" w:rsidR="00566CB2" w:rsidRDefault="00566CB2" w:rsidP="00DF1BE9">
            <w:pPr>
              <w:pStyle w:val="Odstavecseseznamem"/>
              <w:ind w:hanging="360"/>
              <w:jc w:val="both"/>
            </w:pPr>
            <w:r>
              <w:t>1. Úvod do managementu;</w:t>
            </w:r>
          </w:p>
          <w:p w14:paraId="206A85A8" w14:textId="77777777" w:rsidR="00566CB2" w:rsidRDefault="00566CB2" w:rsidP="00DF1BE9">
            <w:pPr>
              <w:pStyle w:val="Odstavecseseznamem"/>
              <w:ind w:hanging="360"/>
              <w:jc w:val="both"/>
            </w:pPr>
            <w:r>
              <w:t>2. Historie managementu;</w:t>
            </w:r>
          </w:p>
          <w:p w14:paraId="3196376D" w14:textId="77777777" w:rsidR="00566CB2" w:rsidRDefault="00566CB2" w:rsidP="00DF1BE9">
            <w:pPr>
              <w:pStyle w:val="Odstavecseseznamem"/>
              <w:ind w:hanging="360"/>
              <w:jc w:val="both"/>
            </w:pPr>
            <w:r>
              <w:t>3. Nové trendy v managementu;</w:t>
            </w:r>
          </w:p>
          <w:p w14:paraId="6AD92FAE" w14:textId="77777777" w:rsidR="00566CB2" w:rsidRDefault="00566CB2" w:rsidP="00DF1BE9">
            <w:pPr>
              <w:pStyle w:val="Odstavecseseznamem"/>
              <w:ind w:hanging="360"/>
              <w:jc w:val="both"/>
            </w:pPr>
            <w:r>
              <w:t>4. Plánování, metody a techniky plánování. Strategický management;</w:t>
            </w:r>
          </w:p>
          <w:p w14:paraId="2907134F" w14:textId="77777777" w:rsidR="00566CB2" w:rsidRDefault="00566CB2" w:rsidP="00DF1BE9">
            <w:pPr>
              <w:pStyle w:val="Odstavecseseznamem"/>
              <w:ind w:hanging="360"/>
              <w:jc w:val="both"/>
            </w:pPr>
            <w:r>
              <w:t>5. Organizování, manažerské metody tvorby organizační struktury;</w:t>
            </w:r>
          </w:p>
          <w:p w14:paraId="0F7C8329" w14:textId="77777777" w:rsidR="00566CB2" w:rsidRDefault="00566CB2" w:rsidP="00DF1BE9">
            <w:pPr>
              <w:pStyle w:val="Odstavecseseznamem"/>
              <w:ind w:hanging="360"/>
              <w:jc w:val="both"/>
            </w:pPr>
            <w:r>
              <w:t>6. Vedení, metody a techniky vedení;</w:t>
            </w:r>
          </w:p>
          <w:p w14:paraId="36C07DFB" w14:textId="77777777" w:rsidR="00566CB2" w:rsidRDefault="00566CB2" w:rsidP="00DF1BE9">
            <w:pPr>
              <w:pStyle w:val="Odstavecseseznamem"/>
              <w:ind w:hanging="360"/>
              <w:jc w:val="both"/>
            </w:pPr>
            <w:r>
              <w:t>7. Kontrola, kontrolní systém organizace;</w:t>
            </w:r>
          </w:p>
          <w:p w14:paraId="11ADE7F8" w14:textId="77777777" w:rsidR="00566CB2" w:rsidRDefault="00566CB2" w:rsidP="00DF1BE9">
            <w:pPr>
              <w:pStyle w:val="Odstavecseseznamem"/>
              <w:ind w:hanging="360"/>
              <w:jc w:val="both"/>
            </w:pPr>
            <w:r>
              <w:t>8. Rozhodování;</w:t>
            </w:r>
          </w:p>
          <w:p w14:paraId="57A8CA24" w14:textId="77777777" w:rsidR="00566CB2" w:rsidRDefault="00566CB2" w:rsidP="00DF1BE9">
            <w:pPr>
              <w:pStyle w:val="Odstavecseseznamem"/>
              <w:ind w:hanging="360"/>
              <w:jc w:val="both"/>
            </w:pPr>
            <w:r>
              <w:t>9. Komunikace. Time management. Self management;</w:t>
            </w:r>
          </w:p>
          <w:p w14:paraId="015FB800" w14:textId="77777777" w:rsidR="00566CB2" w:rsidRDefault="00566CB2" w:rsidP="00DF1BE9">
            <w:pPr>
              <w:pStyle w:val="Odstavecseseznamem"/>
              <w:ind w:hanging="360"/>
              <w:jc w:val="both"/>
            </w:pPr>
            <w:r>
              <w:t>10. Řízení lidských zdrojů;</w:t>
            </w:r>
          </w:p>
          <w:p w14:paraId="50228136" w14:textId="77777777" w:rsidR="00566CB2" w:rsidRDefault="00566CB2" w:rsidP="00DF1BE9">
            <w:pPr>
              <w:pStyle w:val="Odstavecseseznamem"/>
              <w:ind w:hanging="360"/>
              <w:jc w:val="both"/>
            </w:pPr>
            <w:r>
              <w:t>11. Informační management. Znalostní management;</w:t>
            </w:r>
          </w:p>
          <w:p w14:paraId="56C3CAB6" w14:textId="77777777" w:rsidR="00566CB2" w:rsidRDefault="00566CB2" w:rsidP="00DF1BE9">
            <w:pPr>
              <w:pStyle w:val="Odstavecseseznamem"/>
              <w:ind w:hanging="360"/>
              <w:jc w:val="both"/>
            </w:pPr>
            <w:r>
              <w:t>12. Management kvality;</w:t>
            </w:r>
          </w:p>
          <w:p w14:paraId="3044821B" w14:textId="77777777" w:rsidR="00566CB2" w:rsidRDefault="00566CB2" w:rsidP="00DF1BE9">
            <w:pPr>
              <w:pStyle w:val="Odstavecseseznamem"/>
              <w:ind w:hanging="360"/>
              <w:jc w:val="both"/>
            </w:pPr>
            <w:r>
              <w:t>13. Krizový management;</w:t>
            </w:r>
          </w:p>
          <w:p w14:paraId="4F40256B" w14:textId="77777777" w:rsidR="00566CB2" w:rsidRDefault="00566CB2" w:rsidP="00DF1BE9">
            <w:pPr>
              <w:pStyle w:val="Odstavecseseznamem"/>
              <w:ind w:hanging="360"/>
              <w:jc w:val="both"/>
            </w:pPr>
            <w:r>
              <w:t>14. Správa a řízení organizací – Corporate Governance.</w:t>
            </w:r>
          </w:p>
          <w:p w14:paraId="6AE84B04" w14:textId="77777777" w:rsidR="00566CB2" w:rsidRDefault="00566CB2" w:rsidP="00DF1BE9">
            <w:pPr>
              <w:jc w:val="both"/>
            </w:pPr>
          </w:p>
        </w:tc>
      </w:tr>
      <w:tr w:rsidR="00566CB2" w14:paraId="1F1CFD22"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6EDA99B"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6907672" w14:textId="77777777" w:rsidR="00566CB2" w:rsidRDefault="00566CB2" w:rsidP="00DF1BE9">
            <w:pPr>
              <w:jc w:val="both"/>
            </w:pPr>
          </w:p>
        </w:tc>
      </w:tr>
      <w:tr w:rsidR="00566CB2" w14:paraId="6CC2F172" w14:textId="77777777" w:rsidTr="00DF1BE9">
        <w:trPr>
          <w:trHeight w:val="704"/>
        </w:trPr>
        <w:tc>
          <w:tcPr>
            <w:tcW w:w="9855" w:type="dxa"/>
            <w:gridSpan w:val="8"/>
            <w:tcBorders>
              <w:top w:val="nil"/>
              <w:bottom w:val="single" w:sz="2" w:space="0" w:color="auto"/>
            </w:tcBorders>
          </w:tcPr>
          <w:p w14:paraId="3627D5CC" w14:textId="77777777" w:rsidR="00566CB2" w:rsidRPr="00683137" w:rsidRDefault="00566CB2" w:rsidP="00DF1BE9">
            <w:pPr>
              <w:jc w:val="both"/>
              <w:rPr>
                <w:b/>
                <w:bCs/>
              </w:rPr>
            </w:pPr>
            <w:r w:rsidRPr="001D33DA">
              <w:rPr>
                <w:b/>
                <w:bCs/>
              </w:rPr>
              <w:t>Povinná literatura:</w:t>
            </w:r>
          </w:p>
          <w:p w14:paraId="3141C1C9" w14:textId="77777777" w:rsidR="00566CB2" w:rsidRDefault="00566CB2" w:rsidP="00DF1BE9">
            <w:pPr>
              <w:jc w:val="both"/>
            </w:pPr>
            <w:r w:rsidRPr="00A22D5B">
              <w:t xml:space="preserve">HILL, Charles W. L.; SCHILLING, Melissa A. a JONES, Gareth R. </w:t>
            </w:r>
            <w:r w:rsidRPr="00A22D5B">
              <w:rPr>
                <w:i/>
                <w:iCs/>
              </w:rPr>
              <w:t>Strategic management: an integrated approach: theory &amp; cases.</w:t>
            </w:r>
            <w:r w:rsidRPr="00A22D5B">
              <w:t xml:space="preserve"> 13e. Australia: Cengage, 2020. ISBN 978-0-357-03384-5.</w:t>
            </w:r>
          </w:p>
          <w:p w14:paraId="42B40B38" w14:textId="77777777" w:rsidR="00566CB2" w:rsidRDefault="00566CB2" w:rsidP="00DF1BE9">
            <w:pPr>
              <w:jc w:val="both"/>
            </w:pPr>
            <w:r w:rsidRPr="00F31C4F">
              <w:t xml:space="preserve">SCHERMERHORN, John R. a BACHRACH, Daniel G. </w:t>
            </w:r>
            <w:r w:rsidRPr="00F31C4F">
              <w:rPr>
                <w:i/>
                <w:iCs/>
              </w:rPr>
              <w:t>Management.</w:t>
            </w:r>
            <w:r w:rsidRPr="00F31C4F">
              <w:t xml:space="preserve"> Fourteenth edition. Hoboken: Wiley, 2020. ISBN 978-1-119-67779-6.</w:t>
            </w:r>
          </w:p>
          <w:p w14:paraId="101F3CF6" w14:textId="77777777" w:rsidR="00566CB2" w:rsidRDefault="00566CB2" w:rsidP="00DF1BE9">
            <w:pPr>
              <w:jc w:val="both"/>
            </w:pPr>
          </w:p>
          <w:p w14:paraId="19726623" w14:textId="77777777" w:rsidR="00566CB2" w:rsidRPr="001D33DA" w:rsidRDefault="00566CB2" w:rsidP="00DF1BE9">
            <w:pPr>
              <w:jc w:val="both"/>
              <w:rPr>
                <w:b/>
                <w:bCs/>
              </w:rPr>
            </w:pPr>
            <w:r w:rsidRPr="001D33DA">
              <w:rPr>
                <w:b/>
                <w:bCs/>
              </w:rPr>
              <w:t>Doporučená literatura:</w:t>
            </w:r>
          </w:p>
          <w:p w14:paraId="54C50C1A" w14:textId="77777777" w:rsidR="00566CB2" w:rsidRDefault="00566CB2" w:rsidP="00DF1BE9">
            <w:pPr>
              <w:jc w:val="both"/>
            </w:pPr>
            <w:r w:rsidRPr="00912691">
              <w:t xml:space="preserve">SCHEDLITZKI, Doris; LARSSON, Magnus; CARROLL, Brigid; BLIGH, Michelle C. a EPITROPAKI, Olga (ed.). </w:t>
            </w:r>
            <w:r w:rsidRPr="00912691">
              <w:rPr>
                <w:i/>
                <w:iCs/>
              </w:rPr>
              <w:t>The Sage handbook of leadership.</w:t>
            </w:r>
            <w:r w:rsidRPr="00912691">
              <w:t xml:space="preserve"> Second edition. London: Sage reference, 2023. ISBN 978-1-5297-6906-7</w:t>
            </w:r>
          </w:p>
          <w:p w14:paraId="266E34E9" w14:textId="77777777" w:rsidR="00566CB2" w:rsidRDefault="00566CB2" w:rsidP="00DF1BE9">
            <w:pPr>
              <w:jc w:val="both"/>
            </w:pPr>
            <w:r w:rsidRPr="00BA4114">
              <w:t xml:space="preserve">SNOW, Mari Anne. </w:t>
            </w:r>
            <w:r w:rsidRPr="00BA4114">
              <w:rPr>
                <w:i/>
                <w:iCs/>
              </w:rPr>
              <w:t xml:space="preserve">The remote work handbook: the definitive guide for operationalizing remote work as a competitive business strategy. </w:t>
            </w:r>
            <w:r w:rsidRPr="00BA4114">
              <w:t>New York: Routledge, Taylor and Francis Group, 2023. ISBN 978-1-032-15307-0.</w:t>
            </w:r>
          </w:p>
          <w:p w14:paraId="6CF0A4F6" w14:textId="77777777" w:rsidR="00566CB2" w:rsidRDefault="00566CB2" w:rsidP="00DF1BE9">
            <w:pPr>
              <w:jc w:val="both"/>
            </w:pPr>
            <w:r w:rsidRPr="002B3A15">
              <w:lastRenderedPageBreak/>
              <w:t xml:space="preserve">VERHULST, Susan L. a DECENZO, David A. </w:t>
            </w:r>
            <w:r w:rsidRPr="002B3A15">
              <w:rPr>
                <w:i/>
                <w:iCs/>
              </w:rPr>
              <w:t>Fundamentals of human resource management.</w:t>
            </w:r>
            <w:r w:rsidRPr="002B3A15">
              <w:t xml:space="preserve"> Fourteenth edition. Hoboken, NJ,: Wiley, 2022. ISBN 978-1-119-80374-4.</w:t>
            </w:r>
          </w:p>
          <w:p w14:paraId="66F554CC" w14:textId="77777777" w:rsidR="00566CB2" w:rsidRDefault="00566CB2" w:rsidP="00DF1BE9">
            <w:pPr>
              <w:jc w:val="both"/>
            </w:pPr>
          </w:p>
        </w:tc>
      </w:tr>
      <w:tr w:rsidR="00566CB2" w14:paraId="08D69FA2"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DB58C5E" w14:textId="77777777" w:rsidR="00566CB2" w:rsidRDefault="00566CB2" w:rsidP="00DF1BE9">
            <w:pPr>
              <w:jc w:val="center"/>
              <w:rPr>
                <w:b/>
              </w:rPr>
            </w:pPr>
            <w:r>
              <w:rPr>
                <w:b/>
              </w:rPr>
              <w:lastRenderedPageBreak/>
              <w:t>Informace ke kombinované nebo distanční formě</w:t>
            </w:r>
          </w:p>
        </w:tc>
      </w:tr>
      <w:tr w:rsidR="00566CB2" w14:paraId="25F198CE" w14:textId="77777777" w:rsidTr="00DF1BE9">
        <w:tc>
          <w:tcPr>
            <w:tcW w:w="4787" w:type="dxa"/>
            <w:gridSpan w:val="3"/>
            <w:tcBorders>
              <w:top w:val="single" w:sz="2" w:space="0" w:color="auto"/>
            </w:tcBorders>
            <w:shd w:val="clear" w:color="auto" w:fill="F7CAAC"/>
          </w:tcPr>
          <w:p w14:paraId="2CB6C725" w14:textId="77777777" w:rsidR="00566CB2" w:rsidRDefault="00566CB2" w:rsidP="00DF1BE9">
            <w:pPr>
              <w:jc w:val="both"/>
            </w:pPr>
            <w:r>
              <w:rPr>
                <w:b/>
              </w:rPr>
              <w:t>Rozsah konzultací (soustředění)</w:t>
            </w:r>
          </w:p>
        </w:tc>
        <w:tc>
          <w:tcPr>
            <w:tcW w:w="889" w:type="dxa"/>
            <w:tcBorders>
              <w:top w:val="single" w:sz="2" w:space="0" w:color="auto"/>
            </w:tcBorders>
          </w:tcPr>
          <w:p w14:paraId="7B02A03E" w14:textId="77777777" w:rsidR="00566CB2" w:rsidRDefault="00566CB2" w:rsidP="00DF1BE9">
            <w:pPr>
              <w:jc w:val="both"/>
            </w:pPr>
          </w:p>
        </w:tc>
        <w:tc>
          <w:tcPr>
            <w:tcW w:w="4179" w:type="dxa"/>
            <w:gridSpan w:val="4"/>
            <w:tcBorders>
              <w:top w:val="single" w:sz="2" w:space="0" w:color="auto"/>
            </w:tcBorders>
            <w:shd w:val="clear" w:color="auto" w:fill="F7CAAC"/>
          </w:tcPr>
          <w:p w14:paraId="2ECA6781" w14:textId="77777777" w:rsidR="00566CB2" w:rsidRDefault="00566CB2" w:rsidP="00DF1BE9">
            <w:pPr>
              <w:jc w:val="both"/>
              <w:rPr>
                <w:b/>
              </w:rPr>
            </w:pPr>
            <w:r>
              <w:rPr>
                <w:b/>
              </w:rPr>
              <w:t xml:space="preserve">hodin </w:t>
            </w:r>
          </w:p>
        </w:tc>
      </w:tr>
      <w:tr w:rsidR="00566CB2" w14:paraId="04FF2885" w14:textId="77777777" w:rsidTr="00DF1BE9">
        <w:tc>
          <w:tcPr>
            <w:tcW w:w="9855" w:type="dxa"/>
            <w:gridSpan w:val="8"/>
            <w:shd w:val="clear" w:color="auto" w:fill="F7CAAC"/>
          </w:tcPr>
          <w:p w14:paraId="407FE19D" w14:textId="77777777" w:rsidR="00566CB2" w:rsidRDefault="00566CB2" w:rsidP="00DF1BE9">
            <w:pPr>
              <w:jc w:val="both"/>
              <w:rPr>
                <w:b/>
              </w:rPr>
            </w:pPr>
            <w:r>
              <w:rPr>
                <w:b/>
              </w:rPr>
              <w:t>Informace o způsobu kontaktu s vyučujícím</w:t>
            </w:r>
          </w:p>
        </w:tc>
      </w:tr>
      <w:tr w:rsidR="00566CB2" w14:paraId="70601E38" w14:textId="77777777" w:rsidTr="00DF1BE9">
        <w:trPr>
          <w:trHeight w:val="1373"/>
        </w:trPr>
        <w:tc>
          <w:tcPr>
            <w:tcW w:w="9855" w:type="dxa"/>
            <w:gridSpan w:val="8"/>
          </w:tcPr>
          <w:p w14:paraId="4BC219AF" w14:textId="77777777" w:rsidR="00566CB2" w:rsidRDefault="00566CB2" w:rsidP="00DF1BE9">
            <w:pPr>
              <w:jc w:val="both"/>
            </w:pPr>
          </w:p>
        </w:tc>
      </w:tr>
    </w:tbl>
    <w:p w14:paraId="32744DC5" w14:textId="77777777" w:rsidR="00566CB2" w:rsidRDefault="00566CB2" w:rsidP="00566CB2"/>
    <w:p w14:paraId="32D8491F" w14:textId="77777777" w:rsidR="00566CB2" w:rsidRDefault="00566CB2" w:rsidP="00566CB2">
      <w:pPr>
        <w:spacing w:after="160" w:line="259" w:lineRule="auto"/>
      </w:pPr>
      <w:r>
        <w:br w:type="page"/>
      </w:r>
    </w:p>
    <w:p w14:paraId="2E79F9D6"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6604C44" w14:textId="77777777" w:rsidTr="00DF1BE9">
        <w:tc>
          <w:tcPr>
            <w:tcW w:w="9855" w:type="dxa"/>
            <w:gridSpan w:val="8"/>
            <w:tcBorders>
              <w:bottom w:val="double" w:sz="4" w:space="0" w:color="auto"/>
            </w:tcBorders>
            <w:shd w:val="clear" w:color="auto" w:fill="BDD6EE"/>
          </w:tcPr>
          <w:p w14:paraId="18725CD6" w14:textId="77777777" w:rsidR="00566CB2" w:rsidRDefault="00566CB2" w:rsidP="00DF1BE9">
            <w:pPr>
              <w:jc w:val="both"/>
              <w:rPr>
                <w:b/>
                <w:sz w:val="28"/>
              </w:rPr>
            </w:pPr>
            <w:r>
              <w:br w:type="page"/>
            </w:r>
            <w:r>
              <w:rPr>
                <w:b/>
                <w:sz w:val="28"/>
              </w:rPr>
              <w:t>B-III – Charakteristika studijního předmětu</w:t>
            </w:r>
          </w:p>
        </w:tc>
      </w:tr>
      <w:tr w:rsidR="00566CB2" w14:paraId="2449EAC4" w14:textId="77777777" w:rsidTr="00DF1BE9">
        <w:tc>
          <w:tcPr>
            <w:tcW w:w="3086" w:type="dxa"/>
            <w:tcBorders>
              <w:top w:val="double" w:sz="4" w:space="0" w:color="auto"/>
            </w:tcBorders>
            <w:shd w:val="clear" w:color="auto" w:fill="F7CAAC"/>
          </w:tcPr>
          <w:p w14:paraId="675AB454"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1DC4DC73" w14:textId="77777777" w:rsidR="00566CB2" w:rsidRPr="00873C26" w:rsidRDefault="00566CB2" w:rsidP="00DF1BE9">
            <w:pPr>
              <w:jc w:val="both"/>
              <w:rPr>
                <w:b/>
              </w:rPr>
            </w:pPr>
            <w:r>
              <w:rPr>
                <w:b/>
              </w:rPr>
              <w:t>Mathematical Analysis</w:t>
            </w:r>
          </w:p>
        </w:tc>
      </w:tr>
      <w:tr w:rsidR="00566CB2" w14:paraId="449DC5D0" w14:textId="77777777" w:rsidTr="00DF1BE9">
        <w:tc>
          <w:tcPr>
            <w:tcW w:w="3086" w:type="dxa"/>
            <w:shd w:val="clear" w:color="auto" w:fill="F7CAAC"/>
          </w:tcPr>
          <w:p w14:paraId="42C02384" w14:textId="77777777" w:rsidR="00566CB2" w:rsidRDefault="00566CB2" w:rsidP="00DF1BE9">
            <w:pPr>
              <w:jc w:val="both"/>
              <w:rPr>
                <w:b/>
              </w:rPr>
            </w:pPr>
            <w:r>
              <w:rPr>
                <w:b/>
              </w:rPr>
              <w:t>Typ předmětu</w:t>
            </w:r>
          </w:p>
        </w:tc>
        <w:tc>
          <w:tcPr>
            <w:tcW w:w="3406" w:type="dxa"/>
            <w:gridSpan w:val="4"/>
          </w:tcPr>
          <w:p w14:paraId="601F4F46" w14:textId="77777777" w:rsidR="00566CB2" w:rsidRDefault="00566CB2" w:rsidP="00DF1BE9">
            <w:pPr>
              <w:jc w:val="both"/>
            </w:pPr>
            <w:r>
              <w:t>povinný</w:t>
            </w:r>
          </w:p>
        </w:tc>
        <w:tc>
          <w:tcPr>
            <w:tcW w:w="2695" w:type="dxa"/>
            <w:gridSpan w:val="2"/>
            <w:shd w:val="clear" w:color="auto" w:fill="F7CAAC"/>
          </w:tcPr>
          <w:p w14:paraId="2C3125D8" w14:textId="77777777" w:rsidR="00566CB2" w:rsidRDefault="00566CB2" w:rsidP="00DF1BE9">
            <w:pPr>
              <w:jc w:val="both"/>
            </w:pPr>
            <w:r>
              <w:rPr>
                <w:b/>
              </w:rPr>
              <w:t>doporučený ročník / semestr</w:t>
            </w:r>
          </w:p>
        </w:tc>
        <w:tc>
          <w:tcPr>
            <w:tcW w:w="668" w:type="dxa"/>
          </w:tcPr>
          <w:p w14:paraId="74859B25" w14:textId="77777777" w:rsidR="00566CB2" w:rsidRDefault="00566CB2" w:rsidP="00DF1BE9">
            <w:pPr>
              <w:jc w:val="both"/>
            </w:pPr>
            <w:r>
              <w:t>1/ZS</w:t>
            </w:r>
          </w:p>
        </w:tc>
      </w:tr>
      <w:tr w:rsidR="00566CB2" w14:paraId="68EAFF78" w14:textId="77777777" w:rsidTr="00DF1BE9">
        <w:tc>
          <w:tcPr>
            <w:tcW w:w="3086" w:type="dxa"/>
            <w:shd w:val="clear" w:color="auto" w:fill="F7CAAC"/>
          </w:tcPr>
          <w:p w14:paraId="73BAA1A3" w14:textId="77777777" w:rsidR="00566CB2" w:rsidRDefault="00566CB2" w:rsidP="00DF1BE9">
            <w:pPr>
              <w:jc w:val="both"/>
              <w:rPr>
                <w:b/>
              </w:rPr>
            </w:pPr>
            <w:r>
              <w:rPr>
                <w:b/>
              </w:rPr>
              <w:t>Rozsah studijního předmětu</w:t>
            </w:r>
          </w:p>
        </w:tc>
        <w:tc>
          <w:tcPr>
            <w:tcW w:w="1701" w:type="dxa"/>
            <w:gridSpan w:val="2"/>
          </w:tcPr>
          <w:p w14:paraId="59D7EBB1" w14:textId="77777777" w:rsidR="00566CB2" w:rsidRDefault="00566CB2" w:rsidP="00DF1BE9">
            <w:pPr>
              <w:jc w:val="both"/>
            </w:pPr>
            <w:r>
              <w:t>28p + 28c</w:t>
            </w:r>
          </w:p>
        </w:tc>
        <w:tc>
          <w:tcPr>
            <w:tcW w:w="889" w:type="dxa"/>
            <w:shd w:val="clear" w:color="auto" w:fill="F7CAAC"/>
          </w:tcPr>
          <w:p w14:paraId="4B79BA58" w14:textId="77777777" w:rsidR="00566CB2" w:rsidRDefault="00566CB2" w:rsidP="00DF1BE9">
            <w:pPr>
              <w:jc w:val="both"/>
              <w:rPr>
                <w:b/>
              </w:rPr>
            </w:pPr>
            <w:r>
              <w:rPr>
                <w:b/>
              </w:rPr>
              <w:t xml:space="preserve">hod. </w:t>
            </w:r>
          </w:p>
        </w:tc>
        <w:tc>
          <w:tcPr>
            <w:tcW w:w="816" w:type="dxa"/>
          </w:tcPr>
          <w:p w14:paraId="17EEA208" w14:textId="77777777" w:rsidR="00566CB2" w:rsidRDefault="00566CB2" w:rsidP="00DF1BE9">
            <w:pPr>
              <w:jc w:val="both"/>
            </w:pPr>
            <w:r>
              <w:t>56</w:t>
            </w:r>
          </w:p>
        </w:tc>
        <w:tc>
          <w:tcPr>
            <w:tcW w:w="2156" w:type="dxa"/>
            <w:shd w:val="clear" w:color="auto" w:fill="F7CAAC"/>
          </w:tcPr>
          <w:p w14:paraId="38CABB23" w14:textId="77777777" w:rsidR="00566CB2" w:rsidRDefault="00566CB2" w:rsidP="00DF1BE9">
            <w:pPr>
              <w:jc w:val="both"/>
              <w:rPr>
                <w:b/>
              </w:rPr>
            </w:pPr>
            <w:r>
              <w:rPr>
                <w:b/>
              </w:rPr>
              <w:t>kreditů</w:t>
            </w:r>
          </w:p>
        </w:tc>
        <w:tc>
          <w:tcPr>
            <w:tcW w:w="1207" w:type="dxa"/>
            <w:gridSpan w:val="2"/>
          </w:tcPr>
          <w:p w14:paraId="547A0A53" w14:textId="7484A2DA" w:rsidR="00566CB2" w:rsidRDefault="00566CB2" w:rsidP="00DF1BE9">
            <w:pPr>
              <w:jc w:val="both"/>
            </w:pPr>
            <w:del w:id="3249" w:author="Eva Skýbová" w:date="2024-05-15T08:55:00Z">
              <w:r w:rsidDel="001B7C6B">
                <w:delText>5</w:delText>
              </w:r>
            </w:del>
            <w:ins w:id="3250" w:author="Eva Skýbová" w:date="2024-05-15T08:55:00Z">
              <w:r w:rsidR="001B7C6B">
                <w:t>6</w:t>
              </w:r>
            </w:ins>
          </w:p>
        </w:tc>
      </w:tr>
      <w:tr w:rsidR="00566CB2" w14:paraId="2EFDBC48" w14:textId="77777777" w:rsidTr="00DF1BE9">
        <w:tc>
          <w:tcPr>
            <w:tcW w:w="3086" w:type="dxa"/>
            <w:shd w:val="clear" w:color="auto" w:fill="F7CAAC"/>
          </w:tcPr>
          <w:p w14:paraId="1A579F53" w14:textId="77777777" w:rsidR="00566CB2" w:rsidRDefault="00566CB2" w:rsidP="00DF1BE9">
            <w:pPr>
              <w:jc w:val="both"/>
              <w:rPr>
                <w:b/>
                <w:sz w:val="22"/>
              </w:rPr>
            </w:pPr>
            <w:r>
              <w:rPr>
                <w:b/>
              </w:rPr>
              <w:t>Prerekvizity, korekvizity, ekvivalence</w:t>
            </w:r>
          </w:p>
        </w:tc>
        <w:tc>
          <w:tcPr>
            <w:tcW w:w="6769" w:type="dxa"/>
            <w:gridSpan w:val="7"/>
          </w:tcPr>
          <w:p w14:paraId="2E87E8E1" w14:textId="77777777" w:rsidR="00566CB2" w:rsidRDefault="00566CB2" w:rsidP="00DF1BE9">
            <w:pPr>
              <w:jc w:val="both"/>
            </w:pPr>
          </w:p>
        </w:tc>
      </w:tr>
      <w:tr w:rsidR="00566CB2" w14:paraId="6EDE7532" w14:textId="77777777" w:rsidTr="00DF1BE9">
        <w:tc>
          <w:tcPr>
            <w:tcW w:w="3086" w:type="dxa"/>
            <w:shd w:val="clear" w:color="auto" w:fill="F7CAAC"/>
          </w:tcPr>
          <w:p w14:paraId="572CE701" w14:textId="77777777" w:rsidR="00566CB2" w:rsidRDefault="00566CB2" w:rsidP="00DF1BE9">
            <w:pPr>
              <w:jc w:val="both"/>
              <w:rPr>
                <w:b/>
              </w:rPr>
            </w:pPr>
            <w:r>
              <w:rPr>
                <w:b/>
              </w:rPr>
              <w:t>Způsob ověření studijních výsledků</w:t>
            </w:r>
          </w:p>
        </w:tc>
        <w:tc>
          <w:tcPr>
            <w:tcW w:w="3406" w:type="dxa"/>
            <w:gridSpan w:val="4"/>
          </w:tcPr>
          <w:p w14:paraId="70A6EAD3" w14:textId="77777777" w:rsidR="00566CB2" w:rsidRDefault="00566CB2" w:rsidP="00DF1BE9">
            <w:pPr>
              <w:jc w:val="both"/>
            </w:pPr>
            <w:r>
              <w:t>zápočet a zkouška</w:t>
            </w:r>
          </w:p>
        </w:tc>
        <w:tc>
          <w:tcPr>
            <w:tcW w:w="2156" w:type="dxa"/>
            <w:shd w:val="clear" w:color="auto" w:fill="F7CAAC"/>
          </w:tcPr>
          <w:p w14:paraId="4E8B9C35" w14:textId="77777777" w:rsidR="00566CB2" w:rsidRDefault="00566CB2" w:rsidP="00DF1BE9">
            <w:pPr>
              <w:jc w:val="both"/>
              <w:rPr>
                <w:b/>
              </w:rPr>
            </w:pPr>
            <w:r>
              <w:rPr>
                <w:b/>
              </w:rPr>
              <w:t>Forma výuky</w:t>
            </w:r>
          </w:p>
        </w:tc>
        <w:tc>
          <w:tcPr>
            <w:tcW w:w="1207" w:type="dxa"/>
            <w:gridSpan w:val="2"/>
          </w:tcPr>
          <w:p w14:paraId="5CF48B52" w14:textId="77777777" w:rsidR="00566CB2" w:rsidRDefault="00566CB2" w:rsidP="00DF1BE9">
            <w:pPr>
              <w:jc w:val="both"/>
            </w:pPr>
            <w:r>
              <w:t>přednášky</w:t>
            </w:r>
          </w:p>
          <w:p w14:paraId="2C91C279" w14:textId="77777777" w:rsidR="00566CB2" w:rsidRDefault="00566CB2" w:rsidP="00DF1BE9">
            <w:pPr>
              <w:jc w:val="both"/>
            </w:pPr>
            <w:r>
              <w:t>cvičení</w:t>
            </w:r>
          </w:p>
        </w:tc>
      </w:tr>
      <w:tr w:rsidR="00566CB2" w14:paraId="0C5DA714" w14:textId="77777777" w:rsidTr="00DF1BE9">
        <w:tc>
          <w:tcPr>
            <w:tcW w:w="3086" w:type="dxa"/>
            <w:shd w:val="clear" w:color="auto" w:fill="F7CAAC"/>
          </w:tcPr>
          <w:p w14:paraId="6742E5D0"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0C775713" w14:textId="77777777" w:rsidR="00566CB2" w:rsidRDefault="00566CB2" w:rsidP="00DF1BE9">
            <w:pPr>
              <w:jc w:val="both"/>
            </w:pPr>
            <w:r>
              <w:t>Zápočet: úspěšné zvládnutí dvou</w:t>
            </w:r>
            <w:r w:rsidRPr="007E623A">
              <w:t xml:space="preserve"> zápočtov</w:t>
            </w:r>
            <w:r>
              <w:t>ých</w:t>
            </w:r>
            <w:r w:rsidRPr="007E623A">
              <w:t xml:space="preserve"> písemn</w:t>
            </w:r>
            <w:r>
              <w:t>ých</w:t>
            </w:r>
            <w:r w:rsidRPr="007E623A">
              <w:t xml:space="preserve"> pr</w:t>
            </w:r>
            <w:r>
              <w:t>ací,</w:t>
            </w:r>
            <w:r w:rsidRPr="007E623A">
              <w:t xml:space="preserve"> 80</w:t>
            </w:r>
            <w:r>
              <w:t>%</w:t>
            </w:r>
            <w:r w:rsidRPr="007E623A">
              <w:t xml:space="preserve"> účast na cvičeních.</w:t>
            </w:r>
          </w:p>
          <w:p w14:paraId="595426B4" w14:textId="77777777" w:rsidR="00566CB2" w:rsidRDefault="00566CB2" w:rsidP="00DF1BE9">
            <w:pPr>
              <w:jc w:val="both"/>
            </w:pPr>
            <w:r>
              <w:t>Zkouška: písemná forma.</w:t>
            </w:r>
          </w:p>
        </w:tc>
      </w:tr>
      <w:tr w:rsidR="00566CB2" w14:paraId="36D9F6AC" w14:textId="77777777" w:rsidTr="00DF1BE9">
        <w:trPr>
          <w:trHeight w:val="397"/>
        </w:trPr>
        <w:tc>
          <w:tcPr>
            <w:tcW w:w="9855" w:type="dxa"/>
            <w:gridSpan w:val="8"/>
            <w:tcBorders>
              <w:top w:val="nil"/>
            </w:tcBorders>
          </w:tcPr>
          <w:p w14:paraId="7FDF5C04" w14:textId="77777777" w:rsidR="00566CB2" w:rsidRDefault="00566CB2" w:rsidP="00DF1BE9">
            <w:pPr>
              <w:jc w:val="both"/>
            </w:pPr>
          </w:p>
        </w:tc>
      </w:tr>
      <w:tr w:rsidR="00566CB2" w14:paraId="20FA5939" w14:textId="77777777" w:rsidTr="00DF1BE9">
        <w:trPr>
          <w:trHeight w:val="197"/>
        </w:trPr>
        <w:tc>
          <w:tcPr>
            <w:tcW w:w="3086" w:type="dxa"/>
            <w:tcBorders>
              <w:top w:val="nil"/>
            </w:tcBorders>
            <w:shd w:val="clear" w:color="auto" w:fill="F7CAAC"/>
          </w:tcPr>
          <w:p w14:paraId="62D8E9A4" w14:textId="77777777" w:rsidR="00566CB2" w:rsidRDefault="00566CB2" w:rsidP="00DF1BE9">
            <w:pPr>
              <w:jc w:val="both"/>
              <w:rPr>
                <w:b/>
              </w:rPr>
            </w:pPr>
            <w:r>
              <w:rPr>
                <w:b/>
              </w:rPr>
              <w:t>Garant předmětu</w:t>
            </w:r>
          </w:p>
        </w:tc>
        <w:tc>
          <w:tcPr>
            <w:tcW w:w="6769" w:type="dxa"/>
            <w:gridSpan w:val="7"/>
            <w:tcBorders>
              <w:top w:val="nil"/>
            </w:tcBorders>
          </w:tcPr>
          <w:p w14:paraId="36882B85" w14:textId="77777777" w:rsidR="00566CB2" w:rsidRDefault="00566CB2" w:rsidP="00DF1BE9">
            <w:pPr>
              <w:jc w:val="both"/>
            </w:pPr>
            <w:r>
              <w:t>Mgr</w:t>
            </w:r>
            <w:r w:rsidRPr="004158DD">
              <w:t xml:space="preserve">. </w:t>
            </w:r>
            <w:r>
              <w:t>Vladimír Polášek</w:t>
            </w:r>
            <w:r w:rsidRPr="004158DD">
              <w:t>, Ph.D.</w:t>
            </w:r>
          </w:p>
        </w:tc>
      </w:tr>
      <w:tr w:rsidR="00566CB2" w14:paraId="346723B9" w14:textId="77777777" w:rsidTr="00DF1BE9">
        <w:trPr>
          <w:trHeight w:val="243"/>
        </w:trPr>
        <w:tc>
          <w:tcPr>
            <w:tcW w:w="3086" w:type="dxa"/>
            <w:tcBorders>
              <w:top w:val="nil"/>
            </w:tcBorders>
            <w:shd w:val="clear" w:color="auto" w:fill="F7CAAC"/>
          </w:tcPr>
          <w:p w14:paraId="3F3D9342" w14:textId="77777777" w:rsidR="00566CB2" w:rsidRDefault="00566CB2" w:rsidP="00DF1BE9">
            <w:pPr>
              <w:jc w:val="both"/>
              <w:rPr>
                <w:b/>
              </w:rPr>
            </w:pPr>
            <w:r>
              <w:rPr>
                <w:b/>
              </w:rPr>
              <w:t>Zapojení garanta do výuky předmětu</w:t>
            </w:r>
          </w:p>
        </w:tc>
        <w:tc>
          <w:tcPr>
            <w:tcW w:w="6769" w:type="dxa"/>
            <w:gridSpan w:val="7"/>
            <w:tcBorders>
              <w:top w:val="nil"/>
            </w:tcBorders>
          </w:tcPr>
          <w:p w14:paraId="3847239E" w14:textId="77777777" w:rsidR="00566CB2" w:rsidRDefault="00566CB2" w:rsidP="00DF1BE9">
            <w:pPr>
              <w:jc w:val="both"/>
            </w:pPr>
            <w:r>
              <w:t>Garant stanovuje obsah přednášek a cvičení a dohlíží na jejich jednotné vedení.</w:t>
            </w:r>
          </w:p>
          <w:p w14:paraId="1C2E39AB" w14:textId="77777777" w:rsidR="00566CB2" w:rsidRDefault="00566CB2" w:rsidP="00DF1BE9">
            <w:pPr>
              <w:jc w:val="both"/>
            </w:pPr>
            <w:r>
              <w:t>Garant přímo vyučuje 100 % přednášek.</w:t>
            </w:r>
          </w:p>
        </w:tc>
      </w:tr>
      <w:tr w:rsidR="00566CB2" w14:paraId="73FB4E0D" w14:textId="77777777" w:rsidTr="00DF1BE9">
        <w:tc>
          <w:tcPr>
            <w:tcW w:w="3086" w:type="dxa"/>
            <w:shd w:val="clear" w:color="auto" w:fill="F7CAAC"/>
          </w:tcPr>
          <w:p w14:paraId="73D2386F" w14:textId="77777777" w:rsidR="00566CB2" w:rsidRDefault="00566CB2" w:rsidP="00DF1BE9">
            <w:pPr>
              <w:jc w:val="both"/>
              <w:rPr>
                <w:b/>
              </w:rPr>
            </w:pPr>
            <w:r>
              <w:rPr>
                <w:b/>
              </w:rPr>
              <w:t>Vyučující</w:t>
            </w:r>
          </w:p>
        </w:tc>
        <w:tc>
          <w:tcPr>
            <w:tcW w:w="6769" w:type="dxa"/>
            <w:gridSpan w:val="7"/>
            <w:tcBorders>
              <w:bottom w:val="nil"/>
            </w:tcBorders>
          </w:tcPr>
          <w:p w14:paraId="62CBFE6C" w14:textId="77777777" w:rsidR="00566CB2" w:rsidRPr="00F826DD" w:rsidRDefault="00566CB2" w:rsidP="00DF1BE9">
            <w:pPr>
              <w:jc w:val="both"/>
            </w:pPr>
            <w:r>
              <w:t>Mgr</w:t>
            </w:r>
            <w:r w:rsidRPr="004158DD">
              <w:t xml:space="preserve">. </w:t>
            </w:r>
            <w:r>
              <w:t>Vladimír Polášek</w:t>
            </w:r>
            <w:r w:rsidRPr="004158DD">
              <w:t>, Ph.D.</w:t>
            </w:r>
            <w:r>
              <w:t xml:space="preserve"> – přednášející (100 %), cvičící (100 %)</w:t>
            </w:r>
          </w:p>
          <w:p w14:paraId="46EC5811" w14:textId="77777777" w:rsidR="00566CB2" w:rsidRDefault="00566CB2" w:rsidP="00DF1BE9">
            <w:pPr>
              <w:jc w:val="both"/>
            </w:pPr>
          </w:p>
        </w:tc>
      </w:tr>
      <w:tr w:rsidR="00566CB2" w14:paraId="73003760" w14:textId="77777777" w:rsidTr="00DF1BE9">
        <w:trPr>
          <w:trHeight w:val="397"/>
        </w:trPr>
        <w:tc>
          <w:tcPr>
            <w:tcW w:w="9855" w:type="dxa"/>
            <w:gridSpan w:val="8"/>
            <w:tcBorders>
              <w:top w:val="nil"/>
            </w:tcBorders>
          </w:tcPr>
          <w:p w14:paraId="0AEE4CAD" w14:textId="77777777" w:rsidR="00566CB2" w:rsidRDefault="00566CB2" w:rsidP="00DF1BE9">
            <w:pPr>
              <w:jc w:val="both"/>
            </w:pPr>
          </w:p>
        </w:tc>
      </w:tr>
      <w:tr w:rsidR="00566CB2" w14:paraId="070B93D8" w14:textId="77777777" w:rsidTr="00DF1BE9">
        <w:tc>
          <w:tcPr>
            <w:tcW w:w="3086" w:type="dxa"/>
            <w:shd w:val="clear" w:color="auto" w:fill="F7CAAC"/>
          </w:tcPr>
          <w:p w14:paraId="6A59565C" w14:textId="77777777" w:rsidR="00566CB2" w:rsidRDefault="00566CB2" w:rsidP="00DF1BE9">
            <w:pPr>
              <w:jc w:val="both"/>
              <w:rPr>
                <w:b/>
              </w:rPr>
            </w:pPr>
            <w:r>
              <w:rPr>
                <w:b/>
              </w:rPr>
              <w:t>Stručná anotace předmětu</w:t>
            </w:r>
          </w:p>
        </w:tc>
        <w:tc>
          <w:tcPr>
            <w:tcW w:w="6769" w:type="dxa"/>
            <w:gridSpan w:val="7"/>
            <w:tcBorders>
              <w:bottom w:val="nil"/>
            </w:tcBorders>
          </w:tcPr>
          <w:p w14:paraId="0052E443" w14:textId="77777777" w:rsidR="00566CB2" w:rsidRDefault="00566CB2" w:rsidP="00DF1BE9">
            <w:pPr>
              <w:jc w:val="both"/>
            </w:pPr>
          </w:p>
        </w:tc>
      </w:tr>
      <w:tr w:rsidR="00566CB2" w14:paraId="255FDF56" w14:textId="77777777" w:rsidTr="00DF1BE9">
        <w:trPr>
          <w:trHeight w:val="3938"/>
        </w:trPr>
        <w:tc>
          <w:tcPr>
            <w:tcW w:w="9855" w:type="dxa"/>
            <w:gridSpan w:val="8"/>
            <w:tcBorders>
              <w:top w:val="nil"/>
              <w:bottom w:val="single" w:sz="12" w:space="0" w:color="auto"/>
            </w:tcBorders>
          </w:tcPr>
          <w:p w14:paraId="62336D1B" w14:textId="77777777" w:rsidR="00566CB2" w:rsidRDefault="00566CB2" w:rsidP="00DF1BE9">
            <w:pPr>
              <w:autoSpaceDE w:val="0"/>
              <w:autoSpaceDN w:val="0"/>
              <w:adjustRightInd w:val="0"/>
              <w:jc w:val="both"/>
              <w:rPr>
                <w:rFonts w:cs="Calibri"/>
              </w:rPr>
            </w:pPr>
            <w:r>
              <w:rPr>
                <w:rFonts w:cs="Calibri"/>
              </w:rPr>
              <w:t>V první části kurzu se studenti budou zabývat diferenciálním počtem funkce jedné reálné proměnné. Studenti se naučí pracovat s pojmy funkce, limita a derivace. Pomocí derivace se naučí popisovat vlastnosti reálných funkcí, určovat jejich extrémy a kreslit grafy. V druhé části tohoto kurzu se studenti seznámí s integrálním počtem. Naučí se základní integrační metody, integrovat některé speciální typy funkcí a vypočítat určitý integrál. Cílem předmětu je také poukázat na aplikace diferenciálního a integrálního počtu funkce jedné proměnné v geometrii, fyzice a ekonomii.</w:t>
            </w:r>
          </w:p>
          <w:p w14:paraId="69ED9065" w14:textId="77777777" w:rsidR="00566CB2" w:rsidRDefault="00566CB2" w:rsidP="00DF1BE9">
            <w:pPr>
              <w:autoSpaceDE w:val="0"/>
              <w:autoSpaceDN w:val="0"/>
              <w:adjustRightInd w:val="0"/>
              <w:jc w:val="both"/>
              <w:rPr>
                <w:rFonts w:cs="Calibri"/>
              </w:rPr>
            </w:pPr>
          </w:p>
          <w:p w14:paraId="59C95D50" w14:textId="77777777" w:rsidR="00566CB2" w:rsidRPr="006951FB" w:rsidRDefault="00566CB2" w:rsidP="00DF1BE9">
            <w:pPr>
              <w:autoSpaceDE w:val="0"/>
              <w:autoSpaceDN w:val="0"/>
              <w:adjustRightInd w:val="0"/>
              <w:jc w:val="both"/>
            </w:pPr>
            <w:r w:rsidRPr="006951FB">
              <w:t>Vyučovaná témata:</w:t>
            </w:r>
          </w:p>
          <w:p w14:paraId="1D0DB21D" w14:textId="77777777" w:rsidR="00566CB2" w:rsidRDefault="00566CB2" w:rsidP="00566CB2">
            <w:pPr>
              <w:numPr>
                <w:ilvl w:val="0"/>
                <w:numId w:val="24"/>
              </w:numPr>
            </w:pPr>
            <w:r>
              <w:t>Úvod do studia předmětu;</w:t>
            </w:r>
          </w:p>
          <w:p w14:paraId="3176B32A" w14:textId="77777777" w:rsidR="00566CB2" w:rsidRDefault="00566CB2" w:rsidP="00566CB2">
            <w:pPr>
              <w:numPr>
                <w:ilvl w:val="0"/>
                <w:numId w:val="24"/>
              </w:numPr>
            </w:pPr>
            <w:r>
              <w:t>Základy výrokové logiky;</w:t>
            </w:r>
          </w:p>
          <w:p w14:paraId="31C427AD" w14:textId="77777777" w:rsidR="00566CB2" w:rsidRDefault="00566CB2" w:rsidP="00566CB2">
            <w:pPr>
              <w:numPr>
                <w:ilvl w:val="0"/>
                <w:numId w:val="24"/>
              </w:numPr>
            </w:pPr>
            <w:r>
              <w:t>Množiny, operace s množinami, kartézský součin, zobrazení;</w:t>
            </w:r>
          </w:p>
          <w:p w14:paraId="4D32F462" w14:textId="77777777" w:rsidR="00566CB2" w:rsidRDefault="00566CB2" w:rsidP="00566CB2">
            <w:pPr>
              <w:numPr>
                <w:ilvl w:val="0"/>
                <w:numId w:val="24"/>
              </w:numPr>
            </w:pPr>
            <w:r>
              <w:t>Reálná funkce jedné reálné proměnné, definiční obor, obor hodnot, graf, vlastnosti funkcí;</w:t>
            </w:r>
          </w:p>
          <w:p w14:paraId="36D639F4" w14:textId="77777777" w:rsidR="00566CB2" w:rsidRDefault="00566CB2" w:rsidP="00566CB2">
            <w:pPr>
              <w:numPr>
                <w:ilvl w:val="0"/>
                <w:numId w:val="24"/>
              </w:numPr>
            </w:pPr>
            <w:r>
              <w:t>Algebraické a transcendentní funkce;</w:t>
            </w:r>
          </w:p>
          <w:p w14:paraId="537A2420" w14:textId="77777777" w:rsidR="00566CB2" w:rsidRDefault="00566CB2" w:rsidP="00566CB2">
            <w:pPr>
              <w:numPr>
                <w:ilvl w:val="0"/>
                <w:numId w:val="24"/>
              </w:numPr>
            </w:pPr>
            <w:r>
              <w:t>Limita funkce, nevlastní limita, limita v nevlastním bodě, věty o limitách, spojitost funkce, Limita funkce – výpočet limit;</w:t>
            </w:r>
          </w:p>
          <w:p w14:paraId="0FC8BB57" w14:textId="77777777" w:rsidR="00566CB2" w:rsidRDefault="00566CB2" w:rsidP="00566CB2">
            <w:pPr>
              <w:numPr>
                <w:ilvl w:val="0"/>
                <w:numId w:val="24"/>
              </w:numPr>
            </w:pPr>
            <w:r>
              <w:t>Derivace funkce, výpočet derivace, diferenciál, derivace vyšších řádů. L´Hospitalovo pravidlo. Asymptoty;</w:t>
            </w:r>
          </w:p>
          <w:p w14:paraId="22C7B8AC" w14:textId="77777777" w:rsidR="00566CB2" w:rsidRDefault="00566CB2" w:rsidP="00566CB2">
            <w:pPr>
              <w:numPr>
                <w:ilvl w:val="0"/>
                <w:numId w:val="24"/>
              </w:numPr>
            </w:pPr>
            <w:r>
              <w:t>Extrémy funkce, intervaly monotónnosti, konvexnost, konkávnost, inflexní body;</w:t>
            </w:r>
          </w:p>
          <w:p w14:paraId="63045D92" w14:textId="77777777" w:rsidR="00566CB2" w:rsidRDefault="00566CB2" w:rsidP="00566CB2">
            <w:pPr>
              <w:numPr>
                <w:ilvl w:val="0"/>
                <w:numId w:val="24"/>
              </w:numPr>
            </w:pPr>
            <w:r>
              <w:t>Aplikace diferenciálního počtu ve fyzice a v ekonomii;</w:t>
            </w:r>
          </w:p>
          <w:p w14:paraId="3986A7FF" w14:textId="77777777" w:rsidR="00566CB2" w:rsidRDefault="00566CB2" w:rsidP="00566CB2">
            <w:pPr>
              <w:numPr>
                <w:ilvl w:val="0"/>
                <w:numId w:val="24"/>
              </w:numPr>
            </w:pPr>
            <w:r>
              <w:t>Primitivní funkce, neurčitý integrál, metoda přímé integrace;</w:t>
            </w:r>
          </w:p>
          <w:p w14:paraId="7DE7A212" w14:textId="77777777" w:rsidR="00566CB2" w:rsidRDefault="00566CB2" w:rsidP="00566CB2">
            <w:pPr>
              <w:numPr>
                <w:ilvl w:val="0"/>
                <w:numId w:val="24"/>
              </w:numPr>
            </w:pPr>
            <w:r>
              <w:t>Metoda per partes, substituční metoda;</w:t>
            </w:r>
          </w:p>
          <w:p w14:paraId="3A4194D6" w14:textId="77777777" w:rsidR="00566CB2" w:rsidRDefault="00566CB2" w:rsidP="00566CB2">
            <w:pPr>
              <w:numPr>
                <w:ilvl w:val="0"/>
                <w:numId w:val="24"/>
              </w:numPr>
            </w:pPr>
            <w:r>
              <w:t>Integrace racionálních, iracionálních a goniometrických funkcí;</w:t>
            </w:r>
          </w:p>
          <w:p w14:paraId="00F798CF" w14:textId="77777777" w:rsidR="00566CB2" w:rsidRDefault="00566CB2" w:rsidP="00566CB2">
            <w:pPr>
              <w:numPr>
                <w:ilvl w:val="0"/>
                <w:numId w:val="24"/>
              </w:numPr>
            </w:pPr>
            <w:r>
              <w:t>Definice určitého integrálu, jeho vlastnosti a výpočet;</w:t>
            </w:r>
          </w:p>
          <w:p w14:paraId="35ADE01E" w14:textId="77777777" w:rsidR="00566CB2" w:rsidRDefault="00566CB2" w:rsidP="00566CB2">
            <w:pPr>
              <w:numPr>
                <w:ilvl w:val="0"/>
                <w:numId w:val="24"/>
              </w:numPr>
              <w:jc w:val="both"/>
            </w:pPr>
            <w:r>
              <w:t>Geometrické, fyzikální a ekonomické aplikace určitého integrálu.</w:t>
            </w:r>
          </w:p>
          <w:p w14:paraId="6A7BAB19" w14:textId="77777777" w:rsidR="00566CB2" w:rsidRDefault="00566CB2" w:rsidP="00DF1BE9">
            <w:pPr>
              <w:ind w:left="720"/>
              <w:jc w:val="both"/>
            </w:pPr>
          </w:p>
        </w:tc>
      </w:tr>
      <w:tr w:rsidR="00566CB2" w14:paraId="470CFDDD"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A07A661"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286C3A9" w14:textId="77777777" w:rsidR="00566CB2" w:rsidRDefault="00566CB2" w:rsidP="00DF1BE9">
            <w:pPr>
              <w:jc w:val="both"/>
            </w:pPr>
          </w:p>
        </w:tc>
      </w:tr>
      <w:tr w:rsidR="00566CB2" w14:paraId="0CB32D8F" w14:textId="77777777" w:rsidTr="00DF1BE9">
        <w:trPr>
          <w:trHeight w:val="563"/>
        </w:trPr>
        <w:tc>
          <w:tcPr>
            <w:tcW w:w="9855" w:type="dxa"/>
            <w:gridSpan w:val="8"/>
            <w:tcBorders>
              <w:top w:val="nil"/>
              <w:bottom w:val="single" w:sz="2" w:space="0" w:color="auto"/>
            </w:tcBorders>
          </w:tcPr>
          <w:p w14:paraId="5873EE76" w14:textId="77777777" w:rsidR="00566CB2" w:rsidRDefault="00566CB2" w:rsidP="00DF1BE9">
            <w:pPr>
              <w:jc w:val="both"/>
              <w:rPr>
                <w:b/>
              </w:rPr>
            </w:pPr>
            <w:r>
              <w:rPr>
                <w:b/>
              </w:rPr>
              <w:t>Povinná literatura:</w:t>
            </w:r>
          </w:p>
          <w:p w14:paraId="72900346" w14:textId="77777777" w:rsidR="00566CB2" w:rsidRDefault="00566CB2" w:rsidP="00DF1BE9">
            <w:pPr>
              <w:autoSpaceDE w:val="0"/>
              <w:autoSpaceDN w:val="0"/>
              <w:adjustRightInd w:val="0"/>
              <w:rPr>
                <w:rFonts w:cs="Calibri"/>
              </w:rPr>
            </w:pPr>
            <w:r w:rsidRPr="00813994">
              <w:rPr>
                <w:rFonts w:cs="Calibri"/>
              </w:rPr>
              <w:t>THOMAS, George B.; HASS, Joel; HEIL, Christopher a WEIR, Maurice D. Thomas' calculus: based on the original work by George B. Thomas, Jr. ; as revised by Joel Hass, Christopher Heil, Maurice D. Weir ; SI conversion by José Luis Zuleta Estrugo. Fourteenth edition in SI units. Harlow: Pearson, [2020]. ISBN 978-1-292-25322-0.</w:t>
            </w:r>
          </w:p>
          <w:p w14:paraId="19DA8F8A" w14:textId="77777777" w:rsidR="00566CB2" w:rsidRPr="00813994" w:rsidRDefault="00566CB2" w:rsidP="00DF1BE9">
            <w:pPr>
              <w:autoSpaceDE w:val="0"/>
              <w:autoSpaceDN w:val="0"/>
              <w:adjustRightInd w:val="0"/>
              <w:rPr>
                <w:rFonts w:cs="Calibri"/>
              </w:rPr>
            </w:pPr>
            <w:r w:rsidRPr="00813994">
              <w:rPr>
                <w:rFonts w:cs="Calibri"/>
              </w:rPr>
              <w:t xml:space="preserve">HARTMAN, Gregory, 2018. APEX Calculus: Version 4 [online]. </w:t>
            </w:r>
            <w:r w:rsidRPr="004D4623">
              <w:rPr>
                <w:rFonts w:cs="Calibri"/>
              </w:rPr>
              <w:t>[cit.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w:t>
            </w:r>
            <w:r w:rsidRPr="00813994">
              <w:rPr>
                <w:rFonts w:cs="Calibri"/>
              </w:rPr>
              <w:t>. Dostupné z:</w:t>
            </w:r>
          </w:p>
          <w:p w14:paraId="70C16564" w14:textId="77777777" w:rsidR="00566CB2" w:rsidRDefault="00902CE9" w:rsidP="00DF1BE9">
            <w:pPr>
              <w:autoSpaceDE w:val="0"/>
              <w:autoSpaceDN w:val="0"/>
              <w:adjustRightInd w:val="0"/>
              <w:rPr>
                <w:rStyle w:val="Hypertextovodkaz"/>
                <w:rFonts w:cs="Calibri"/>
              </w:rPr>
            </w:pPr>
            <w:hyperlink r:id="rId13" w:history="1">
              <w:r w:rsidR="00566CB2" w:rsidRPr="0035738D">
                <w:rPr>
                  <w:rStyle w:val="Hypertextovodkaz"/>
                  <w:rFonts w:cs="Calibri"/>
                </w:rPr>
                <w:t>http://www.apexcalculus.com/</w:t>
              </w:r>
            </w:hyperlink>
          </w:p>
          <w:p w14:paraId="465B9960" w14:textId="77777777" w:rsidR="00566CB2" w:rsidRPr="004D4623" w:rsidRDefault="00566CB2" w:rsidP="00DF1BE9">
            <w:pPr>
              <w:autoSpaceDE w:val="0"/>
              <w:autoSpaceDN w:val="0"/>
              <w:adjustRightInd w:val="0"/>
              <w:rPr>
                <w:rFonts w:cs="Calibri"/>
              </w:rPr>
            </w:pPr>
            <w:r w:rsidRPr="004D4623">
              <w:rPr>
                <w:rFonts w:cs="Calibri"/>
              </w:rPr>
              <w:t>HERMAN, Edwin a Gilbert STRANG, 2016. Calculus: Volume 1 [online]. [cit.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 ISBN 1-947172-13-1.</w:t>
            </w:r>
          </w:p>
          <w:p w14:paraId="4317CF04" w14:textId="77777777" w:rsidR="00566CB2" w:rsidRDefault="00566CB2" w:rsidP="00DF1BE9">
            <w:pPr>
              <w:autoSpaceDE w:val="0"/>
              <w:autoSpaceDN w:val="0"/>
              <w:adjustRightInd w:val="0"/>
              <w:rPr>
                <w:rFonts w:cs="Calibri"/>
              </w:rPr>
            </w:pPr>
            <w:r w:rsidRPr="004D4623">
              <w:rPr>
                <w:rFonts w:cs="Calibri"/>
              </w:rPr>
              <w:t xml:space="preserve">Dostupné z: </w:t>
            </w:r>
            <w:hyperlink r:id="rId14" w:history="1">
              <w:r w:rsidRPr="00D44715">
                <w:rPr>
                  <w:rStyle w:val="Hypertextovodkaz"/>
                  <w:rFonts w:cs="Calibri"/>
                </w:rPr>
                <w:t>https://openstax.org/subjects</w:t>
              </w:r>
            </w:hyperlink>
          </w:p>
          <w:p w14:paraId="036DAFD0" w14:textId="77777777" w:rsidR="00566CB2" w:rsidRDefault="00566CB2" w:rsidP="00DF1BE9">
            <w:pPr>
              <w:autoSpaceDE w:val="0"/>
              <w:autoSpaceDN w:val="0"/>
              <w:adjustRightInd w:val="0"/>
              <w:rPr>
                <w:rFonts w:cs="Calibri"/>
              </w:rPr>
            </w:pPr>
          </w:p>
          <w:p w14:paraId="21FE6C7F" w14:textId="77777777" w:rsidR="00566CB2" w:rsidRDefault="00566CB2" w:rsidP="00DF1BE9">
            <w:pPr>
              <w:spacing w:before="60"/>
              <w:jc w:val="both"/>
              <w:rPr>
                <w:rFonts w:cs="Calibri"/>
                <w:b/>
              </w:rPr>
            </w:pPr>
            <w:r>
              <w:rPr>
                <w:b/>
                <w:bCs/>
              </w:rPr>
              <w:t>Doporučená</w:t>
            </w:r>
            <w:r>
              <w:rPr>
                <w:rFonts w:cs="Calibri"/>
                <w:b/>
              </w:rPr>
              <w:t xml:space="preserve"> literatura:</w:t>
            </w:r>
          </w:p>
          <w:p w14:paraId="389504E0" w14:textId="77777777" w:rsidR="00566CB2" w:rsidRDefault="00566CB2" w:rsidP="00DF1BE9">
            <w:pPr>
              <w:autoSpaceDE w:val="0"/>
              <w:autoSpaceDN w:val="0"/>
              <w:adjustRightInd w:val="0"/>
              <w:jc w:val="both"/>
            </w:pPr>
            <w:r>
              <w:t xml:space="preserve">BOELKINS, Matthew. </w:t>
            </w:r>
            <w:r>
              <w:rPr>
                <w:i/>
                <w:iCs/>
              </w:rPr>
              <w:t>Active calculus</w:t>
            </w:r>
            <w:r>
              <w:t>. 2018 updated. [USA]: Matthew Boelkins, 2019. ISBN 9781724458322.</w:t>
            </w:r>
          </w:p>
          <w:p w14:paraId="47E8DCD1" w14:textId="77777777" w:rsidR="00566CB2" w:rsidRDefault="00566CB2" w:rsidP="00DF1BE9">
            <w:pPr>
              <w:autoSpaceDE w:val="0"/>
              <w:autoSpaceDN w:val="0"/>
              <w:adjustRightInd w:val="0"/>
              <w:jc w:val="both"/>
            </w:pPr>
            <w:r w:rsidRPr="00ED0CD5">
              <w:lastRenderedPageBreak/>
              <w:t>BIRD, J</w:t>
            </w:r>
            <w:r>
              <w:t>ohn</w:t>
            </w:r>
            <w:r w:rsidRPr="00ED0CD5">
              <w:t>. Higher engineering mathematics. Eighth edition. London: Routledge, Taylor &amp; Francis Group, 2017. ISBN 978-1-138-67357-1.</w:t>
            </w:r>
          </w:p>
          <w:p w14:paraId="4B6C16CA" w14:textId="77777777" w:rsidR="00566CB2" w:rsidRDefault="00566CB2" w:rsidP="00DF1BE9">
            <w:pPr>
              <w:autoSpaceDE w:val="0"/>
              <w:autoSpaceDN w:val="0"/>
              <w:adjustRightInd w:val="0"/>
              <w:jc w:val="both"/>
            </w:pPr>
            <w:r w:rsidRPr="00912A8E">
              <w:t>SYDSÆTER, Knut; HAMMOND, Peter J.; STRØM, Arne. Essential mathematics for economic analysis. Harlow: Pearson, 807 s.</w:t>
            </w:r>
            <w:r>
              <w:t xml:space="preserve"> 2016.</w:t>
            </w:r>
            <w:r w:rsidRPr="00912A8E">
              <w:t xml:space="preserve"> ISBN 978-1-292-07461-0.</w:t>
            </w:r>
          </w:p>
        </w:tc>
      </w:tr>
      <w:tr w:rsidR="00566CB2" w14:paraId="5D86BFCA"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0E7892F" w14:textId="77777777" w:rsidR="00566CB2" w:rsidRDefault="00566CB2" w:rsidP="00DF1BE9">
            <w:pPr>
              <w:jc w:val="center"/>
              <w:rPr>
                <w:b/>
              </w:rPr>
            </w:pPr>
            <w:r>
              <w:rPr>
                <w:b/>
              </w:rPr>
              <w:lastRenderedPageBreak/>
              <w:t>Informace ke kombinované nebo distanční formě</w:t>
            </w:r>
          </w:p>
        </w:tc>
      </w:tr>
      <w:tr w:rsidR="00566CB2" w14:paraId="5B57D47B" w14:textId="77777777" w:rsidTr="00DF1BE9">
        <w:tc>
          <w:tcPr>
            <w:tcW w:w="4787" w:type="dxa"/>
            <w:gridSpan w:val="3"/>
            <w:tcBorders>
              <w:top w:val="single" w:sz="2" w:space="0" w:color="auto"/>
            </w:tcBorders>
            <w:shd w:val="clear" w:color="auto" w:fill="F7CAAC"/>
          </w:tcPr>
          <w:p w14:paraId="1578A1EB" w14:textId="77777777" w:rsidR="00566CB2" w:rsidRDefault="00566CB2" w:rsidP="00DF1BE9">
            <w:pPr>
              <w:jc w:val="both"/>
            </w:pPr>
            <w:r>
              <w:rPr>
                <w:b/>
              </w:rPr>
              <w:t>Rozsah konzultací (soustředění)</w:t>
            </w:r>
          </w:p>
        </w:tc>
        <w:tc>
          <w:tcPr>
            <w:tcW w:w="889" w:type="dxa"/>
            <w:tcBorders>
              <w:top w:val="single" w:sz="2" w:space="0" w:color="auto"/>
            </w:tcBorders>
          </w:tcPr>
          <w:p w14:paraId="4FE87FAC" w14:textId="77777777" w:rsidR="00566CB2" w:rsidRDefault="00566CB2" w:rsidP="00DF1BE9">
            <w:pPr>
              <w:jc w:val="both"/>
            </w:pPr>
          </w:p>
        </w:tc>
        <w:tc>
          <w:tcPr>
            <w:tcW w:w="4179" w:type="dxa"/>
            <w:gridSpan w:val="4"/>
            <w:tcBorders>
              <w:top w:val="single" w:sz="2" w:space="0" w:color="auto"/>
            </w:tcBorders>
            <w:shd w:val="clear" w:color="auto" w:fill="F7CAAC"/>
          </w:tcPr>
          <w:p w14:paraId="2576D861" w14:textId="77777777" w:rsidR="00566CB2" w:rsidRDefault="00566CB2" w:rsidP="00DF1BE9">
            <w:pPr>
              <w:jc w:val="both"/>
              <w:rPr>
                <w:b/>
              </w:rPr>
            </w:pPr>
            <w:r>
              <w:rPr>
                <w:b/>
              </w:rPr>
              <w:t xml:space="preserve">hodin </w:t>
            </w:r>
          </w:p>
        </w:tc>
      </w:tr>
      <w:tr w:rsidR="00566CB2" w14:paraId="5A44ED33" w14:textId="77777777" w:rsidTr="00DF1BE9">
        <w:tc>
          <w:tcPr>
            <w:tcW w:w="9855" w:type="dxa"/>
            <w:gridSpan w:val="8"/>
            <w:shd w:val="clear" w:color="auto" w:fill="F7CAAC"/>
          </w:tcPr>
          <w:p w14:paraId="537F6B51" w14:textId="77777777" w:rsidR="00566CB2" w:rsidRDefault="00566CB2" w:rsidP="00DF1BE9">
            <w:pPr>
              <w:jc w:val="both"/>
              <w:rPr>
                <w:b/>
              </w:rPr>
            </w:pPr>
            <w:r>
              <w:rPr>
                <w:b/>
              </w:rPr>
              <w:t>Informace o způsobu kontaktu s vyučujícím</w:t>
            </w:r>
          </w:p>
        </w:tc>
      </w:tr>
      <w:tr w:rsidR="00566CB2" w14:paraId="11692D8F" w14:textId="77777777" w:rsidTr="00DF1BE9">
        <w:trPr>
          <w:trHeight w:val="1373"/>
        </w:trPr>
        <w:tc>
          <w:tcPr>
            <w:tcW w:w="9855" w:type="dxa"/>
            <w:gridSpan w:val="8"/>
          </w:tcPr>
          <w:p w14:paraId="214C9126" w14:textId="77777777" w:rsidR="00566CB2" w:rsidRDefault="00566CB2" w:rsidP="00DF1BE9">
            <w:pPr>
              <w:jc w:val="both"/>
            </w:pPr>
          </w:p>
        </w:tc>
      </w:tr>
    </w:tbl>
    <w:p w14:paraId="0B0576C2" w14:textId="77777777" w:rsidR="00566CB2" w:rsidRDefault="00566CB2" w:rsidP="00566CB2"/>
    <w:p w14:paraId="6BA99F9B"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37296DCB" w14:textId="77777777" w:rsidTr="00DF1BE9">
        <w:tc>
          <w:tcPr>
            <w:tcW w:w="9855" w:type="dxa"/>
            <w:gridSpan w:val="8"/>
            <w:tcBorders>
              <w:bottom w:val="double" w:sz="4" w:space="0" w:color="auto"/>
            </w:tcBorders>
            <w:shd w:val="clear" w:color="auto" w:fill="BDD6EE"/>
          </w:tcPr>
          <w:p w14:paraId="655CE0D0" w14:textId="77777777" w:rsidR="00566CB2" w:rsidRDefault="00566CB2" w:rsidP="00DF1BE9">
            <w:pPr>
              <w:jc w:val="both"/>
              <w:rPr>
                <w:b/>
                <w:sz w:val="28"/>
              </w:rPr>
            </w:pPr>
            <w:r>
              <w:lastRenderedPageBreak/>
              <w:br w:type="page"/>
            </w:r>
            <w:r>
              <w:rPr>
                <w:b/>
                <w:sz w:val="28"/>
              </w:rPr>
              <w:t>B-III – Charakteristika studijního předmětu</w:t>
            </w:r>
          </w:p>
        </w:tc>
      </w:tr>
      <w:tr w:rsidR="00566CB2" w14:paraId="1A7CC553" w14:textId="77777777" w:rsidTr="00DF1BE9">
        <w:tc>
          <w:tcPr>
            <w:tcW w:w="3086" w:type="dxa"/>
            <w:tcBorders>
              <w:top w:val="double" w:sz="4" w:space="0" w:color="auto"/>
            </w:tcBorders>
            <w:shd w:val="clear" w:color="auto" w:fill="F7CAAC"/>
          </w:tcPr>
          <w:p w14:paraId="4B65E39B"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1ED98980" w14:textId="77777777" w:rsidR="00566CB2" w:rsidRPr="00873C26" w:rsidRDefault="00566CB2" w:rsidP="00DF1BE9">
            <w:pPr>
              <w:jc w:val="both"/>
              <w:rPr>
                <w:b/>
              </w:rPr>
            </w:pPr>
            <w:r>
              <w:rPr>
                <w:b/>
              </w:rPr>
              <w:t>Microeconomics</w:t>
            </w:r>
          </w:p>
        </w:tc>
      </w:tr>
      <w:tr w:rsidR="00566CB2" w14:paraId="6F15FB8E" w14:textId="77777777" w:rsidTr="00DF1BE9">
        <w:tc>
          <w:tcPr>
            <w:tcW w:w="3086" w:type="dxa"/>
            <w:shd w:val="clear" w:color="auto" w:fill="F7CAAC"/>
          </w:tcPr>
          <w:p w14:paraId="3FAAC21E" w14:textId="77777777" w:rsidR="00566CB2" w:rsidRDefault="00566CB2" w:rsidP="00DF1BE9">
            <w:pPr>
              <w:jc w:val="both"/>
              <w:rPr>
                <w:b/>
              </w:rPr>
            </w:pPr>
            <w:r>
              <w:rPr>
                <w:b/>
              </w:rPr>
              <w:t>Typ předmětu</w:t>
            </w:r>
          </w:p>
        </w:tc>
        <w:tc>
          <w:tcPr>
            <w:tcW w:w="3406" w:type="dxa"/>
            <w:gridSpan w:val="4"/>
          </w:tcPr>
          <w:p w14:paraId="14E5BEE2" w14:textId="77777777" w:rsidR="00566CB2" w:rsidRDefault="00566CB2" w:rsidP="00DF1BE9">
            <w:pPr>
              <w:jc w:val="both"/>
            </w:pPr>
            <w:r>
              <w:t xml:space="preserve">povinný, </w:t>
            </w:r>
            <w:r w:rsidRPr="005F3AC6">
              <w:rPr>
                <w:b/>
              </w:rPr>
              <w:t>ZT</w:t>
            </w:r>
          </w:p>
        </w:tc>
        <w:tc>
          <w:tcPr>
            <w:tcW w:w="2695" w:type="dxa"/>
            <w:gridSpan w:val="2"/>
            <w:shd w:val="clear" w:color="auto" w:fill="F7CAAC"/>
          </w:tcPr>
          <w:p w14:paraId="4CD8B09A" w14:textId="77777777" w:rsidR="00566CB2" w:rsidRDefault="00566CB2" w:rsidP="00DF1BE9">
            <w:pPr>
              <w:jc w:val="both"/>
            </w:pPr>
            <w:r>
              <w:rPr>
                <w:b/>
              </w:rPr>
              <w:t>doporučený ročník / semestr</w:t>
            </w:r>
          </w:p>
        </w:tc>
        <w:tc>
          <w:tcPr>
            <w:tcW w:w="668" w:type="dxa"/>
          </w:tcPr>
          <w:p w14:paraId="2FFBEF3E" w14:textId="77777777" w:rsidR="00566CB2" w:rsidRDefault="00566CB2" w:rsidP="00DF1BE9">
            <w:pPr>
              <w:jc w:val="both"/>
            </w:pPr>
            <w:r>
              <w:t>1/ZS</w:t>
            </w:r>
          </w:p>
        </w:tc>
      </w:tr>
      <w:tr w:rsidR="00566CB2" w14:paraId="4DCD849E" w14:textId="77777777" w:rsidTr="00DF1BE9">
        <w:tc>
          <w:tcPr>
            <w:tcW w:w="3086" w:type="dxa"/>
            <w:shd w:val="clear" w:color="auto" w:fill="F7CAAC"/>
          </w:tcPr>
          <w:p w14:paraId="39607537" w14:textId="77777777" w:rsidR="00566CB2" w:rsidRDefault="00566CB2" w:rsidP="00DF1BE9">
            <w:pPr>
              <w:jc w:val="both"/>
              <w:rPr>
                <w:b/>
              </w:rPr>
            </w:pPr>
            <w:r>
              <w:rPr>
                <w:b/>
              </w:rPr>
              <w:t>Rozsah studijního předmětu</w:t>
            </w:r>
          </w:p>
        </w:tc>
        <w:tc>
          <w:tcPr>
            <w:tcW w:w="1701" w:type="dxa"/>
            <w:gridSpan w:val="2"/>
          </w:tcPr>
          <w:p w14:paraId="447D97EC" w14:textId="77777777" w:rsidR="00566CB2" w:rsidRDefault="00566CB2" w:rsidP="00DF1BE9">
            <w:pPr>
              <w:jc w:val="both"/>
            </w:pPr>
            <w:r>
              <w:t>14p + 28s</w:t>
            </w:r>
          </w:p>
        </w:tc>
        <w:tc>
          <w:tcPr>
            <w:tcW w:w="889" w:type="dxa"/>
            <w:shd w:val="clear" w:color="auto" w:fill="F7CAAC"/>
          </w:tcPr>
          <w:p w14:paraId="213A0384" w14:textId="77777777" w:rsidR="00566CB2" w:rsidRDefault="00566CB2" w:rsidP="00DF1BE9">
            <w:pPr>
              <w:jc w:val="both"/>
              <w:rPr>
                <w:b/>
              </w:rPr>
            </w:pPr>
            <w:r>
              <w:rPr>
                <w:b/>
              </w:rPr>
              <w:t xml:space="preserve">hod. </w:t>
            </w:r>
          </w:p>
        </w:tc>
        <w:tc>
          <w:tcPr>
            <w:tcW w:w="816" w:type="dxa"/>
          </w:tcPr>
          <w:p w14:paraId="49A59D12" w14:textId="77777777" w:rsidR="00566CB2" w:rsidRDefault="00566CB2" w:rsidP="00DF1BE9">
            <w:pPr>
              <w:jc w:val="both"/>
            </w:pPr>
            <w:r>
              <w:t>42</w:t>
            </w:r>
          </w:p>
        </w:tc>
        <w:tc>
          <w:tcPr>
            <w:tcW w:w="2156" w:type="dxa"/>
            <w:shd w:val="clear" w:color="auto" w:fill="F7CAAC"/>
          </w:tcPr>
          <w:p w14:paraId="71878544" w14:textId="77777777" w:rsidR="00566CB2" w:rsidRDefault="00566CB2" w:rsidP="00DF1BE9">
            <w:pPr>
              <w:jc w:val="both"/>
              <w:rPr>
                <w:b/>
              </w:rPr>
            </w:pPr>
            <w:r>
              <w:rPr>
                <w:b/>
              </w:rPr>
              <w:t>kreditů</w:t>
            </w:r>
          </w:p>
        </w:tc>
        <w:tc>
          <w:tcPr>
            <w:tcW w:w="1207" w:type="dxa"/>
            <w:gridSpan w:val="2"/>
          </w:tcPr>
          <w:p w14:paraId="771077B6" w14:textId="77777777" w:rsidR="00566CB2" w:rsidRDefault="00566CB2" w:rsidP="00DF1BE9">
            <w:pPr>
              <w:jc w:val="both"/>
            </w:pPr>
            <w:r>
              <w:t>5</w:t>
            </w:r>
          </w:p>
        </w:tc>
      </w:tr>
      <w:tr w:rsidR="00566CB2" w14:paraId="56330503" w14:textId="77777777" w:rsidTr="00DF1BE9">
        <w:tc>
          <w:tcPr>
            <w:tcW w:w="3086" w:type="dxa"/>
            <w:shd w:val="clear" w:color="auto" w:fill="F7CAAC"/>
          </w:tcPr>
          <w:p w14:paraId="606572D8" w14:textId="77777777" w:rsidR="00566CB2" w:rsidRDefault="00566CB2" w:rsidP="00DF1BE9">
            <w:pPr>
              <w:jc w:val="both"/>
              <w:rPr>
                <w:b/>
                <w:sz w:val="22"/>
              </w:rPr>
            </w:pPr>
            <w:r>
              <w:rPr>
                <w:b/>
              </w:rPr>
              <w:t>Prerekvizity, korekvizity, ekvivalence</w:t>
            </w:r>
          </w:p>
        </w:tc>
        <w:tc>
          <w:tcPr>
            <w:tcW w:w="6769" w:type="dxa"/>
            <w:gridSpan w:val="7"/>
          </w:tcPr>
          <w:p w14:paraId="2EF3B351" w14:textId="77777777" w:rsidR="00566CB2" w:rsidRDefault="00566CB2" w:rsidP="00DF1BE9">
            <w:pPr>
              <w:jc w:val="both"/>
            </w:pPr>
          </w:p>
        </w:tc>
      </w:tr>
      <w:tr w:rsidR="00566CB2" w14:paraId="31FBEE86" w14:textId="77777777" w:rsidTr="00DF1BE9">
        <w:tc>
          <w:tcPr>
            <w:tcW w:w="3086" w:type="dxa"/>
            <w:shd w:val="clear" w:color="auto" w:fill="F7CAAC"/>
          </w:tcPr>
          <w:p w14:paraId="7E543514" w14:textId="77777777" w:rsidR="00566CB2" w:rsidRDefault="00566CB2" w:rsidP="00DF1BE9">
            <w:pPr>
              <w:jc w:val="both"/>
              <w:rPr>
                <w:b/>
              </w:rPr>
            </w:pPr>
            <w:r>
              <w:rPr>
                <w:b/>
              </w:rPr>
              <w:t>Způsob ověření studijních výsledků</w:t>
            </w:r>
          </w:p>
        </w:tc>
        <w:tc>
          <w:tcPr>
            <w:tcW w:w="3406" w:type="dxa"/>
            <w:gridSpan w:val="4"/>
          </w:tcPr>
          <w:p w14:paraId="7F853D2B" w14:textId="77777777" w:rsidR="00566CB2" w:rsidRDefault="00566CB2" w:rsidP="00DF1BE9">
            <w:pPr>
              <w:jc w:val="both"/>
            </w:pPr>
            <w:r>
              <w:t>zápočet a zkouška</w:t>
            </w:r>
          </w:p>
        </w:tc>
        <w:tc>
          <w:tcPr>
            <w:tcW w:w="2156" w:type="dxa"/>
            <w:shd w:val="clear" w:color="auto" w:fill="F7CAAC"/>
          </w:tcPr>
          <w:p w14:paraId="35889308" w14:textId="77777777" w:rsidR="00566CB2" w:rsidRDefault="00566CB2" w:rsidP="00DF1BE9">
            <w:pPr>
              <w:jc w:val="both"/>
              <w:rPr>
                <w:b/>
              </w:rPr>
            </w:pPr>
            <w:r>
              <w:rPr>
                <w:b/>
              </w:rPr>
              <w:t>Forma výuky</w:t>
            </w:r>
          </w:p>
        </w:tc>
        <w:tc>
          <w:tcPr>
            <w:tcW w:w="1207" w:type="dxa"/>
            <w:gridSpan w:val="2"/>
          </w:tcPr>
          <w:p w14:paraId="537D6FD9" w14:textId="77777777" w:rsidR="00566CB2" w:rsidRDefault="00566CB2" w:rsidP="00DF1BE9">
            <w:pPr>
              <w:jc w:val="both"/>
            </w:pPr>
            <w:r>
              <w:t>přednášky</w:t>
            </w:r>
          </w:p>
          <w:p w14:paraId="0E38BEC9" w14:textId="77777777" w:rsidR="00566CB2" w:rsidRDefault="00566CB2" w:rsidP="00DF1BE9">
            <w:pPr>
              <w:jc w:val="both"/>
            </w:pPr>
            <w:r>
              <w:t>semináře</w:t>
            </w:r>
          </w:p>
        </w:tc>
      </w:tr>
      <w:tr w:rsidR="00566CB2" w14:paraId="21437D13" w14:textId="77777777" w:rsidTr="00DF1BE9">
        <w:tc>
          <w:tcPr>
            <w:tcW w:w="3086" w:type="dxa"/>
            <w:shd w:val="clear" w:color="auto" w:fill="F7CAAC"/>
          </w:tcPr>
          <w:p w14:paraId="28FA6BCA"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2A05E772" w14:textId="77777777" w:rsidR="00566CB2" w:rsidRDefault="00566CB2" w:rsidP="00DF1BE9">
            <w:pPr>
              <w:jc w:val="both"/>
            </w:pPr>
            <w:r>
              <w:t xml:space="preserve">Zápočet: </w:t>
            </w:r>
            <w:r w:rsidRPr="00C83AC8">
              <w:t>80% aktivní účast na seminářích, závěrečný zápočtový test s minimální 60% úspěšností z celkového počtu bodů.</w:t>
            </w:r>
          </w:p>
          <w:p w14:paraId="3F8CC9B2" w14:textId="77777777" w:rsidR="00566CB2" w:rsidRDefault="00566CB2" w:rsidP="00DF1BE9">
            <w:pPr>
              <w:jc w:val="both"/>
            </w:pPr>
          </w:p>
          <w:p w14:paraId="17227DDE" w14:textId="77777777" w:rsidR="00566CB2" w:rsidRDefault="00566CB2" w:rsidP="00DF1BE9">
            <w:pPr>
              <w:jc w:val="both"/>
            </w:pPr>
            <w:r>
              <w:t xml:space="preserve">Zkouška: </w:t>
            </w:r>
            <w:r w:rsidRPr="00C83AC8">
              <w:t>písemný test s minimální 60% úspěšností z celkového počtu bodů, následuje ústní zkouška v rozsahu znalostí přednášek a seminářů.</w:t>
            </w:r>
          </w:p>
        </w:tc>
      </w:tr>
      <w:tr w:rsidR="00566CB2" w14:paraId="75E8B837" w14:textId="77777777" w:rsidTr="00DF1BE9">
        <w:trPr>
          <w:trHeight w:val="397"/>
        </w:trPr>
        <w:tc>
          <w:tcPr>
            <w:tcW w:w="9855" w:type="dxa"/>
            <w:gridSpan w:val="8"/>
            <w:tcBorders>
              <w:top w:val="nil"/>
            </w:tcBorders>
          </w:tcPr>
          <w:p w14:paraId="35220A0F" w14:textId="77777777" w:rsidR="00566CB2" w:rsidRDefault="00566CB2" w:rsidP="00DF1BE9">
            <w:pPr>
              <w:jc w:val="both"/>
            </w:pPr>
          </w:p>
        </w:tc>
      </w:tr>
      <w:tr w:rsidR="00566CB2" w14:paraId="44D2BBAD" w14:textId="77777777" w:rsidTr="00DF1BE9">
        <w:trPr>
          <w:trHeight w:val="197"/>
        </w:trPr>
        <w:tc>
          <w:tcPr>
            <w:tcW w:w="3086" w:type="dxa"/>
            <w:tcBorders>
              <w:top w:val="nil"/>
            </w:tcBorders>
            <w:shd w:val="clear" w:color="auto" w:fill="F7CAAC"/>
          </w:tcPr>
          <w:p w14:paraId="7BEFFCDB" w14:textId="77777777" w:rsidR="00566CB2" w:rsidRDefault="00566CB2" w:rsidP="00DF1BE9">
            <w:pPr>
              <w:jc w:val="both"/>
              <w:rPr>
                <w:b/>
              </w:rPr>
            </w:pPr>
            <w:r>
              <w:rPr>
                <w:b/>
              </w:rPr>
              <w:t>Garant předmětu</w:t>
            </w:r>
          </w:p>
        </w:tc>
        <w:tc>
          <w:tcPr>
            <w:tcW w:w="6769" w:type="dxa"/>
            <w:gridSpan w:val="7"/>
            <w:tcBorders>
              <w:top w:val="nil"/>
            </w:tcBorders>
          </w:tcPr>
          <w:p w14:paraId="40C44689" w14:textId="77777777" w:rsidR="00566CB2" w:rsidRDefault="00566CB2" w:rsidP="00DF1BE9">
            <w:pPr>
              <w:jc w:val="both"/>
            </w:pPr>
            <w:r>
              <w:t>Ing. Milan Damborský, Ph.D.</w:t>
            </w:r>
          </w:p>
        </w:tc>
      </w:tr>
      <w:tr w:rsidR="00566CB2" w14:paraId="2057C8E8" w14:textId="77777777" w:rsidTr="00DF1BE9">
        <w:trPr>
          <w:trHeight w:val="243"/>
        </w:trPr>
        <w:tc>
          <w:tcPr>
            <w:tcW w:w="3086" w:type="dxa"/>
            <w:tcBorders>
              <w:top w:val="nil"/>
            </w:tcBorders>
            <w:shd w:val="clear" w:color="auto" w:fill="F7CAAC"/>
          </w:tcPr>
          <w:p w14:paraId="6376C7BE" w14:textId="77777777" w:rsidR="00566CB2" w:rsidRDefault="00566CB2" w:rsidP="00DF1BE9">
            <w:pPr>
              <w:jc w:val="both"/>
              <w:rPr>
                <w:b/>
              </w:rPr>
            </w:pPr>
            <w:r>
              <w:rPr>
                <w:b/>
              </w:rPr>
              <w:t>Zapojení garanta do výuky předmětu</w:t>
            </w:r>
          </w:p>
        </w:tc>
        <w:tc>
          <w:tcPr>
            <w:tcW w:w="6769" w:type="dxa"/>
            <w:gridSpan w:val="7"/>
            <w:tcBorders>
              <w:top w:val="nil"/>
            </w:tcBorders>
          </w:tcPr>
          <w:p w14:paraId="5ED9B371" w14:textId="77777777" w:rsidR="00566CB2" w:rsidRDefault="00566CB2" w:rsidP="00DF1BE9">
            <w:pPr>
              <w:jc w:val="both"/>
            </w:pPr>
            <w:r>
              <w:t>Garant stanovuje obsah přednášek a seminářů a dohlíží na jejich jednotné vedení.</w:t>
            </w:r>
          </w:p>
          <w:p w14:paraId="60C5D3B6" w14:textId="77777777" w:rsidR="00566CB2" w:rsidRDefault="00566CB2" w:rsidP="00DF1BE9">
            <w:pPr>
              <w:jc w:val="both"/>
            </w:pPr>
            <w:r>
              <w:t>Garant přímo vyučuje 100 % přednášek a seminářů.</w:t>
            </w:r>
          </w:p>
        </w:tc>
      </w:tr>
      <w:tr w:rsidR="00566CB2" w14:paraId="56802F76" w14:textId="77777777" w:rsidTr="00DF1BE9">
        <w:tc>
          <w:tcPr>
            <w:tcW w:w="3086" w:type="dxa"/>
            <w:shd w:val="clear" w:color="auto" w:fill="F7CAAC"/>
          </w:tcPr>
          <w:p w14:paraId="62C33350" w14:textId="77777777" w:rsidR="00566CB2" w:rsidRDefault="00566CB2" w:rsidP="00DF1BE9">
            <w:pPr>
              <w:jc w:val="both"/>
              <w:rPr>
                <w:b/>
              </w:rPr>
            </w:pPr>
            <w:r>
              <w:rPr>
                <w:b/>
              </w:rPr>
              <w:t>Vyučující</w:t>
            </w:r>
          </w:p>
        </w:tc>
        <w:tc>
          <w:tcPr>
            <w:tcW w:w="6769" w:type="dxa"/>
            <w:gridSpan w:val="7"/>
            <w:tcBorders>
              <w:bottom w:val="nil"/>
            </w:tcBorders>
          </w:tcPr>
          <w:p w14:paraId="75946564" w14:textId="77777777" w:rsidR="00566CB2" w:rsidRDefault="00566CB2" w:rsidP="00DF1BE9">
            <w:pPr>
              <w:jc w:val="both"/>
            </w:pPr>
            <w:r w:rsidRPr="00FD7A34">
              <w:t xml:space="preserve">Ing. </w:t>
            </w:r>
            <w:r>
              <w:t>Milan Damborský</w:t>
            </w:r>
            <w:r w:rsidRPr="00FD7A34">
              <w:t>, Ph.D.</w:t>
            </w:r>
            <w:r>
              <w:t xml:space="preserve"> – garant, přednášející (100 %), vede semináře (100  %)</w:t>
            </w:r>
          </w:p>
          <w:p w14:paraId="5902ABA8" w14:textId="77777777" w:rsidR="00566CB2" w:rsidRDefault="00566CB2" w:rsidP="00DF1BE9">
            <w:pPr>
              <w:jc w:val="both"/>
            </w:pPr>
          </w:p>
        </w:tc>
      </w:tr>
      <w:tr w:rsidR="00566CB2" w14:paraId="1BFDDDF9" w14:textId="77777777" w:rsidTr="00DF1BE9">
        <w:trPr>
          <w:trHeight w:val="397"/>
        </w:trPr>
        <w:tc>
          <w:tcPr>
            <w:tcW w:w="9855" w:type="dxa"/>
            <w:gridSpan w:val="8"/>
            <w:tcBorders>
              <w:top w:val="nil"/>
            </w:tcBorders>
          </w:tcPr>
          <w:p w14:paraId="0EA99D22" w14:textId="77777777" w:rsidR="00566CB2" w:rsidRDefault="00566CB2" w:rsidP="00DF1BE9">
            <w:pPr>
              <w:jc w:val="both"/>
            </w:pPr>
          </w:p>
        </w:tc>
      </w:tr>
      <w:tr w:rsidR="00566CB2" w14:paraId="1D823C8E" w14:textId="77777777" w:rsidTr="00DF1BE9">
        <w:tc>
          <w:tcPr>
            <w:tcW w:w="3086" w:type="dxa"/>
            <w:shd w:val="clear" w:color="auto" w:fill="F7CAAC"/>
          </w:tcPr>
          <w:p w14:paraId="75394AE8" w14:textId="77777777" w:rsidR="00566CB2" w:rsidRDefault="00566CB2" w:rsidP="00DF1BE9">
            <w:pPr>
              <w:jc w:val="both"/>
              <w:rPr>
                <w:b/>
              </w:rPr>
            </w:pPr>
            <w:r>
              <w:rPr>
                <w:b/>
              </w:rPr>
              <w:t>Stručná anotace předmětu</w:t>
            </w:r>
          </w:p>
        </w:tc>
        <w:tc>
          <w:tcPr>
            <w:tcW w:w="6769" w:type="dxa"/>
            <w:gridSpan w:val="7"/>
            <w:tcBorders>
              <w:bottom w:val="nil"/>
            </w:tcBorders>
          </w:tcPr>
          <w:p w14:paraId="31FBA1FD" w14:textId="77777777" w:rsidR="00566CB2" w:rsidRDefault="00566CB2" w:rsidP="00DF1BE9">
            <w:pPr>
              <w:jc w:val="both"/>
            </w:pPr>
          </w:p>
        </w:tc>
      </w:tr>
      <w:tr w:rsidR="00566CB2" w14:paraId="4D87043C" w14:textId="77777777" w:rsidTr="00DF1BE9">
        <w:trPr>
          <w:trHeight w:val="1134"/>
        </w:trPr>
        <w:tc>
          <w:tcPr>
            <w:tcW w:w="9855" w:type="dxa"/>
            <w:gridSpan w:val="8"/>
            <w:tcBorders>
              <w:top w:val="nil"/>
              <w:bottom w:val="single" w:sz="12" w:space="0" w:color="auto"/>
            </w:tcBorders>
          </w:tcPr>
          <w:p w14:paraId="2859DEAA" w14:textId="77777777" w:rsidR="00566CB2" w:rsidRDefault="00566CB2" w:rsidP="00DF1BE9">
            <w:pPr>
              <w:jc w:val="both"/>
            </w:pPr>
            <w:r w:rsidRPr="00861E75">
              <w:t>Cílem předmětu je vytvořit obecný základ a je nutným východiskem pro studium ekonomických disciplín a pochopení současných reálií a trendů z mikroekonomického pohledu. Těžiště výuky spočívá ve výkladu základních tržních kategorií a v analýze chování jednotlivých tržních subjektů na dílčích trzích. Je nutné, aby v průběhu studia došlo k osvojení nejen verbální, ale i grafické interpretace ekonomických problémů. Pozornost bude věnovaná i problematice celkové rovnováhy, tržním selháním a působení státu na mikroekonomické subjekty.</w:t>
            </w:r>
          </w:p>
          <w:p w14:paraId="1ABFF9C0" w14:textId="77777777" w:rsidR="00566CB2" w:rsidRDefault="00566CB2" w:rsidP="00DF1BE9">
            <w:pPr>
              <w:jc w:val="both"/>
            </w:pPr>
          </w:p>
          <w:p w14:paraId="51DCF3FF" w14:textId="77777777" w:rsidR="00566CB2" w:rsidRDefault="00566CB2" w:rsidP="00DF1BE9">
            <w:pPr>
              <w:jc w:val="both"/>
            </w:pPr>
            <w:r>
              <w:t>Vyučovaná témata:</w:t>
            </w:r>
          </w:p>
          <w:p w14:paraId="24894EC9" w14:textId="77777777" w:rsidR="00566CB2" w:rsidRDefault="00566CB2" w:rsidP="00566CB2">
            <w:pPr>
              <w:pStyle w:val="Odstavecseseznamem"/>
              <w:numPr>
                <w:ilvl w:val="0"/>
                <w:numId w:val="28"/>
              </w:numPr>
              <w:jc w:val="both"/>
            </w:pPr>
            <w:r>
              <w:t>Úvod do ekonomického studia – základní problémy organizace ekonomiky, základní metodické návyky, pozitivní a normativní ekonomie, ekonomická vzácnost, hranice produkčních možností;</w:t>
            </w:r>
          </w:p>
          <w:p w14:paraId="42A043FE" w14:textId="77777777" w:rsidR="00566CB2" w:rsidRDefault="00566CB2" w:rsidP="00566CB2">
            <w:pPr>
              <w:pStyle w:val="Odstavecseseznamem"/>
              <w:numPr>
                <w:ilvl w:val="0"/>
                <w:numId w:val="28"/>
              </w:numPr>
              <w:jc w:val="both"/>
            </w:pPr>
            <w:r>
              <w:t>Trh a tržní mechanizmus – zákon klesající poptávky, zákon rostoucí nabídky, faktory ovlivňující změny poptávky a nabídky;</w:t>
            </w:r>
          </w:p>
          <w:p w14:paraId="195D5259" w14:textId="77777777" w:rsidR="00566CB2" w:rsidRDefault="00566CB2" w:rsidP="00566CB2">
            <w:pPr>
              <w:pStyle w:val="Odstavecseseznamem"/>
              <w:numPr>
                <w:ilvl w:val="0"/>
                <w:numId w:val="28"/>
              </w:numPr>
              <w:jc w:val="both"/>
            </w:pPr>
            <w:r>
              <w:t>Chování spotřebitele a formování poptávky – teorie chováni spotřebitele, formování individuální poptávky a elasticita poptávky;</w:t>
            </w:r>
          </w:p>
          <w:p w14:paraId="2C2CE977" w14:textId="77777777" w:rsidR="00566CB2" w:rsidRDefault="00566CB2" w:rsidP="00566CB2">
            <w:pPr>
              <w:pStyle w:val="Odstavecseseznamem"/>
              <w:numPr>
                <w:ilvl w:val="0"/>
                <w:numId w:val="28"/>
              </w:numPr>
              <w:jc w:val="both"/>
            </w:pPr>
            <w:r>
              <w:t>Nabídka na trhu výrobků a služeb – produkční analýza, izokvantová analýza, časová analýza nákladů, příjmy firmy;</w:t>
            </w:r>
          </w:p>
          <w:p w14:paraId="5205387F" w14:textId="77777777" w:rsidR="00566CB2" w:rsidRDefault="00566CB2" w:rsidP="00566CB2">
            <w:pPr>
              <w:pStyle w:val="Odstavecseseznamem"/>
              <w:numPr>
                <w:ilvl w:val="0"/>
                <w:numId w:val="28"/>
              </w:numPr>
              <w:jc w:val="both"/>
            </w:pPr>
            <w:r>
              <w:t>Firma v podmínkách dokonalé konkurence a formování nabídky – podmínky dokonalé konkurence, rozhodování firmy o výstupu v krátkém a dlouhém období, rovnováha na dokonale konkurenčním trhu;</w:t>
            </w:r>
          </w:p>
          <w:p w14:paraId="2D5537CE" w14:textId="77777777" w:rsidR="00566CB2" w:rsidRDefault="00566CB2" w:rsidP="00566CB2">
            <w:pPr>
              <w:pStyle w:val="Odstavecseseznamem"/>
              <w:numPr>
                <w:ilvl w:val="0"/>
                <w:numId w:val="28"/>
              </w:numPr>
              <w:jc w:val="both"/>
            </w:pPr>
            <w:r>
              <w:t>Nedokonalá konkurence: monopol – příčiny vzniku monopolu, rozhodování monopolního výrobce o výstupu a ceně produkce, regulace monopolu;</w:t>
            </w:r>
          </w:p>
          <w:p w14:paraId="394AA13E" w14:textId="77777777" w:rsidR="00566CB2" w:rsidRDefault="00566CB2" w:rsidP="00566CB2">
            <w:pPr>
              <w:pStyle w:val="Odstavecseseznamem"/>
              <w:numPr>
                <w:ilvl w:val="0"/>
                <w:numId w:val="28"/>
              </w:numPr>
              <w:jc w:val="both"/>
            </w:pPr>
            <w:r>
              <w:t>Nedokonalá konkurence: oligopol – charakteristické rysy oligopolu, rozhodování firem v podmínkách oligopolu o výstupu a ceně produkce, modely oligopolu;</w:t>
            </w:r>
          </w:p>
          <w:p w14:paraId="7F18A555" w14:textId="77777777" w:rsidR="00566CB2" w:rsidRDefault="00566CB2" w:rsidP="00566CB2">
            <w:pPr>
              <w:pStyle w:val="Odstavecseseznamem"/>
              <w:numPr>
                <w:ilvl w:val="0"/>
                <w:numId w:val="28"/>
              </w:numPr>
              <w:jc w:val="both"/>
            </w:pPr>
            <w:r>
              <w:t>Nedokonalá konkurence: monopolistická konkurence – charakteristické rysy monopolistické konkurence, rozhodování firem v podmínkách monopolistické konkurence o výstupu a ceně produkce;</w:t>
            </w:r>
          </w:p>
          <w:p w14:paraId="6F8B979A" w14:textId="77777777" w:rsidR="00566CB2" w:rsidRDefault="00566CB2" w:rsidP="00566CB2">
            <w:pPr>
              <w:pStyle w:val="Odstavecseseznamem"/>
              <w:numPr>
                <w:ilvl w:val="0"/>
                <w:numId w:val="28"/>
              </w:numPr>
              <w:jc w:val="both"/>
            </w:pPr>
            <w:r>
              <w:t>Trh primárních výrobních faktorů a formování jejich cen – specifika trhů výrobních faktorů, příjmové a nákladové veličiny na trzích výrobních faktorů, rovnováha firmy na trhu výrobních faktorů;</w:t>
            </w:r>
          </w:p>
          <w:p w14:paraId="5943D42C" w14:textId="77777777" w:rsidR="00566CB2" w:rsidRDefault="00566CB2" w:rsidP="00566CB2">
            <w:pPr>
              <w:pStyle w:val="Odstavecseseznamem"/>
              <w:numPr>
                <w:ilvl w:val="0"/>
                <w:numId w:val="28"/>
              </w:numPr>
              <w:jc w:val="both"/>
            </w:pPr>
            <w:r>
              <w:t>Trh práce a mzda – formováni individuální a tržní nabídky na trhu práce, formování poptávky firem po práci, trh práce v podmínkách dokonalé konkurence, monopolní síla na trhu práce;</w:t>
            </w:r>
          </w:p>
          <w:p w14:paraId="1A2F851D" w14:textId="77777777" w:rsidR="00566CB2" w:rsidRDefault="00566CB2" w:rsidP="00566CB2">
            <w:pPr>
              <w:pStyle w:val="Odstavecseseznamem"/>
              <w:numPr>
                <w:ilvl w:val="0"/>
                <w:numId w:val="28"/>
              </w:numPr>
              <w:jc w:val="both"/>
            </w:pPr>
            <w:r>
              <w:t>Trh kapitálu a rozdělování důchodů – základní pojmy trhu kapitálu, formování tržní nabídky a tržní poptávky na trhu kapitálu, rovnováha na trhu kapitálu v krátkém a dlouhém období, důchod versus bohatství, měření nerovností důchodů;</w:t>
            </w:r>
          </w:p>
          <w:p w14:paraId="2C1256F1" w14:textId="77777777" w:rsidR="00566CB2" w:rsidRDefault="00566CB2" w:rsidP="00566CB2">
            <w:pPr>
              <w:pStyle w:val="Odstavecseseznamem"/>
              <w:numPr>
                <w:ilvl w:val="0"/>
                <w:numId w:val="28"/>
              </w:numPr>
              <w:jc w:val="both"/>
            </w:pPr>
            <w:r>
              <w:t>Celková rovnováha a tržní efektivnost – podstata celkové rovnováhy, efektivnost ve směně, efektivnost ve výrobě, výrobně spotřební efektivnost;</w:t>
            </w:r>
          </w:p>
          <w:p w14:paraId="569E383C" w14:textId="77777777" w:rsidR="00566CB2" w:rsidRDefault="00566CB2" w:rsidP="00566CB2">
            <w:pPr>
              <w:pStyle w:val="Odstavecseseznamem"/>
              <w:numPr>
                <w:ilvl w:val="0"/>
                <w:numId w:val="28"/>
              </w:numPr>
              <w:jc w:val="both"/>
            </w:pPr>
            <w:r>
              <w:t>Tržní selhání. Působení státu na mikroekonomické subjekty – příčiny vzniku tržních selhání, formy tržních selhání, důvody mikroekonomické politiky, role státu, přístupy k mikroekonomické politice, problémy realizace mikroekonomické politiky.</w:t>
            </w:r>
          </w:p>
          <w:p w14:paraId="0EE04A17" w14:textId="77777777" w:rsidR="00566CB2" w:rsidRDefault="00566CB2" w:rsidP="00DF1BE9">
            <w:pPr>
              <w:pStyle w:val="Odstavecseseznamem"/>
              <w:jc w:val="both"/>
            </w:pPr>
          </w:p>
        </w:tc>
      </w:tr>
      <w:tr w:rsidR="00566CB2" w14:paraId="2A2EC10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4FBA4E42" w14:textId="77777777" w:rsidR="00566CB2" w:rsidRDefault="00566CB2" w:rsidP="00DF1BE9">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14:paraId="3959195C" w14:textId="77777777" w:rsidR="00566CB2" w:rsidRDefault="00566CB2" w:rsidP="00DF1BE9">
            <w:pPr>
              <w:jc w:val="both"/>
            </w:pPr>
          </w:p>
        </w:tc>
      </w:tr>
      <w:tr w:rsidR="00566CB2" w14:paraId="663DA84D" w14:textId="77777777" w:rsidTr="00DF1BE9">
        <w:trPr>
          <w:trHeight w:val="1497"/>
        </w:trPr>
        <w:tc>
          <w:tcPr>
            <w:tcW w:w="9855" w:type="dxa"/>
            <w:gridSpan w:val="8"/>
            <w:tcBorders>
              <w:top w:val="nil"/>
              <w:bottom w:val="single" w:sz="2" w:space="0" w:color="auto"/>
            </w:tcBorders>
          </w:tcPr>
          <w:p w14:paraId="5EB004E1" w14:textId="77777777" w:rsidR="00566CB2" w:rsidRPr="009E0A6F" w:rsidRDefault="00566CB2" w:rsidP="00DF1BE9">
            <w:pPr>
              <w:jc w:val="both"/>
              <w:rPr>
                <w:b/>
              </w:rPr>
            </w:pPr>
            <w:r w:rsidRPr="009E0A6F">
              <w:rPr>
                <w:b/>
              </w:rPr>
              <w:t>Povinná literatura</w:t>
            </w:r>
          </w:p>
          <w:p w14:paraId="21B815B0" w14:textId="77777777" w:rsidR="00566CB2" w:rsidRDefault="00566CB2" w:rsidP="00DF1BE9">
            <w:pPr>
              <w:jc w:val="both"/>
            </w:pPr>
            <w:r w:rsidRPr="00FB051D">
              <w:t xml:space="preserve">MANKIW, N. Gregory a TAYLOR, Mark P. </w:t>
            </w:r>
            <w:r w:rsidRPr="00FB051D">
              <w:rPr>
                <w:i/>
              </w:rPr>
              <w:t>Economics</w:t>
            </w:r>
            <w:r w:rsidRPr="00FB051D">
              <w:t>. Sicth edition. Hampshire: Cengage, 2023. ISBN 978-1-4737-8698-1.</w:t>
            </w:r>
            <w:r w:rsidRPr="00653C01">
              <w:t xml:space="preserve">FRANK, Robert H. </w:t>
            </w:r>
            <w:r w:rsidRPr="00653C01">
              <w:rPr>
                <w:i/>
              </w:rPr>
              <w:t>Microeconomics and behavior</w:t>
            </w:r>
            <w:r w:rsidRPr="00653C01">
              <w:t>. Tenth edition. New York: McGraw-Hill Education, 2021. ISBN 978-1-260-57564-4.</w:t>
            </w:r>
          </w:p>
          <w:p w14:paraId="2E24D4A2" w14:textId="77777777" w:rsidR="00566CB2" w:rsidRDefault="00566CB2" w:rsidP="00DF1BE9">
            <w:pPr>
              <w:jc w:val="both"/>
            </w:pPr>
            <w:r w:rsidRPr="00653C01">
              <w:t xml:space="preserve">SCHILLER, Bradley R. a GEBHARDT, Karen. </w:t>
            </w:r>
            <w:r w:rsidRPr="00653C01">
              <w:rPr>
                <w:i/>
              </w:rPr>
              <w:t>Essentials of economics</w:t>
            </w:r>
            <w:r w:rsidRPr="00653C01">
              <w:t>. Eleventh edition. New York: McGraw-Hill Education, 2020. ISBN 978-1-260-22533-4.</w:t>
            </w:r>
          </w:p>
          <w:p w14:paraId="55FE2092" w14:textId="77777777" w:rsidR="00566CB2" w:rsidRDefault="00566CB2" w:rsidP="00DF1BE9">
            <w:pPr>
              <w:jc w:val="both"/>
            </w:pPr>
          </w:p>
          <w:p w14:paraId="11345317" w14:textId="77777777" w:rsidR="00566CB2" w:rsidRPr="009E0A6F" w:rsidRDefault="00566CB2" w:rsidP="00DF1BE9">
            <w:pPr>
              <w:jc w:val="both"/>
            </w:pPr>
            <w:r w:rsidRPr="009E0A6F">
              <w:rPr>
                <w:b/>
              </w:rPr>
              <w:t>Doporučená literatura</w:t>
            </w:r>
          </w:p>
          <w:p w14:paraId="1F6448DD" w14:textId="77777777" w:rsidR="00566CB2" w:rsidRPr="009E0A6F" w:rsidRDefault="00566CB2" w:rsidP="00DF1BE9">
            <w:pPr>
              <w:jc w:val="both"/>
            </w:pPr>
            <w:r w:rsidRPr="00D051C9">
              <w:t xml:space="preserve">PARKIN, Michael. </w:t>
            </w:r>
            <w:r w:rsidRPr="00841AFE">
              <w:rPr>
                <w:i/>
              </w:rPr>
              <w:t>Microeconomics</w:t>
            </w:r>
            <w:r w:rsidRPr="00D051C9">
              <w:t>. Fourteenth edition, Global edition. Harlow: Pearson, 2023. ISBN 978-1-292-43459-9.</w:t>
            </w:r>
          </w:p>
          <w:p w14:paraId="654BFFE7" w14:textId="77777777" w:rsidR="00566CB2" w:rsidRDefault="00566CB2" w:rsidP="00DF1BE9">
            <w:pPr>
              <w:jc w:val="both"/>
            </w:pPr>
            <w:r w:rsidRPr="00D051C9">
              <w:t xml:space="preserve">ARNOLD, Roger A.; ARNOLD, R. Daniel a ARNOLD, David H. </w:t>
            </w:r>
            <w:r w:rsidRPr="00841AFE">
              <w:rPr>
                <w:i/>
              </w:rPr>
              <w:t>Microeconomics.</w:t>
            </w:r>
            <w:r w:rsidRPr="00D051C9">
              <w:t xml:space="preserve"> Fourteenth edition. Australia: Cengage, 2023. ISBN 978-0-357-72063-9.</w:t>
            </w:r>
            <w:r w:rsidRPr="00653C01">
              <w:t xml:space="preserve"> </w:t>
            </w:r>
          </w:p>
          <w:p w14:paraId="2FA534E9" w14:textId="77777777" w:rsidR="00566CB2" w:rsidRDefault="00566CB2" w:rsidP="00DF1BE9">
            <w:pPr>
              <w:jc w:val="both"/>
            </w:pPr>
            <w:r w:rsidRPr="00653C01">
              <w:t xml:space="preserve">MATEER, G. Dirk a COPPOCK, Lee. </w:t>
            </w:r>
            <w:r w:rsidRPr="00653C01">
              <w:rPr>
                <w:i/>
              </w:rPr>
              <w:t>Principles of microeconomics</w:t>
            </w:r>
            <w:r w:rsidRPr="00653C01">
              <w:t>. Third edition. New York: W.W. Norton &amp; Company, 2021. ISBN 978-0-393-42247-4.</w:t>
            </w:r>
          </w:p>
          <w:p w14:paraId="6FEB8903" w14:textId="77777777" w:rsidR="00566CB2" w:rsidRDefault="00566CB2" w:rsidP="00DF1BE9">
            <w:pPr>
              <w:jc w:val="both"/>
            </w:pPr>
            <w:r w:rsidRPr="00FB051D">
              <w:t xml:space="preserve">PINDYCK, Robert S. a RUBINFELD, Daniel L. </w:t>
            </w:r>
            <w:r w:rsidRPr="00FB051D">
              <w:rPr>
                <w:i/>
              </w:rPr>
              <w:t>Microeconomics</w:t>
            </w:r>
            <w:r w:rsidRPr="00FB051D">
              <w:t>. Ninth edition. The Pearson series in economics. Harlow, England: Pearson, 2018. ISBN 9781292213316.</w:t>
            </w:r>
          </w:p>
          <w:p w14:paraId="39F42509" w14:textId="77777777" w:rsidR="00566CB2" w:rsidRDefault="00566CB2" w:rsidP="00DF1BE9">
            <w:pPr>
              <w:jc w:val="both"/>
            </w:pPr>
          </w:p>
        </w:tc>
      </w:tr>
      <w:tr w:rsidR="00566CB2" w14:paraId="3AAE3CBC"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66E9099" w14:textId="77777777" w:rsidR="00566CB2" w:rsidRDefault="00566CB2" w:rsidP="00DF1BE9">
            <w:pPr>
              <w:jc w:val="center"/>
              <w:rPr>
                <w:b/>
              </w:rPr>
            </w:pPr>
            <w:r>
              <w:rPr>
                <w:b/>
              </w:rPr>
              <w:t>Informace ke kombinované nebo distanční formě</w:t>
            </w:r>
          </w:p>
        </w:tc>
      </w:tr>
      <w:tr w:rsidR="00566CB2" w14:paraId="3C44D7A1" w14:textId="77777777" w:rsidTr="00DF1BE9">
        <w:tc>
          <w:tcPr>
            <w:tcW w:w="4787" w:type="dxa"/>
            <w:gridSpan w:val="3"/>
            <w:tcBorders>
              <w:top w:val="single" w:sz="2" w:space="0" w:color="auto"/>
            </w:tcBorders>
            <w:shd w:val="clear" w:color="auto" w:fill="F7CAAC"/>
          </w:tcPr>
          <w:p w14:paraId="495CDB80" w14:textId="77777777" w:rsidR="00566CB2" w:rsidRDefault="00566CB2" w:rsidP="00DF1BE9">
            <w:pPr>
              <w:jc w:val="both"/>
            </w:pPr>
            <w:r>
              <w:rPr>
                <w:b/>
              </w:rPr>
              <w:t>Rozsah konzultací (soustředění)</w:t>
            </w:r>
          </w:p>
        </w:tc>
        <w:tc>
          <w:tcPr>
            <w:tcW w:w="889" w:type="dxa"/>
            <w:tcBorders>
              <w:top w:val="single" w:sz="2" w:space="0" w:color="auto"/>
            </w:tcBorders>
          </w:tcPr>
          <w:p w14:paraId="0A5DAA39" w14:textId="77777777" w:rsidR="00566CB2" w:rsidRDefault="00566CB2" w:rsidP="00DF1BE9">
            <w:pPr>
              <w:jc w:val="both"/>
            </w:pPr>
          </w:p>
        </w:tc>
        <w:tc>
          <w:tcPr>
            <w:tcW w:w="4179" w:type="dxa"/>
            <w:gridSpan w:val="4"/>
            <w:tcBorders>
              <w:top w:val="single" w:sz="2" w:space="0" w:color="auto"/>
            </w:tcBorders>
            <w:shd w:val="clear" w:color="auto" w:fill="F7CAAC"/>
          </w:tcPr>
          <w:p w14:paraId="465815B0" w14:textId="77777777" w:rsidR="00566CB2" w:rsidRDefault="00566CB2" w:rsidP="00DF1BE9">
            <w:pPr>
              <w:jc w:val="both"/>
              <w:rPr>
                <w:b/>
              </w:rPr>
            </w:pPr>
            <w:r>
              <w:rPr>
                <w:b/>
              </w:rPr>
              <w:t xml:space="preserve">hodin </w:t>
            </w:r>
          </w:p>
        </w:tc>
      </w:tr>
      <w:tr w:rsidR="00566CB2" w14:paraId="0354DEB7" w14:textId="77777777" w:rsidTr="00DF1BE9">
        <w:tc>
          <w:tcPr>
            <w:tcW w:w="9855" w:type="dxa"/>
            <w:gridSpan w:val="8"/>
            <w:shd w:val="clear" w:color="auto" w:fill="F7CAAC"/>
          </w:tcPr>
          <w:p w14:paraId="38111B66" w14:textId="77777777" w:rsidR="00566CB2" w:rsidRDefault="00566CB2" w:rsidP="00DF1BE9">
            <w:pPr>
              <w:jc w:val="both"/>
              <w:rPr>
                <w:b/>
              </w:rPr>
            </w:pPr>
            <w:r>
              <w:rPr>
                <w:b/>
              </w:rPr>
              <w:t>Informace o způsobu kontaktu s vyučujícím</w:t>
            </w:r>
          </w:p>
        </w:tc>
      </w:tr>
      <w:tr w:rsidR="00566CB2" w14:paraId="568DA6AB" w14:textId="77777777" w:rsidTr="00DF1BE9">
        <w:trPr>
          <w:trHeight w:val="1373"/>
        </w:trPr>
        <w:tc>
          <w:tcPr>
            <w:tcW w:w="9855" w:type="dxa"/>
            <w:gridSpan w:val="8"/>
          </w:tcPr>
          <w:p w14:paraId="69F0D0F8" w14:textId="77777777" w:rsidR="00566CB2" w:rsidRDefault="00566CB2" w:rsidP="00DF1BE9">
            <w:pPr>
              <w:jc w:val="both"/>
            </w:pPr>
          </w:p>
        </w:tc>
      </w:tr>
    </w:tbl>
    <w:p w14:paraId="133FC02C" w14:textId="77777777" w:rsidR="00566CB2" w:rsidRDefault="00566CB2" w:rsidP="00566CB2"/>
    <w:p w14:paraId="63BFB800"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CF16551" w14:textId="77777777" w:rsidTr="00DF1BE9">
        <w:tc>
          <w:tcPr>
            <w:tcW w:w="9855" w:type="dxa"/>
            <w:gridSpan w:val="8"/>
            <w:tcBorders>
              <w:bottom w:val="double" w:sz="4" w:space="0" w:color="auto"/>
            </w:tcBorders>
            <w:shd w:val="clear" w:color="auto" w:fill="BDD6EE"/>
          </w:tcPr>
          <w:p w14:paraId="4D02BBF4"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246930A" w14:textId="77777777" w:rsidTr="00DF1BE9">
        <w:tc>
          <w:tcPr>
            <w:tcW w:w="3086" w:type="dxa"/>
            <w:tcBorders>
              <w:top w:val="double" w:sz="4" w:space="0" w:color="auto"/>
            </w:tcBorders>
            <w:shd w:val="clear" w:color="auto" w:fill="F7CAAC"/>
          </w:tcPr>
          <w:p w14:paraId="53C8C0EC"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579DF82C" w14:textId="47B0D99B" w:rsidR="00566CB2" w:rsidRPr="00873C26" w:rsidRDefault="00566CB2" w:rsidP="00FD3188">
            <w:pPr>
              <w:jc w:val="both"/>
              <w:rPr>
                <w:b/>
              </w:rPr>
            </w:pPr>
            <w:r>
              <w:rPr>
                <w:b/>
              </w:rPr>
              <w:t>Model</w:t>
            </w:r>
            <w:del w:id="3251" w:author="Eva Skýbová" w:date="2024-05-15T08:56:00Z">
              <w:r w:rsidDel="001B7C6B">
                <w:rPr>
                  <w:b/>
                </w:rPr>
                <w:delText>l</w:delText>
              </w:r>
            </w:del>
            <w:r>
              <w:rPr>
                <w:b/>
              </w:rPr>
              <w:t>ing in Population Protection</w:t>
            </w:r>
          </w:p>
        </w:tc>
      </w:tr>
      <w:tr w:rsidR="00566CB2" w14:paraId="2F6CBDEA" w14:textId="77777777" w:rsidTr="00DF1BE9">
        <w:tc>
          <w:tcPr>
            <w:tcW w:w="3086" w:type="dxa"/>
            <w:shd w:val="clear" w:color="auto" w:fill="F7CAAC"/>
          </w:tcPr>
          <w:p w14:paraId="4883C56B" w14:textId="77777777" w:rsidR="00566CB2" w:rsidRDefault="00566CB2" w:rsidP="00DF1BE9">
            <w:pPr>
              <w:jc w:val="both"/>
              <w:rPr>
                <w:b/>
              </w:rPr>
            </w:pPr>
            <w:r>
              <w:rPr>
                <w:b/>
              </w:rPr>
              <w:t>Typ předmětu</w:t>
            </w:r>
          </w:p>
        </w:tc>
        <w:tc>
          <w:tcPr>
            <w:tcW w:w="3406" w:type="dxa"/>
            <w:gridSpan w:val="4"/>
          </w:tcPr>
          <w:p w14:paraId="02396B19" w14:textId="00E7F385" w:rsidR="00566CB2" w:rsidRDefault="00566CB2" w:rsidP="00DF1BE9">
            <w:pPr>
              <w:jc w:val="both"/>
            </w:pPr>
            <w:del w:id="3252" w:author="Eva Skýbová" w:date="2024-05-15T08:56:00Z">
              <w:r w:rsidDel="001B7C6B">
                <w:delText>povinně volitelný</w:delText>
              </w:r>
            </w:del>
            <w:ins w:id="3253" w:author="Eva Skýbová" w:date="2024-05-15T08:56:00Z">
              <w:r w:rsidR="001B7C6B">
                <w:t>povinný</w:t>
              </w:r>
            </w:ins>
          </w:p>
        </w:tc>
        <w:tc>
          <w:tcPr>
            <w:tcW w:w="2695" w:type="dxa"/>
            <w:gridSpan w:val="2"/>
            <w:shd w:val="clear" w:color="auto" w:fill="F7CAAC"/>
          </w:tcPr>
          <w:p w14:paraId="6FCE4DA9" w14:textId="77777777" w:rsidR="00566CB2" w:rsidRDefault="00566CB2" w:rsidP="00DF1BE9">
            <w:pPr>
              <w:jc w:val="both"/>
            </w:pPr>
            <w:r>
              <w:rPr>
                <w:b/>
              </w:rPr>
              <w:t>doporučený ročník / semestr</w:t>
            </w:r>
          </w:p>
        </w:tc>
        <w:tc>
          <w:tcPr>
            <w:tcW w:w="668" w:type="dxa"/>
          </w:tcPr>
          <w:p w14:paraId="58863359" w14:textId="77777777" w:rsidR="00566CB2" w:rsidRDefault="00566CB2" w:rsidP="00DF1BE9">
            <w:pPr>
              <w:jc w:val="both"/>
            </w:pPr>
            <w:r>
              <w:t>3/LS</w:t>
            </w:r>
          </w:p>
        </w:tc>
      </w:tr>
      <w:tr w:rsidR="00566CB2" w14:paraId="56856A76" w14:textId="77777777" w:rsidTr="00DF1BE9">
        <w:tc>
          <w:tcPr>
            <w:tcW w:w="3086" w:type="dxa"/>
            <w:shd w:val="clear" w:color="auto" w:fill="F7CAAC"/>
          </w:tcPr>
          <w:p w14:paraId="79BE9904" w14:textId="77777777" w:rsidR="00566CB2" w:rsidRDefault="00566CB2" w:rsidP="00DF1BE9">
            <w:pPr>
              <w:jc w:val="both"/>
              <w:rPr>
                <w:b/>
              </w:rPr>
            </w:pPr>
            <w:r>
              <w:rPr>
                <w:b/>
              </w:rPr>
              <w:t>Rozsah studijního předmětu</w:t>
            </w:r>
          </w:p>
        </w:tc>
        <w:tc>
          <w:tcPr>
            <w:tcW w:w="1701" w:type="dxa"/>
            <w:gridSpan w:val="2"/>
          </w:tcPr>
          <w:p w14:paraId="20011495" w14:textId="4E907193" w:rsidR="00566CB2" w:rsidRDefault="00566CB2" w:rsidP="00FD3188">
            <w:pPr>
              <w:jc w:val="both"/>
            </w:pPr>
            <w:r>
              <w:t xml:space="preserve">10p + </w:t>
            </w:r>
            <w:del w:id="3254" w:author="Eva Skýbová" w:date="2024-05-15T08:56:00Z">
              <w:r w:rsidDel="001B7C6B">
                <w:delText>10c</w:delText>
              </w:r>
            </w:del>
            <w:ins w:id="3255" w:author="Eva Skýbová" w:date="2024-05-15T08:56:00Z">
              <w:r w:rsidR="001B7C6B">
                <w:t>20c</w:t>
              </w:r>
            </w:ins>
          </w:p>
        </w:tc>
        <w:tc>
          <w:tcPr>
            <w:tcW w:w="889" w:type="dxa"/>
            <w:shd w:val="clear" w:color="auto" w:fill="F7CAAC"/>
          </w:tcPr>
          <w:p w14:paraId="647F61C8" w14:textId="77777777" w:rsidR="00566CB2" w:rsidRDefault="00566CB2" w:rsidP="00DF1BE9">
            <w:pPr>
              <w:jc w:val="both"/>
              <w:rPr>
                <w:b/>
              </w:rPr>
            </w:pPr>
            <w:r>
              <w:rPr>
                <w:b/>
              </w:rPr>
              <w:t xml:space="preserve">hod. </w:t>
            </w:r>
          </w:p>
        </w:tc>
        <w:tc>
          <w:tcPr>
            <w:tcW w:w="816" w:type="dxa"/>
          </w:tcPr>
          <w:p w14:paraId="05D724B4" w14:textId="2BD904E6" w:rsidR="00566CB2" w:rsidRDefault="00566CB2" w:rsidP="00DF1BE9">
            <w:pPr>
              <w:jc w:val="both"/>
            </w:pPr>
            <w:del w:id="3256" w:author="Eva Skýbová" w:date="2024-05-15T08:57:00Z">
              <w:r w:rsidDel="001B7C6B">
                <w:delText>20</w:delText>
              </w:r>
            </w:del>
            <w:ins w:id="3257" w:author="Eva Skýbová" w:date="2024-05-15T08:57:00Z">
              <w:r w:rsidR="001B7C6B">
                <w:t>30</w:t>
              </w:r>
            </w:ins>
          </w:p>
        </w:tc>
        <w:tc>
          <w:tcPr>
            <w:tcW w:w="2156" w:type="dxa"/>
            <w:shd w:val="clear" w:color="auto" w:fill="F7CAAC"/>
          </w:tcPr>
          <w:p w14:paraId="29A7C836" w14:textId="77777777" w:rsidR="00566CB2" w:rsidRDefault="00566CB2" w:rsidP="00DF1BE9">
            <w:pPr>
              <w:jc w:val="both"/>
              <w:rPr>
                <w:b/>
              </w:rPr>
            </w:pPr>
            <w:r>
              <w:rPr>
                <w:b/>
              </w:rPr>
              <w:t>kreditů</w:t>
            </w:r>
          </w:p>
        </w:tc>
        <w:tc>
          <w:tcPr>
            <w:tcW w:w="1207" w:type="dxa"/>
            <w:gridSpan w:val="2"/>
          </w:tcPr>
          <w:p w14:paraId="24B889A6" w14:textId="77777777" w:rsidR="00566CB2" w:rsidRDefault="00566CB2" w:rsidP="00DF1BE9">
            <w:pPr>
              <w:jc w:val="both"/>
            </w:pPr>
            <w:r>
              <w:t>3</w:t>
            </w:r>
          </w:p>
        </w:tc>
      </w:tr>
      <w:tr w:rsidR="00566CB2" w14:paraId="4B56275C" w14:textId="77777777" w:rsidTr="00DF1BE9">
        <w:tc>
          <w:tcPr>
            <w:tcW w:w="3086" w:type="dxa"/>
            <w:shd w:val="clear" w:color="auto" w:fill="F7CAAC"/>
          </w:tcPr>
          <w:p w14:paraId="575223CE" w14:textId="77777777" w:rsidR="00566CB2" w:rsidRDefault="00566CB2" w:rsidP="00DF1BE9">
            <w:pPr>
              <w:jc w:val="both"/>
              <w:rPr>
                <w:b/>
                <w:sz w:val="22"/>
              </w:rPr>
            </w:pPr>
            <w:r>
              <w:rPr>
                <w:b/>
              </w:rPr>
              <w:t>Prerekvizity, korekvizity, ekvivalence</w:t>
            </w:r>
          </w:p>
        </w:tc>
        <w:tc>
          <w:tcPr>
            <w:tcW w:w="6769" w:type="dxa"/>
            <w:gridSpan w:val="7"/>
          </w:tcPr>
          <w:p w14:paraId="0534881B" w14:textId="77777777" w:rsidR="00566CB2" w:rsidRDefault="00566CB2" w:rsidP="00DF1BE9">
            <w:pPr>
              <w:jc w:val="both"/>
            </w:pPr>
          </w:p>
        </w:tc>
      </w:tr>
      <w:tr w:rsidR="00566CB2" w14:paraId="1729EE88" w14:textId="77777777" w:rsidTr="00DF1BE9">
        <w:tc>
          <w:tcPr>
            <w:tcW w:w="3086" w:type="dxa"/>
            <w:shd w:val="clear" w:color="auto" w:fill="F7CAAC"/>
          </w:tcPr>
          <w:p w14:paraId="4330CD10" w14:textId="77777777" w:rsidR="00566CB2" w:rsidRDefault="00566CB2" w:rsidP="00DF1BE9">
            <w:pPr>
              <w:jc w:val="both"/>
              <w:rPr>
                <w:b/>
              </w:rPr>
            </w:pPr>
            <w:r>
              <w:rPr>
                <w:b/>
              </w:rPr>
              <w:t>Způsob ověření studijních výsledků</w:t>
            </w:r>
          </w:p>
        </w:tc>
        <w:tc>
          <w:tcPr>
            <w:tcW w:w="3406" w:type="dxa"/>
            <w:gridSpan w:val="4"/>
          </w:tcPr>
          <w:p w14:paraId="4237B415" w14:textId="77777777" w:rsidR="00566CB2" w:rsidRDefault="00566CB2" w:rsidP="00DF1BE9">
            <w:pPr>
              <w:jc w:val="both"/>
            </w:pPr>
            <w:r>
              <w:t>klasifikovaný zápočet</w:t>
            </w:r>
          </w:p>
        </w:tc>
        <w:tc>
          <w:tcPr>
            <w:tcW w:w="2156" w:type="dxa"/>
            <w:shd w:val="clear" w:color="auto" w:fill="F7CAAC"/>
          </w:tcPr>
          <w:p w14:paraId="6E04583A" w14:textId="77777777" w:rsidR="00566CB2" w:rsidRDefault="00566CB2" w:rsidP="00DF1BE9">
            <w:pPr>
              <w:jc w:val="both"/>
              <w:rPr>
                <w:b/>
              </w:rPr>
            </w:pPr>
            <w:r>
              <w:rPr>
                <w:b/>
              </w:rPr>
              <w:t>Forma výuky</w:t>
            </w:r>
          </w:p>
        </w:tc>
        <w:tc>
          <w:tcPr>
            <w:tcW w:w="1207" w:type="dxa"/>
            <w:gridSpan w:val="2"/>
          </w:tcPr>
          <w:p w14:paraId="37B997AA" w14:textId="77777777" w:rsidR="00566CB2" w:rsidRDefault="00566CB2" w:rsidP="00DF1BE9">
            <w:pPr>
              <w:jc w:val="both"/>
            </w:pPr>
            <w:r>
              <w:t>přednášky</w:t>
            </w:r>
          </w:p>
          <w:p w14:paraId="65FC327E" w14:textId="77777777" w:rsidR="00566CB2" w:rsidRDefault="00566CB2" w:rsidP="00DF1BE9">
            <w:pPr>
              <w:jc w:val="both"/>
            </w:pPr>
            <w:r>
              <w:t>cvičení</w:t>
            </w:r>
          </w:p>
        </w:tc>
      </w:tr>
      <w:tr w:rsidR="00566CB2" w14:paraId="33CF0BC9" w14:textId="77777777" w:rsidTr="00DF1BE9">
        <w:tc>
          <w:tcPr>
            <w:tcW w:w="3086" w:type="dxa"/>
            <w:shd w:val="clear" w:color="auto" w:fill="F7CAAC"/>
          </w:tcPr>
          <w:p w14:paraId="3EB09A51"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181CF723" w14:textId="77777777" w:rsidR="00566CB2" w:rsidRDefault="00566CB2" w:rsidP="00DF1BE9">
            <w:pPr>
              <w:jc w:val="both"/>
            </w:pPr>
            <w:r>
              <w:t xml:space="preserve">Klasifikovaný zápočet: aktivní účast na nejméně 80 % cvičení, zpracování a prezentace vybraného tématu </w:t>
            </w:r>
          </w:p>
          <w:p w14:paraId="2A41A7CC" w14:textId="77777777" w:rsidR="00566CB2" w:rsidRDefault="00566CB2" w:rsidP="00DF1BE9">
            <w:pPr>
              <w:jc w:val="both"/>
            </w:pPr>
          </w:p>
        </w:tc>
      </w:tr>
      <w:tr w:rsidR="00566CB2" w14:paraId="16B056F6" w14:textId="77777777" w:rsidTr="00DF1BE9">
        <w:trPr>
          <w:trHeight w:val="397"/>
        </w:trPr>
        <w:tc>
          <w:tcPr>
            <w:tcW w:w="9855" w:type="dxa"/>
            <w:gridSpan w:val="8"/>
            <w:tcBorders>
              <w:top w:val="nil"/>
            </w:tcBorders>
          </w:tcPr>
          <w:p w14:paraId="2903ED38" w14:textId="77777777" w:rsidR="00566CB2" w:rsidRDefault="00566CB2" w:rsidP="00DF1BE9">
            <w:pPr>
              <w:jc w:val="both"/>
            </w:pPr>
          </w:p>
        </w:tc>
      </w:tr>
      <w:tr w:rsidR="00566CB2" w14:paraId="1193B6EA" w14:textId="77777777" w:rsidTr="00DF1BE9">
        <w:trPr>
          <w:trHeight w:val="197"/>
        </w:trPr>
        <w:tc>
          <w:tcPr>
            <w:tcW w:w="3086" w:type="dxa"/>
            <w:tcBorders>
              <w:top w:val="nil"/>
            </w:tcBorders>
            <w:shd w:val="clear" w:color="auto" w:fill="F7CAAC"/>
          </w:tcPr>
          <w:p w14:paraId="0604D823" w14:textId="77777777" w:rsidR="00566CB2" w:rsidRDefault="00566CB2" w:rsidP="00DF1BE9">
            <w:pPr>
              <w:jc w:val="both"/>
              <w:rPr>
                <w:b/>
              </w:rPr>
            </w:pPr>
            <w:r>
              <w:rPr>
                <w:b/>
              </w:rPr>
              <w:t>Garant předmětu</w:t>
            </w:r>
          </w:p>
        </w:tc>
        <w:tc>
          <w:tcPr>
            <w:tcW w:w="6769" w:type="dxa"/>
            <w:gridSpan w:val="7"/>
            <w:tcBorders>
              <w:top w:val="nil"/>
            </w:tcBorders>
          </w:tcPr>
          <w:p w14:paraId="02E4761C" w14:textId="77777777" w:rsidR="00566CB2" w:rsidRDefault="00566CB2" w:rsidP="00DF1BE9">
            <w:pPr>
              <w:jc w:val="both"/>
            </w:pPr>
            <w:r>
              <w:t>Ing. Lukáš Pavlík, Ph.D.</w:t>
            </w:r>
          </w:p>
        </w:tc>
      </w:tr>
      <w:tr w:rsidR="00566CB2" w14:paraId="1D168AAB" w14:textId="77777777" w:rsidTr="00DF1BE9">
        <w:trPr>
          <w:trHeight w:val="243"/>
        </w:trPr>
        <w:tc>
          <w:tcPr>
            <w:tcW w:w="3086" w:type="dxa"/>
            <w:tcBorders>
              <w:top w:val="nil"/>
            </w:tcBorders>
            <w:shd w:val="clear" w:color="auto" w:fill="F7CAAC"/>
          </w:tcPr>
          <w:p w14:paraId="6ADCDEF6" w14:textId="77777777" w:rsidR="00566CB2" w:rsidRDefault="00566CB2" w:rsidP="00DF1BE9">
            <w:pPr>
              <w:jc w:val="both"/>
              <w:rPr>
                <w:b/>
              </w:rPr>
            </w:pPr>
            <w:r>
              <w:rPr>
                <w:b/>
              </w:rPr>
              <w:t>Zapojení garanta do výuky předmětu</w:t>
            </w:r>
          </w:p>
        </w:tc>
        <w:tc>
          <w:tcPr>
            <w:tcW w:w="6769" w:type="dxa"/>
            <w:gridSpan w:val="7"/>
            <w:tcBorders>
              <w:top w:val="nil"/>
            </w:tcBorders>
          </w:tcPr>
          <w:p w14:paraId="36627DCD" w14:textId="77777777" w:rsidR="00566CB2" w:rsidRDefault="00566CB2" w:rsidP="00DF1BE9">
            <w:pPr>
              <w:jc w:val="both"/>
            </w:pPr>
            <w:r>
              <w:t>Garant stanovuje obsah přednášek a cvičení a dohlíží na jejich jednotné vedení.</w:t>
            </w:r>
          </w:p>
          <w:p w14:paraId="7B80F3D1" w14:textId="77777777" w:rsidR="00566CB2" w:rsidRDefault="00566CB2" w:rsidP="00DF1BE9">
            <w:pPr>
              <w:jc w:val="both"/>
            </w:pPr>
            <w:r>
              <w:t>Garant přímo vyučuje 100 % přednášek a cvičení.</w:t>
            </w:r>
          </w:p>
        </w:tc>
      </w:tr>
      <w:tr w:rsidR="00566CB2" w14:paraId="31775DE5" w14:textId="77777777" w:rsidTr="00DF1BE9">
        <w:tc>
          <w:tcPr>
            <w:tcW w:w="3086" w:type="dxa"/>
            <w:shd w:val="clear" w:color="auto" w:fill="F7CAAC"/>
          </w:tcPr>
          <w:p w14:paraId="04D291C6" w14:textId="77777777" w:rsidR="00566CB2" w:rsidRDefault="00566CB2" w:rsidP="00DF1BE9">
            <w:pPr>
              <w:jc w:val="both"/>
              <w:rPr>
                <w:b/>
              </w:rPr>
            </w:pPr>
            <w:r>
              <w:rPr>
                <w:b/>
              </w:rPr>
              <w:t>Vyučující</w:t>
            </w:r>
          </w:p>
        </w:tc>
        <w:tc>
          <w:tcPr>
            <w:tcW w:w="6769" w:type="dxa"/>
            <w:gridSpan w:val="7"/>
            <w:tcBorders>
              <w:bottom w:val="nil"/>
            </w:tcBorders>
          </w:tcPr>
          <w:p w14:paraId="1D2F0FA1" w14:textId="77777777" w:rsidR="00566CB2" w:rsidRDefault="00566CB2" w:rsidP="00DF1BE9">
            <w:pPr>
              <w:jc w:val="both"/>
            </w:pPr>
            <w:r>
              <w:t>Ing. Lukáš Pavlík, Ph.D. – přednášející, cvičící</w:t>
            </w:r>
          </w:p>
        </w:tc>
      </w:tr>
      <w:tr w:rsidR="00566CB2" w14:paraId="5153325A" w14:textId="77777777" w:rsidTr="00DF1BE9">
        <w:trPr>
          <w:trHeight w:val="397"/>
        </w:trPr>
        <w:tc>
          <w:tcPr>
            <w:tcW w:w="9855" w:type="dxa"/>
            <w:gridSpan w:val="8"/>
            <w:tcBorders>
              <w:top w:val="nil"/>
            </w:tcBorders>
          </w:tcPr>
          <w:p w14:paraId="4B59DBD4" w14:textId="77777777" w:rsidR="00566CB2" w:rsidRDefault="00566CB2" w:rsidP="00DF1BE9">
            <w:pPr>
              <w:jc w:val="both"/>
            </w:pPr>
          </w:p>
        </w:tc>
      </w:tr>
      <w:tr w:rsidR="00566CB2" w14:paraId="3E04051E" w14:textId="77777777" w:rsidTr="00DF1BE9">
        <w:tc>
          <w:tcPr>
            <w:tcW w:w="3086" w:type="dxa"/>
            <w:shd w:val="clear" w:color="auto" w:fill="F7CAAC"/>
          </w:tcPr>
          <w:p w14:paraId="7FBF7478" w14:textId="77777777" w:rsidR="00566CB2" w:rsidRDefault="00566CB2" w:rsidP="00DF1BE9">
            <w:pPr>
              <w:jc w:val="both"/>
              <w:rPr>
                <w:b/>
              </w:rPr>
            </w:pPr>
            <w:r>
              <w:rPr>
                <w:b/>
              </w:rPr>
              <w:t>Stručná anotace předmětu</w:t>
            </w:r>
          </w:p>
        </w:tc>
        <w:tc>
          <w:tcPr>
            <w:tcW w:w="6769" w:type="dxa"/>
            <w:gridSpan w:val="7"/>
            <w:tcBorders>
              <w:bottom w:val="nil"/>
            </w:tcBorders>
          </w:tcPr>
          <w:p w14:paraId="6EE40E43" w14:textId="77777777" w:rsidR="00566CB2" w:rsidRDefault="00566CB2" w:rsidP="00DF1BE9">
            <w:pPr>
              <w:jc w:val="both"/>
            </w:pPr>
          </w:p>
        </w:tc>
      </w:tr>
      <w:tr w:rsidR="00566CB2" w14:paraId="325C87D8" w14:textId="77777777" w:rsidTr="00DF1BE9">
        <w:trPr>
          <w:trHeight w:val="3938"/>
        </w:trPr>
        <w:tc>
          <w:tcPr>
            <w:tcW w:w="9855" w:type="dxa"/>
            <w:gridSpan w:val="8"/>
            <w:tcBorders>
              <w:top w:val="nil"/>
              <w:bottom w:val="single" w:sz="12" w:space="0" w:color="auto"/>
            </w:tcBorders>
          </w:tcPr>
          <w:p w14:paraId="3B453594" w14:textId="77777777" w:rsidR="00566CB2" w:rsidRDefault="00566CB2" w:rsidP="00DF1BE9">
            <w:pPr>
              <w:jc w:val="both"/>
            </w:pPr>
            <w:r>
              <w:t xml:space="preserve">Absolvováním předmětu získají studenti znalosti z vybraných oblastí ochrany obyvatelstva a modelování. V rámci předmětu budou dále rozvíjeny znalosti a dovednosti studentů ve vztahu k aplikaci metod analýzy a simulace mimořádných a krizových situací. </w:t>
            </w:r>
            <w:r w:rsidRPr="00DD20F3">
              <w:t xml:space="preserve">Studenti získají rovněž </w:t>
            </w:r>
            <w:r>
              <w:t>základní</w:t>
            </w:r>
            <w:r w:rsidRPr="00DD20F3">
              <w:t xml:space="preserve"> informace o</w:t>
            </w:r>
            <w:r>
              <w:t xml:space="preserve"> vybraných tématech souvisejících s danou problematikou, jako je teorie grafů mapování rizik nebo pokročilé metody pro rozhodování. V rámci praktické výuky budou na cvičeních využívány relevantní metody a softwarové nástroje pro aplikaci uvedených metod.</w:t>
            </w:r>
          </w:p>
          <w:p w14:paraId="692534E5" w14:textId="77777777" w:rsidR="00566CB2" w:rsidRDefault="00566CB2" w:rsidP="00DF1BE9">
            <w:pPr>
              <w:jc w:val="both"/>
            </w:pPr>
          </w:p>
          <w:p w14:paraId="536B35FE" w14:textId="77777777" w:rsidR="00566CB2" w:rsidRPr="00CB49F5" w:rsidRDefault="00566CB2" w:rsidP="00DF1BE9">
            <w:pPr>
              <w:jc w:val="both"/>
            </w:pPr>
            <w:r w:rsidRPr="00CB49F5">
              <w:t xml:space="preserve">Vyučovaná témata: </w:t>
            </w:r>
          </w:p>
          <w:p w14:paraId="53033454" w14:textId="77777777" w:rsidR="00566CB2" w:rsidRDefault="00566CB2" w:rsidP="00566CB2">
            <w:pPr>
              <w:pStyle w:val="Odstavecseseznamem"/>
              <w:numPr>
                <w:ilvl w:val="0"/>
                <w:numId w:val="30"/>
              </w:numPr>
              <w:jc w:val="both"/>
            </w:pPr>
            <w:r>
              <w:t>Model a modelování – základní definice, rozhodovací proces v modelování;</w:t>
            </w:r>
          </w:p>
          <w:p w14:paraId="3CFB594D" w14:textId="77777777" w:rsidR="00566CB2" w:rsidRDefault="00566CB2" w:rsidP="00566CB2">
            <w:pPr>
              <w:pStyle w:val="Odstavecseseznamem"/>
              <w:numPr>
                <w:ilvl w:val="0"/>
                <w:numId w:val="30"/>
              </w:numPr>
              <w:jc w:val="both"/>
            </w:pPr>
            <w:r>
              <w:t>Modelování ochrany obyvatelstva – současný stav, použití;</w:t>
            </w:r>
          </w:p>
          <w:p w14:paraId="119DB033" w14:textId="77777777" w:rsidR="00566CB2" w:rsidRDefault="00566CB2" w:rsidP="00566CB2">
            <w:pPr>
              <w:pStyle w:val="Odstavecseseznamem"/>
              <w:numPr>
                <w:ilvl w:val="0"/>
                <w:numId w:val="30"/>
              </w:numPr>
              <w:jc w:val="both"/>
            </w:pPr>
            <w:r>
              <w:t>Teorie grafů – základy, historie, použití;</w:t>
            </w:r>
          </w:p>
          <w:p w14:paraId="697D441B" w14:textId="77777777" w:rsidR="00566CB2" w:rsidRDefault="00566CB2" w:rsidP="00566CB2">
            <w:pPr>
              <w:pStyle w:val="Odstavecseseznamem"/>
              <w:numPr>
                <w:ilvl w:val="0"/>
                <w:numId w:val="30"/>
              </w:numPr>
              <w:jc w:val="both"/>
            </w:pPr>
            <w:r>
              <w:t>Aplikace vybraných algoritmů z oblasti teorie grafů – využití pro oblast ochrany obyvatelstva;</w:t>
            </w:r>
          </w:p>
          <w:p w14:paraId="05AAA6C4" w14:textId="77777777" w:rsidR="00566CB2" w:rsidRDefault="00566CB2" w:rsidP="00566CB2">
            <w:pPr>
              <w:pStyle w:val="Odstavecseseznamem"/>
              <w:numPr>
                <w:ilvl w:val="0"/>
                <w:numId w:val="30"/>
              </w:numPr>
              <w:jc w:val="both"/>
            </w:pPr>
            <w:r>
              <w:t>Použití metod analýzy sítě v procesu reakce na mimořádné situace;</w:t>
            </w:r>
          </w:p>
          <w:p w14:paraId="7ECC5057" w14:textId="77777777" w:rsidR="00566CB2" w:rsidRDefault="00566CB2" w:rsidP="00566CB2">
            <w:pPr>
              <w:pStyle w:val="Odstavecseseznamem"/>
              <w:numPr>
                <w:ilvl w:val="0"/>
                <w:numId w:val="30"/>
              </w:numPr>
              <w:jc w:val="both"/>
            </w:pPr>
            <w:r>
              <w:t>Mapování rizik – výpočty, tvorba tepelné mapy;</w:t>
            </w:r>
          </w:p>
          <w:p w14:paraId="7F332113" w14:textId="77777777" w:rsidR="00566CB2" w:rsidRDefault="00566CB2" w:rsidP="00566CB2">
            <w:pPr>
              <w:pStyle w:val="Odstavecseseznamem"/>
              <w:numPr>
                <w:ilvl w:val="0"/>
                <w:numId w:val="30"/>
              </w:numPr>
              <w:jc w:val="both"/>
            </w:pPr>
            <w:r>
              <w:t>Softwarová podpora v oblasti krizového řízení – charakteristika vybraných softwarových nástrojů;</w:t>
            </w:r>
          </w:p>
          <w:p w14:paraId="6788BF53" w14:textId="77777777" w:rsidR="00566CB2" w:rsidRDefault="00566CB2" w:rsidP="00566CB2">
            <w:pPr>
              <w:pStyle w:val="Odstavecseseznamem"/>
              <w:numPr>
                <w:ilvl w:val="0"/>
                <w:numId w:val="30"/>
              </w:numPr>
              <w:jc w:val="both"/>
            </w:pPr>
            <w:r>
              <w:t>Znalostně orientované metody rozhodování – znalostní inženýrství a jeho aplikace;</w:t>
            </w:r>
          </w:p>
          <w:p w14:paraId="0420C2E0" w14:textId="77777777" w:rsidR="00566CB2" w:rsidRDefault="00566CB2" w:rsidP="00566CB2">
            <w:pPr>
              <w:pStyle w:val="Odstavecseseznamem"/>
              <w:numPr>
                <w:ilvl w:val="0"/>
                <w:numId w:val="30"/>
              </w:numPr>
              <w:jc w:val="both"/>
            </w:pPr>
            <w:r>
              <w:t>Pokročilé metody rozhodování a jejich aplikace v ochraně obyvatelstva – umělé neuronové sítě, genetické algoritmy;</w:t>
            </w:r>
          </w:p>
          <w:p w14:paraId="77E0B82E" w14:textId="77777777" w:rsidR="00566CB2" w:rsidRDefault="00566CB2" w:rsidP="00566CB2">
            <w:pPr>
              <w:pStyle w:val="Odstavecseseznamem"/>
              <w:numPr>
                <w:ilvl w:val="0"/>
                <w:numId w:val="30"/>
              </w:numPr>
              <w:jc w:val="both"/>
            </w:pPr>
            <w:r>
              <w:t>Znalostní systémy a jejich využití při rozhodování a modelování – charakteristika vybraných znalostních systémů.</w:t>
            </w:r>
          </w:p>
          <w:p w14:paraId="0306AE62" w14:textId="77777777" w:rsidR="00566CB2" w:rsidRDefault="00566CB2" w:rsidP="00DF1BE9">
            <w:pPr>
              <w:pStyle w:val="Odstavecseseznamem"/>
              <w:jc w:val="both"/>
            </w:pPr>
          </w:p>
        </w:tc>
      </w:tr>
      <w:tr w:rsidR="00566CB2" w14:paraId="51F242A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22D443B0"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43575BA" w14:textId="77777777" w:rsidR="00566CB2" w:rsidRDefault="00566CB2" w:rsidP="00DF1BE9">
            <w:pPr>
              <w:jc w:val="both"/>
            </w:pPr>
          </w:p>
        </w:tc>
      </w:tr>
      <w:tr w:rsidR="00566CB2" w14:paraId="7BD72993" w14:textId="77777777" w:rsidTr="00DF1BE9">
        <w:trPr>
          <w:trHeight w:val="1497"/>
        </w:trPr>
        <w:tc>
          <w:tcPr>
            <w:tcW w:w="9855" w:type="dxa"/>
            <w:gridSpan w:val="8"/>
            <w:tcBorders>
              <w:top w:val="nil"/>
              <w:bottom w:val="single" w:sz="2" w:space="0" w:color="auto"/>
            </w:tcBorders>
          </w:tcPr>
          <w:p w14:paraId="55F3D197" w14:textId="77777777" w:rsidR="00566CB2" w:rsidRPr="003B0652" w:rsidRDefault="00566CB2" w:rsidP="00DF1BE9">
            <w:pPr>
              <w:jc w:val="both"/>
              <w:rPr>
                <w:b/>
              </w:rPr>
            </w:pPr>
            <w:r w:rsidRPr="003B0652">
              <w:rPr>
                <w:b/>
              </w:rPr>
              <w:t>Povinná literatura:</w:t>
            </w:r>
          </w:p>
          <w:p w14:paraId="05BC6E4B" w14:textId="77777777" w:rsidR="00566CB2" w:rsidRDefault="00566CB2" w:rsidP="00DF1BE9">
            <w:pPr>
              <w:jc w:val="both"/>
            </w:pPr>
            <w:r w:rsidRPr="003B0652">
              <w:t xml:space="preserve">BEYNON-DAVIES, Paul. </w:t>
            </w:r>
            <w:r w:rsidRPr="003B0652">
              <w:rPr>
                <w:i/>
              </w:rPr>
              <w:t>Information Modelling: A Pragmatic Approach</w:t>
            </w:r>
            <w:r w:rsidRPr="003B0652">
              <w:t>. Springer Nature Switzerland, 2022, 226 s. ISBN 9783030988043.</w:t>
            </w:r>
          </w:p>
          <w:p w14:paraId="28DFDDF5" w14:textId="77777777" w:rsidR="00566CB2" w:rsidRDefault="00566CB2" w:rsidP="00DF1BE9">
            <w:pPr>
              <w:jc w:val="both"/>
            </w:pPr>
            <w:r w:rsidRPr="003B0652">
              <w:t>BELKHODE, Pramod, Prashant MAHESHWARY, Kanchan BORKAR a</w:t>
            </w:r>
            <w:r>
              <w:t>nd</w:t>
            </w:r>
            <w:r w:rsidRPr="003B0652">
              <w:t xml:space="preserve"> J.P. MODAK. </w:t>
            </w:r>
            <w:r w:rsidRPr="003B0652">
              <w:rPr>
                <w:i/>
              </w:rPr>
              <w:t>Mathematical Modelling: Simulation Analysis and Industrial Applications</w:t>
            </w:r>
            <w:r w:rsidRPr="003B0652">
              <w:t>. CRC Press, 2023, 230 s. ISBN 9781003318699.</w:t>
            </w:r>
          </w:p>
          <w:p w14:paraId="2F52C803" w14:textId="77777777" w:rsidR="00566CB2" w:rsidRDefault="00566CB2" w:rsidP="00DF1BE9">
            <w:pPr>
              <w:jc w:val="both"/>
            </w:pPr>
            <w:r w:rsidRPr="003B0652">
              <w:t>ROBERTS, Terisa a</w:t>
            </w:r>
            <w:r>
              <w:t>nd</w:t>
            </w:r>
            <w:r w:rsidRPr="003B0652">
              <w:t xml:space="preserve"> Stephen J. TONNA. </w:t>
            </w:r>
            <w:r w:rsidRPr="003B0652">
              <w:rPr>
                <w:i/>
              </w:rPr>
              <w:t>Risk Modeling: Practical Applications of Artificial Intelligence, Machine Learning, and Deep Learning</w:t>
            </w:r>
            <w:r w:rsidRPr="003B0652">
              <w:t>. John Wiley &amp; Sons, 2022, 208 s. ISBN 9781119824930.</w:t>
            </w:r>
          </w:p>
          <w:p w14:paraId="15CFE3EC" w14:textId="77777777" w:rsidR="00566CB2" w:rsidRDefault="00566CB2" w:rsidP="00DF1BE9">
            <w:pPr>
              <w:jc w:val="both"/>
            </w:pPr>
          </w:p>
          <w:p w14:paraId="63679D7D" w14:textId="77777777" w:rsidR="00566CB2" w:rsidRPr="003D60AB" w:rsidRDefault="00566CB2" w:rsidP="00DF1BE9">
            <w:pPr>
              <w:jc w:val="both"/>
              <w:rPr>
                <w:b/>
              </w:rPr>
            </w:pPr>
            <w:r w:rsidRPr="003D60AB">
              <w:rPr>
                <w:b/>
              </w:rPr>
              <w:t>Doporučená literatura:</w:t>
            </w:r>
          </w:p>
          <w:p w14:paraId="1911AC90" w14:textId="77777777" w:rsidR="00566CB2" w:rsidRDefault="00566CB2" w:rsidP="00DF1BE9">
            <w:pPr>
              <w:jc w:val="both"/>
            </w:pPr>
            <w:r w:rsidRPr="003D60AB">
              <w:t>PRESSMAN, Roger S. a</w:t>
            </w:r>
            <w:r>
              <w:t>nd</w:t>
            </w:r>
            <w:r w:rsidRPr="003D60AB">
              <w:t xml:space="preserve"> MAXIM, Bruce R. </w:t>
            </w:r>
            <w:r w:rsidRPr="003D60AB">
              <w:rPr>
                <w:i/>
              </w:rPr>
              <w:t>Software engineering: a practitioner's approach</w:t>
            </w:r>
            <w:r w:rsidRPr="003D60AB">
              <w:t>. Eighth edition. McGraw-Hill international edition. New York: McGraw-Hill Education, 2015. ISBN 9781259253157.</w:t>
            </w:r>
          </w:p>
          <w:p w14:paraId="5615D638" w14:textId="19F1CA61" w:rsidR="00566CB2" w:rsidRDefault="00566CB2" w:rsidP="00DF1BE9">
            <w:pPr>
              <w:jc w:val="both"/>
            </w:pPr>
            <w:r w:rsidRPr="003D60AB">
              <w:t xml:space="preserve">HARTMANN, Alexander K. </w:t>
            </w:r>
            <w:r w:rsidRPr="00A73F30">
              <w:rPr>
                <w:i/>
              </w:rPr>
              <w:t>Big practical guide to computer simulations</w:t>
            </w:r>
            <w:r w:rsidRPr="003D60AB">
              <w:t xml:space="preserve">. Second edition. Singapore: World Scientific Publising Co. Pte., </w:t>
            </w:r>
            <w:del w:id="3258" w:author="Zuzana Tučková" w:date="2024-05-15T23:55:00Z">
              <w:r w:rsidRPr="003D60AB" w:rsidDel="009A5403">
                <w:delText>[</w:delText>
              </w:r>
            </w:del>
            <w:r w:rsidRPr="003D60AB">
              <w:t>2015</w:t>
            </w:r>
            <w:ins w:id="3259" w:author="Zuzana Tučková" w:date="2024-05-15T23:55:00Z">
              <w:r w:rsidR="009A5403">
                <w:t xml:space="preserve">, </w:t>
              </w:r>
            </w:ins>
            <w:del w:id="3260" w:author="Zuzana Tučková" w:date="2024-05-15T23:55:00Z">
              <w:r w:rsidRPr="003D60AB" w:rsidDel="009A5403">
                <w:delText>]</w:delText>
              </w:r>
            </w:del>
            <w:r w:rsidRPr="003D60AB">
              <w:t>. ISBN 9789814571760.</w:t>
            </w:r>
          </w:p>
          <w:p w14:paraId="1EC80E3E" w14:textId="77777777" w:rsidR="00566CB2" w:rsidRDefault="00566CB2" w:rsidP="00DF1BE9">
            <w:pPr>
              <w:jc w:val="both"/>
            </w:pPr>
            <w:r w:rsidRPr="003D60AB">
              <w:t>THILL, Jean-Claude (ed</w:t>
            </w:r>
            <w:r w:rsidRPr="00A73F30">
              <w:rPr>
                <w:i/>
              </w:rPr>
              <w:t>.). Spatial analysis and location modeling in urban and regional systems. Advances in geographic information science</w:t>
            </w:r>
            <w:r w:rsidRPr="003D60AB">
              <w:t xml:space="preserve">. Berlin: Springer, </w:t>
            </w:r>
            <w:del w:id="3261" w:author="Zuzana Tučková" w:date="2024-05-15T23:55:00Z">
              <w:r w:rsidRPr="003D60AB" w:rsidDel="009A5403">
                <w:delText>[</w:delText>
              </w:r>
            </w:del>
            <w:r w:rsidRPr="003D60AB">
              <w:t>2018</w:t>
            </w:r>
            <w:del w:id="3262" w:author="Zuzana Tučková" w:date="2024-05-15T23:55:00Z">
              <w:r w:rsidRPr="003D60AB" w:rsidDel="009A5403">
                <w:delText>]</w:delText>
              </w:r>
            </w:del>
            <w:r w:rsidRPr="003D60AB">
              <w:t>. ISBN 978-3-642-37895-9.</w:t>
            </w:r>
          </w:p>
        </w:tc>
      </w:tr>
      <w:tr w:rsidR="00566CB2" w14:paraId="56AE6189" w14:textId="77777777" w:rsidTr="00DF1BE9">
        <w:trPr>
          <w:trHeight w:val="247"/>
        </w:trPr>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862F06E" w14:textId="77777777" w:rsidR="00566CB2" w:rsidRDefault="00566CB2" w:rsidP="00DF1BE9">
            <w:pPr>
              <w:jc w:val="center"/>
              <w:rPr>
                <w:b/>
              </w:rPr>
            </w:pPr>
            <w:r>
              <w:rPr>
                <w:b/>
              </w:rPr>
              <w:t>Informace ke kombinované nebo distanční formě</w:t>
            </w:r>
          </w:p>
        </w:tc>
      </w:tr>
      <w:tr w:rsidR="00566CB2" w14:paraId="6CB0B756" w14:textId="77777777" w:rsidTr="00DF1BE9">
        <w:tc>
          <w:tcPr>
            <w:tcW w:w="4787" w:type="dxa"/>
            <w:gridSpan w:val="3"/>
            <w:tcBorders>
              <w:top w:val="single" w:sz="2" w:space="0" w:color="auto"/>
            </w:tcBorders>
            <w:shd w:val="clear" w:color="auto" w:fill="F7CAAC"/>
          </w:tcPr>
          <w:p w14:paraId="7AE099BC" w14:textId="77777777" w:rsidR="00566CB2" w:rsidRDefault="00566CB2" w:rsidP="00DF1BE9">
            <w:pPr>
              <w:jc w:val="both"/>
            </w:pPr>
            <w:r>
              <w:rPr>
                <w:b/>
              </w:rPr>
              <w:t>Rozsah konzultací (soustředění)</w:t>
            </w:r>
          </w:p>
        </w:tc>
        <w:tc>
          <w:tcPr>
            <w:tcW w:w="889" w:type="dxa"/>
            <w:tcBorders>
              <w:top w:val="single" w:sz="2" w:space="0" w:color="auto"/>
            </w:tcBorders>
          </w:tcPr>
          <w:p w14:paraId="1576C0C1" w14:textId="77777777" w:rsidR="00566CB2" w:rsidRDefault="00566CB2" w:rsidP="00DF1BE9">
            <w:pPr>
              <w:jc w:val="both"/>
            </w:pPr>
          </w:p>
        </w:tc>
        <w:tc>
          <w:tcPr>
            <w:tcW w:w="4179" w:type="dxa"/>
            <w:gridSpan w:val="4"/>
            <w:tcBorders>
              <w:top w:val="single" w:sz="2" w:space="0" w:color="auto"/>
            </w:tcBorders>
            <w:shd w:val="clear" w:color="auto" w:fill="F7CAAC"/>
          </w:tcPr>
          <w:p w14:paraId="07CD5E8B" w14:textId="77777777" w:rsidR="00566CB2" w:rsidRDefault="00566CB2" w:rsidP="00DF1BE9">
            <w:pPr>
              <w:jc w:val="both"/>
              <w:rPr>
                <w:b/>
              </w:rPr>
            </w:pPr>
            <w:r>
              <w:rPr>
                <w:b/>
              </w:rPr>
              <w:t xml:space="preserve">hodin </w:t>
            </w:r>
          </w:p>
        </w:tc>
      </w:tr>
      <w:tr w:rsidR="00566CB2" w14:paraId="1F26AECA" w14:textId="77777777" w:rsidTr="00DF1BE9">
        <w:tc>
          <w:tcPr>
            <w:tcW w:w="9855" w:type="dxa"/>
            <w:gridSpan w:val="8"/>
            <w:shd w:val="clear" w:color="auto" w:fill="F7CAAC"/>
          </w:tcPr>
          <w:p w14:paraId="52764AF6" w14:textId="77777777" w:rsidR="00566CB2" w:rsidRDefault="00566CB2" w:rsidP="00DF1BE9">
            <w:pPr>
              <w:jc w:val="both"/>
              <w:rPr>
                <w:b/>
              </w:rPr>
            </w:pPr>
            <w:r>
              <w:rPr>
                <w:b/>
              </w:rPr>
              <w:t>Informace o způsobu kontaktu s vyučujícím</w:t>
            </w:r>
          </w:p>
        </w:tc>
      </w:tr>
      <w:tr w:rsidR="00566CB2" w14:paraId="31011900" w14:textId="77777777" w:rsidTr="00DF1BE9">
        <w:trPr>
          <w:trHeight w:val="411"/>
        </w:trPr>
        <w:tc>
          <w:tcPr>
            <w:tcW w:w="9855" w:type="dxa"/>
            <w:gridSpan w:val="8"/>
          </w:tcPr>
          <w:p w14:paraId="2A0C32AE" w14:textId="77777777" w:rsidR="00566CB2" w:rsidRDefault="00566CB2" w:rsidP="00DF1BE9">
            <w:pPr>
              <w:jc w:val="both"/>
            </w:pPr>
          </w:p>
        </w:tc>
      </w:tr>
      <w:tr w:rsidR="00566CB2" w14:paraId="448E003D" w14:textId="77777777" w:rsidTr="00DF1BE9">
        <w:tc>
          <w:tcPr>
            <w:tcW w:w="9855" w:type="dxa"/>
            <w:gridSpan w:val="8"/>
            <w:tcBorders>
              <w:bottom w:val="double" w:sz="4" w:space="0" w:color="auto"/>
            </w:tcBorders>
            <w:shd w:val="clear" w:color="auto" w:fill="BDD6EE"/>
          </w:tcPr>
          <w:p w14:paraId="1228DC09" w14:textId="77777777" w:rsidR="00566CB2" w:rsidRDefault="00566CB2" w:rsidP="00DF1BE9">
            <w:pPr>
              <w:jc w:val="both"/>
              <w:rPr>
                <w:b/>
                <w:sz w:val="28"/>
              </w:rPr>
            </w:pPr>
            <w:r>
              <w:lastRenderedPageBreak/>
              <w:br w:type="page"/>
            </w:r>
            <w:r>
              <w:rPr>
                <w:b/>
                <w:sz w:val="28"/>
              </w:rPr>
              <w:t>B-III – Charakteristika studijního předmětu</w:t>
            </w:r>
          </w:p>
        </w:tc>
      </w:tr>
      <w:tr w:rsidR="00566CB2" w:rsidRPr="00873C26" w14:paraId="5A84A39B" w14:textId="77777777" w:rsidTr="00DF1BE9">
        <w:tc>
          <w:tcPr>
            <w:tcW w:w="3086" w:type="dxa"/>
            <w:tcBorders>
              <w:top w:val="double" w:sz="4" w:space="0" w:color="auto"/>
            </w:tcBorders>
            <w:shd w:val="clear" w:color="auto" w:fill="F7CAAC"/>
          </w:tcPr>
          <w:p w14:paraId="16ABFC21"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5EF43AE7" w14:textId="0734F148" w:rsidR="00566CB2" w:rsidRPr="00873C26" w:rsidRDefault="00566CB2" w:rsidP="00DF1BE9">
            <w:pPr>
              <w:jc w:val="both"/>
              <w:rPr>
                <w:b/>
              </w:rPr>
            </w:pPr>
            <w:del w:id="3263" w:author="Eva Skýbová" w:date="2024-05-15T08:58:00Z">
              <w:r w:rsidDel="001B7C6B">
                <w:rPr>
                  <w:b/>
                </w:rPr>
                <w:delText>Operational Accidents and their Prevention</w:delText>
              </w:r>
            </w:del>
            <w:ins w:id="3264" w:author="Eva Skýbová" w:date="2024-05-15T08:58:00Z">
              <w:r w:rsidR="001B7C6B">
                <w:rPr>
                  <w:b/>
                </w:rPr>
                <w:t xml:space="preserve">Major </w:t>
              </w:r>
            </w:ins>
            <w:ins w:id="3265" w:author="Eva Skýbová" w:date="2024-05-15T08:59:00Z">
              <w:r w:rsidR="001B7C6B">
                <w:rPr>
                  <w:b/>
                </w:rPr>
                <w:t>Accident Prevention</w:t>
              </w:r>
            </w:ins>
          </w:p>
        </w:tc>
      </w:tr>
      <w:tr w:rsidR="00566CB2" w14:paraId="74E90032" w14:textId="77777777" w:rsidTr="00DF1BE9">
        <w:tc>
          <w:tcPr>
            <w:tcW w:w="3086" w:type="dxa"/>
            <w:shd w:val="clear" w:color="auto" w:fill="F7CAAC"/>
          </w:tcPr>
          <w:p w14:paraId="2D855C88" w14:textId="77777777" w:rsidR="00566CB2" w:rsidRDefault="00566CB2" w:rsidP="00DF1BE9">
            <w:pPr>
              <w:jc w:val="both"/>
              <w:rPr>
                <w:b/>
              </w:rPr>
            </w:pPr>
            <w:r>
              <w:rPr>
                <w:b/>
              </w:rPr>
              <w:t>Typ předmětu</w:t>
            </w:r>
          </w:p>
        </w:tc>
        <w:tc>
          <w:tcPr>
            <w:tcW w:w="3406" w:type="dxa"/>
            <w:gridSpan w:val="4"/>
          </w:tcPr>
          <w:p w14:paraId="703BA478" w14:textId="77777777" w:rsidR="00566CB2" w:rsidRDefault="00566CB2" w:rsidP="00DF1BE9">
            <w:pPr>
              <w:jc w:val="both"/>
            </w:pPr>
            <w:r>
              <w:t>povinný</w:t>
            </w:r>
          </w:p>
        </w:tc>
        <w:tc>
          <w:tcPr>
            <w:tcW w:w="2695" w:type="dxa"/>
            <w:gridSpan w:val="2"/>
            <w:shd w:val="clear" w:color="auto" w:fill="F7CAAC"/>
          </w:tcPr>
          <w:p w14:paraId="3B219258" w14:textId="77777777" w:rsidR="00566CB2" w:rsidRDefault="00566CB2" w:rsidP="00DF1BE9">
            <w:pPr>
              <w:jc w:val="both"/>
            </w:pPr>
            <w:r>
              <w:rPr>
                <w:b/>
              </w:rPr>
              <w:t>doporučený ročník / semestr</w:t>
            </w:r>
          </w:p>
        </w:tc>
        <w:tc>
          <w:tcPr>
            <w:tcW w:w="668" w:type="dxa"/>
          </w:tcPr>
          <w:p w14:paraId="11F81276" w14:textId="77777777" w:rsidR="00566CB2" w:rsidRDefault="00566CB2" w:rsidP="00DF1BE9">
            <w:pPr>
              <w:jc w:val="both"/>
            </w:pPr>
            <w:r>
              <w:t>3/ZS</w:t>
            </w:r>
          </w:p>
        </w:tc>
      </w:tr>
      <w:tr w:rsidR="00566CB2" w14:paraId="7FE1660A" w14:textId="77777777" w:rsidTr="00DF1BE9">
        <w:tc>
          <w:tcPr>
            <w:tcW w:w="3086" w:type="dxa"/>
            <w:shd w:val="clear" w:color="auto" w:fill="F7CAAC"/>
          </w:tcPr>
          <w:p w14:paraId="29B97B5F" w14:textId="77777777" w:rsidR="00566CB2" w:rsidRDefault="00566CB2" w:rsidP="00DF1BE9">
            <w:pPr>
              <w:jc w:val="both"/>
              <w:rPr>
                <w:b/>
              </w:rPr>
            </w:pPr>
            <w:r>
              <w:rPr>
                <w:b/>
              </w:rPr>
              <w:t>Rozsah studijního předmětu</w:t>
            </w:r>
          </w:p>
        </w:tc>
        <w:tc>
          <w:tcPr>
            <w:tcW w:w="1701" w:type="dxa"/>
            <w:gridSpan w:val="2"/>
          </w:tcPr>
          <w:p w14:paraId="4BBEB311" w14:textId="2C27BF63" w:rsidR="00566CB2" w:rsidRDefault="00566CB2" w:rsidP="00DF1BE9">
            <w:pPr>
              <w:jc w:val="both"/>
            </w:pPr>
            <w:del w:id="3266" w:author="Eva Skýbová" w:date="2024-05-15T08:59:00Z">
              <w:r w:rsidDel="001B7C6B">
                <w:delText xml:space="preserve">14p </w:delText>
              </w:r>
            </w:del>
            <w:ins w:id="3267" w:author="Eva Skýbová" w:date="2024-05-15T08:59:00Z">
              <w:r w:rsidR="001B7C6B">
                <w:t xml:space="preserve">28p </w:t>
              </w:r>
            </w:ins>
            <w:r>
              <w:t>+ 14s</w:t>
            </w:r>
          </w:p>
        </w:tc>
        <w:tc>
          <w:tcPr>
            <w:tcW w:w="889" w:type="dxa"/>
            <w:shd w:val="clear" w:color="auto" w:fill="F7CAAC"/>
          </w:tcPr>
          <w:p w14:paraId="6DE87EEC" w14:textId="77777777" w:rsidR="00566CB2" w:rsidRDefault="00566CB2" w:rsidP="00DF1BE9">
            <w:pPr>
              <w:jc w:val="both"/>
              <w:rPr>
                <w:b/>
              </w:rPr>
            </w:pPr>
            <w:r>
              <w:rPr>
                <w:b/>
              </w:rPr>
              <w:t xml:space="preserve">hod. </w:t>
            </w:r>
          </w:p>
        </w:tc>
        <w:tc>
          <w:tcPr>
            <w:tcW w:w="816" w:type="dxa"/>
          </w:tcPr>
          <w:p w14:paraId="0B5A0538" w14:textId="6E135120" w:rsidR="00566CB2" w:rsidRDefault="00566CB2" w:rsidP="00DF1BE9">
            <w:pPr>
              <w:jc w:val="both"/>
            </w:pPr>
            <w:del w:id="3268" w:author="Eva Skýbová" w:date="2024-05-15T09:00:00Z">
              <w:r w:rsidDel="001B7C6B">
                <w:delText>28</w:delText>
              </w:r>
            </w:del>
            <w:ins w:id="3269" w:author="Eva Skýbová" w:date="2024-05-15T09:00:00Z">
              <w:r w:rsidR="001B7C6B">
                <w:t>42</w:t>
              </w:r>
            </w:ins>
          </w:p>
        </w:tc>
        <w:tc>
          <w:tcPr>
            <w:tcW w:w="2156" w:type="dxa"/>
            <w:shd w:val="clear" w:color="auto" w:fill="F7CAAC"/>
          </w:tcPr>
          <w:p w14:paraId="1786F4F6" w14:textId="77777777" w:rsidR="00566CB2" w:rsidRDefault="00566CB2" w:rsidP="00DF1BE9">
            <w:pPr>
              <w:jc w:val="both"/>
              <w:rPr>
                <w:b/>
              </w:rPr>
            </w:pPr>
            <w:r>
              <w:rPr>
                <w:b/>
              </w:rPr>
              <w:t>kreditů</w:t>
            </w:r>
          </w:p>
        </w:tc>
        <w:tc>
          <w:tcPr>
            <w:tcW w:w="1207" w:type="dxa"/>
            <w:gridSpan w:val="2"/>
          </w:tcPr>
          <w:p w14:paraId="2F703D03" w14:textId="77777777" w:rsidR="00566CB2" w:rsidRDefault="00566CB2" w:rsidP="00DF1BE9">
            <w:pPr>
              <w:jc w:val="both"/>
            </w:pPr>
            <w:r>
              <w:t>3</w:t>
            </w:r>
          </w:p>
        </w:tc>
      </w:tr>
      <w:tr w:rsidR="00566CB2" w14:paraId="19B3CE02" w14:textId="77777777" w:rsidTr="00DF1BE9">
        <w:tc>
          <w:tcPr>
            <w:tcW w:w="3086" w:type="dxa"/>
            <w:shd w:val="clear" w:color="auto" w:fill="F7CAAC"/>
          </w:tcPr>
          <w:p w14:paraId="0514988E" w14:textId="77777777" w:rsidR="00566CB2" w:rsidRDefault="00566CB2" w:rsidP="00DF1BE9">
            <w:pPr>
              <w:jc w:val="both"/>
              <w:rPr>
                <w:b/>
                <w:sz w:val="22"/>
              </w:rPr>
            </w:pPr>
            <w:r>
              <w:rPr>
                <w:b/>
              </w:rPr>
              <w:t>Prerekvizity, korekvizity, ekvivalence</w:t>
            </w:r>
          </w:p>
        </w:tc>
        <w:tc>
          <w:tcPr>
            <w:tcW w:w="6769" w:type="dxa"/>
            <w:gridSpan w:val="7"/>
          </w:tcPr>
          <w:p w14:paraId="022D2A13" w14:textId="77777777" w:rsidR="00566CB2" w:rsidRDefault="00566CB2" w:rsidP="00DF1BE9">
            <w:pPr>
              <w:jc w:val="both"/>
            </w:pPr>
          </w:p>
        </w:tc>
      </w:tr>
      <w:tr w:rsidR="00566CB2" w14:paraId="327D5903" w14:textId="77777777" w:rsidTr="00DF1BE9">
        <w:tc>
          <w:tcPr>
            <w:tcW w:w="3086" w:type="dxa"/>
            <w:shd w:val="clear" w:color="auto" w:fill="F7CAAC"/>
          </w:tcPr>
          <w:p w14:paraId="21F2D190" w14:textId="77777777" w:rsidR="00566CB2" w:rsidRDefault="00566CB2" w:rsidP="00DF1BE9">
            <w:pPr>
              <w:jc w:val="both"/>
              <w:rPr>
                <w:b/>
              </w:rPr>
            </w:pPr>
            <w:r>
              <w:rPr>
                <w:b/>
              </w:rPr>
              <w:t>Způsob ověření studijních výsledků</w:t>
            </w:r>
          </w:p>
        </w:tc>
        <w:tc>
          <w:tcPr>
            <w:tcW w:w="3406" w:type="dxa"/>
            <w:gridSpan w:val="4"/>
          </w:tcPr>
          <w:p w14:paraId="7B5E3995" w14:textId="77777777" w:rsidR="00566CB2" w:rsidRDefault="00566CB2" w:rsidP="00DF1BE9">
            <w:pPr>
              <w:jc w:val="both"/>
            </w:pPr>
            <w:r>
              <w:t>klasifikovaný zápočet</w:t>
            </w:r>
          </w:p>
        </w:tc>
        <w:tc>
          <w:tcPr>
            <w:tcW w:w="2156" w:type="dxa"/>
            <w:shd w:val="clear" w:color="auto" w:fill="F7CAAC"/>
          </w:tcPr>
          <w:p w14:paraId="68D3F2C7" w14:textId="77777777" w:rsidR="00566CB2" w:rsidRDefault="00566CB2" w:rsidP="00DF1BE9">
            <w:pPr>
              <w:jc w:val="both"/>
              <w:rPr>
                <w:b/>
              </w:rPr>
            </w:pPr>
            <w:r>
              <w:rPr>
                <w:b/>
              </w:rPr>
              <w:t>Forma výuky</w:t>
            </w:r>
          </w:p>
        </w:tc>
        <w:tc>
          <w:tcPr>
            <w:tcW w:w="1207" w:type="dxa"/>
            <w:gridSpan w:val="2"/>
          </w:tcPr>
          <w:p w14:paraId="26159AA1" w14:textId="77777777" w:rsidR="00566CB2" w:rsidRDefault="00566CB2" w:rsidP="00DF1BE9">
            <w:pPr>
              <w:jc w:val="both"/>
            </w:pPr>
            <w:r>
              <w:t>přednášky</w:t>
            </w:r>
          </w:p>
          <w:p w14:paraId="25D9E044" w14:textId="77777777" w:rsidR="00566CB2" w:rsidRDefault="00566CB2" w:rsidP="00DF1BE9">
            <w:pPr>
              <w:jc w:val="both"/>
            </w:pPr>
            <w:r>
              <w:t>semináře</w:t>
            </w:r>
          </w:p>
        </w:tc>
      </w:tr>
      <w:tr w:rsidR="00566CB2" w14:paraId="1EAC98DF" w14:textId="77777777" w:rsidTr="00DF1BE9">
        <w:tc>
          <w:tcPr>
            <w:tcW w:w="3086" w:type="dxa"/>
            <w:shd w:val="clear" w:color="auto" w:fill="F7CAAC"/>
          </w:tcPr>
          <w:p w14:paraId="0DCC866F"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7A4E0898" w14:textId="77777777" w:rsidR="00566CB2" w:rsidRDefault="00566CB2" w:rsidP="00DF1BE9">
            <w:pPr>
              <w:pStyle w:val="Odstavecseseznamem"/>
              <w:ind w:left="0"/>
            </w:pPr>
            <w:r>
              <w:t>Klasifikovaný zápočet: minimálně 80% účast na seminářích, obhájená seminární práce, absolvovaný test klasifikován dle kreditového systému ECTS.</w:t>
            </w:r>
          </w:p>
        </w:tc>
      </w:tr>
      <w:tr w:rsidR="00566CB2" w14:paraId="3DBC4353" w14:textId="77777777" w:rsidTr="00DF1BE9">
        <w:trPr>
          <w:trHeight w:val="397"/>
        </w:trPr>
        <w:tc>
          <w:tcPr>
            <w:tcW w:w="9855" w:type="dxa"/>
            <w:gridSpan w:val="8"/>
            <w:tcBorders>
              <w:top w:val="nil"/>
            </w:tcBorders>
          </w:tcPr>
          <w:p w14:paraId="5E715AFB" w14:textId="77777777" w:rsidR="00566CB2" w:rsidRDefault="00566CB2" w:rsidP="00DF1BE9">
            <w:pPr>
              <w:jc w:val="both"/>
            </w:pPr>
          </w:p>
        </w:tc>
      </w:tr>
      <w:tr w:rsidR="00566CB2" w14:paraId="287AAFE4" w14:textId="77777777" w:rsidTr="00DF1BE9">
        <w:trPr>
          <w:trHeight w:val="197"/>
        </w:trPr>
        <w:tc>
          <w:tcPr>
            <w:tcW w:w="3086" w:type="dxa"/>
            <w:tcBorders>
              <w:top w:val="nil"/>
            </w:tcBorders>
            <w:shd w:val="clear" w:color="auto" w:fill="F7CAAC"/>
          </w:tcPr>
          <w:p w14:paraId="7A6F8F74" w14:textId="77777777" w:rsidR="00566CB2" w:rsidRDefault="00566CB2" w:rsidP="00DF1BE9">
            <w:pPr>
              <w:jc w:val="both"/>
              <w:rPr>
                <w:b/>
              </w:rPr>
            </w:pPr>
            <w:r>
              <w:rPr>
                <w:b/>
              </w:rPr>
              <w:t>Garant předmětu</w:t>
            </w:r>
          </w:p>
        </w:tc>
        <w:tc>
          <w:tcPr>
            <w:tcW w:w="6769" w:type="dxa"/>
            <w:gridSpan w:val="7"/>
            <w:tcBorders>
              <w:top w:val="nil"/>
            </w:tcBorders>
          </w:tcPr>
          <w:p w14:paraId="24DF6036" w14:textId="77777777" w:rsidR="00566CB2" w:rsidRDefault="00566CB2" w:rsidP="00DF1BE9">
            <w:pPr>
              <w:jc w:val="both"/>
            </w:pPr>
            <w:r>
              <w:t>Ing. Slavomíra Vargová, PhD.</w:t>
            </w:r>
          </w:p>
        </w:tc>
      </w:tr>
      <w:tr w:rsidR="00566CB2" w14:paraId="5E867CE8" w14:textId="77777777" w:rsidTr="00DF1BE9">
        <w:trPr>
          <w:trHeight w:val="243"/>
        </w:trPr>
        <w:tc>
          <w:tcPr>
            <w:tcW w:w="3086" w:type="dxa"/>
            <w:tcBorders>
              <w:top w:val="nil"/>
            </w:tcBorders>
            <w:shd w:val="clear" w:color="auto" w:fill="F7CAAC"/>
          </w:tcPr>
          <w:p w14:paraId="05BA811E" w14:textId="77777777" w:rsidR="00566CB2" w:rsidRDefault="00566CB2" w:rsidP="00DF1BE9">
            <w:pPr>
              <w:jc w:val="both"/>
              <w:rPr>
                <w:b/>
              </w:rPr>
            </w:pPr>
            <w:r>
              <w:rPr>
                <w:b/>
              </w:rPr>
              <w:t>Zapojení garanta do výuky předmětu</w:t>
            </w:r>
          </w:p>
        </w:tc>
        <w:tc>
          <w:tcPr>
            <w:tcW w:w="6769" w:type="dxa"/>
            <w:gridSpan w:val="7"/>
            <w:tcBorders>
              <w:top w:val="nil"/>
            </w:tcBorders>
          </w:tcPr>
          <w:p w14:paraId="5EF813B8" w14:textId="77777777" w:rsidR="00566CB2" w:rsidRDefault="00566CB2" w:rsidP="00DF1BE9">
            <w:pPr>
              <w:jc w:val="both"/>
            </w:pPr>
            <w:r>
              <w:t>Garant stanovuje obsah přednášek a seminářů a dohlíží na jejich jednotné vedení.</w:t>
            </w:r>
          </w:p>
          <w:p w14:paraId="6E19600B" w14:textId="77777777" w:rsidR="00566CB2" w:rsidRDefault="00566CB2" w:rsidP="00DF1BE9">
            <w:pPr>
              <w:jc w:val="both"/>
            </w:pPr>
            <w:r>
              <w:t>Garant přímo vyučuje 100 % přednášek.</w:t>
            </w:r>
          </w:p>
        </w:tc>
      </w:tr>
      <w:tr w:rsidR="00566CB2" w14:paraId="1CFE4359" w14:textId="77777777" w:rsidTr="00DF1BE9">
        <w:tc>
          <w:tcPr>
            <w:tcW w:w="3086" w:type="dxa"/>
            <w:shd w:val="clear" w:color="auto" w:fill="F7CAAC"/>
          </w:tcPr>
          <w:p w14:paraId="6872B44F" w14:textId="77777777" w:rsidR="00566CB2" w:rsidRDefault="00566CB2" w:rsidP="00DF1BE9">
            <w:pPr>
              <w:jc w:val="both"/>
              <w:rPr>
                <w:b/>
              </w:rPr>
            </w:pPr>
            <w:r>
              <w:rPr>
                <w:b/>
              </w:rPr>
              <w:t>Vyučující</w:t>
            </w:r>
          </w:p>
        </w:tc>
        <w:tc>
          <w:tcPr>
            <w:tcW w:w="6769" w:type="dxa"/>
            <w:gridSpan w:val="7"/>
            <w:tcBorders>
              <w:bottom w:val="nil"/>
            </w:tcBorders>
          </w:tcPr>
          <w:p w14:paraId="137C2759" w14:textId="77777777" w:rsidR="00566CB2" w:rsidRDefault="00566CB2" w:rsidP="00DF1BE9">
            <w:pPr>
              <w:jc w:val="both"/>
            </w:pPr>
            <w:r>
              <w:t>Ing. Slavomíra Vargová, PhD. – přednášející (100 %), vede seminář (100 %)</w:t>
            </w:r>
          </w:p>
        </w:tc>
      </w:tr>
      <w:tr w:rsidR="00566CB2" w14:paraId="49361531" w14:textId="77777777" w:rsidTr="00DF1BE9">
        <w:trPr>
          <w:trHeight w:val="397"/>
        </w:trPr>
        <w:tc>
          <w:tcPr>
            <w:tcW w:w="9855" w:type="dxa"/>
            <w:gridSpan w:val="8"/>
            <w:tcBorders>
              <w:top w:val="nil"/>
            </w:tcBorders>
          </w:tcPr>
          <w:p w14:paraId="616A61C8" w14:textId="77777777" w:rsidR="00566CB2" w:rsidRDefault="00566CB2" w:rsidP="00DF1BE9">
            <w:pPr>
              <w:jc w:val="both"/>
            </w:pPr>
          </w:p>
        </w:tc>
      </w:tr>
      <w:tr w:rsidR="00566CB2" w14:paraId="34AB907E" w14:textId="77777777" w:rsidTr="00DF1BE9">
        <w:tc>
          <w:tcPr>
            <w:tcW w:w="3086" w:type="dxa"/>
            <w:shd w:val="clear" w:color="auto" w:fill="F7CAAC"/>
          </w:tcPr>
          <w:p w14:paraId="3AD7C2FB" w14:textId="77777777" w:rsidR="00566CB2" w:rsidRDefault="00566CB2" w:rsidP="00DF1BE9">
            <w:pPr>
              <w:jc w:val="both"/>
              <w:rPr>
                <w:b/>
              </w:rPr>
            </w:pPr>
            <w:r>
              <w:rPr>
                <w:b/>
              </w:rPr>
              <w:t>Stručná anotace předmětu</w:t>
            </w:r>
          </w:p>
        </w:tc>
        <w:tc>
          <w:tcPr>
            <w:tcW w:w="6769" w:type="dxa"/>
            <w:gridSpan w:val="7"/>
            <w:tcBorders>
              <w:bottom w:val="nil"/>
            </w:tcBorders>
          </w:tcPr>
          <w:p w14:paraId="025FEA48" w14:textId="77777777" w:rsidR="00566CB2" w:rsidRDefault="00566CB2" w:rsidP="00DF1BE9">
            <w:pPr>
              <w:jc w:val="both"/>
            </w:pPr>
          </w:p>
        </w:tc>
      </w:tr>
      <w:tr w:rsidR="00566CB2" w14:paraId="0709BA37" w14:textId="77777777" w:rsidTr="00DF1BE9">
        <w:trPr>
          <w:trHeight w:val="3938"/>
        </w:trPr>
        <w:tc>
          <w:tcPr>
            <w:tcW w:w="9855" w:type="dxa"/>
            <w:gridSpan w:val="8"/>
            <w:tcBorders>
              <w:top w:val="nil"/>
              <w:bottom w:val="single" w:sz="12" w:space="0" w:color="auto"/>
            </w:tcBorders>
          </w:tcPr>
          <w:p w14:paraId="34D2FE6E" w14:textId="77777777" w:rsidR="00566CB2" w:rsidRDefault="00566CB2" w:rsidP="00DF1BE9">
            <w:pPr>
              <w:numPr>
                <w:ilvl w:val="12"/>
                <w:numId w:val="0"/>
              </w:numPr>
              <w:spacing w:before="60" w:after="60"/>
              <w:jc w:val="both"/>
            </w:pPr>
            <w:r w:rsidRPr="008F4A7E">
              <w:t>Student získ</w:t>
            </w:r>
            <w:r>
              <w:t>á základní znalosti</w:t>
            </w:r>
            <w:r w:rsidRPr="008F4A7E">
              <w:t xml:space="preserve"> z oblasti </w:t>
            </w:r>
            <w:r>
              <w:t xml:space="preserve">havárií v provozu, jejich možných příčin a důsledků. Student bude schopen </w:t>
            </w:r>
            <w:r w:rsidRPr="008F4A7E">
              <w:t xml:space="preserve">popsat kauzalitu negativních jevů </w:t>
            </w:r>
            <w:r>
              <w:t xml:space="preserve">v provozu s ohledem na přítomnost zdrojů vzniku nežádoucích událostí. Na základě znalostí vzniku možných havárií bude student schopen navrhnout formy prevence vzniku průmyslových havárií a také možnosti zvládání následků vzniklých havárií. </w:t>
            </w:r>
            <w:r w:rsidRPr="008F4A7E">
              <w:t>Předmět je zakončen obhájením seminárních prací orientovaných na schopnost prokázat</w:t>
            </w:r>
            <w:r>
              <w:t xml:space="preserve"> znalosti </w:t>
            </w:r>
            <w:r w:rsidRPr="008F4A7E">
              <w:t>s</w:t>
            </w:r>
            <w:r>
              <w:t xml:space="preserve"> popsáním příčinnosti a typových scénářů, které mohou vyústit do průmyslové havárie. </w:t>
            </w:r>
            <w:r w:rsidRPr="008F4A7E">
              <w:t>Cílem je vytvořit předpoklady pro schopnost studentů aplikovat nabyté vědomosti v praxi.</w:t>
            </w:r>
          </w:p>
          <w:p w14:paraId="1D778579" w14:textId="77777777" w:rsidR="00566CB2" w:rsidRPr="008F4A7E" w:rsidRDefault="00566CB2" w:rsidP="00DF1BE9">
            <w:pPr>
              <w:numPr>
                <w:ilvl w:val="12"/>
                <w:numId w:val="0"/>
              </w:numPr>
              <w:spacing w:before="60" w:after="60"/>
              <w:jc w:val="both"/>
            </w:pPr>
          </w:p>
          <w:p w14:paraId="0D483FB0" w14:textId="77777777" w:rsidR="00566CB2" w:rsidRPr="00CC6166" w:rsidRDefault="00566CB2" w:rsidP="00DF1BE9">
            <w:pPr>
              <w:numPr>
                <w:ilvl w:val="12"/>
                <w:numId w:val="0"/>
              </w:numPr>
              <w:spacing w:after="60"/>
              <w:jc w:val="both"/>
            </w:pPr>
            <w:r w:rsidRPr="00CC6166">
              <w:t>Vyučovaná témata:</w:t>
            </w:r>
          </w:p>
          <w:p w14:paraId="27BFF66A" w14:textId="77777777" w:rsidR="00566CB2" w:rsidRDefault="00566CB2" w:rsidP="00566CB2">
            <w:pPr>
              <w:pStyle w:val="Odstavecseseznamem"/>
              <w:numPr>
                <w:ilvl w:val="0"/>
                <w:numId w:val="32"/>
              </w:numPr>
              <w:jc w:val="both"/>
            </w:pPr>
            <w:r>
              <w:t>Úvod do studia předmětu, terminologie oblasti provozních havárií;</w:t>
            </w:r>
          </w:p>
          <w:p w14:paraId="0A5D122F" w14:textId="77777777" w:rsidR="00566CB2" w:rsidRDefault="00566CB2" w:rsidP="00566CB2">
            <w:pPr>
              <w:pStyle w:val="Odstavecseseznamem"/>
              <w:numPr>
                <w:ilvl w:val="0"/>
                <w:numId w:val="32"/>
              </w:numPr>
              <w:jc w:val="both"/>
            </w:pPr>
            <w:r>
              <w:t>Historie provozních havárií ve světě;</w:t>
            </w:r>
          </w:p>
          <w:p w14:paraId="2F8F481A" w14:textId="77777777" w:rsidR="00566CB2" w:rsidRDefault="00566CB2" w:rsidP="00566CB2">
            <w:pPr>
              <w:pStyle w:val="Odstavecseseznamem"/>
              <w:numPr>
                <w:ilvl w:val="0"/>
                <w:numId w:val="32"/>
              </w:numPr>
              <w:jc w:val="both"/>
            </w:pPr>
            <w:r>
              <w:t>Právní rámec EÚ a ČR upravující oblast havárií v průmyslu;</w:t>
            </w:r>
          </w:p>
          <w:p w14:paraId="26CDDBAC" w14:textId="77777777" w:rsidR="00566CB2" w:rsidRDefault="00566CB2" w:rsidP="00566CB2">
            <w:pPr>
              <w:pStyle w:val="Odstavecseseznamem"/>
              <w:numPr>
                <w:ilvl w:val="0"/>
                <w:numId w:val="32"/>
              </w:numPr>
              <w:jc w:val="both"/>
            </w:pPr>
            <w:r>
              <w:t>Povinnosti provozovatele průmyslových objektů;</w:t>
            </w:r>
          </w:p>
          <w:p w14:paraId="4271213D" w14:textId="77777777" w:rsidR="00566CB2" w:rsidRDefault="00566CB2" w:rsidP="00566CB2">
            <w:pPr>
              <w:pStyle w:val="Odstavecseseznamem"/>
              <w:numPr>
                <w:ilvl w:val="0"/>
                <w:numId w:val="32"/>
              </w:numPr>
              <w:jc w:val="both"/>
            </w:pPr>
            <w:r>
              <w:t>Zařazení objektů do skupiny A/B;</w:t>
            </w:r>
          </w:p>
          <w:p w14:paraId="0914ED24" w14:textId="77777777" w:rsidR="00566CB2" w:rsidRDefault="00566CB2" w:rsidP="00566CB2">
            <w:pPr>
              <w:pStyle w:val="Odstavecseseznamem"/>
              <w:numPr>
                <w:ilvl w:val="0"/>
                <w:numId w:val="32"/>
              </w:numPr>
              <w:jc w:val="both"/>
            </w:pPr>
            <w:r>
              <w:t>Posouzení rizik závažné havárie;</w:t>
            </w:r>
          </w:p>
          <w:p w14:paraId="02DA389A" w14:textId="77777777" w:rsidR="00566CB2" w:rsidRDefault="00566CB2" w:rsidP="00566CB2">
            <w:pPr>
              <w:pStyle w:val="Odstavecseseznamem"/>
              <w:numPr>
                <w:ilvl w:val="0"/>
                <w:numId w:val="32"/>
              </w:numPr>
              <w:jc w:val="both"/>
            </w:pPr>
            <w:r>
              <w:t>Reakční proměny;</w:t>
            </w:r>
          </w:p>
          <w:p w14:paraId="08BA1A1B" w14:textId="77777777" w:rsidR="00566CB2" w:rsidRDefault="00566CB2" w:rsidP="00566CB2">
            <w:pPr>
              <w:pStyle w:val="Odstavecseseznamem"/>
              <w:numPr>
                <w:ilvl w:val="0"/>
                <w:numId w:val="32"/>
              </w:numPr>
              <w:jc w:val="both"/>
            </w:pPr>
            <w:r>
              <w:t>Výpočet a modelování důsledků vybraných událostí (typové důsledky);</w:t>
            </w:r>
          </w:p>
          <w:p w14:paraId="66882D17" w14:textId="77777777" w:rsidR="00566CB2" w:rsidRDefault="00566CB2" w:rsidP="00566CB2">
            <w:pPr>
              <w:pStyle w:val="Odstavecseseznamem"/>
              <w:numPr>
                <w:ilvl w:val="0"/>
                <w:numId w:val="32"/>
              </w:numPr>
              <w:jc w:val="both"/>
            </w:pPr>
            <w:r>
              <w:t>Bezpečnostní program;</w:t>
            </w:r>
          </w:p>
          <w:p w14:paraId="1136AD6E" w14:textId="77777777" w:rsidR="00566CB2" w:rsidRDefault="00566CB2" w:rsidP="00566CB2">
            <w:pPr>
              <w:pStyle w:val="Odstavecseseznamem"/>
              <w:numPr>
                <w:ilvl w:val="0"/>
                <w:numId w:val="32"/>
              </w:numPr>
              <w:jc w:val="both"/>
            </w:pPr>
            <w:r>
              <w:t>Bezpečnostní zpráva;</w:t>
            </w:r>
          </w:p>
          <w:p w14:paraId="79A81698" w14:textId="77777777" w:rsidR="00566CB2" w:rsidRDefault="00566CB2" w:rsidP="00566CB2">
            <w:pPr>
              <w:pStyle w:val="Odstavecseseznamem"/>
              <w:numPr>
                <w:ilvl w:val="0"/>
                <w:numId w:val="32"/>
              </w:numPr>
              <w:jc w:val="both"/>
            </w:pPr>
            <w:r>
              <w:t>Plán fyzické ochrany;</w:t>
            </w:r>
          </w:p>
          <w:p w14:paraId="4077C9EB" w14:textId="77777777" w:rsidR="00566CB2" w:rsidRDefault="00566CB2" w:rsidP="00566CB2">
            <w:pPr>
              <w:pStyle w:val="Odstavecseseznamem"/>
              <w:numPr>
                <w:ilvl w:val="0"/>
                <w:numId w:val="32"/>
              </w:numPr>
              <w:jc w:val="both"/>
            </w:pPr>
            <w:r>
              <w:t>Informování veřejnosti;</w:t>
            </w:r>
          </w:p>
          <w:p w14:paraId="4E8A0A39" w14:textId="77777777" w:rsidR="00566CB2" w:rsidRDefault="00566CB2" w:rsidP="00566CB2">
            <w:pPr>
              <w:pStyle w:val="Odstavecseseznamem"/>
              <w:numPr>
                <w:ilvl w:val="0"/>
                <w:numId w:val="32"/>
              </w:numPr>
              <w:jc w:val="both"/>
            </w:pPr>
            <w:r>
              <w:t>Kontrolní a inspekční orgány;</w:t>
            </w:r>
          </w:p>
          <w:p w14:paraId="20B6FBFC" w14:textId="77777777" w:rsidR="00566CB2" w:rsidRDefault="00566CB2" w:rsidP="00566CB2">
            <w:pPr>
              <w:pStyle w:val="Odstavecseseznamem"/>
              <w:numPr>
                <w:ilvl w:val="0"/>
                <w:numId w:val="32"/>
              </w:numPr>
              <w:jc w:val="both"/>
            </w:pPr>
            <w:r>
              <w:t>Případová studie.</w:t>
            </w:r>
          </w:p>
          <w:p w14:paraId="26EDACC5" w14:textId="77777777" w:rsidR="00566CB2" w:rsidRDefault="00566CB2" w:rsidP="00DF1BE9">
            <w:pPr>
              <w:pStyle w:val="Odstavecseseznamem"/>
              <w:jc w:val="both"/>
            </w:pPr>
          </w:p>
        </w:tc>
      </w:tr>
      <w:tr w:rsidR="00566CB2" w14:paraId="2E70FACF"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1B398FBF"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A4C5BF8" w14:textId="77777777" w:rsidR="00566CB2" w:rsidRDefault="00566CB2" w:rsidP="00DF1BE9">
            <w:pPr>
              <w:jc w:val="both"/>
            </w:pPr>
          </w:p>
        </w:tc>
      </w:tr>
      <w:tr w:rsidR="00566CB2" w14:paraId="1E8894BC" w14:textId="77777777" w:rsidTr="00DF1BE9">
        <w:trPr>
          <w:trHeight w:val="699"/>
        </w:trPr>
        <w:tc>
          <w:tcPr>
            <w:tcW w:w="9855" w:type="dxa"/>
            <w:gridSpan w:val="8"/>
            <w:tcBorders>
              <w:top w:val="nil"/>
              <w:bottom w:val="single" w:sz="2" w:space="0" w:color="auto"/>
            </w:tcBorders>
          </w:tcPr>
          <w:p w14:paraId="3F529624" w14:textId="77777777" w:rsidR="00566CB2" w:rsidRDefault="00566CB2" w:rsidP="00DF1BE9">
            <w:pPr>
              <w:jc w:val="both"/>
              <w:rPr>
                <w:b/>
              </w:rPr>
            </w:pPr>
            <w:r w:rsidRPr="00DF19BE">
              <w:rPr>
                <w:b/>
              </w:rPr>
              <w:t>Povinná literatura:</w:t>
            </w:r>
          </w:p>
          <w:p w14:paraId="5E56ACBB" w14:textId="77777777" w:rsidR="00566CB2" w:rsidRDefault="00566CB2" w:rsidP="00DF1BE9">
            <w:pPr>
              <w:jc w:val="both"/>
            </w:pPr>
            <w:r w:rsidRPr="001950C1">
              <w:t xml:space="preserve">CRAWLEY, Frank. </w:t>
            </w:r>
            <w:r w:rsidRPr="001950C1">
              <w:rPr>
                <w:i/>
              </w:rPr>
              <w:t>A Guide to Hazard Identification Methods</w:t>
            </w:r>
            <w:r w:rsidRPr="001950C1">
              <w:t>. Elsevier Science.</w:t>
            </w:r>
            <w:r>
              <w:t xml:space="preserve"> 2020. ISBN </w:t>
            </w:r>
            <w:r w:rsidRPr="001950C1">
              <w:t>9780128195437</w:t>
            </w:r>
          </w:p>
          <w:p w14:paraId="3E2D70FA" w14:textId="77777777" w:rsidR="00566CB2" w:rsidRDefault="00566CB2" w:rsidP="00DF1BE9">
            <w:pPr>
              <w:jc w:val="both"/>
            </w:pPr>
            <w:r w:rsidRPr="001950C1">
              <w:t xml:space="preserve">HUGHES, Trevor J. </w:t>
            </w:r>
            <w:r w:rsidRPr="001950C1">
              <w:rPr>
                <w:i/>
              </w:rPr>
              <w:t>Catastrophic Incidents. Prevention and Failure</w:t>
            </w:r>
            <w:r w:rsidRPr="001950C1">
              <w:t>. CRC Press.</w:t>
            </w:r>
            <w:r>
              <w:t xml:space="preserve"> 2023. ISBN </w:t>
            </w:r>
            <w:r w:rsidRPr="001950C1">
              <w:t>9781</w:t>
            </w:r>
            <w:r>
              <w:t>0</w:t>
            </w:r>
            <w:r w:rsidRPr="001950C1">
              <w:t>32210292</w:t>
            </w:r>
          </w:p>
          <w:p w14:paraId="70540800" w14:textId="77777777" w:rsidR="00566CB2" w:rsidRDefault="00566CB2" w:rsidP="00DF1BE9">
            <w:pPr>
              <w:jc w:val="both"/>
            </w:pPr>
            <w:r w:rsidRPr="002D5954">
              <w:t xml:space="preserve">RENIERS, Genserik and COZZANI, Valerio. </w:t>
            </w:r>
            <w:r w:rsidRPr="00D52D28">
              <w:rPr>
                <w:i/>
              </w:rPr>
              <w:t>Dynamic Risk Assessment and Management of Domino Effects and Cascading Events in the Process Industry</w:t>
            </w:r>
            <w:r w:rsidRPr="002D5954">
              <w:t>. Elsevier Science.</w:t>
            </w:r>
            <w:r>
              <w:t xml:space="preserve"> 2021. ISBN </w:t>
            </w:r>
            <w:r w:rsidRPr="002D5954">
              <w:t>9780081028391</w:t>
            </w:r>
          </w:p>
          <w:p w14:paraId="62C3D864" w14:textId="77777777" w:rsidR="00566CB2" w:rsidRDefault="00566CB2" w:rsidP="00DF1BE9">
            <w:pPr>
              <w:jc w:val="both"/>
            </w:pPr>
          </w:p>
          <w:p w14:paraId="0E515FDB" w14:textId="77777777" w:rsidR="00566CB2" w:rsidRPr="001950C1" w:rsidRDefault="00566CB2" w:rsidP="00DF1BE9">
            <w:pPr>
              <w:jc w:val="both"/>
            </w:pPr>
          </w:p>
          <w:p w14:paraId="62D6FAC5" w14:textId="77777777" w:rsidR="00566CB2" w:rsidRDefault="00566CB2" w:rsidP="00DF1BE9">
            <w:pPr>
              <w:jc w:val="both"/>
            </w:pPr>
            <w:r w:rsidRPr="00DF19BE">
              <w:rPr>
                <w:b/>
              </w:rPr>
              <w:t>Doporučená literatura</w:t>
            </w:r>
            <w:r>
              <w:t>:</w:t>
            </w:r>
          </w:p>
          <w:p w14:paraId="6C5F49D4" w14:textId="77777777" w:rsidR="00566CB2" w:rsidRDefault="00566CB2" w:rsidP="00DF1BE9">
            <w:pPr>
              <w:jc w:val="both"/>
            </w:pPr>
            <w:r w:rsidRPr="00DF61A1">
              <w:t>CCPS, (Center for Chemical Process Safety)</w:t>
            </w:r>
            <w:r>
              <w:t>.</w:t>
            </w:r>
            <w:r w:rsidRPr="00DF61A1">
              <w:t xml:space="preserve"> </w:t>
            </w:r>
            <w:r w:rsidRPr="00DF61A1">
              <w:rPr>
                <w:i/>
              </w:rPr>
              <w:t>Process Safety for Engineers. An Introduction</w:t>
            </w:r>
            <w:r w:rsidRPr="00DF61A1">
              <w:t>. Second Edition. Wiley.</w:t>
            </w:r>
            <w:r>
              <w:t xml:space="preserve"> 2022. ISBN. </w:t>
            </w:r>
            <w:r w:rsidRPr="00DF61A1">
              <w:t>9781119831006</w:t>
            </w:r>
          </w:p>
          <w:p w14:paraId="1EA04A4C" w14:textId="77777777" w:rsidR="00566CB2" w:rsidRDefault="00566CB2" w:rsidP="00DF1BE9">
            <w:pPr>
              <w:jc w:val="both"/>
            </w:pPr>
            <w:r w:rsidRPr="00BC4212">
              <w:t xml:space="preserve">HUNGERBUEHLER, Konrad; BOUCHER, Justin M.; PEREIRA, Cecilia; ROISS, Thomas and SCHERINGER, Martin. </w:t>
            </w:r>
            <w:r w:rsidRPr="00354EFC">
              <w:rPr>
                <w:i/>
              </w:rPr>
              <w:t>Chemical Products and Processes. Foundations of Environmentally Oriented Design</w:t>
            </w:r>
            <w:r w:rsidRPr="00BC4212">
              <w:t>. Springer International Publishing.</w:t>
            </w:r>
            <w:r>
              <w:t xml:space="preserve"> 2021 ISBN </w:t>
            </w:r>
            <w:r w:rsidRPr="00BC4212">
              <w:t>9783030624224</w:t>
            </w:r>
          </w:p>
          <w:p w14:paraId="064EF7E4" w14:textId="77777777" w:rsidR="00566CB2" w:rsidRDefault="00566CB2" w:rsidP="00DF1BE9">
            <w:pPr>
              <w:jc w:val="both"/>
            </w:pPr>
            <w:r w:rsidRPr="00E5599E">
              <w:lastRenderedPageBreak/>
              <w:t>ŘEHÁK, David; BERNATÍK, Aleš; DVOŘÁK, Zdeněk and HROMADA, Martin</w:t>
            </w:r>
            <w:r>
              <w:t xml:space="preserve">. </w:t>
            </w:r>
            <w:r w:rsidRPr="00E5599E">
              <w:rPr>
                <w:i/>
              </w:rPr>
              <w:t>Safety and security issues in technical infrastructures.</w:t>
            </w:r>
            <w:r w:rsidRPr="00E5599E">
              <w:t xml:space="preserve"> Hershey, PA: IGI Global.</w:t>
            </w:r>
            <w:r>
              <w:t xml:space="preserve"> 2020. ISBN </w:t>
            </w:r>
            <w:r w:rsidRPr="00E5599E">
              <w:t>97817998326</w:t>
            </w:r>
            <w:r>
              <w:t>5</w:t>
            </w:r>
            <w:r w:rsidRPr="00E5599E">
              <w:t>2</w:t>
            </w:r>
          </w:p>
        </w:tc>
      </w:tr>
      <w:tr w:rsidR="00566CB2" w14:paraId="48AE45C9"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8BEBEE5" w14:textId="77777777" w:rsidR="00566CB2" w:rsidRDefault="00566CB2" w:rsidP="00DF1BE9">
            <w:pPr>
              <w:jc w:val="center"/>
              <w:rPr>
                <w:b/>
              </w:rPr>
            </w:pPr>
            <w:r>
              <w:rPr>
                <w:b/>
              </w:rPr>
              <w:lastRenderedPageBreak/>
              <w:t>Informace ke kombinované nebo distanční formě</w:t>
            </w:r>
          </w:p>
        </w:tc>
      </w:tr>
      <w:tr w:rsidR="00566CB2" w14:paraId="1D4D9771" w14:textId="77777777" w:rsidTr="00DF1BE9">
        <w:tc>
          <w:tcPr>
            <w:tcW w:w="4787" w:type="dxa"/>
            <w:gridSpan w:val="3"/>
            <w:tcBorders>
              <w:top w:val="single" w:sz="2" w:space="0" w:color="auto"/>
            </w:tcBorders>
            <w:shd w:val="clear" w:color="auto" w:fill="F7CAAC"/>
          </w:tcPr>
          <w:p w14:paraId="60B80DC1" w14:textId="77777777" w:rsidR="00566CB2" w:rsidRDefault="00566CB2" w:rsidP="00DF1BE9">
            <w:pPr>
              <w:jc w:val="both"/>
            </w:pPr>
            <w:r>
              <w:rPr>
                <w:b/>
              </w:rPr>
              <w:t>Rozsah konzultací (soustředění)</w:t>
            </w:r>
          </w:p>
        </w:tc>
        <w:tc>
          <w:tcPr>
            <w:tcW w:w="889" w:type="dxa"/>
            <w:tcBorders>
              <w:top w:val="single" w:sz="2" w:space="0" w:color="auto"/>
            </w:tcBorders>
          </w:tcPr>
          <w:p w14:paraId="0FF487DF" w14:textId="77777777" w:rsidR="00566CB2" w:rsidRDefault="00566CB2" w:rsidP="00DF1BE9">
            <w:pPr>
              <w:jc w:val="both"/>
            </w:pPr>
          </w:p>
        </w:tc>
        <w:tc>
          <w:tcPr>
            <w:tcW w:w="4179" w:type="dxa"/>
            <w:gridSpan w:val="4"/>
            <w:tcBorders>
              <w:top w:val="single" w:sz="2" w:space="0" w:color="auto"/>
            </w:tcBorders>
            <w:shd w:val="clear" w:color="auto" w:fill="F7CAAC"/>
          </w:tcPr>
          <w:p w14:paraId="330D38EC" w14:textId="77777777" w:rsidR="00566CB2" w:rsidRDefault="00566CB2" w:rsidP="00DF1BE9">
            <w:pPr>
              <w:jc w:val="both"/>
              <w:rPr>
                <w:b/>
              </w:rPr>
            </w:pPr>
            <w:r>
              <w:rPr>
                <w:b/>
              </w:rPr>
              <w:t xml:space="preserve">hodin </w:t>
            </w:r>
          </w:p>
        </w:tc>
      </w:tr>
      <w:tr w:rsidR="00566CB2" w14:paraId="53483CD0" w14:textId="77777777" w:rsidTr="00DF1BE9">
        <w:tc>
          <w:tcPr>
            <w:tcW w:w="9855" w:type="dxa"/>
            <w:gridSpan w:val="8"/>
            <w:shd w:val="clear" w:color="auto" w:fill="F7CAAC"/>
          </w:tcPr>
          <w:p w14:paraId="44B79E7F" w14:textId="77777777" w:rsidR="00566CB2" w:rsidRDefault="00566CB2" w:rsidP="00DF1BE9">
            <w:pPr>
              <w:jc w:val="both"/>
              <w:rPr>
                <w:b/>
              </w:rPr>
            </w:pPr>
            <w:r>
              <w:rPr>
                <w:b/>
              </w:rPr>
              <w:t>Informace o způsobu kontaktu s vyučujícím</w:t>
            </w:r>
          </w:p>
        </w:tc>
      </w:tr>
      <w:tr w:rsidR="00566CB2" w14:paraId="7D430073" w14:textId="77777777" w:rsidTr="00DF1BE9">
        <w:trPr>
          <w:trHeight w:val="1373"/>
        </w:trPr>
        <w:tc>
          <w:tcPr>
            <w:tcW w:w="9855" w:type="dxa"/>
            <w:gridSpan w:val="8"/>
          </w:tcPr>
          <w:p w14:paraId="1551C6C4" w14:textId="77777777" w:rsidR="00566CB2" w:rsidRDefault="00566CB2" w:rsidP="00DF1BE9">
            <w:pPr>
              <w:jc w:val="both"/>
            </w:pPr>
          </w:p>
        </w:tc>
      </w:tr>
    </w:tbl>
    <w:p w14:paraId="0E754546" w14:textId="77777777" w:rsidR="00566CB2" w:rsidRDefault="00566CB2" w:rsidP="00566CB2">
      <w:pPr>
        <w:spacing w:after="160" w:line="259" w:lineRule="auto"/>
      </w:pPr>
    </w:p>
    <w:p w14:paraId="43EF4DE5"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071C289" w14:textId="77777777" w:rsidTr="00DF1BE9">
        <w:tc>
          <w:tcPr>
            <w:tcW w:w="9855" w:type="dxa"/>
            <w:gridSpan w:val="8"/>
            <w:tcBorders>
              <w:bottom w:val="double" w:sz="4" w:space="0" w:color="auto"/>
            </w:tcBorders>
            <w:shd w:val="clear" w:color="auto" w:fill="BDD6EE"/>
          </w:tcPr>
          <w:p w14:paraId="4E8C1E43"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9DC29D0" w14:textId="77777777" w:rsidTr="00DF1BE9">
        <w:tc>
          <w:tcPr>
            <w:tcW w:w="3086" w:type="dxa"/>
            <w:tcBorders>
              <w:top w:val="double" w:sz="4" w:space="0" w:color="auto"/>
            </w:tcBorders>
            <w:shd w:val="clear" w:color="auto" w:fill="F7CAAC"/>
          </w:tcPr>
          <w:p w14:paraId="5740E593"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6FB41024" w14:textId="77777777" w:rsidR="00566CB2" w:rsidRPr="00873C26" w:rsidRDefault="00566CB2" w:rsidP="00DF1BE9">
            <w:pPr>
              <w:jc w:val="both"/>
              <w:rPr>
                <w:b/>
              </w:rPr>
            </w:pPr>
            <w:r>
              <w:rPr>
                <w:b/>
              </w:rPr>
              <w:t>Occupation Health and Safety</w:t>
            </w:r>
          </w:p>
        </w:tc>
      </w:tr>
      <w:tr w:rsidR="00566CB2" w14:paraId="5C6DDAB6" w14:textId="77777777" w:rsidTr="00DF1BE9">
        <w:tc>
          <w:tcPr>
            <w:tcW w:w="3086" w:type="dxa"/>
            <w:shd w:val="clear" w:color="auto" w:fill="F7CAAC"/>
          </w:tcPr>
          <w:p w14:paraId="3E3D10C4" w14:textId="77777777" w:rsidR="00566CB2" w:rsidRDefault="00566CB2" w:rsidP="00DF1BE9">
            <w:pPr>
              <w:jc w:val="both"/>
              <w:rPr>
                <w:b/>
              </w:rPr>
            </w:pPr>
            <w:r>
              <w:rPr>
                <w:b/>
              </w:rPr>
              <w:t>Typ předmětu</w:t>
            </w:r>
          </w:p>
        </w:tc>
        <w:tc>
          <w:tcPr>
            <w:tcW w:w="3406" w:type="dxa"/>
            <w:gridSpan w:val="4"/>
          </w:tcPr>
          <w:p w14:paraId="47B900E0" w14:textId="77777777" w:rsidR="00566CB2" w:rsidRDefault="00566CB2" w:rsidP="00DF1BE9">
            <w:pPr>
              <w:jc w:val="both"/>
            </w:pPr>
            <w:r>
              <w:t xml:space="preserve">povinný, </w:t>
            </w:r>
            <w:r w:rsidRPr="00C70613">
              <w:rPr>
                <w:b/>
              </w:rPr>
              <w:t>PZ</w:t>
            </w:r>
          </w:p>
        </w:tc>
        <w:tc>
          <w:tcPr>
            <w:tcW w:w="2695" w:type="dxa"/>
            <w:gridSpan w:val="2"/>
            <w:shd w:val="clear" w:color="auto" w:fill="F7CAAC"/>
          </w:tcPr>
          <w:p w14:paraId="1F636AC4" w14:textId="77777777" w:rsidR="00566CB2" w:rsidRDefault="00566CB2" w:rsidP="00DF1BE9">
            <w:pPr>
              <w:jc w:val="both"/>
            </w:pPr>
            <w:r>
              <w:rPr>
                <w:b/>
              </w:rPr>
              <w:t>doporučený ročník / semestr</w:t>
            </w:r>
          </w:p>
        </w:tc>
        <w:tc>
          <w:tcPr>
            <w:tcW w:w="668" w:type="dxa"/>
          </w:tcPr>
          <w:p w14:paraId="4403AF6E" w14:textId="77777777" w:rsidR="00566CB2" w:rsidRDefault="00566CB2" w:rsidP="00DF1BE9">
            <w:pPr>
              <w:jc w:val="both"/>
            </w:pPr>
            <w:r>
              <w:t>2/ZS</w:t>
            </w:r>
          </w:p>
        </w:tc>
      </w:tr>
      <w:tr w:rsidR="00566CB2" w14:paraId="7C69630B" w14:textId="77777777" w:rsidTr="00DF1BE9">
        <w:tc>
          <w:tcPr>
            <w:tcW w:w="3086" w:type="dxa"/>
            <w:shd w:val="clear" w:color="auto" w:fill="F7CAAC"/>
          </w:tcPr>
          <w:p w14:paraId="7D6C6A74" w14:textId="77777777" w:rsidR="00566CB2" w:rsidRDefault="00566CB2" w:rsidP="00DF1BE9">
            <w:pPr>
              <w:jc w:val="both"/>
              <w:rPr>
                <w:b/>
              </w:rPr>
            </w:pPr>
            <w:r>
              <w:rPr>
                <w:b/>
              </w:rPr>
              <w:t>Rozsah studijního předmětu</w:t>
            </w:r>
          </w:p>
        </w:tc>
        <w:tc>
          <w:tcPr>
            <w:tcW w:w="1701" w:type="dxa"/>
            <w:gridSpan w:val="2"/>
          </w:tcPr>
          <w:p w14:paraId="433CEB63" w14:textId="47053CD1" w:rsidR="00566CB2" w:rsidRDefault="00566CB2" w:rsidP="00FD3188">
            <w:pPr>
              <w:jc w:val="both"/>
            </w:pPr>
            <w:r>
              <w:t xml:space="preserve">28p + </w:t>
            </w:r>
            <w:del w:id="3270" w:author="Eva Skýbová" w:date="2024-05-15T09:00:00Z">
              <w:r w:rsidDel="001B7C6B">
                <w:delText>14c</w:delText>
              </w:r>
            </w:del>
            <w:ins w:id="3271" w:author="Eva Skýbová" w:date="2024-05-15T09:00:00Z">
              <w:r w:rsidR="001B7C6B">
                <w:t>28c</w:t>
              </w:r>
            </w:ins>
          </w:p>
        </w:tc>
        <w:tc>
          <w:tcPr>
            <w:tcW w:w="889" w:type="dxa"/>
            <w:shd w:val="clear" w:color="auto" w:fill="F7CAAC"/>
          </w:tcPr>
          <w:p w14:paraId="131F0990" w14:textId="77777777" w:rsidR="00566CB2" w:rsidRDefault="00566CB2" w:rsidP="00DF1BE9">
            <w:pPr>
              <w:jc w:val="both"/>
              <w:rPr>
                <w:b/>
              </w:rPr>
            </w:pPr>
            <w:r>
              <w:rPr>
                <w:b/>
              </w:rPr>
              <w:t xml:space="preserve">hod. </w:t>
            </w:r>
          </w:p>
        </w:tc>
        <w:tc>
          <w:tcPr>
            <w:tcW w:w="816" w:type="dxa"/>
          </w:tcPr>
          <w:p w14:paraId="28BE8F90" w14:textId="7476DE3D" w:rsidR="00566CB2" w:rsidRDefault="00566CB2" w:rsidP="00DF1BE9">
            <w:pPr>
              <w:jc w:val="both"/>
            </w:pPr>
            <w:del w:id="3272" w:author="Eva Skýbová" w:date="2024-05-15T09:00:00Z">
              <w:r w:rsidDel="001B7C6B">
                <w:delText>42</w:delText>
              </w:r>
            </w:del>
            <w:ins w:id="3273" w:author="Eva Skýbová" w:date="2024-05-15T09:00:00Z">
              <w:r w:rsidR="001B7C6B">
                <w:t>56</w:t>
              </w:r>
            </w:ins>
          </w:p>
        </w:tc>
        <w:tc>
          <w:tcPr>
            <w:tcW w:w="2156" w:type="dxa"/>
            <w:shd w:val="clear" w:color="auto" w:fill="F7CAAC"/>
          </w:tcPr>
          <w:p w14:paraId="31964E45" w14:textId="77777777" w:rsidR="00566CB2" w:rsidRDefault="00566CB2" w:rsidP="00DF1BE9">
            <w:pPr>
              <w:jc w:val="both"/>
              <w:rPr>
                <w:b/>
              </w:rPr>
            </w:pPr>
            <w:r>
              <w:rPr>
                <w:b/>
              </w:rPr>
              <w:t>kreditů</w:t>
            </w:r>
          </w:p>
        </w:tc>
        <w:tc>
          <w:tcPr>
            <w:tcW w:w="1207" w:type="dxa"/>
            <w:gridSpan w:val="2"/>
          </w:tcPr>
          <w:p w14:paraId="6E45876D" w14:textId="35F4D137" w:rsidR="00566CB2" w:rsidRDefault="00566CB2" w:rsidP="00DF1BE9">
            <w:pPr>
              <w:jc w:val="both"/>
            </w:pPr>
            <w:del w:id="3274" w:author="Eva Skýbová" w:date="2024-05-15T09:00:00Z">
              <w:r w:rsidDel="001B7C6B">
                <w:delText>4</w:delText>
              </w:r>
            </w:del>
            <w:ins w:id="3275" w:author="Eva Skýbová" w:date="2024-05-15T09:00:00Z">
              <w:r w:rsidR="001B7C6B">
                <w:t>5</w:t>
              </w:r>
            </w:ins>
          </w:p>
        </w:tc>
      </w:tr>
      <w:tr w:rsidR="00566CB2" w14:paraId="4E0DF786" w14:textId="77777777" w:rsidTr="00DF1BE9">
        <w:tc>
          <w:tcPr>
            <w:tcW w:w="3086" w:type="dxa"/>
            <w:shd w:val="clear" w:color="auto" w:fill="F7CAAC"/>
          </w:tcPr>
          <w:p w14:paraId="7209A656" w14:textId="77777777" w:rsidR="00566CB2" w:rsidRDefault="00566CB2" w:rsidP="00DF1BE9">
            <w:pPr>
              <w:jc w:val="both"/>
              <w:rPr>
                <w:b/>
                <w:sz w:val="22"/>
              </w:rPr>
            </w:pPr>
            <w:r>
              <w:rPr>
                <w:b/>
              </w:rPr>
              <w:t>Prerekvizity, korekvizity, ekvivalence</w:t>
            </w:r>
          </w:p>
        </w:tc>
        <w:tc>
          <w:tcPr>
            <w:tcW w:w="6769" w:type="dxa"/>
            <w:gridSpan w:val="7"/>
          </w:tcPr>
          <w:p w14:paraId="773F2F7E" w14:textId="77777777" w:rsidR="00566CB2" w:rsidRDefault="00566CB2" w:rsidP="00DF1BE9">
            <w:pPr>
              <w:jc w:val="both"/>
            </w:pPr>
          </w:p>
        </w:tc>
      </w:tr>
      <w:tr w:rsidR="00566CB2" w14:paraId="4144DCD1" w14:textId="77777777" w:rsidTr="00DF1BE9">
        <w:tc>
          <w:tcPr>
            <w:tcW w:w="3086" w:type="dxa"/>
            <w:shd w:val="clear" w:color="auto" w:fill="F7CAAC"/>
          </w:tcPr>
          <w:p w14:paraId="08DDA82C" w14:textId="77777777" w:rsidR="00566CB2" w:rsidRDefault="00566CB2" w:rsidP="00DF1BE9">
            <w:pPr>
              <w:jc w:val="both"/>
              <w:rPr>
                <w:b/>
              </w:rPr>
            </w:pPr>
            <w:r>
              <w:rPr>
                <w:b/>
              </w:rPr>
              <w:t>Způsob ověření studijních výsledků</w:t>
            </w:r>
          </w:p>
        </w:tc>
        <w:tc>
          <w:tcPr>
            <w:tcW w:w="3406" w:type="dxa"/>
            <w:gridSpan w:val="4"/>
          </w:tcPr>
          <w:p w14:paraId="3A896751" w14:textId="77777777" w:rsidR="00566CB2" w:rsidRDefault="00566CB2" w:rsidP="00DF1BE9">
            <w:pPr>
              <w:jc w:val="both"/>
            </w:pPr>
            <w:r>
              <w:t>zápočet a zkouška</w:t>
            </w:r>
          </w:p>
        </w:tc>
        <w:tc>
          <w:tcPr>
            <w:tcW w:w="2156" w:type="dxa"/>
            <w:shd w:val="clear" w:color="auto" w:fill="F7CAAC"/>
          </w:tcPr>
          <w:p w14:paraId="444D6545" w14:textId="77777777" w:rsidR="00566CB2" w:rsidRDefault="00566CB2" w:rsidP="00DF1BE9">
            <w:pPr>
              <w:jc w:val="both"/>
              <w:rPr>
                <w:b/>
              </w:rPr>
            </w:pPr>
            <w:r>
              <w:rPr>
                <w:b/>
              </w:rPr>
              <w:t>Forma výuky</w:t>
            </w:r>
          </w:p>
        </w:tc>
        <w:tc>
          <w:tcPr>
            <w:tcW w:w="1207" w:type="dxa"/>
            <w:gridSpan w:val="2"/>
          </w:tcPr>
          <w:p w14:paraId="6832CF8C" w14:textId="77777777" w:rsidR="00566CB2" w:rsidRDefault="00566CB2" w:rsidP="00DF1BE9">
            <w:pPr>
              <w:jc w:val="both"/>
            </w:pPr>
            <w:r>
              <w:t>přednášky</w:t>
            </w:r>
          </w:p>
          <w:p w14:paraId="005112A4" w14:textId="77777777" w:rsidR="00566CB2" w:rsidRDefault="00566CB2" w:rsidP="00DF1BE9">
            <w:pPr>
              <w:jc w:val="both"/>
            </w:pPr>
            <w:r>
              <w:t>cvičení</w:t>
            </w:r>
          </w:p>
        </w:tc>
      </w:tr>
      <w:tr w:rsidR="00566CB2" w14:paraId="590EF635" w14:textId="77777777" w:rsidTr="00DF1BE9">
        <w:tc>
          <w:tcPr>
            <w:tcW w:w="3086" w:type="dxa"/>
            <w:shd w:val="clear" w:color="auto" w:fill="F7CAAC"/>
          </w:tcPr>
          <w:p w14:paraId="09D82375"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43D50616" w14:textId="77777777" w:rsidR="00566CB2" w:rsidRDefault="00566CB2" w:rsidP="00DF1BE9">
            <w:pPr>
              <w:pStyle w:val="Odstavecseseznamem"/>
              <w:ind w:left="0"/>
            </w:pPr>
            <w:r>
              <w:t>Zápočet: minimálně 80% účast na cvičeních, absolvovaný zápočtový test s hodnocením minimálně 21 bodů</w:t>
            </w:r>
          </w:p>
          <w:p w14:paraId="5E5757E0" w14:textId="77777777" w:rsidR="00566CB2" w:rsidRDefault="00566CB2" w:rsidP="00DF1BE9">
            <w:pPr>
              <w:pStyle w:val="Odstavecseseznamem"/>
              <w:ind w:left="0"/>
            </w:pPr>
          </w:p>
          <w:p w14:paraId="57D31D11" w14:textId="77777777" w:rsidR="00566CB2" w:rsidRDefault="00566CB2" w:rsidP="00DF1BE9">
            <w:pPr>
              <w:pStyle w:val="Odstavecseseznamem"/>
              <w:ind w:left="0"/>
            </w:pPr>
            <w:r>
              <w:t>Zkouška: kombinovaná zkouška klasifikována dle kreditového systému ECTS.</w:t>
            </w:r>
          </w:p>
        </w:tc>
      </w:tr>
      <w:tr w:rsidR="00566CB2" w14:paraId="0B67E086" w14:textId="77777777" w:rsidTr="00DF1BE9">
        <w:trPr>
          <w:trHeight w:val="397"/>
        </w:trPr>
        <w:tc>
          <w:tcPr>
            <w:tcW w:w="9855" w:type="dxa"/>
            <w:gridSpan w:val="8"/>
            <w:tcBorders>
              <w:top w:val="nil"/>
            </w:tcBorders>
          </w:tcPr>
          <w:p w14:paraId="2E0831B6" w14:textId="77777777" w:rsidR="00566CB2" w:rsidRDefault="00566CB2" w:rsidP="00DF1BE9">
            <w:pPr>
              <w:jc w:val="both"/>
            </w:pPr>
          </w:p>
        </w:tc>
      </w:tr>
      <w:tr w:rsidR="00566CB2" w14:paraId="66C742B9" w14:textId="77777777" w:rsidTr="00DF1BE9">
        <w:trPr>
          <w:trHeight w:val="197"/>
        </w:trPr>
        <w:tc>
          <w:tcPr>
            <w:tcW w:w="3086" w:type="dxa"/>
            <w:tcBorders>
              <w:top w:val="nil"/>
            </w:tcBorders>
            <w:shd w:val="clear" w:color="auto" w:fill="F7CAAC"/>
          </w:tcPr>
          <w:p w14:paraId="2B1D1A25" w14:textId="77777777" w:rsidR="00566CB2" w:rsidRDefault="00566CB2" w:rsidP="00DF1BE9">
            <w:pPr>
              <w:jc w:val="both"/>
              <w:rPr>
                <w:b/>
              </w:rPr>
            </w:pPr>
            <w:r>
              <w:rPr>
                <w:b/>
              </w:rPr>
              <w:t>Garant předmětu</w:t>
            </w:r>
          </w:p>
        </w:tc>
        <w:tc>
          <w:tcPr>
            <w:tcW w:w="6769" w:type="dxa"/>
            <w:gridSpan w:val="7"/>
            <w:tcBorders>
              <w:top w:val="nil"/>
            </w:tcBorders>
          </w:tcPr>
          <w:p w14:paraId="1680D064" w14:textId="77777777" w:rsidR="00566CB2" w:rsidRDefault="00566CB2" w:rsidP="00DF1BE9">
            <w:pPr>
              <w:jc w:val="both"/>
            </w:pPr>
            <w:r>
              <w:t>Ing. Slavomíra Vargová, PhD.</w:t>
            </w:r>
          </w:p>
        </w:tc>
      </w:tr>
      <w:tr w:rsidR="00566CB2" w14:paraId="66EC1744" w14:textId="77777777" w:rsidTr="00DF1BE9">
        <w:trPr>
          <w:trHeight w:val="243"/>
        </w:trPr>
        <w:tc>
          <w:tcPr>
            <w:tcW w:w="3086" w:type="dxa"/>
            <w:tcBorders>
              <w:top w:val="nil"/>
            </w:tcBorders>
            <w:shd w:val="clear" w:color="auto" w:fill="F7CAAC"/>
          </w:tcPr>
          <w:p w14:paraId="0557AE78" w14:textId="77777777" w:rsidR="00566CB2" w:rsidRDefault="00566CB2" w:rsidP="00DF1BE9">
            <w:pPr>
              <w:jc w:val="both"/>
              <w:rPr>
                <w:b/>
              </w:rPr>
            </w:pPr>
            <w:r>
              <w:rPr>
                <w:b/>
              </w:rPr>
              <w:t>Zapojení garanta do výuky předmětu</w:t>
            </w:r>
          </w:p>
        </w:tc>
        <w:tc>
          <w:tcPr>
            <w:tcW w:w="6769" w:type="dxa"/>
            <w:gridSpan w:val="7"/>
            <w:tcBorders>
              <w:top w:val="nil"/>
            </w:tcBorders>
          </w:tcPr>
          <w:p w14:paraId="0FCCDD5B" w14:textId="77777777" w:rsidR="00566CB2" w:rsidRDefault="00566CB2" w:rsidP="00DF1BE9">
            <w:pPr>
              <w:jc w:val="both"/>
            </w:pPr>
            <w:r>
              <w:t>Garant stanovuje obsah přednášek a cvičení a dohlíží na jejich jednotné vedení.</w:t>
            </w:r>
          </w:p>
          <w:p w14:paraId="4154A288" w14:textId="77777777" w:rsidR="00566CB2" w:rsidRDefault="00566CB2" w:rsidP="00DF1BE9">
            <w:pPr>
              <w:jc w:val="both"/>
            </w:pPr>
            <w:r>
              <w:t>Garant přímo vyučuje 100 % přednášek.</w:t>
            </w:r>
          </w:p>
        </w:tc>
      </w:tr>
      <w:tr w:rsidR="00566CB2" w14:paraId="195C534F" w14:textId="77777777" w:rsidTr="00DF1BE9">
        <w:tc>
          <w:tcPr>
            <w:tcW w:w="3086" w:type="dxa"/>
            <w:shd w:val="clear" w:color="auto" w:fill="F7CAAC"/>
          </w:tcPr>
          <w:p w14:paraId="0A458012" w14:textId="77777777" w:rsidR="00566CB2" w:rsidRDefault="00566CB2" w:rsidP="00DF1BE9">
            <w:pPr>
              <w:jc w:val="both"/>
              <w:rPr>
                <w:b/>
              </w:rPr>
            </w:pPr>
            <w:r>
              <w:rPr>
                <w:b/>
              </w:rPr>
              <w:t>Vyučující</w:t>
            </w:r>
          </w:p>
        </w:tc>
        <w:tc>
          <w:tcPr>
            <w:tcW w:w="6769" w:type="dxa"/>
            <w:gridSpan w:val="7"/>
            <w:tcBorders>
              <w:bottom w:val="nil"/>
            </w:tcBorders>
          </w:tcPr>
          <w:p w14:paraId="274EE963" w14:textId="77777777" w:rsidR="00566CB2" w:rsidRDefault="00566CB2" w:rsidP="00DF1BE9">
            <w:pPr>
              <w:jc w:val="both"/>
            </w:pPr>
            <w:r>
              <w:t>Ing. Slavomíra Vargová, PhD. – přednášející (100 %), cvičící (100 %)</w:t>
            </w:r>
          </w:p>
        </w:tc>
      </w:tr>
      <w:tr w:rsidR="00566CB2" w14:paraId="1820F2CE" w14:textId="77777777" w:rsidTr="00DF1BE9">
        <w:trPr>
          <w:trHeight w:val="397"/>
        </w:trPr>
        <w:tc>
          <w:tcPr>
            <w:tcW w:w="9855" w:type="dxa"/>
            <w:gridSpan w:val="8"/>
            <w:tcBorders>
              <w:top w:val="nil"/>
            </w:tcBorders>
          </w:tcPr>
          <w:p w14:paraId="05F4B719" w14:textId="77777777" w:rsidR="00566CB2" w:rsidRDefault="00566CB2" w:rsidP="00DF1BE9">
            <w:pPr>
              <w:jc w:val="both"/>
            </w:pPr>
          </w:p>
        </w:tc>
      </w:tr>
      <w:tr w:rsidR="00566CB2" w14:paraId="70248596" w14:textId="77777777" w:rsidTr="00DF1BE9">
        <w:tc>
          <w:tcPr>
            <w:tcW w:w="3086" w:type="dxa"/>
            <w:shd w:val="clear" w:color="auto" w:fill="F7CAAC"/>
          </w:tcPr>
          <w:p w14:paraId="430F8F92" w14:textId="77777777" w:rsidR="00566CB2" w:rsidRDefault="00566CB2" w:rsidP="00DF1BE9">
            <w:pPr>
              <w:jc w:val="both"/>
              <w:rPr>
                <w:b/>
              </w:rPr>
            </w:pPr>
            <w:r>
              <w:rPr>
                <w:b/>
              </w:rPr>
              <w:t>Stručná anotace předmětu</w:t>
            </w:r>
          </w:p>
        </w:tc>
        <w:tc>
          <w:tcPr>
            <w:tcW w:w="6769" w:type="dxa"/>
            <w:gridSpan w:val="7"/>
            <w:tcBorders>
              <w:bottom w:val="nil"/>
            </w:tcBorders>
          </w:tcPr>
          <w:p w14:paraId="4703997F" w14:textId="77777777" w:rsidR="00566CB2" w:rsidRDefault="00566CB2" w:rsidP="00DF1BE9">
            <w:pPr>
              <w:jc w:val="both"/>
            </w:pPr>
          </w:p>
        </w:tc>
      </w:tr>
      <w:tr w:rsidR="00566CB2" w14:paraId="27423D94" w14:textId="77777777" w:rsidTr="00DF1BE9">
        <w:trPr>
          <w:trHeight w:val="3938"/>
        </w:trPr>
        <w:tc>
          <w:tcPr>
            <w:tcW w:w="9855" w:type="dxa"/>
            <w:gridSpan w:val="8"/>
            <w:tcBorders>
              <w:top w:val="nil"/>
              <w:bottom w:val="single" w:sz="12" w:space="0" w:color="auto"/>
            </w:tcBorders>
          </w:tcPr>
          <w:p w14:paraId="4425AD46" w14:textId="77777777" w:rsidR="00566CB2" w:rsidRPr="008F4A7E" w:rsidRDefault="00566CB2" w:rsidP="00DF1BE9">
            <w:pPr>
              <w:numPr>
                <w:ilvl w:val="12"/>
                <w:numId w:val="0"/>
              </w:numPr>
              <w:spacing w:before="60" w:after="60"/>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r>
              <w:t xml:space="preserve"> </w:t>
            </w: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r>
              <w:t xml:space="preserve"> </w:t>
            </w:r>
            <w:r w:rsidRPr="008F4A7E">
              <w:t xml:space="preserve">Předmět je zakončen </w:t>
            </w:r>
            <w:r>
              <w:t xml:space="preserve">didaktickým testem z vybraných otázek k přípravě odborně způsobilých osob v prevenci rizik a kombinovanou zkouškou ve formě návrhu řešení určených nesrovnalostí a závad na pracovišti. </w:t>
            </w:r>
            <w:r w:rsidRPr="008F4A7E">
              <w:t>Cílem je vytvořit předpoklady pro schopnost studentů aplikovat nabyté vědomosti v praxi.</w:t>
            </w:r>
          </w:p>
          <w:p w14:paraId="747531EA" w14:textId="77777777" w:rsidR="00566CB2" w:rsidRPr="00BA7589" w:rsidRDefault="00566CB2" w:rsidP="00DF1BE9">
            <w:pPr>
              <w:numPr>
                <w:ilvl w:val="12"/>
                <w:numId w:val="0"/>
              </w:numPr>
              <w:spacing w:after="60"/>
              <w:jc w:val="both"/>
            </w:pPr>
            <w:r w:rsidRPr="00BA7589">
              <w:t>Vyučovaná témata:</w:t>
            </w:r>
          </w:p>
          <w:p w14:paraId="4F08D5E4" w14:textId="77777777" w:rsidR="00566CB2" w:rsidRDefault="00566CB2" w:rsidP="00566CB2">
            <w:pPr>
              <w:pStyle w:val="Odstavecseseznamem"/>
              <w:numPr>
                <w:ilvl w:val="0"/>
                <w:numId w:val="29"/>
              </w:numPr>
              <w:jc w:val="both"/>
            </w:pPr>
            <w:r w:rsidRPr="00262986">
              <w:t>Úvod do studia předmětu, terminologie oblasti bezpečnosti na pracovišti, historický vývoj bezpečnosti a ochrany zdraví pří práci.</w:t>
            </w:r>
          </w:p>
          <w:p w14:paraId="21027DA5" w14:textId="77777777" w:rsidR="00566CB2" w:rsidRDefault="00566CB2" w:rsidP="00566CB2">
            <w:pPr>
              <w:numPr>
                <w:ilvl w:val="0"/>
                <w:numId w:val="29"/>
              </w:numPr>
              <w:jc w:val="both"/>
            </w:pPr>
            <w:r>
              <w:t>Strategické dokumenty a l</w:t>
            </w:r>
            <w:r w:rsidRPr="00262986">
              <w:t xml:space="preserve">egislativa na úseku bezpečnosti </w:t>
            </w:r>
            <w:r>
              <w:t>a ochrany zdraví při práci;</w:t>
            </w:r>
          </w:p>
          <w:p w14:paraId="779AF968" w14:textId="77777777" w:rsidR="00566CB2" w:rsidRDefault="00566CB2" w:rsidP="00566CB2">
            <w:pPr>
              <w:numPr>
                <w:ilvl w:val="0"/>
                <w:numId w:val="29"/>
              </w:numPr>
              <w:jc w:val="both"/>
            </w:pPr>
            <w:r>
              <w:t>Základní požadavky na pracoviště, pracovní prostředí a pracovní prostředky;</w:t>
            </w:r>
          </w:p>
          <w:p w14:paraId="0F5EFC27" w14:textId="77777777" w:rsidR="00566CB2" w:rsidRDefault="00566CB2" w:rsidP="00566CB2">
            <w:pPr>
              <w:numPr>
                <w:ilvl w:val="0"/>
                <w:numId w:val="29"/>
              </w:numPr>
              <w:jc w:val="both"/>
            </w:pPr>
            <w:r>
              <w:t>Ergonomie na pracovišti;</w:t>
            </w:r>
          </w:p>
          <w:p w14:paraId="49FC10E6" w14:textId="77777777" w:rsidR="00566CB2" w:rsidRDefault="00566CB2" w:rsidP="00566CB2">
            <w:pPr>
              <w:numPr>
                <w:ilvl w:val="0"/>
                <w:numId w:val="29"/>
              </w:numPr>
              <w:jc w:val="both"/>
            </w:pPr>
            <w:r>
              <w:t>Hluk a vibrace na pracovišti;</w:t>
            </w:r>
          </w:p>
          <w:p w14:paraId="66213240" w14:textId="77777777" w:rsidR="00566CB2" w:rsidRDefault="00566CB2" w:rsidP="00566CB2">
            <w:pPr>
              <w:numPr>
                <w:ilvl w:val="0"/>
                <w:numId w:val="29"/>
              </w:numPr>
              <w:jc w:val="both"/>
            </w:pPr>
            <w:r>
              <w:t>Psychická zátěž a psychosociální faktory působící na člověka při práci;</w:t>
            </w:r>
          </w:p>
          <w:p w14:paraId="2291B444" w14:textId="77777777" w:rsidR="00566CB2" w:rsidRDefault="00566CB2" w:rsidP="00566CB2">
            <w:pPr>
              <w:numPr>
                <w:ilvl w:val="0"/>
                <w:numId w:val="29"/>
              </w:numPr>
              <w:jc w:val="both"/>
            </w:pPr>
            <w:r>
              <w:t>Nebezpečné látky na pracovišti, výbušné prostředí ATEX;</w:t>
            </w:r>
          </w:p>
          <w:p w14:paraId="4ABD6793" w14:textId="77777777" w:rsidR="00566CB2" w:rsidRDefault="00566CB2" w:rsidP="00566CB2">
            <w:pPr>
              <w:numPr>
                <w:ilvl w:val="0"/>
                <w:numId w:val="29"/>
              </w:numPr>
              <w:jc w:val="both"/>
            </w:pPr>
            <w:r>
              <w:t>K</w:t>
            </w:r>
            <w:r w:rsidRPr="00262986">
              <w:t>ategorizace prací. Postup zařazení prací do kategorií. Hygienické limity</w:t>
            </w:r>
            <w:r>
              <w:t>;</w:t>
            </w:r>
          </w:p>
          <w:p w14:paraId="5F3B4832" w14:textId="77777777" w:rsidR="00566CB2" w:rsidRDefault="00566CB2" w:rsidP="00566CB2">
            <w:pPr>
              <w:numPr>
                <w:ilvl w:val="0"/>
                <w:numId w:val="29"/>
              </w:numPr>
              <w:jc w:val="both"/>
            </w:pPr>
            <w:r>
              <w:t>Pracovní úrazy a nemoci z povolání;</w:t>
            </w:r>
          </w:p>
          <w:p w14:paraId="004D7F2F" w14:textId="77777777" w:rsidR="00566CB2" w:rsidRDefault="00566CB2" w:rsidP="00566CB2">
            <w:pPr>
              <w:numPr>
                <w:ilvl w:val="0"/>
                <w:numId w:val="29"/>
              </w:numPr>
              <w:jc w:val="both"/>
            </w:pPr>
            <w:r>
              <w:t>Technické, organizační a personální opatření pro minimalizaci rizik na pracovišti;</w:t>
            </w:r>
          </w:p>
          <w:p w14:paraId="3814D975" w14:textId="77777777" w:rsidR="00566CB2" w:rsidRDefault="00566CB2" w:rsidP="00566CB2">
            <w:pPr>
              <w:numPr>
                <w:ilvl w:val="0"/>
                <w:numId w:val="29"/>
              </w:numPr>
              <w:jc w:val="both"/>
            </w:pPr>
            <w:r>
              <w:t>Školení bezpečnosti a ochrany zdraví při práci;</w:t>
            </w:r>
          </w:p>
          <w:p w14:paraId="12E73DDE" w14:textId="77777777" w:rsidR="00566CB2" w:rsidRDefault="00566CB2" w:rsidP="00566CB2">
            <w:pPr>
              <w:numPr>
                <w:ilvl w:val="0"/>
                <w:numId w:val="29"/>
              </w:numPr>
              <w:jc w:val="both"/>
            </w:pPr>
            <w:r>
              <w:t>Kontrolní a inspekční orgány;</w:t>
            </w:r>
          </w:p>
          <w:p w14:paraId="4C3D1FC6" w14:textId="77777777" w:rsidR="00566CB2" w:rsidRDefault="00566CB2" w:rsidP="00566CB2">
            <w:pPr>
              <w:numPr>
                <w:ilvl w:val="0"/>
                <w:numId w:val="29"/>
              </w:numPr>
              <w:jc w:val="both"/>
            </w:pPr>
            <w:r>
              <w:t>Agenturní zaměstnávání, specifické skupiny zaměstnanců a zajištění podmínek BOZP;</w:t>
            </w:r>
          </w:p>
          <w:p w14:paraId="5FF8DCA0" w14:textId="77777777" w:rsidR="00566CB2" w:rsidRDefault="00566CB2" w:rsidP="00566CB2">
            <w:pPr>
              <w:numPr>
                <w:ilvl w:val="0"/>
                <w:numId w:val="29"/>
              </w:numPr>
              <w:jc w:val="both"/>
            </w:pPr>
            <w:r>
              <w:t>Trendy v oblasti bezpečnosti a ochrany zdraví na pracovišti (digitalizace, zelená pracovní místa, práce na dálku);</w:t>
            </w:r>
          </w:p>
          <w:p w14:paraId="6934BCF7" w14:textId="77777777" w:rsidR="00566CB2" w:rsidRDefault="00566CB2" w:rsidP="00DF1BE9">
            <w:pPr>
              <w:jc w:val="both"/>
            </w:pPr>
          </w:p>
        </w:tc>
      </w:tr>
      <w:tr w:rsidR="00566CB2" w14:paraId="56DFC197"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3341152F"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2D66B50" w14:textId="77777777" w:rsidR="00566CB2" w:rsidRDefault="00566CB2" w:rsidP="00DF1BE9">
            <w:pPr>
              <w:jc w:val="both"/>
            </w:pPr>
          </w:p>
        </w:tc>
      </w:tr>
      <w:tr w:rsidR="00566CB2" w14:paraId="2F31A86D" w14:textId="77777777" w:rsidTr="00DF1BE9">
        <w:trPr>
          <w:trHeight w:val="1497"/>
        </w:trPr>
        <w:tc>
          <w:tcPr>
            <w:tcW w:w="9855" w:type="dxa"/>
            <w:gridSpan w:val="8"/>
            <w:tcBorders>
              <w:top w:val="nil"/>
              <w:bottom w:val="single" w:sz="2" w:space="0" w:color="auto"/>
            </w:tcBorders>
          </w:tcPr>
          <w:p w14:paraId="61129C6A" w14:textId="77777777" w:rsidR="00566CB2" w:rsidRPr="00802DAD" w:rsidRDefault="00566CB2" w:rsidP="00DF1BE9">
            <w:pPr>
              <w:jc w:val="both"/>
              <w:rPr>
                <w:b/>
              </w:rPr>
            </w:pPr>
            <w:r w:rsidRPr="00802DAD">
              <w:rPr>
                <w:b/>
              </w:rPr>
              <w:t>Povinná literatura:</w:t>
            </w:r>
          </w:p>
          <w:p w14:paraId="22077131" w14:textId="77777777" w:rsidR="00566CB2" w:rsidRDefault="00566CB2" w:rsidP="00DF1BE9">
            <w:pPr>
              <w:jc w:val="both"/>
            </w:pPr>
            <w:r>
              <w:t xml:space="preserve">ALSTON, Gregory. </w:t>
            </w:r>
            <w:r>
              <w:rPr>
                <w:i/>
                <w:iCs/>
              </w:rPr>
              <w:t>How safe is safe enough?: leadership, safety and risk management</w:t>
            </w:r>
            <w:r>
              <w:t>. London: Routledge, Taylor &amp; Francis Group, 2016. ISBN 978-1-138-25356-8.</w:t>
            </w:r>
          </w:p>
          <w:p w14:paraId="128E20BF" w14:textId="77777777" w:rsidR="00566CB2" w:rsidRDefault="00566CB2" w:rsidP="00DF1BE9">
            <w:pPr>
              <w:jc w:val="both"/>
            </w:pPr>
            <w:r w:rsidRPr="00F50E9D">
              <w:t xml:space="preserve">JOHANSEN, Thomas and DITTRICH, Winand H. </w:t>
            </w:r>
            <w:r w:rsidRPr="001E38DA">
              <w:rPr>
                <w:i/>
              </w:rPr>
              <w:t>Occupational Health and Rehabilitation. New Approaches for Maintaining Work Ability in the Workplace</w:t>
            </w:r>
            <w:r w:rsidRPr="00F50E9D">
              <w:t>.</w:t>
            </w:r>
            <w:r>
              <w:t xml:space="preserve"> </w:t>
            </w:r>
            <w:r w:rsidRPr="00F50E9D">
              <w:t xml:space="preserve"> Springer.</w:t>
            </w:r>
            <w:r>
              <w:t xml:space="preserve"> 2021. ISBN </w:t>
            </w:r>
            <w:r w:rsidRPr="00F50E9D">
              <w:t>978-3-658-33483-3</w:t>
            </w:r>
          </w:p>
          <w:p w14:paraId="718AFED9" w14:textId="77777777" w:rsidR="00566CB2" w:rsidRDefault="00566CB2" w:rsidP="00DF1BE9">
            <w:pPr>
              <w:jc w:val="both"/>
            </w:pPr>
            <w:r w:rsidRPr="00F50E9D">
              <w:t xml:space="preserve">REESE, Charles D. </w:t>
            </w:r>
            <w:r w:rsidRPr="001E38DA">
              <w:rPr>
                <w:i/>
              </w:rPr>
              <w:t>Occupational Health and Safety Management: A Practical Approach.</w:t>
            </w:r>
            <w:r w:rsidRPr="00F50E9D">
              <w:t xml:space="preserve"> CRC Press.</w:t>
            </w:r>
            <w:r>
              <w:t xml:space="preserve"> 2016, ISBN </w:t>
            </w:r>
            <w:r w:rsidRPr="00F50E9D">
              <w:t>978-1-4822-3134-2</w:t>
            </w:r>
          </w:p>
          <w:p w14:paraId="7C5FC543" w14:textId="77777777" w:rsidR="00566CB2" w:rsidRPr="00802DAD" w:rsidRDefault="00566CB2" w:rsidP="00DF1BE9">
            <w:pPr>
              <w:jc w:val="both"/>
              <w:rPr>
                <w:b/>
              </w:rPr>
            </w:pPr>
            <w:r w:rsidRPr="00802DAD">
              <w:rPr>
                <w:b/>
              </w:rPr>
              <w:t>Doporučená literatura:</w:t>
            </w:r>
          </w:p>
          <w:p w14:paraId="011F940E" w14:textId="77777777" w:rsidR="00566CB2" w:rsidRDefault="00566CB2" w:rsidP="00DF1BE9">
            <w:pPr>
              <w:jc w:val="both"/>
            </w:pPr>
            <w:r>
              <w:t>Odborné portály:</w:t>
            </w:r>
          </w:p>
          <w:p w14:paraId="337F822D" w14:textId="77777777" w:rsidR="00566CB2" w:rsidRDefault="00902CE9" w:rsidP="00DF1BE9">
            <w:pPr>
              <w:jc w:val="both"/>
              <w:rPr>
                <w:lang w:val="en-GB"/>
              </w:rPr>
            </w:pPr>
            <w:hyperlink r:id="rId15" w:history="1">
              <w:r w:rsidR="00566CB2" w:rsidRPr="00810C56">
                <w:rPr>
                  <w:rStyle w:val="Hypertextovodkaz"/>
                  <w:lang w:val="en-GB"/>
                </w:rPr>
                <w:t>www.osha.europa.eu</w:t>
              </w:r>
            </w:hyperlink>
          </w:p>
          <w:p w14:paraId="3DB1CED1" w14:textId="77777777" w:rsidR="00566CB2" w:rsidRDefault="00902CE9" w:rsidP="00DF1BE9">
            <w:pPr>
              <w:jc w:val="both"/>
              <w:rPr>
                <w:lang w:val="en-GB"/>
              </w:rPr>
            </w:pPr>
            <w:hyperlink r:id="rId16" w:history="1">
              <w:r w:rsidR="00566CB2" w:rsidRPr="00810C56">
                <w:rPr>
                  <w:rStyle w:val="Hypertextovodkaz"/>
                  <w:lang w:val="en-GB"/>
                </w:rPr>
                <w:t>https://www.ilo.org/global/lang--en/index.htm</w:t>
              </w:r>
            </w:hyperlink>
          </w:p>
          <w:p w14:paraId="6957FE6E" w14:textId="77777777" w:rsidR="00566CB2" w:rsidRDefault="00902CE9" w:rsidP="00DF1BE9">
            <w:pPr>
              <w:jc w:val="both"/>
              <w:rPr>
                <w:lang w:val="en-GB"/>
              </w:rPr>
            </w:pPr>
            <w:hyperlink r:id="rId17" w:history="1">
              <w:r w:rsidR="00566CB2" w:rsidRPr="00810C56">
                <w:rPr>
                  <w:rStyle w:val="Hypertextovodkaz"/>
                  <w:lang w:val="en-GB"/>
                </w:rPr>
                <w:t>https://www.cdc.gov/niosh/index.htm</w:t>
              </w:r>
            </w:hyperlink>
          </w:p>
          <w:p w14:paraId="6FC8A3AA" w14:textId="77777777" w:rsidR="00566CB2" w:rsidRDefault="00566CB2" w:rsidP="00DF1BE9">
            <w:pPr>
              <w:jc w:val="both"/>
              <w:rPr>
                <w:lang w:val="en-GB"/>
              </w:rPr>
            </w:pPr>
          </w:p>
          <w:p w14:paraId="7F3BAB90" w14:textId="77777777" w:rsidR="00566CB2" w:rsidRDefault="00566CB2" w:rsidP="00DF1BE9">
            <w:pPr>
              <w:jc w:val="both"/>
            </w:pPr>
          </w:p>
        </w:tc>
      </w:tr>
      <w:tr w:rsidR="00566CB2" w14:paraId="582C9B91"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F1733D8" w14:textId="77777777" w:rsidR="00566CB2" w:rsidRDefault="00566CB2" w:rsidP="00DF1BE9">
            <w:pPr>
              <w:jc w:val="center"/>
              <w:rPr>
                <w:b/>
              </w:rPr>
            </w:pPr>
            <w:r>
              <w:rPr>
                <w:b/>
              </w:rPr>
              <w:lastRenderedPageBreak/>
              <w:t>Informace ke kombinované nebo distanční formě</w:t>
            </w:r>
          </w:p>
        </w:tc>
      </w:tr>
      <w:tr w:rsidR="00566CB2" w14:paraId="3D83FC2F" w14:textId="77777777" w:rsidTr="00DF1BE9">
        <w:tc>
          <w:tcPr>
            <w:tcW w:w="4787" w:type="dxa"/>
            <w:gridSpan w:val="3"/>
            <w:tcBorders>
              <w:top w:val="single" w:sz="2" w:space="0" w:color="auto"/>
            </w:tcBorders>
            <w:shd w:val="clear" w:color="auto" w:fill="F7CAAC"/>
          </w:tcPr>
          <w:p w14:paraId="4258E90F" w14:textId="77777777" w:rsidR="00566CB2" w:rsidRDefault="00566CB2" w:rsidP="00DF1BE9">
            <w:pPr>
              <w:jc w:val="both"/>
            </w:pPr>
            <w:r>
              <w:rPr>
                <w:b/>
              </w:rPr>
              <w:t>Rozsah konzultací (soustředění)</w:t>
            </w:r>
          </w:p>
        </w:tc>
        <w:tc>
          <w:tcPr>
            <w:tcW w:w="889" w:type="dxa"/>
            <w:tcBorders>
              <w:top w:val="single" w:sz="2" w:space="0" w:color="auto"/>
            </w:tcBorders>
          </w:tcPr>
          <w:p w14:paraId="67F1C70E" w14:textId="47E53633" w:rsidR="00566CB2" w:rsidRDefault="00566CB2" w:rsidP="00DF1BE9">
            <w:pPr>
              <w:jc w:val="both"/>
            </w:pPr>
            <w:del w:id="3276" w:author="Eva Skýbová" w:date="2024-05-15T10:24:00Z">
              <w:r w:rsidDel="000A02DC">
                <w:delText>14</w:delText>
              </w:r>
            </w:del>
          </w:p>
        </w:tc>
        <w:tc>
          <w:tcPr>
            <w:tcW w:w="4179" w:type="dxa"/>
            <w:gridSpan w:val="4"/>
            <w:tcBorders>
              <w:top w:val="single" w:sz="2" w:space="0" w:color="auto"/>
            </w:tcBorders>
            <w:shd w:val="clear" w:color="auto" w:fill="F7CAAC"/>
          </w:tcPr>
          <w:p w14:paraId="416E3F6C" w14:textId="77777777" w:rsidR="00566CB2" w:rsidRDefault="00566CB2" w:rsidP="00DF1BE9">
            <w:pPr>
              <w:jc w:val="both"/>
              <w:rPr>
                <w:b/>
              </w:rPr>
            </w:pPr>
            <w:r>
              <w:rPr>
                <w:b/>
              </w:rPr>
              <w:t xml:space="preserve">hodin </w:t>
            </w:r>
          </w:p>
        </w:tc>
      </w:tr>
      <w:tr w:rsidR="00566CB2" w14:paraId="2602DD49" w14:textId="77777777" w:rsidTr="00DF1BE9">
        <w:tc>
          <w:tcPr>
            <w:tcW w:w="9855" w:type="dxa"/>
            <w:gridSpan w:val="8"/>
            <w:shd w:val="clear" w:color="auto" w:fill="F7CAAC"/>
          </w:tcPr>
          <w:p w14:paraId="0B6E6AC6" w14:textId="77777777" w:rsidR="00566CB2" w:rsidRDefault="00566CB2" w:rsidP="00DF1BE9">
            <w:pPr>
              <w:jc w:val="both"/>
              <w:rPr>
                <w:b/>
              </w:rPr>
            </w:pPr>
            <w:r>
              <w:rPr>
                <w:b/>
              </w:rPr>
              <w:t>Informace o způsobu kontaktu s vyučujícím</w:t>
            </w:r>
          </w:p>
        </w:tc>
      </w:tr>
      <w:tr w:rsidR="00566CB2" w14:paraId="51F88F8B" w14:textId="77777777" w:rsidTr="00DF1BE9">
        <w:trPr>
          <w:trHeight w:val="1373"/>
        </w:trPr>
        <w:tc>
          <w:tcPr>
            <w:tcW w:w="9855" w:type="dxa"/>
            <w:gridSpan w:val="8"/>
          </w:tcPr>
          <w:p w14:paraId="56F00B91" w14:textId="548AA391" w:rsidR="00566CB2" w:rsidRDefault="00566CB2" w:rsidP="00DF1BE9">
            <w:pPr>
              <w:jc w:val="both"/>
            </w:pPr>
            <w:del w:id="3277" w:author="Eva Skýbová" w:date="2024-05-15T10:24:00Z">
              <w:r w:rsidDel="000A02DC">
                <w:delTex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delText>
              </w:r>
              <w:r w:rsidRPr="00F655FD" w:rsidDel="000A02DC">
                <w:delText xml:space="preserve">souladu s vnitřními předpisy FLKŘ má každý akademický pracovník stanoveny konzultační hodiny v rozsahu minimálně 2 hodiny týdně. Dle </w:delText>
              </w:r>
              <w:r w:rsidDel="000A02DC">
                <w:delText>potřeby jsou dále konzultace možné i po předchozí emailové či telefonické dohodě.</w:delText>
              </w:r>
            </w:del>
          </w:p>
        </w:tc>
      </w:tr>
    </w:tbl>
    <w:p w14:paraId="47A7A77B" w14:textId="77777777" w:rsidR="00566CB2" w:rsidRDefault="00566CB2" w:rsidP="00566CB2"/>
    <w:p w14:paraId="05D0E750" w14:textId="77777777" w:rsidR="00566CB2" w:rsidRDefault="00566CB2" w:rsidP="00566CB2">
      <w:pPr>
        <w:spacing w:after="160" w:line="259" w:lineRule="auto"/>
      </w:pPr>
    </w:p>
    <w:p w14:paraId="3A46A26F" w14:textId="77777777" w:rsidR="00566CB2" w:rsidRDefault="00566CB2" w:rsidP="00566CB2">
      <w:pPr>
        <w:spacing w:after="160" w:line="259" w:lineRule="auto"/>
      </w:pPr>
      <w:r>
        <w:br w:type="page"/>
      </w:r>
    </w:p>
    <w:p w14:paraId="42D242E8"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D3CE7F2" w14:textId="77777777" w:rsidTr="00DF1BE9">
        <w:tc>
          <w:tcPr>
            <w:tcW w:w="9855" w:type="dxa"/>
            <w:gridSpan w:val="8"/>
            <w:tcBorders>
              <w:bottom w:val="double" w:sz="4" w:space="0" w:color="auto"/>
            </w:tcBorders>
            <w:shd w:val="clear" w:color="auto" w:fill="BDD6EE"/>
          </w:tcPr>
          <w:p w14:paraId="175D9C2B" w14:textId="77777777" w:rsidR="00566CB2" w:rsidRDefault="00566CB2" w:rsidP="00DF1BE9">
            <w:pPr>
              <w:jc w:val="both"/>
              <w:rPr>
                <w:b/>
                <w:sz w:val="28"/>
              </w:rPr>
            </w:pPr>
            <w:r>
              <w:br w:type="page"/>
            </w:r>
            <w:r>
              <w:rPr>
                <w:b/>
                <w:sz w:val="28"/>
              </w:rPr>
              <w:t>B-III – Charakteristika studijního předmětu</w:t>
            </w:r>
          </w:p>
        </w:tc>
      </w:tr>
      <w:tr w:rsidR="00566CB2" w14:paraId="3D4246CE" w14:textId="77777777" w:rsidTr="00DF1BE9">
        <w:tc>
          <w:tcPr>
            <w:tcW w:w="3086" w:type="dxa"/>
            <w:tcBorders>
              <w:top w:val="double" w:sz="4" w:space="0" w:color="auto"/>
            </w:tcBorders>
            <w:shd w:val="clear" w:color="auto" w:fill="F7CAAC"/>
          </w:tcPr>
          <w:p w14:paraId="249B3650"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717F573A" w14:textId="77777777" w:rsidR="00566CB2" w:rsidRPr="00873C26" w:rsidRDefault="00566CB2" w:rsidP="00DF1BE9">
            <w:pPr>
              <w:jc w:val="both"/>
              <w:rPr>
                <w:b/>
              </w:rPr>
            </w:pPr>
            <w:r>
              <w:rPr>
                <w:b/>
              </w:rPr>
              <w:t>Operational Management</w:t>
            </w:r>
          </w:p>
        </w:tc>
      </w:tr>
      <w:tr w:rsidR="00566CB2" w14:paraId="496C9460" w14:textId="77777777" w:rsidTr="00DF1BE9">
        <w:tc>
          <w:tcPr>
            <w:tcW w:w="3086" w:type="dxa"/>
            <w:shd w:val="clear" w:color="auto" w:fill="F7CAAC"/>
          </w:tcPr>
          <w:p w14:paraId="32A314B1" w14:textId="77777777" w:rsidR="00566CB2" w:rsidRDefault="00566CB2" w:rsidP="00DF1BE9">
            <w:pPr>
              <w:jc w:val="both"/>
              <w:rPr>
                <w:b/>
              </w:rPr>
            </w:pPr>
            <w:r>
              <w:rPr>
                <w:b/>
              </w:rPr>
              <w:t>Typ předmětu</w:t>
            </w:r>
          </w:p>
        </w:tc>
        <w:tc>
          <w:tcPr>
            <w:tcW w:w="3406" w:type="dxa"/>
            <w:gridSpan w:val="4"/>
          </w:tcPr>
          <w:p w14:paraId="355DAB8F" w14:textId="77777777" w:rsidR="00566CB2" w:rsidRDefault="00566CB2" w:rsidP="00DF1BE9">
            <w:pPr>
              <w:jc w:val="both"/>
            </w:pPr>
            <w:r>
              <w:t>povinný</w:t>
            </w:r>
          </w:p>
        </w:tc>
        <w:tc>
          <w:tcPr>
            <w:tcW w:w="2695" w:type="dxa"/>
            <w:gridSpan w:val="2"/>
            <w:shd w:val="clear" w:color="auto" w:fill="F7CAAC"/>
          </w:tcPr>
          <w:p w14:paraId="658B5DF2" w14:textId="77777777" w:rsidR="00566CB2" w:rsidRDefault="00566CB2" w:rsidP="00DF1BE9">
            <w:pPr>
              <w:jc w:val="both"/>
            </w:pPr>
            <w:r>
              <w:rPr>
                <w:b/>
              </w:rPr>
              <w:t>doporučený ročník / semestr</w:t>
            </w:r>
          </w:p>
        </w:tc>
        <w:tc>
          <w:tcPr>
            <w:tcW w:w="668" w:type="dxa"/>
          </w:tcPr>
          <w:p w14:paraId="2E9FF451" w14:textId="77777777" w:rsidR="00566CB2" w:rsidRDefault="00566CB2" w:rsidP="00DF1BE9">
            <w:pPr>
              <w:jc w:val="both"/>
            </w:pPr>
            <w:r>
              <w:t>3/ZS</w:t>
            </w:r>
          </w:p>
        </w:tc>
      </w:tr>
      <w:tr w:rsidR="00566CB2" w14:paraId="7D1AF4F3" w14:textId="77777777" w:rsidTr="00DF1BE9">
        <w:tc>
          <w:tcPr>
            <w:tcW w:w="3086" w:type="dxa"/>
            <w:shd w:val="clear" w:color="auto" w:fill="F7CAAC"/>
          </w:tcPr>
          <w:p w14:paraId="6585159E" w14:textId="77777777" w:rsidR="00566CB2" w:rsidRDefault="00566CB2" w:rsidP="00DF1BE9">
            <w:pPr>
              <w:jc w:val="both"/>
              <w:rPr>
                <w:b/>
              </w:rPr>
            </w:pPr>
            <w:r>
              <w:rPr>
                <w:b/>
              </w:rPr>
              <w:t>Rozsah studijního předmětu</w:t>
            </w:r>
          </w:p>
        </w:tc>
        <w:tc>
          <w:tcPr>
            <w:tcW w:w="1701" w:type="dxa"/>
            <w:gridSpan w:val="2"/>
          </w:tcPr>
          <w:p w14:paraId="3D9B3A12" w14:textId="77777777" w:rsidR="00566CB2" w:rsidRDefault="00566CB2" w:rsidP="00DF1BE9">
            <w:pPr>
              <w:jc w:val="both"/>
            </w:pPr>
            <w:r>
              <w:t>14p + 28s</w:t>
            </w:r>
          </w:p>
        </w:tc>
        <w:tc>
          <w:tcPr>
            <w:tcW w:w="889" w:type="dxa"/>
            <w:shd w:val="clear" w:color="auto" w:fill="F7CAAC"/>
          </w:tcPr>
          <w:p w14:paraId="070F9F0E" w14:textId="77777777" w:rsidR="00566CB2" w:rsidRDefault="00566CB2" w:rsidP="00DF1BE9">
            <w:pPr>
              <w:jc w:val="both"/>
              <w:rPr>
                <w:b/>
              </w:rPr>
            </w:pPr>
            <w:r>
              <w:rPr>
                <w:b/>
              </w:rPr>
              <w:t xml:space="preserve">hod. </w:t>
            </w:r>
          </w:p>
        </w:tc>
        <w:tc>
          <w:tcPr>
            <w:tcW w:w="816" w:type="dxa"/>
          </w:tcPr>
          <w:p w14:paraId="7D559FBE" w14:textId="77777777" w:rsidR="00566CB2" w:rsidRDefault="00566CB2" w:rsidP="00DF1BE9">
            <w:pPr>
              <w:jc w:val="both"/>
            </w:pPr>
            <w:r>
              <w:t>42</w:t>
            </w:r>
          </w:p>
        </w:tc>
        <w:tc>
          <w:tcPr>
            <w:tcW w:w="2156" w:type="dxa"/>
            <w:shd w:val="clear" w:color="auto" w:fill="F7CAAC"/>
          </w:tcPr>
          <w:p w14:paraId="58DE3D0C" w14:textId="77777777" w:rsidR="00566CB2" w:rsidRDefault="00566CB2" w:rsidP="00DF1BE9">
            <w:pPr>
              <w:jc w:val="both"/>
              <w:rPr>
                <w:b/>
              </w:rPr>
            </w:pPr>
            <w:r>
              <w:rPr>
                <w:b/>
              </w:rPr>
              <w:t>kreditů</w:t>
            </w:r>
          </w:p>
        </w:tc>
        <w:tc>
          <w:tcPr>
            <w:tcW w:w="1207" w:type="dxa"/>
            <w:gridSpan w:val="2"/>
          </w:tcPr>
          <w:p w14:paraId="60D8ED78" w14:textId="77777777" w:rsidR="00566CB2" w:rsidRDefault="00566CB2" w:rsidP="00DF1BE9">
            <w:pPr>
              <w:jc w:val="both"/>
            </w:pPr>
            <w:r>
              <w:t>4</w:t>
            </w:r>
          </w:p>
        </w:tc>
      </w:tr>
      <w:tr w:rsidR="00566CB2" w14:paraId="2A69BD48" w14:textId="77777777" w:rsidTr="00DF1BE9">
        <w:tc>
          <w:tcPr>
            <w:tcW w:w="3086" w:type="dxa"/>
            <w:shd w:val="clear" w:color="auto" w:fill="F7CAAC"/>
          </w:tcPr>
          <w:p w14:paraId="0E33FEC0" w14:textId="77777777" w:rsidR="00566CB2" w:rsidRDefault="00566CB2" w:rsidP="00DF1BE9">
            <w:pPr>
              <w:jc w:val="both"/>
              <w:rPr>
                <w:b/>
                <w:sz w:val="22"/>
              </w:rPr>
            </w:pPr>
            <w:r>
              <w:rPr>
                <w:b/>
              </w:rPr>
              <w:t>Prerekvizity, korekvizity, ekvivalence</w:t>
            </w:r>
          </w:p>
        </w:tc>
        <w:tc>
          <w:tcPr>
            <w:tcW w:w="6769" w:type="dxa"/>
            <w:gridSpan w:val="7"/>
          </w:tcPr>
          <w:p w14:paraId="7BC0B196" w14:textId="77777777" w:rsidR="00566CB2" w:rsidRDefault="00566CB2" w:rsidP="00DF1BE9">
            <w:pPr>
              <w:jc w:val="both"/>
            </w:pPr>
          </w:p>
        </w:tc>
      </w:tr>
      <w:tr w:rsidR="00566CB2" w14:paraId="059DD32A" w14:textId="77777777" w:rsidTr="00DF1BE9">
        <w:tc>
          <w:tcPr>
            <w:tcW w:w="3086" w:type="dxa"/>
            <w:shd w:val="clear" w:color="auto" w:fill="F7CAAC"/>
          </w:tcPr>
          <w:p w14:paraId="358F3B50" w14:textId="77777777" w:rsidR="00566CB2" w:rsidRDefault="00566CB2" w:rsidP="00DF1BE9">
            <w:pPr>
              <w:jc w:val="both"/>
              <w:rPr>
                <w:b/>
              </w:rPr>
            </w:pPr>
            <w:r>
              <w:rPr>
                <w:b/>
              </w:rPr>
              <w:t>Způsob ověření studijních výsledků</w:t>
            </w:r>
          </w:p>
        </w:tc>
        <w:tc>
          <w:tcPr>
            <w:tcW w:w="3406" w:type="dxa"/>
            <w:gridSpan w:val="4"/>
          </w:tcPr>
          <w:p w14:paraId="52E342D4" w14:textId="77777777" w:rsidR="00566CB2" w:rsidRDefault="00566CB2" w:rsidP="00DF1BE9">
            <w:pPr>
              <w:jc w:val="both"/>
            </w:pPr>
            <w:r>
              <w:t>zápočet a zkouška</w:t>
            </w:r>
          </w:p>
        </w:tc>
        <w:tc>
          <w:tcPr>
            <w:tcW w:w="2156" w:type="dxa"/>
            <w:shd w:val="clear" w:color="auto" w:fill="F7CAAC"/>
          </w:tcPr>
          <w:p w14:paraId="7387A5E4" w14:textId="77777777" w:rsidR="00566CB2" w:rsidRDefault="00566CB2" w:rsidP="00DF1BE9">
            <w:pPr>
              <w:jc w:val="both"/>
              <w:rPr>
                <w:b/>
              </w:rPr>
            </w:pPr>
            <w:r>
              <w:rPr>
                <w:b/>
              </w:rPr>
              <w:t>Forma výuky</w:t>
            </w:r>
          </w:p>
        </w:tc>
        <w:tc>
          <w:tcPr>
            <w:tcW w:w="1207" w:type="dxa"/>
            <w:gridSpan w:val="2"/>
          </w:tcPr>
          <w:p w14:paraId="35F404BB" w14:textId="77777777" w:rsidR="00566CB2" w:rsidRDefault="00566CB2" w:rsidP="00DF1BE9">
            <w:pPr>
              <w:jc w:val="both"/>
            </w:pPr>
            <w:r>
              <w:t>přednášky</w:t>
            </w:r>
          </w:p>
          <w:p w14:paraId="6D6638CC" w14:textId="77777777" w:rsidR="00566CB2" w:rsidRDefault="00566CB2" w:rsidP="00DF1BE9">
            <w:pPr>
              <w:jc w:val="both"/>
            </w:pPr>
            <w:r>
              <w:t>semináře</w:t>
            </w:r>
          </w:p>
        </w:tc>
      </w:tr>
      <w:tr w:rsidR="00566CB2" w14:paraId="44D38DB7" w14:textId="77777777" w:rsidTr="00DF1BE9">
        <w:trPr>
          <w:trHeight w:val="822"/>
        </w:trPr>
        <w:tc>
          <w:tcPr>
            <w:tcW w:w="3086" w:type="dxa"/>
            <w:shd w:val="clear" w:color="auto" w:fill="F7CAAC"/>
          </w:tcPr>
          <w:p w14:paraId="12BA98D9"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1B868537" w14:textId="77777777" w:rsidR="00566CB2" w:rsidRDefault="00566CB2" w:rsidP="00DF1BE9">
            <w:pPr>
              <w:jc w:val="both"/>
            </w:pPr>
            <w:r>
              <w:t>Zápočet: aktivní účast na nejméně 80 % seminářů, zpracování semestrálního úkolu</w:t>
            </w:r>
          </w:p>
          <w:p w14:paraId="12B1544B" w14:textId="77777777" w:rsidR="00566CB2" w:rsidRDefault="00566CB2" w:rsidP="00DF1BE9">
            <w:pPr>
              <w:jc w:val="both"/>
            </w:pPr>
          </w:p>
          <w:p w14:paraId="37FB7566" w14:textId="77777777" w:rsidR="00566CB2" w:rsidRDefault="00566CB2" w:rsidP="00DF1BE9">
            <w:pPr>
              <w:jc w:val="both"/>
            </w:pPr>
            <w:r>
              <w:t>Zkouška: kombinovaná</w:t>
            </w:r>
          </w:p>
        </w:tc>
      </w:tr>
      <w:tr w:rsidR="00566CB2" w14:paraId="5F70DD09" w14:textId="77777777" w:rsidTr="00DF1BE9">
        <w:trPr>
          <w:trHeight w:val="397"/>
        </w:trPr>
        <w:tc>
          <w:tcPr>
            <w:tcW w:w="9855" w:type="dxa"/>
            <w:gridSpan w:val="8"/>
            <w:tcBorders>
              <w:top w:val="nil"/>
            </w:tcBorders>
          </w:tcPr>
          <w:p w14:paraId="02F08026" w14:textId="77777777" w:rsidR="00566CB2" w:rsidRDefault="00566CB2" w:rsidP="00DF1BE9">
            <w:pPr>
              <w:jc w:val="both"/>
            </w:pPr>
          </w:p>
        </w:tc>
      </w:tr>
      <w:tr w:rsidR="00566CB2" w14:paraId="5981F7FF" w14:textId="77777777" w:rsidTr="00DF1BE9">
        <w:trPr>
          <w:trHeight w:val="197"/>
        </w:trPr>
        <w:tc>
          <w:tcPr>
            <w:tcW w:w="3086" w:type="dxa"/>
            <w:tcBorders>
              <w:top w:val="nil"/>
            </w:tcBorders>
            <w:shd w:val="clear" w:color="auto" w:fill="F7CAAC"/>
          </w:tcPr>
          <w:p w14:paraId="07DC9B0F" w14:textId="77777777" w:rsidR="00566CB2" w:rsidRDefault="00566CB2" w:rsidP="00DF1BE9">
            <w:pPr>
              <w:jc w:val="both"/>
              <w:rPr>
                <w:b/>
              </w:rPr>
            </w:pPr>
            <w:r>
              <w:rPr>
                <w:b/>
              </w:rPr>
              <w:t>Garant předmětu</w:t>
            </w:r>
          </w:p>
        </w:tc>
        <w:tc>
          <w:tcPr>
            <w:tcW w:w="6769" w:type="dxa"/>
            <w:gridSpan w:val="7"/>
            <w:tcBorders>
              <w:top w:val="nil"/>
            </w:tcBorders>
          </w:tcPr>
          <w:p w14:paraId="35355170" w14:textId="77777777" w:rsidR="00566CB2" w:rsidRDefault="00566CB2" w:rsidP="00DF1BE9">
            <w:pPr>
              <w:jc w:val="both"/>
            </w:pPr>
            <w:r>
              <w:t>prof. Ing. David Tuček, Ph.D.</w:t>
            </w:r>
          </w:p>
        </w:tc>
      </w:tr>
      <w:tr w:rsidR="00566CB2" w14:paraId="42DA230C" w14:textId="77777777" w:rsidTr="00DF1BE9">
        <w:trPr>
          <w:trHeight w:val="243"/>
        </w:trPr>
        <w:tc>
          <w:tcPr>
            <w:tcW w:w="3086" w:type="dxa"/>
            <w:tcBorders>
              <w:top w:val="nil"/>
            </w:tcBorders>
            <w:shd w:val="clear" w:color="auto" w:fill="F7CAAC"/>
          </w:tcPr>
          <w:p w14:paraId="6A13E852" w14:textId="77777777" w:rsidR="00566CB2" w:rsidRDefault="00566CB2" w:rsidP="00DF1BE9">
            <w:pPr>
              <w:jc w:val="both"/>
              <w:rPr>
                <w:b/>
              </w:rPr>
            </w:pPr>
            <w:r>
              <w:rPr>
                <w:b/>
              </w:rPr>
              <w:t>Zapojení garanta do výuky předmětu</w:t>
            </w:r>
          </w:p>
        </w:tc>
        <w:tc>
          <w:tcPr>
            <w:tcW w:w="6769" w:type="dxa"/>
            <w:gridSpan w:val="7"/>
            <w:tcBorders>
              <w:top w:val="nil"/>
            </w:tcBorders>
          </w:tcPr>
          <w:p w14:paraId="18C48734" w14:textId="77777777" w:rsidR="00566CB2" w:rsidRDefault="00566CB2" w:rsidP="00DF1BE9">
            <w:pPr>
              <w:jc w:val="both"/>
            </w:pPr>
            <w:r>
              <w:t>Garant stanovuje obsah přednášek a seminářů a dohlíží na jejich jednotné vedení.</w:t>
            </w:r>
          </w:p>
          <w:p w14:paraId="4683A191" w14:textId="7B2EC1F6" w:rsidR="00566CB2" w:rsidRDefault="00566CB2" w:rsidP="00FD3188">
            <w:pPr>
              <w:jc w:val="both"/>
            </w:pPr>
            <w:r>
              <w:t xml:space="preserve">Garant přímo vyučuje </w:t>
            </w:r>
            <w:del w:id="3278" w:author="Eva Skýbová" w:date="2024-05-15T09:01:00Z">
              <w:r w:rsidDel="001B7C6B">
                <w:delText xml:space="preserve">50 </w:delText>
              </w:r>
            </w:del>
            <w:ins w:id="3279" w:author="Eva Skýbová" w:date="2024-05-15T09:01:00Z">
              <w:r w:rsidR="001B7C6B">
                <w:t xml:space="preserve">57 </w:t>
              </w:r>
            </w:ins>
            <w:r>
              <w:t>% přednášek</w:t>
            </w:r>
          </w:p>
        </w:tc>
      </w:tr>
      <w:tr w:rsidR="00566CB2" w14:paraId="52ED93CF" w14:textId="77777777" w:rsidTr="00DF1BE9">
        <w:tc>
          <w:tcPr>
            <w:tcW w:w="3086" w:type="dxa"/>
            <w:shd w:val="clear" w:color="auto" w:fill="F7CAAC"/>
          </w:tcPr>
          <w:p w14:paraId="457F685D" w14:textId="77777777" w:rsidR="00566CB2" w:rsidRDefault="00566CB2" w:rsidP="00DF1BE9">
            <w:pPr>
              <w:jc w:val="both"/>
              <w:rPr>
                <w:b/>
              </w:rPr>
            </w:pPr>
            <w:r>
              <w:rPr>
                <w:b/>
              </w:rPr>
              <w:t>Vyučující</w:t>
            </w:r>
          </w:p>
        </w:tc>
        <w:tc>
          <w:tcPr>
            <w:tcW w:w="6769" w:type="dxa"/>
            <w:gridSpan w:val="7"/>
            <w:tcBorders>
              <w:bottom w:val="nil"/>
            </w:tcBorders>
          </w:tcPr>
          <w:p w14:paraId="43D38BEE" w14:textId="45F16A99" w:rsidR="00566CB2" w:rsidRDefault="00566CB2" w:rsidP="00DF1BE9">
            <w:pPr>
              <w:jc w:val="both"/>
            </w:pPr>
            <w:r>
              <w:t>prof. Ing. David Tuček, Ph.D. – přednášející (</w:t>
            </w:r>
            <w:del w:id="3280" w:author="Eva Skýbová" w:date="2024-05-15T09:01:00Z">
              <w:r w:rsidDel="001B7C6B">
                <w:delText xml:space="preserve">50 </w:delText>
              </w:r>
            </w:del>
            <w:ins w:id="3281" w:author="Eva Skýbová" w:date="2024-05-15T09:01:00Z">
              <w:r w:rsidR="001B7C6B">
                <w:t xml:space="preserve">57 </w:t>
              </w:r>
            </w:ins>
            <w:r>
              <w:t>%)</w:t>
            </w:r>
          </w:p>
          <w:p w14:paraId="25AC02A1" w14:textId="4D0B7013" w:rsidR="00566CB2" w:rsidRDefault="00566CB2" w:rsidP="00FD3188">
            <w:pPr>
              <w:jc w:val="both"/>
            </w:pPr>
            <w:r>
              <w:t>Ing. Romana Heinzová, Ph.D. – přednášející (</w:t>
            </w:r>
            <w:del w:id="3282" w:author="Eva Skýbová" w:date="2024-05-15T09:01:00Z">
              <w:r w:rsidDel="001B7C6B">
                <w:delText xml:space="preserve">50 </w:delText>
              </w:r>
            </w:del>
            <w:ins w:id="3283" w:author="Eva Skýbová" w:date="2024-05-15T09:01:00Z">
              <w:r w:rsidR="001B7C6B">
                <w:t xml:space="preserve">43 </w:t>
              </w:r>
            </w:ins>
            <w:r>
              <w:t>%), vede semináře (100 %)</w:t>
            </w:r>
          </w:p>
        </w:tc>
      </w:tr>
      <w:tr w:rsidR="00566CB2" w14:paraId="2BE5A248" w14:textId="77777777" w:rsidTr="00DF1BE9">
        <w:trPr>
          <w:trHeight w:val="397"/>
        </w:trPr>
        <w:tc>
          <w:tcPr>
            <w:tcW w:w="9855" w:type="dxa"/>
            <w:gridSpan w:val="8"/>
            <w:tcBorders>
              <w:top w:val="nil"/>
            </w:tcBorders>
          </w:tcPr>
          <w:p w14:paraId="7F4C4450" w14:textId="77777777" w:rsidR="00566CB2" w:rsidRDefault="00566CB2" w:rsidP="00DF1BE9">
            <w:pPr>
              <w:jc w:val="both"/>
            </w:pPr>
          </w:p>
        </w:tc>
      </w:tr>
      <w:tr w:rsidR="00566CB2" w14:paraId="49DA9344" w14:textId="77777777" w:rsidTr="00DF1BE9">
        <w:tc>
          <w:tcPr>
            <w:tcW w:w="3086" w:type="dxa"/>
            <w:shd w:val="clear" w:color="auto" w:fill="F7CAAC"/>
          </w:tcPr>
          <w:p w14:paraId="238F6951" w14:textId="77777777" w:rsidR="00566CB2" w:rsidRDefault="00566CB2" w:rsidP="00DF1BE9">
            <w:pPr>
              <w:jc w:val="both"/>
              <w:rPr>
                <w:b/>
              </w:rPr>
            </w:pPr>
            <w:r>
              <w:rPr>
                <w:b/>
              </w:rPr>
              <w:t>Stručná anotace předmětu</w:t>
            </w:r>
          </w:p>
        </w:tc>
        <w:tc>
          <w:tcPr>
            <w:tcW w:w="6769" w:type="dxa"/>
            <w:gridSpan w:val="7"/>
            <w:tcBorders>
              <w:bottom w:val="nil"/>
            </w:tcBorders>
          </w:tcPr>
          <w:p w14:paraId="4FC81500" w14:textId="77777777" w:rsidR="00566CB2" w:rsidRDefault="00566CB2" w:rsidP="00DF1BE9">
            <w:pPr>
              <w:jc w:val="both"/>
            </w:pPr>
          </w:p>
        </w:tc>
      </w:tr>
      <w:tr w:rsidR="00566CB2" w14:paraId="76B94E59" w14:textId="77777777" w:rsidTr="00DF1BE9">
        <w:trPr>
          <w:trHeight w:val="3938"/>
        </w:trPr>
        <w:tc>
          <w:tcPr>
            <w:tcW w:w="9855" w:type="dxa"/>
            <w:gridSpan w:val="8"/>
            <w:tcBorders>
              <w:top w:val="nil"/>
              <w:bottom w:val="single" w:sz="12" w:space="0" w:color="auto"/>
            </w:tcBorders>
          </w:tcPr>
          <w:p w14:paraId="6150719E" w14:textId="77777777" w:rsidR="00566CB2" w:rsidRDefault="00566CB2" w:rsidP="00DF1BE9">
            <w:pPr>
              <w:jc w:val="both"/>
            </w:pPr>
            <w:r w:rsidRPr="00C92C48">
              <w:t xml:space="preserve">Cílem předmětu je seznámení studentů se základními přístupy provozních činností výrobních i nevýrobních podniků a metodami řízení produkčních a podpůrných procesů. </w:t>
            </w:r>
          </w:p>
          <w:p w14:paraId="66239309" w14:textId="77777777" w:rsidR="00566CB2" w:rsidRDefault="00566CB2" w:rsidP="00DF1BE9">
            <w:pPr>
              <w:jc w:val="both"/>
            </w:pPr>
          </w:p>
          <w:p w14:paraId="7DCCBBE6" w14:textId="77777777" w:rsidR="00566CB2" w:rsidRDefault="00566CB2" w:rsidP="00DF1BE9">
            <w:pPr>
              <w:jc w:val="both"/>
            </w:pPr>
            <w:r>
              <w:t>Vyučovaná témata:</w:t>
            </w:r>
          </w:p>
          <w:p w14:paraId="32515B85" w14:textId="77777777" w:rsidR="00566CB2" w:rsidRDefault="00566CB2" w:rsidP="00DF1BE9">
            <w:pPr>
              <w:jc w:val="both"/>
            </w:pPr>
            <w:r>
              <w:t xml:space="preserve">      1. Produktový a provozní management;</w:t>
            </w:r>
          </w:p>
          <w:p w14:paraId="7630C59F" w14:textId="77777777" w:rsidR="00566CB2" w:rsidRDefault="00566CB2" w:rsidP="00DF1BE9">
            <w:pPr>
              <w:jc w:val="both"/>
            </w:pPr>
            <w:r>
              <w:t xml:space="preserve">      2. Cíle provozního managementu a jeho vazby na strategický, taktický a operativní management;</w:t>
            </w:r>
          </w:p>
          <w:p w14:paraId="481A4977" w14:textId="77777777" w:rsidR="00566CB2" w:rsidRDefault="00566CB2" w:rsidP="00DF1BE9">
            <w:pPr>
              <w:jc w:val="both"/>
            </w:pPr>
            <w:r>
              <w:t xml:space="preserve">      3. Klasifikace výrobních procesů, uspořádání pracovišť;</w:t>
            </w:r>
          </w:p>
          <w:p w14:paraId="338138DE" w14:textId="77777777" w:rsidR="00566CB2" w:rsidRDefault="00566CB2" w:rsidP="00DF1BE9">
            <w:pPr>
              <w:jc w:val="both"/>
            </w:pPr>
            <w:r>
              <w:t xml:space="preserve">      4. Procesní toky;</w:t>
            </w:r>
          </w:p>
          <w:p w14:paraId="7F6F5FEE" w14:textId="77777777" w:rsidR="00566CB2" w:rsidRDefault="00566CB2" w:rsidP="00DF1BE9">
            <w:pPr>
              <w:jc w:val="both"/>
            </w:pPr>
            <w:r>
              <w:t xml:space="preserve">      5. Řízení výrobků a služeb; </w:t>
            </w:r>
          </w:p>
          <w:p w14:paraId="6EC03202" w14:textId="77777777" w:rsidR="00566CB2" w:rsidRDefault="00566CB2" w:rsidP="00DF1BE9">
            <w:pPr>
              <w:jc w:val="both"/>
            </w:pPr>
            <w:r>
              <w:t xml:space="preserve">      6. Informační zdroje pro řízení výroby, význam standardizace;</w:t>
            </w:r>
          </w:p>
          <w:p w14:paraId="5E4B5D01" w14:textId="77777777" w:rsidR="00566CB2" w:rsidRDefault="00566CB2" w:rsidP="00DF1BE9">
            <w:pPr>
              <w:jc w:val="both"/>
            </w:pPr>
            <w:r>
              <w:t xml:space="preserve">      7. Normy spotřeby materiálu, kapacitní normy;</w:t>
            </w:r>
          </w:p>
          <w:p w14:paraId="0C3BC6F5" w14:textId="77777777" w:rsidR="00566CB2" w:rsidRDefault="00566CB2" w:rsidP="00DF1BE9">
            <w:pPr>
              <w:jc w:val="both"/>
            </w:pPr>
            <w:r>
              <w:t xml:space="preserve">      8. Operativní řízení výroby, operativní plánování;</w:t>
            </w:r>
          </w:p>
          <w:p w14:paraId="6C4C6571" w14:textId="77777777" w:rsidR="00566CB2" w:rsidRDefault="00566CB2" w:rsidP="00DF1BE9">
            <w:pPr>
              <w:jc w:val="both"/>
            </w:pPr>
            <w:r>
              <w:t xml:space="preserve">      9. Kapacitní plánování, produktivita;</w:t>
            </w:r>
          </w:p>
          <w:p w14:paraId="49DC81FB" w14:textId="77777777" w:rsidR="00566CB2" w:rsidRDefault="00566CB2" w:rsidP="00DF1BE9">
            <w:pPr>
              <w:jc w:val="both"/>
            </w:pPr>
            <w:r>
              <w:t xml:space="preserve">     10. Lidský faktor v provozních činnostech;</w:t>
            </w:r>
          </w:p>
          <w:p w14:paraId="2B73639C" w14:textId="77777777" w:rsidR="00566CB2" w:rsidRDefault="00566CB2" w:rsidP="00DF1BE9">
            <w:pPr>
              <w:jc w:val="both"/>
            </w:pPr>
            <w:r>
              <w:t xml:space="preserve">     11. Systémy údržby, TPM;</w:t>
            </w:r>
          </w:p>
          <w:p w14:paraId="04C120F5" w14:textId="77777777" w:rsidR="00566CB2" w:rsidRDefault="00566CB2" w:rsidP="00DF1BE9">
            <w:pPr>
              <w:jc w:val="both"/>
            </w:pPr>
            <w:r>
              <w:t xml:space="preserve">     12. Management kvality v provozních činnostech;</w:t>
            </w:r>
          </w:p>
          <w:p w14:paraId="0019FCD9" w14:textId="77777777" w:rsidR="00566CB2" w:rsidRDefault="00566CB2" w:rsidP="00DF1BE9">
            <w:pPr>
              <w:jc w:val="both"/>
            </w:pPr>
            <w:r>
              <w:t xml:space="preserve">     13. Specifika provozního managementu ve službách;</w:t>
            </w:r>
          </w:p>
          <w:p w14:paraId="0005B9E6" w14:textId="77777777" w:rsidR="00566CB2" w:rsidRDefault="00566CB2" w:rsidP="00DF1BE9">
            <w:pPr>
              <w:jc w:val="both"/>
            </w:pPr>
            <w:r>
              <w:t xml:space="preserve">     14. Lean management v provozních činnostech.</w:t>
            </w:r>
          </w:p>
        </w:tc>
      </w:tr>
      <w:tr w:rsidR="00566CB2" w14:paraId="19B4E82A"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3DFF9179"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07CAAE6" w14:textId="77777777" w:rsidR="00566CB2" w:rsidRDefault="00566CB2" w:rsidP="00DF1BE9">
            <w:pPr>
              <w:jc w:val="both"/>
            </w:pPr>
          </w:p>
        </w:tc>
      </w:tr>
      <w:tr w:rsidR="00566CB2" w14:paraId="440857D4" w14:textId="77777777" w:rsidTr="00DF1BE9">
        <w:trPr>
          <w:trHeight w:val="1497"/>
        </w:trPr>
        <w:tc>
          <w:tcPr>
            <w:tcW w:w="9855" w:type="dxa"/>
            <w:gridSpan w:val="8"/>
            <w:tcBorders>
              <w:top w:val="nil"/>
              <w:bottom w:val="single" w:sz="2" w:space="0" w:color="auto"/>
            </w:tcBorders>
          </w:tcPr>
          <w:p w14:paraId="4C3B45FC" w14:textId="77777777" w:rsidR="00566CB2" w:rsidRDefault="00566CB2" w:rsidP="00DF1BE9">
            <w:pPr>
              <w:jc w:val="both"/>
            </w:pPr>
            <w:r w:rsidRPr="001730FA">
              <w:rPr>
                <w:b/>
              </w:rPr>
              <w:t>Povinná literatura</w:t>
            </w:r>
            <w:r w:rsidRPr="001730FA">
              <w:t>:</w:t>
            </w:r>
          </w:p>
          <w:p w14:paraId="18F8AD44" w14:textId="77777777" w:rsidR="00566CB2" w:rsidRDefault="00566CB2" w:rsidP="00DF1BE9">
            <w:pPr>
              <w:jc w:val="both"/>
            </w:pPr>
            <w:r w:rsidRPr="009835F3">
              <w:t xml:space="preserve">GROOVER, Mikell P. </w:t>
            </w:r>
            <w:r w:rsidRPr="009835F3">
              <w:rPr>
                <w:i/>
              </w:rPr>
              <w:t>Fundamentals of modern manufacturing: materials, processes, and systems</w:t>
            </w:r>
            <w:r w:rsidRPr="009835F3">
              <w:t>. Singapore: John Wiley &amp; Sons Singapore Pte., 2019. ISBN 978-1-119-70642-7</w:t>
            </w:r>
          </w:p>
          <w:p w14:paraId="171BBF94" w14:textId="77777777" w:rsidR="00566CB2" w:rsidRPr="001730FA" w:rsidRDefault="00566CB2" w:rsidP="00DF1BE9">
            <w:pPr>
              <w:jc w:val="both"/>
            </w:pPr>
            <w:r w:rsidRPr="009835F3">
              <w:t xml:space="preserve">SLACK, Nigel a Alistair </w:t>
            </w:r>
            <w:r>
              <w:t xml:space="preserve"> </w:t>
            </w:r>
            <w:r w:rsidRPr="009835F3">
              <w:t xml:space="preserve">BRANDON-JONES. </w:t>
            </w:r>
            <w:r w:rsidRPr="009835F3">
              <w:rPr>
                <w:i/>
                <w:iCs/>
              </w:rPr>
              <w:t>Operations management</w:t>
            </w:r>
            <w:r w:rsidRPr="009835F3">
              <w:t>. Ninth edition. Harlow, England: Pearson, 2019. ISBN 978-1-292-25396-1.</w:t>
            </w:r>
          </w:p>
          <w:p w14:paraId="1E915B3F" w14:textId="77777777" w:rsidR="00566CB2" w:rsidRDefault="00566CB2" w:rsidP="00DF1BE9">
            <w:pPr>
              <w:pStyle w:val="Normlnweb"/>
              <w:spacing w:before="0" w:beforeAutospacing="0" w:after="0" w:afterAutospacing="0"/>
              <w:rPr>
                <w:color w:val="212063"/>
                <w:sz w:val="20"/>
                <w:szCs w:val="20"/>
              </w:rPr>
            </w:pPr>
            <w:r w:rsidRPr="00087F81">
              <w:rPr>
                <w:sz w:val="20"/>
                <w:szCs w:val="20"/>
              </w:rPr>
              <w:t>MASSARO, A. </w:t>
            </w:r>
            <w:r w:rsidRPr="00087F81">
              <w:rPr>
                <w:i/>
                <w:sz w:val="20"/>
                <w:szCs w:val="20"/>
              </w:rPr>
              <w:t>Electronics in advanced research industries: Industry 4.0 to Industry 5.0 advances</w:t>
            </w:r>
            <w:r w:rsidRPr="00087F81">
              <w:rPr>
                <w:sz w:val="20"/>
                <w:szCs w:val="20"/>
              </w:rPr>
              <w:t>. Hoboken, NJ, USA: John Wiley &amp; Sons, 2022. Dostupné z: </w:t>
            </w:r>
            <w:hyperlink r:id="rId18" w:history="1">
              <w:r w:rsidRPr="00087F81">
                <w:rPr>
                  <w:sz w:val="20"/>
                  <w:szCs w:val="20"/>
                </w:rPr>
                <w:t>https://doi.org/9781119716907</w:t>
              </w:r>
            </w:hyperlink>
            <w:r w:rsidRPr="00087F81">
              <w:rPr>
                <w:color w:val="212063"/>
                <w:sz w:val="20"/>
                <w:szCs w:val="20"/>
              </w:rPr>
              <w:t>.</w:t>
            </w:r>
          </w:p>
          <w:p w14:paraId="4966487E" w14:textId="77777777" w:rsidR="00566CB2" w:rsidRPr="00087F81" w:rsidRDefault="00566CB2" w:rsidP="00DF1BE9">
            <w:pPr>
              <w:pStyle w:val="Normlnweb"/>
              <w:spacing w:before="0" w:beforeAutospacing="0" w:after="0" w:afterAutospacing="0"/>
              <w:rPr>
                <w:color w:val="212063"/>
                <w:sz w:val="20"/>
                <w:szCs w:val="20"/>
              </w:rPr>
            </w:pPr>
          </w:p>
          <w:p w14:paraId="73F7E3FC" w14:textId="77777777" w:rsidR="00566CB2" w:rsidRDefault="00566CB2" w:rsidP="00DF1BE9">
            <w:pPr>
              <w:jc w:val="both"/>
              <w:rPr>
                <w:b/>
              </w:rPr>
            </w:pPr>
            <w:r w:rsidRPr="001730FA">
              <w:rPr>
                <w:b/>
              </w:rPr>
              <w:t>Doporučená literatura:</w:t>
            </w:r>
          </w:p>
          <w:p w14:paraId="07F22F10" w14:textId="77777777" w:rsidR="00566CB2" w:rsidRDefault="00566CB2" w:rsidP="00DF1BE9">
            <w:pPr>
              <w:jc w:val="both"/>
            </w:pPr>
            <w:r w:rsidRPr="007B02A7">
              <w:t>UTHAYAN, E. Industry 5.0: The Future of the Industrial Economy. 2022. ISBN 9781032041278. Dostupné také z: https://search.ebscohost.com/login.aspx?direct=true&amp;db=nlebk&amp;an=2949884&amp;scope=site</w:t>
            </w:r>
          </w:p>
          <w:p w14:paraId="71043DAB" w14:textId="77777777" w:rsidR="00566CB2" w:rsidRDefault="00566CB2" w:rsidP="00DF1BE9">
            <w:pPr>
              <w:jc w:val="both"/>
            </w:pPr>
            <w:r w:rsidRPr="00087F81">
              <w:t xml:space="preserve">USTUNDAG, A., CEVIKCAN, E. </w:t>
            </w:r>
            <w:r w:rsidRPr="00087F81">
              <w:rPr>
                <w:i/>
                <w:iCs/>
              </w:rPr>
              <w:t>Industry 4.0: managing the digital transformation</w:t>
            </w:r>
            <w:r w:rsidRPr="00087F81">
              <w:t>. Cham, Switzerland: Springer, 2018, 286 s. Springer series in advanced manufacturing. ISBN 978-3-319-57869-9.</w:t>
            </w:r>
          </w:p>
          <w:p w14:paraId="4ABEC68D" w14:textId="77777777" w:rsidR="00566CB2" w:rsidRDefault="00566CB2" w:rsidP="00DF1BE9">
            <w:r w:rsidRPr="00087F81">
              <w:t>BARTODZIEJ, C</w:t>
            </w:r>
            <w:r>
              <w:t>H.</w:t>
            </w:r>
            <w:r w:rsidRPr="00087F81">
              <w:t xml:space="preserve"> J. </w:t>
            </w:r>
            <w:r w:rsidRPr="00087F81">
              <w:rPr>
                <w:i/>
              </w:rPr>
              <w:t xml:space="preserve">The concept industry 4.0: an empirical analysis of technologies and applications in production logistics. </w:t>
            </w:r>
            <w:r w:rsidRPr="00087F81">
              <w:t xml:space="preserve">BestMasters. Wiesbaden: Springer Gabler, ©2017. ISBN 9783658165024. Dostupné také z: </w:t>
            </w:r>
            <w:hyperlink r:id="rId19" w:history="1">
              <w:r w:rsidRPr="0068192A">
                <w:rPr>
                  <w:rStyle w:val="Hypertextovodkaz"/>
                </w:rPr>
                <w:t>https://proxy.k.utb.cz/login?url=https://link.springer.com/10.1007/978-3-658-16502-4</w:t>
              </w:r>
            </w:hyperlink>
          </w:p>
          <w:p w14:paraId="13D3EBC3" w14:textId="77777777" w:rsidR="00566CB2" w:rsidRDefault="00566CB2" w:rsidP="00DF1BE9">
            <w:pPr>
              <w:jc w:val="both"/>
            </w:pPr>
          </w:p>
        </w:tc>
      </w:tr>
      <w:tr w:rsidR="00566CB2" w14:paraId="16509037"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F1E3E81" w14:textId="77777777" w:rsidR="00566CB2" w:rsidRDefault="00566CB2" w:rsidP="00DF1BE9">
            <w:pPr>
              <w:jc w:val="center"/>
              <w:rPr>
                <w:b/>
              </w:rPr>
            </w:pPr>
            <w:r>
              <w:rPr>
                <w:b/>
              </w:rPr>
              <w:lastRenderedPageBreak/>
              <w:t>Informace ke kombinované nebo distanční formě</w:t>
            </w:r>
          </w:p>
        </w:tc>
      </w:tr>
      <w:tr w:rsidR="00566CB2" w14:paraId="05728D07" w14:textId="77777777" w:rsidTr="00DF1BE9">
        <w:tc>
          <w:tcPr>
            <w:tcW w:w="4787" w:type="dxa"/>
            <w:gridSpan w:val="3"/>
            <w:tcBorders>
              <w:top w:val="single" w:sz="2" w:space="0" w:color="auto"/>
            </w:tcBorders>
            <w:shd w:val="clear" w:color="auto" w:fill="F7CAAC"/>
          </w:tcPr>
          <w:p w14:paraId="2BB94E0C" w14:textId="77777777" w:rsidR="00566CB2" w:rsidRDefault="00566CB2" w:rsidP="00DF1BE9">
            <w:pPr>
              <w:jc w:val="both"/>
            </w:pPr>
            <w:r>
              <w:rPr>
                <w:b/>
              </w:rPr>
              <w:t>Rozsah konzultací (soustředění)</w:t>
            </w:r>
          </w:p>
        </w:tc>
        <w:tc>
          <w:tcPr>
            <w:tcW w:w="889" w:type="dxa"/>
            <w:tcBorders>
              <w:top w:val="single" w:sz="2" w:space="0" w:color="auto"/>
            </w:tcBorders>
          </w:tcPr>
          <w:p w14:paraId="7EF3E172" w14:textId="77777777" w:rsidR="00566CB2" w:rsidRDefault="00566CB2" w:rsidP="00DF1BE9">
            <w:pPr>
              <w:jc w:val="both"/>
            </w:pPr>
            <w:del w:id="3284" w:author="Zuzana Tučková" w:date="2024-05-15T23:56:00Z">
              <w:r w:rsidDel="000000B7">
                <w:delText>14</w:delText>
              </w:r>
            </w:del>
          </w:p>
        </w:tc>
        <w:tc>
          <w:tcPr>
            <w:tcW w:w="4179" w:type="dxa"/>
            <w:gridSpan w:val="4"/>
            <w:tcBorders>
              <w:top w:val="single" w:sz="2" w:space="0" w:color="auto"/>
            </w:tcBorders>
            <w:shd w:val="clear" w:color="auto" w:fill="F7CAAC"/>
          </w:tcPr>
          <w:p w14:paraId="6D1CD05E" w14:textId="77777777" w:rsidR="00566CB2" w:rsidRDefault="00566CB2" w:rsidP="00DF1BE9">
            <w:pPr>
              <w:jc w:val="both"/>
              <w:rPr>
                <w:b/>
              </w:rPr>
            </w:pPr>
            <w:r>
              <w:rPr>
                <w:b/>
              </w:rPr>
              <w:t xml:space="preserve">hodin </w:t>
            </w:r>
          </w:p>
        </w:tc>
      </w:tr>
      <w:tr w:rsidR="00566CB2" w14:paraId="07DAAC5E" w14:textId="77777777" w:rsidTr="00DF1BE9">
        <w:tc>
          <w:tcPr>
            <w:tcW w:w="9855" w:type="dxa"/>
            <w:gridSpan w:val="8"/>
            <w:shd w:val="clear" w:color="auto" w:fill="F7CAAC"/>
          </w:tcPr>
          <w:p w14:paraId="16990828" w14:textId="77777777" w:rsidR="00566CB2" w:rsidRDefault="00566CB2" w:rsidP="00DF1BE9">
            <w:pPr>
              <w:jc w:val="both"/>
              <w:rPr>
                <w:b/>
              </w:rPr>
            </w:pPr>
            <w:r>
              <w:rPr>
                <w:b/>
              </w:rPr>
              <w:t>Informace o způsobu kontaktu s vyučujícím</w:t>
            </w:r>
          </w:p>
        </w:tc>
      </w:tr>
      <w:tr w:rsidR="00566CB2" w14:paraId="5F0C49A8" w14:textId="77777777" w:rsidTr="00DF1BE9">
        <w:trPr>
          <w:trHeight w:val="1373"/>
        </w:trPr>
        <w:tc>
          <w:tcPr>
            <w:tcW w:w="9855" w:type="dxa"/>
            <w:gridSpan w:val="8"/>
          </w:tcPr>
          <w:p w14:paraId="6B1350B6" w14:textId="77777777" w:rsidR="00566CB2" w:rsidRDefault="00566CB2" w:rsidP="00DF1BE9">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5728F77" w14:textId="77777777" w:rsidR="00566CB2" w:rsidRDefault="00566CB2" w:rsidP="00566CB2"/>
    <w:p w14:paraId="46F6B57A" w14:textId="77777777" w:rsidR="00566CB2" w:rsidRDefault="00566CB2" w:rsidP="00566CB2">
      <w:pPr>
        <w:spacing w:after="160" w:line="259" w:lineRule="auto"/>
      </w:pPr>
    </w:p>
    <w:p w14:paraId="019CDCDF" w14:textId="77777777" w:rsidR="00566CB2" w:rsidRDefault="00566CB2" w:rsidP="00566CB2">
      <w:pPr>
        <w:spacing w:after="160" w:line="259" w:lineRule="auto"/>
      </w:pPr>
    </w:p>
    <w:p w14:paraId="79D1F86D"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01766DFD" w14:textId="77777777" w:rsidTr="00DF1BE9">
        <w:tc>
          <w:tcPr>
            <w:tcW w:w="9855" w:type="dxa"/>
            <w:gridSpan w:val="8"/>
            <w:tcBorders>
              <w:bottom w:val="double" w:sz="4" w:space="0" w:color="auto"/>
            </w:tcBorders>
            <w:shd w:val="clear" w:color="auto" w:fill="BDD6EE"/>
          </w:tcPr>
          <w:p w14:paraId="07346E41" w14:textId="77777777" w:rsidR="00566CB2" w:rsidRDefault="00566CB2" w:rsidP="00DF1BE9">
            <w:pPr>
              <w:jc w:val="both"/>
              <w:rPr>
                <w:b/>
                <w:sz w:val="28"/>
              </w:rPr>
            </w:pPr>
            <w:r>
              <w:lastRenderedPageBreak/>
              <w:br w:type="page"/>
            </w:r>
            <w:r>
              <w:rPr>
                <w:b/>
                <w:sz w:val="28"/>
              </w:rPr>
              <w:t>B-III – Charakteristika studijního předmětu</w:t>
            </w:r>
          </w:p>
        </w:tc>
      </w:tr>
      <w:tr w:rsidR="00566CB2" w:rsidRPr="00767CDC" w14:paraId="1969152C" w14:textId="77777777" w:rsidTr="00DF1BE9">
        <w:tc>
          <w:tcPr>
            <w:tcW w:w="3086" w:type="dxa"/>
            <w:tcBorders>
              <w:top w:val="double" w:sz="4" w:space="0" w:color="auto"/>
            </w:tcBorders>
            <w:shd w:val="clear" w:color="auto" w:fill="F7CAAC"/>
          </w:tcPr>
          <w:p w14:paraId="37662321"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645E86DF" w14:textId="6C5D5293" w:rsidR="00566CB2" w:rsidRPr="00482104" w:rsidRDefault="00566CB2" w:rsidP="00FD3188">
            <w:pPr>
              <w:jc w:val="both"/>
              <w:rPr>
                <w:b/>
              </w:rPr>
            </w:pPr>
            <w:r>
              <w:rPr>
                <w:b/>
              </w:rPr>
              <w:t xml:space="preserve">Population Protection </w:t>
            </w:r>
            <w:del w:id="3285" w:author="Eva Skýbová" w:date="2024-05-15T09:02:00Z">
              <w:r w:rsidDel="003E7E99">
                <w:rPr>
                  <w:b/>
                </w:rPr>
                <w:delText>I</w:delText>
              </w:r>
            </w:del>
          </w:p>
        </w:tc>
      </w:tr>
      <w:tr w:rsidR="00566CB2" w14:paraId="5543095E" w14:textId="77777777" w:rsidTr="00DF1BE9">
        <w:tc>
          <w:tcPr>
            <w:tcW w:w="3086" w:type="dxa"/>
            <w:shd w:val="clear" w:color="auto" w:fill="F7CAAC"/>
          </w:tcPr>
          <w:p w14:paraId="6F5DEBA2" w14:textId="77777777" w:rsidR="00566CB2" w:rsidRDefault="00566CB2" w:rsidP="00DF1BE9">
            <w:pPr>
              <w:jc w:val="both"/>
              <w:rPr>
                <w:b/>
              </w:rPr>
            </w:pPr>
            <w:r>
              <w:rPr>
                <w:b/>
              </w:rPr>
              <w:t>Typ předmětu</w:t>
            </w:r>
          </w:p>
        </w:tc>
        <w:tc>
          <w:tcPr>
            <w:tcW w:w="3406" w:type="dxa"/>
            <w:gridSpan w:val="4"/>
          </w:tcPr>
          <w:p w14:paraId="01259DF7" w14:textId="67A6B3D8" w:rsidR="00566CB2" w:rsidRDefault="00566CB2" w:rsidP="00FD3188">
            <w:pPr>
              <w:jc w:val="both"/>
            </w:pPr>
            <w:r>
              <w:t>povinný</w:t>
            </w:r>
            <w:del w:id="3286" w:author="Eva Skýbová" w:date="2024-05-15T09:02:00Z">
              <w:r w:rsidDel="003E7E99">
                <w:delText xml:space="preserve">, </w:delText>
              </w:r>
              <w:r w:rsidRPr="00482104" w:rsidDel="003E7E99">
                <w:rPr>
                  <w:b/>
                </w:rPr>
                <w:delText>ZT</w:delText>
              </w:r>
            </w:del>
          </w:p>
        </w:tc>
        <w:tc>
          <w:tcPr>
            <w:tcW w:w="2695" w:type="dxa"/>
            <w:gridSpan w:val="2"/>
            <w:shd w:val="clear" w:color="auto" w:fill="F7CAAC"/>
          </w:tcPr>
          <w:p w14:paraId="1B29C6CD" w14:textId="77777777" w:rsidR="00566CB2" w:rsidRDefault="00566CB2" w:rsidP="00DF1BE9">
            <w:pPr>
              <w:jc w:val="both"/>
            </w:pPr>
            <w:r>
              <w:rPr>
                <w:b/>
              </w:rPr>
              <w:t>doporučený ročník / semestr</w:t>
            </w:r>
          </w:p>
        </w:tc>
        <w:tc>
          <w:tcPr>
            <w:tcW w:w="668" w:type="dxa"/>
          </w:tcPr>
          <w:p w14:paraId="2CBC778C" w14:textId="77777777" w:rsidR="00566CB2" w:rsidRDefault="00566CB2" w:rsidP="00DF1BE9">
            <w:pPr>
              <w:jc w:val="both"/>
            </w:pPr>
            <w:r>
              <w:t>2/ZS</w:t>
            </w:r>
          </w:p>
        </w:tc>
      </w:tr>
      <w:tr w:rsidR="00566CB2" w14:paraId="63E8FEA2" w14:textId="77777777" w:rsidTr="00DF1BE9">
        <w:tc>
          <w:tcPr>
            <w:tcW w:w="3086" w:type="dxa"/>
            <w:shd w:val="clear" w:color="auto" w:fill="F7CAAC"/>
          </w:tcPr>
          <w:p w14:paraId="07CB32A2" w14:textId="77777777" w:rsidR="00566CB2" w:rsidRDefault="00566CB2" w:rsidP="00DF1BE9">
            <w:pPr>
              <w:jc w:val="both"/>
              <w:rPr>
                <w:b/>
              </w:rPr>
            </w:pPr>
            <w:r>
              <w:rPr>
                <w:b/>
              </w:rPr>
              <w:t>Rozsah studijního předmětu</w:t>
            </w:r>
          </w:p>
        </w:tc>
        <w:tc>
          <w:tcPr>
            <w:tcW w:w="1701" w:type="dxa"/>
            <w:gridSpan w:val="2"/>
          </w:tcPr>
          <w:p w14:paraId="1962139F" w14:textId="7EB22137" w:rsidR="00566CB2" w:rsidRDefault="00566CB2" w:rsidP="00FD3188">
            <w:pPr>
              <w:jc w:val="both"/>
            </w:pPr>
            <w:r>
              <w:t xml:space="preserve">28p + </w:t>
            </w:r>
            <w:del w:id="3287" w:author="Eva Skýbová" w:date="2024-05-15T09:02:00Z">
              <w:r w:rsidDel="003E7E99">
                <w:delText>28s</w:delText>
              </w:r>
            </w:del>
            <w:ins w:id="3288" w:author="Eva Skýbová" w:date="2024-05-15T09:02:00Z">
              <w:r w:rsidR="003E7E99">
                <w:t>14s</w:t>
              </w:r>
            </w:ins>
          </w:p>
        </w:tc>
        <w:tc>
          <w:tcPr>
            <w:tcW w:w="889" w:type="dxa"/>
            <w:shd w:val="clear" w:color="auto" w:fill="F7CAAC"/>
          </w:tcPr>
          <w:p w14:paraId="62977906" w14:textId="77777777" w:rsidR="00566CB2" w:rsidRDefault="00566CB2" w:rsidP="00DF1BE9">
            <w:pPr>
              <w:jc w:val="both"/>
              <w:rPr>
                <w:b/>
              </w:rPr>
            </w:pPr>
            <w:r>
              <w:rPr>
                <w:b/>
              </w:rPr>
              <w:t xml:space="preserve">hod. </w:t>
            </w:r>
          </w:p>
        </w:tc>
        <w:tc>
          <w:tcPr>
            <w:tcW w:w="816" w:type="dxa"/>
          </w:tcPr>
          <w:p w14:paraId="680AD935" w14:textId="6646D903" w:rsidR="00566CB2" w:rsidRDefault="00566CB2" w:rsidP="00DF1BE9">
            <w:pPr>
              <w:jc w:val="both"/>
            </w:pPr>
            <w:del w:id="3289" w:author="Eva Skýbová" w:date="2024-05-15T09:02:00Z">
              <w:r w:rsidDel="003E7E99">
                <w:delText>56</w:delText>
              </w:r>
            </w:del>
            <w:ins w:id="3290" w:author="Eva Skýbová" w:date="2024-05-15T09:02:00Z">
              <w:r w:rsidR="003E7E99">
                <w:t>42</w:t>
              </w:r>
            </w:ins>
          </w:p>
        </w:tc>
        <w:tc>
          <w:tcPr>
            <w:tcW w:w="2156" w:type="dxa"/>
            <w:shd w:val="clear" w:color="auto" w:fill="F7CAAC"/>
          </w:tcPr>
          <w:p w14:paraId="033BB407" w14:textId="77777777" w:rsidR="00566CB2" w:rsidRDefault="00566CB2" w:rsidP="00DF1BE9">
            <w:pPr>
              <w:jc w:val="both"/>
              <w:rPr>
                <w:b/>
              </w:rPr>
            </w:pPr>
            <w:r>
              <w:rPr>
                <w:b/>
              </w:rPr>
              <w:t>kreditů</w:t>
            </w:r>
          </w:p>
        </w:tc>
        <w:tc>
          <w:tcPr>
            <w:tcW w:w="1207" w:type="dxa"/>
            <w:gridSpan w:val="2"/>
          </w:tcPr>
          <w:p w14:paraId="247627FE" w14:textId="7A878E36" w:rsidR="00566CB2" w:rsidRDefault="00566CB2" w:rsidP="00DF1BE9">
            <w:pPr>
              <w:jc w:val="both"/>
            </w:pPr>
            <w:del w:id="3291" w:author="Eva Skýbová" w:date="2024-05-15T09:02:00Z">
              <w:r w:rsidDel="003E7E99">
                <w:delText>5</w:delText>
              </w:r>
            </w:del>
            <w:ins w:id="3292" w:author="Eva Skýbová" w:date="2024-05-15T09:02:00Z">
              <w:r w:rsidR="003E7E99">
                <w:t>4</w:t>
              </w:r>
            </w:ins>
          </w:p>
        </w:tc>
      </w:tr>
      <w:tr w:rsidR="00566CB2" w14:paraId="06234CC6" w14:textId="77777777" w:rsidTr="00DF1BE9">
        <w:tc>
          <w:tcPr>
            <w:tcW w:w="3086" w:type="dxa"/>
            <w:shd w:val="clear" w:color="auto" w:fill="F7CAAC"/>
          </w:tcPr>
          <w:p w14:paraId="7C7D8901" w14:textId="77777777" w:rsidR="00566CB2" w:rsidRDefault="00566CB2" w:rsidP="00DF1BE9">
            <w:pPr>
              <w:jc w:val="both"/>
              <w:rPr>
                <w:b/>
                <w:sz w:val="22"/>
              </w:rPr>
            </w:pPr>
            <w:r>
              <w:rPr>
                <w:b/>
              </w:rPr>
              <w:t>Prerekvizity, korekvizity, ekvivalence</w:t>
            </w:r>
          </w:p>
        </w:tc>
        <w:tc>
          <w:tcPr>
            <w:tcW w:w="6769" w:type="dxa"/>
            <w:gridSpan w:val="7"/>
          </w:tcPr>
          <w:p w14:paraId="76FDEABD" w14:textId="77777777" w:rsidR="00566CB2" w:rsidRDefault="00566CB2" w:rsidP="00DF1BE9">
            <w:pPr>
              <w:jc w:val="both"/>
            </w:pPr>
          </w:p>
        </w:tc>
      </w:tr>
      <w:tr w:rsidR="00566CB2" w14:paraId="08B0140E" w14:textId="77777777" w:rsidTr="00DF1BE9">
        <w:tc>
          <w:tcPr>
            <w:tcW w:w="3086" w:type="dxa"/>
            <w:shd w:val="clear" w:color="auto" w:fill="F7CAAC"/>
          </w:tcPr>
          <w:p w14:paraId="13450201" w14:textId="77777777" w:rsidR="00566CB2" w:rsidRDefault="00566CB2" w:rsidP="00DF1BE9">
            <w:pPr>
              <w:jc w:val="both"/>
              <w:rPr>
                <w:b/>
              </w:rPr>
            </w:pPr>
            <w:r>
              <w:rPr>
                <w:b/>
              </w:rPr>
              <w:t>Způsob ověření studijních výsledků</w:t>
            </w:r>
          </w:p>
        </w:tc>
        <w:tc>
          <w:tcPr>
            <w:tcW w:w="3406" w:type="dxa"/>
            <w:gridSpan w:val="4"/>
          </w:tcPr>
          <w:p w14:paraId="596A8B12" w14:textId="77777777" w:rsidR="00566CB2" w:rsidRDefault="00566CB2" w:rsidP="00DF1BE9">
            <w:pPr>
              <w:jc w:val="both"/>
            </w:pPr>
            <w:r>
              <w:t>zápočet a zkouška</w:t>
            </w:r>
          </w:p>
        </w:tc>
        <w:tc>
          <w:tcPr>
            <w:tcW w:w="2156" w:type="dxa"/>
            <w:shd w:val="clear" w:color="auto" w:fill="F7CAAC"/>
          </w:tcPr>
          <w:p w14:paraId="67661FE8" w14:textId="77777777" w:rsidR="00566CB2" w:rsidRDefault="00566CB2" w:rsidP="00DF1BE9">
            <w:pPr>
              <w:jc w:val="both"/>
              <w:rPr>
                <w:b/>
              </w:rPr>
            </w:pPr>
            <w:r>
              <w:rPr>
                <w:b/>
              </w:rPr>
              <w:t>Forma výuky</w:t>
            </w:r>
          </w:p>
        </w:tc>
        <w:tc>
          <w:tcPr>
            <w:tcW w:w="1207" w:type="dxa"/>
            <w:gridSpan w:val="2"/>
          </w:tcPr>
          <w:p w14:paraId="53E2F679" w14:textId="77777777" w:rsidR="00566CB2" w:rsidRDefault="00566CB2" w:rsidP="00DF1BE9">
            <w:pPr>
              <w:jc w:val="both"/>
            </w:pPr>
            <w:r>
              <w:t>přednášky</w:t>
            </w:r>
          </w:p>
          <w:p w14:paraId="45166F13" w14:textId="77777777" w:rsidR="00566CB2" w:rsidRDefault="00566CB2" w:rsidP="00DF1BE9">
            <w:pPr>
              <w:jc w:val="both"/>
            </w:pPr>
            <w:r>
              <w:t>semináře</w:t>
            </w:r>
          </w:p>
        </w:tc>
      </w:tr>
      <w:tr w:rsidR="00566CB2" w14:paraId="55F8B908" w14:textId="77777777" w:rsidTr="00DF1BE9">
        <w:tc>
          <w:tcPr>
            <w:tcW w:w="3086" w:type="dxa"/>
            <w:shd w:val="clear" w:color="auto" w:fill="F7CAAC"/>
          </w:tcPr>
          <w:p w14:paraId="65FE22FE"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6191562B" w14:textId="77777777" w:rsidR="00566CB2" w:rsidRDefault="00566CB2" w:rsidP="00DF1BE9">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1FA39F0B" w14:textId="77777777" w:rsidR="00566CB2" w:rsidRDefault="00566CB2" w:rsidP="00DF1BE9">
            <w:pPr>
              <w:jc w:val="both"/>
            </w:pPr>
          </w:p>
          <w:p w14:paraId="6319204B" w14:textId="77777777" w:rsidR="00566CB2" w:rsidRDefault="00566CB2" w:rsidP="00DF1BE9">
            <w:pPr>
              <w:jc w:val="both"/>
            </w:pPr>
            <w:r>
              <w:t>Zkouška: ústní zkouška</w:t>
            </w:r>
          </w:p>
        </w:tc>
      </w:tr>
      <w:tr w:rsidR="00566CB2" w14:paraId="2FD84C4E" w14:textId="77777777" w:rsidTr="00DF1BE9">
        <w:trPr>
          <w:trHeight w:val="397"/>
        </w:trPr>
        <w:tc>
          <w:tcPr>
            <w:tcW w:w="9855" w:type="dxa"/>
            <w:gridSpan w:val="8"/>
            <w:tcBorders>
              <w:top w:val="nil"/>
            </w:tcBorders>
          </w:tcPr>
          <w:p w14:paraId="41DF554D" w14:textId="77777777" w:rsidR="00566CB2" w:rsidRDefault="00566CB2" w:rsidP="00DF1BE9">
            <w:pPr>
              <w:jc w:val="both"/>
            </w:pPr>
          </w:p>
        </w:tc>
      </w:tr>
      <w:tr w:rsidR="00566CB2" w14:paraId="7C6867F0" w14:textId="77777777" w:rsidTr="00DF1BE9">
        <w:trPr>
          <w:trHeight w:val="197"/>
        </w:trPr>
        <w:tc>
          <w:tcPr>
            <w:tcW w:w="3086" w:type="dxa"/>
            <w:tcBorders>
              <w:top w:val="nil"/>
            </w:tcBorders>
            <w:shd w:val="clear" w:color="auto" w:fill="F7CAAC"/>
          </w:tcPr>
          <w:p w14:paraId="17F4244E" w14:textId="77777777" w:rsidR="00566CB2" w:rsidRDefault="00566CB2" w:rsidP="00DF1BE9">
            <w:pPr>
              <w:jc w:val="both"/>
              <w:rPr>
                <w:b/>
              </w:rPr>
            </w:pPr>
            <w:r>
              <w:rPr>
                <w:b/>
              </w:rPr>
              <w:t>Garant předmětu</w:t>
            </w:r>
          </w:p>
        </w:tc>
        <w:tc>
          <w:tcPr>
            <w:tcW w:w="6769" w:type="dxa"/>
            <w:gridSpan w:val="7"/>
            <w:tcBorders>
              <w:top w:val="nil"/>
            </w:tcBorders>
          </w:tcPr>
          <w:p w14:paraId="0C218142" w14:textId="77777777" w:rsidR="00566CB2" w:rsidRDefault="00566CB2" w:rsidP="00DF1BE9">
            <w:pPr>
              <w:jc w:val="both"/>
            </w:pPr>
            <w:r>
              <w:t>Ing. Jan Strohmandl, Ph.D.</w:t>
            </w:r>
          </w:p>
        </w:tc>
      </w:tr>
      <w:tr w:rsidR="00566CB2" w14:paraId="7C4FF8AA" w14:textId="77777777" w:rsidTr="00DF1BE9">
        <w:trPr>
          <w:trHeight w:val="243"/>
        </w:trPr>
        <w:tc>
          <w:tcPr>
            <w:tcW w:w="3086" w:type="dxa"/>
            <w:tcBorders>
              <w:top w:val="nil"/>
            </w:tcBorders>
            <w:shd w:val="clear" w:color="auto" w:fill="F7CAAC"/>
          </w:tcPr>
          <w:p w14:paraId="4C684D69" w14:textId="77777777" w:rsidR="00566CB2" w:rsidRDefault="00566CB2" w:rsidP="00DF1BE9">
            <w:pPr>
              <w:jc w:val="both"/>
              <w:rPr>
                <w:b/>
              </w:rPr>
            </w:pPr>
            <w:r>
              <w:rPr>
                <w:b/>
              </w:rPr>
              <w:t>Zapojení garanta do výuky předmětu</w:t>
            </w:r>
          </w:p>
        </w:tc>
        <w:tc>
          <w:tcPr>
            <w:tcW w:w="6769" w:type="dxa"/>
            <w:gridSpan w:val="7"/>
            <w:tcBorders>
              <w:top w:val="nil"/>
            </w:tcBorders>
          </w:tcPr>
          <w:p w14:paraId="586E8C49" w14:textId="77777777" w:rsidR="00566CB2" w:rsidRDefault="00566CB2" w:rsidP="00DF1BE9">
            <w:pPr>
              <w:jc w:val="both"/>
            </w:pPr>
            <w:r>
              <w:t>Garant stanovuje obsah přednášek a seminářů a dohlíží na jejich jednotné vedení.</w:t>
            </w:r>
          </w:p>
          <w:p w14:paraId="2408AFE0" w14:textId="77777777" w:rsidR="00566CB2" w:rsidRDefault="00566CB2" w:rsidP="00DF1BE9">
            <w:pPr>
              <w:jc w:val="both"/>
            </w:pPr>
            <w:r>
              <w:t>Garant přímo vyučuje 57 % přednášek.</w:t>
            </w:r>
          </w:p>
        </w:tc>
      </w:tr>
      <w:tr w:rsidR="00566CB2" w14:paraId="04ED5ADA" w14:textId="77777777" w:rsidTr="00DF1BE9">
        <w:tc>
          <w:tcPr>
            <w:tcW w:w="3086" w:type="dxa"/>
            <w:shd w:val="clear" w:color="auto" w:fill="F7CAAC"/>
          </w:tcPr>
          <w:p w14:paraId="23039F39" w14:textId="77777777" w:rsidR="00566CB2" w:rsidRDefault="00566CB2" w:rsidP="00DF1BE9">
            <w:pPr>
              <w:jc w:val="both"/>
              <w:rPr>
                <w:b/>
              </w:rPr>
            </w:pPr>
            <w:r>
              <w:rPr>
                <w:b/>
              </w:rPr>
              <w:t>Vyučující</w:t>
            </w:r>
          </w:p>
        </w:tc>
        <w:tc>
          <w:tcPr>
            <w:tcW w:w="6769" w:type="dxa"/>
            <w:gridSpan w:val="7"/>
            <w:tcBorders>
              <w:bottom w:val="nil"/>
            </w:tcBorders>
          </w:tcPr>
          <w:p w14:paraId="5D002526" w14:textId="77777777" w:rsidR="00566CB2" w:rsidRPr="00DB2A6E" w:rsidRDefault="00566CB2" w:rsidP="00DF1BE9">
            <w:pPr>
              <w:jc w:val="both"/>
            </w:pPr>
            <w:r w:rsidRPr="00DB2A6E">
              <w:t>Ing. Jan Strohmandl, Ph.D.</w:t>
            </w:r>
            <w:r>
              <w:t xml:space="preserve"> </w:t>
            </w:r>
            <w:r w:rsidRPr="00DB2A6E">
              <w:t>– přednášející (</w:t>
            </w:r>
            <w:r>
              <w:t>57</w:t>
            </w:r>
            <w:r w:rsidRPr="00DB2A6E">
              <w:t xml:space="preserve"> %) </w:t>
            </w:r>
          </w:p>
          <w:p w14:paraId="699DFBAB" w14:textId="77777777" w:rsidR="00566CB2" w:rsidRPr="00DB2A6E" w:rsidRDefault="00566CB2" w:rsidP="00DF1BE9">
            <w:pPr>
              <w:jc w:val="both"/>
            </w:pPr>
            <w:r w:rsidRPr="00DB2A6E">
              <w:t>Ing. Jan Kyselák, Ph.D. – přednášející (</w:t>
            </w:r>
            <w:r>
              <w:t>43</w:t>
            </w:r>
            <w:r w:rsidRPr="00DB2A6E">
              <w:t xml:space="preserve"> %)</w:t>
            </w:r>
            <w:r>
              <w:t>, vede semináře (100 %)</w:t>
            </w:r>
          </w:p>
          <w:p w14:paraId="6CCCB94B" w14:textId="77777777" w:rsidR="00566CB2" w:rsidRDefault="00566CB2" w:rsidP="00DF1BE9">
            <w:pPr>
              <w:jc w:val="both"/>
            </w:pPr>
          </w:p>
        </w:tc>
      </w:tr>
      <w:tr w:rsidR="00566CB2" w14:paraId="73EB049B" w14:textId="77777777" w:rsidTr="00DF1BE9">
        <w:trPr>
          <w:trHeight w:val="397"/>
        </w:trPr>
        <w:tc>
          <w:tcPr>
            <w:tcW w:w="9855" w:type="dxa"/>
            <w:gridSpan w:val="8"/>
            <w:tcBorders>
              <w:top w:val="nil"/>
            </w:tcBorders>
          </w:tcPr>
          <w:p w14:paraId="20C30030" w14:textId="77777777" w:rsidR="00566CB2" w:rsidRDefault="00566CB2" w:rsidP="00DF1BE9">
            <w:pPr>
              <w:jc w:val="both"/>
            </w:pPr>
          </w:p>
        </w:tc>
      </w:tr>
      <w:tr w:rsidR="00566CB2" w14:paraId="3493E9D0" w14:textId="77777777" w:rsidTr="00DF1BE9">
        <w:tc>
          <w:tcPr>
            <w:tcW w:w="3086" w:type="dxa"/>
            <w:shd w:val="clear" w:color="auto" w:fill="F7CAAC"/>
          </w:tcPr>
          <w:p w14:paraId="1A1C9FFA" w14:textId="77777777" w:rsidR="00566CB2" w:rsidRDefault="00566CB2" w:rsidP="00DF1BE9">
            <w:pPr>
              <w:jc w:val="both"/>
              <w:rPr>
                <w:b/>
              </w:rPr>
            </w:pPr>
            <w:r>
              <w:rPr>
                <w:b/>
              </w:rPr>
              <w:t>Stručná anotace předmětu</w:t>
            </w:r>
          </w:p>
        </w:tc>
        <w:tc>
          <w:tcPr>
            <w:tcW w:w="6769" w:type="dxa"/>
            <w:gridSpan w:val="7"/>
            <w:tcBorders>
              <w:bottom w:val="nil"/>
            </w:tcBorders>
          </w:tcPr>
          <w:p w14:paraId="5732026D" w14:textId="77777777" w:rsidR="00566CB2" w:rsidRDefault="00566CB2" w:rsidP="00DF1BE9">
            <w:pPr>
              <w:jc w:val="both"/>
            </w:pPr>
          </w:p>
        </w:tc>
      </w:tr>
      <w:tr w:rsidR="00566CB2" w14:paraId="04628812" w14:textId="77777777" w:rsidTr="00DF1BE9">
        <w:trPr>
          <w:trHeight w:val="3938"/>
        </w:trPr>
        <w:tc>
          <w:tcPr>
            <w:tcW w:w="9855" w:type="dxa"/>
            <w:gridSpan w:val="8"/>
            <w:tcBorders>
              <w:top w:val="nil"/>
              <w:bottom w:val="single" w:sz="12" w:space="0" w:color="auto"/>
            </w:tcBorders>
          </w:tcPr>
          <w:p w14:paraId="297D9EB7" w14:textId="77777777" w:rsidR="00566CB2" w:rsidRDefault="00566CB2" w:rsidP="00DF1BE9">
            <w:pPr>
              <w:jc w:val="both"/>
            </w:pPr>
            <w:r>
              <w:t>Absolvováním předmětu získají studenti znalosti z problematiky mezinárodního humanitárního práva,</w:t>
            </w:r>
            <w:r w:rsidRPr="00AC114C">
              <w:t xml:space="preserve"> histori</w:t>
            </w:r>
            <w:r>
              <w:t>e</w:t>
            </w:r>
            <w:r w:rsidRPr="00AC114C">
              <w:t xml:space="preserve"> ochrany obyvatelstva</w:t>
            </w:r>
            <w:r>
              <w:t xml:space="preserve"> v České republice a vybraných státech</w:t>
            </w:r>
            <w:r w:rsidRPr="00AC114C">
              <w:t xml:space="preserve">, </w:t>
            </w:r>
            <w:r>
              <w:t xml:space="preserve">z </w:t>
            </w:r>
            <w:r w:rsidRPr="00AC114C">
              <w:t>právní</w:t>
            </w:r>
            <w:r>
              <w:t>ch</w:t>
            </w:r>
            <w:r w:rsidRPr="00AC114C">
              <w:t xml:space="preserve"> základ</w:t>
            </w:r>
            <w:r>
              <w:t>ů</w:t>
            </w:r>
            <w:r w:rsidRPr="00AC114C">
              <w:t xml:space="preserve"> ochrany obyvatelstva v České republice a řešením ochrany obyvatelstva v EU a NATO. Studenti </w:t>
            </w:r>
            <w:r>
              <w:t xml:space="preserve">dále nabydou znalosti z oblasti </w:t>
            </w:r>
            <w:r w:rsidRPr="00AC114C">
              <w:t>preventivně výchovn</w:t>
            </w:r>
            <w:r>
              <w:t>é</w:t>
            </w:r>
            <w:r w:rsidRPr="00AC114C">
              <w:t xml:space="preserve"> č</w:t>
            </w:r>
            <w:r>
              <w:t>i</w:t>
            </w:r>
            <w:r w:rsidRPr="00AC114C">
              <w:t>nnost</w:t>
            </w:r>
            <w:r>
              <w:t>i</w:t>
            </w:r>
            <w:r w:rsidRPr="00AC114C">
              <w:t xml:space="preserve">, </w:t>
            </w:r>
            <w:r>
              <w:t xml:space="preserve">obsahu </w:t>
            </w:r>
            <w:r>
              <w:br/>
              <w:t xml:space="preserve">a významu vybraných </w:t>
            </w:r>
            <w:r w:rsidRPr="00AC114C">
              <w:t>koncepční</w:t>
            </w:r>
            <w:r>
              <w:t>ch</w:t>
            </w:r>
            <w:r w:rsidRPr="00AC114C">
              <w:t xml:space="preserve"> materiál</w:t>
            </w:r>
            <w:r>
              <w:t>ů</w:t>
            </w:r>
            <w:r w:rsidRPr="00AC114C">
              <w:t xml:space="preserve"> a institucionální</w:t>
            </w:r>
            <w:r>
              <w:t>ho</w:t>
            </w:r>
            <w:r w:rsidRPr="00AC114C">
              <w:t xml:space="preserve"> zabezpečení ochrany obyvatelstva. </w:t>
            </w:r>
            <w:r>
              <w:t xml:space="preserve">Studenti dále získají informace o </w:t>
            </w:r>
            <w:r w:rsidRPr="00AC114C">
              <w:t>mimořádný</w:t>
            </w:r>
            <w:r>
              <w:t>ch</w:t>
            </w:r>
            <w:r w:rsidRPr="00AC114C">
              <w:t xml:space="preserve"> událost</w:t>
            </w:r>
            <w:r>
              <w:t>ech</w:t>
            </w:r>
            <w:r w:rsidRPr="00AC114C">
              <w:t>, nouzov</w:t>
            </w:r>
            <w:r>
              <w:t>ém</w:t>
            </w:r>
            <w:r w:rsidRPr="00AC114C">
              <w:t xml:space="preserve"> přežití obyvatelstva, humanitární pomocí a dobrovolnictví a také </w:t>
            </w:r>
            <w:r>
              <w:br/>
              <w:t xml:space="preserve">o možnostech </w:t>
            </w:r>
            <w:r w:rsidRPr="00AC114C">
              <w:t>využití Armády České republiky při řešení nevojenských ohrožení</w:t>
            </w:r>
            <w:r>
              <w:t xml:space="preserve">. Závěr předmětu seznamuje studenty </w:t>
            </w:r>
            <w:r>
              <w:br/>
              <w:t>s</w:t>
            </w:r>
            <w:r w:rsidRPr="00AC114C">
              <w:t xml:space="preserve"> problematikou terorismu, superterorismu a ochranou objektů s větším počtem osob.</w:t>
            </w:r>
            <w:r>
              <w:t xml:space="preserve"> V rámci seminářů bude obsah </w:t>
            </w:r>
            <w:r>
              <w:br/>
              <w:t>a problematika přednášek dále rozvíjena jak po teoretické, tak i praktické stránce.</w:t>
            </w:r>
          </w:p>
          <w:p w14:paraId="533E9744" w14:textId="77777777" w:rsidR="00566CB2" w:rsidRDefault="00566CB2" w:rsidP="00DF1BE9">
            <w:pPr>
              <w:jc w:val="both"/>
            </w:pPr>
          </w:p>
          <w:p w14:paraId="233DDBCE" w14:textId="77777777" w:rsidR="00566CB2" w:rsidRDefault="00566CB2" w:rsidP="00DF1BE9">
            <w:pPr>
              <w:jc w:val="both"/>
            </w:pPr>
            <w:r>
              <w:t>Vyučovaná témata:</w:t>
            </w:r>
          </w:p>
          <w:p w14:paraId="172627FC" w14:textId="77777777" w:rsidR="00566CB2" w:rsidRDefault="00566CB2" w:rsidP="00566CB2">
            <w:pPr>
              <w:pStyle w:val="Odstavecseseznamem"/>
              <w:numPr>
                <w:ilvl w:val="0"/>
                <w:numId w:val="31"/>
              </w:numPr>
              <w:jc w:val="both"/>
            </w:pPr>
            <w:r>
              <w:t>Úvod do studia předmětu. Základní dokumenty mezinárodního humanitárního práva;</w:t>
            </w:r>
          </w:p>
          <w:p w14:paraId="2DD8A03A" w14:textId="77777777" w:rsidR="00566CB2" w:rsidRDefault="00566CB2" w:rsidP="00566CB2">
            <w:pPr>
              <w:pStyle w:val="Odstavecseseznamem"/>
              <w:numPr>
                <w:ilvl w:val="0"/>
                <w:numId w:val="31"/>
              </w:numPr>
              <w:jc w:val="both"/>
            </w:pPr>
            <w:r>
              <w:t>Mezinárodní humanitární právo, jeho šíření, identifikace a označování v kontextu dokumentů mezinárodního humanitárního práva;</w:t>
            </w:r>
          </w:p>
          <w:p w14:paraId="6A8794F4" w14:textId="77777777" w:rsidR="00566CB2" w:rsidRDefault="00566CB2" w:rsidP="00566CB2">
            <w:pPr>
              <w:pStyle w:val="Odstavecseseznamem"/>
              <w:numPr>
                <w:ilvl w:val="0"/>
                <w:numId w:val="31"/>
              </w:numPr>
              <w:jc w:val="both"/>
            </w:pPr>
            <w:r>
              <w:t>Historie ochrany obyvatelstva v ČR a vybraných zemích;</w:t>
            </w:r>
          </w:p>
          <w:p w14:paraId="6E6A4435" w14:textId="77777777" w:rsidR="00566CB2" w:rsidRDefault="00566CB2" w:rsidP="00566CB2">
            <w:pPr>
              <w:pStyle w:val="Odstavecseseznamem"/>
              <w:numPr>
                <w:ilvl w:val="0"/>
                <w:numId w:val="31"/>
              </w:numPr>
              <w:jc w:val="both"/>
            </w:pPr>
            <w:r>
              <w:t>Aktuální právní rámec ochrany obyvatelstva v České republice a základní pojmy z oblasti ochrany obyvatelstva;</w:t>
            </w:r>
          </w:p>
          <w:p w14:paraId="7DC790D9" w14:textId="77777777" w:rsidR="00566CB2" w:rsidRDefault="00566CB2" w:rsidP="00566CB2">
            <w:pPr>
              <w:pStyle w:val="Odstavecseseznamem"/>
              <w:numPr>
                <w:ilvl w:val="0"/>
                <w:numId w:val="31"/>
              </w:numPr>
              <w:jc w:val="both"/>
            </w:pPr>
            <w:r>
              <w:t>Pojetí ochrany obyvatelstva v EU a NATO;</w:t>
            </w:r>
          </w:p>
          <w:p w14:paraId="6C0CCEBD" w14:textId="77777777" w:rsidR="00566CB2" w:rsidRDefault="00566CB2" w:rsidP="00566CB2">
            <w:pPr>
              <w:pStyle w:val="Odstavecseseznamem"/>
              <w:numPr>
                <w:ilvl w:val="0"/>
                <w:numId w:val="31"/>
              </w:numPr>
              <w:jc w:val="both"/>
            </w:pPr>
            <w:r>
              <w:t>Preventivně výchovná činnost. Příprava a vzdělávání v oblasti ochrany obyvatelstva;</w:t>
            </w:r>
          </w:p>
          <w:p w14:paraId="426416E1" w14:textId="77777777" w:rsidR="00566CB2" w:rsidRDefault="00566CB2" w:rsidP="00566CB2">
            <w:pPr>
              <w:pStyle w:val="Odstavecseseznamem"/>
              <w:numPr>
                <w:ilvl w:val="0"/>
                <w:numId w:val="31"/>
              </w:numPr>
              <w:jc w:val="both"/>
            </w:pPr>
            <w:r>
              <w:t>Koncepce ochrany obyvatelstva. Koncepce vzdělávání v oblasti ochrany obyvatelstva a krizového řízení.  Koncepce přípravy občanů k obraně státu. Ochrana obyvatelstva za stavu ohrožení státu a válečného stavu;</w:t>
            </w:r>
          </w:p>
          <w:p w14:paraId="14CE9713" w14:textId="77777777" w:rsidR="00566CB2" w:rsidRDefault="00566CB2" w:rsidP="00566CB2">
            <w:pPr>
              <w:pStyle w:val="Odstavecseseznamem"/>
              <w:numPr>
                <w:ilvl w:val="0"/>
                <w:numId w:val="31"/>
              </w:numPr>
              <w:jc w:val="both"/>
            </w:pPr>
            <w:r>
              <w:t>Instituce ochrany obyvatelstva a krizového řízení v České republice;</w:t>
            </w:r>
          </w:p>
          <w:p w14:paraId="54866581" w14:textId="77777777" w:rsidR="00566CB2" w:rsidRDefault="00566CB2" w:rsidP="00566CB2">
            <w:pPr>
              <w:pStyle w:val="Odstavecseseznamem"/>
              <w:numPr>
                <w:ilvl w:val="0"/>
                <w:numId w:val="31"/>
              </w:numPr>
              <w:jc w:val="both"/>
            </w:pPr>
            <w:r>
              <w:t>Mimořádné události a jejich klasifikace;</w:t>
            </w:r>
          </w:p>
          <w:p w14:paraId="42F0E925" w14:textId="77777777" w:rsidR="00566CB2" w:rsidRDefault="00566CB2" w:rsidP="00566CB2">
            <w:pPr>
              <w:pStyle w:val="Odstavecseseznamem"/>
              <w:numPr>
                <w:ilvl w:val="0"/>
                <w:numId w:val="31"/>
              </w:numPr>
              <w:jc w:val="both"/>
            </w:pPr>
            <w:r>
              <w:t>Nouzové přežití obyvatelstva;</w:t>
            </w:r>
          </w:p>
          <w:p w14:paraId="2F2CFDC5" w14:textId="77777777" w:rsidR="00566CB2" w:rsidRDefault="00566CB2" w:rsidP="00566CB2">
            <w:pPr>
              <w:pStyle w:val="Odstavecseseznamem"/>
              <w:numPr>
                <w:ilvl w:val="0"/>
                <w:numId w:val="31"/>
              </w:numPr>
              <w:jc w:val="both"/>
            </w:pPr>
            <w:r>
              <w:t>Humanitární pomoc. Dobrovolnictví;</w:t>
            </w:r>
          </w:p>
          <w:p w14:paraId="6C10336C" w14:textId="77777777" w:rsidR="00566CB2" w:rsidRDefault="00566CB2" w:rsidP="00566CB2">
            <w:pPr>
              <w:pStyle w:val="Odstavecseseznamem"/>
              <w:numPr>
                <w:ilvl w:val="0"/>
                <w:numId w:val="31"/>
              </w:numPr>
              <w:jc w:val="both"/>
            </w:pPr>
            <w:r>
              <w:t>Možnosti využití Armády české republiky při řešení nevojenských ohrožení;</w:t>
            </w:r>
          </w:p>
          <w:p w14:paraId="4491B3AA" w14:textId="77777777" w:rsidR="00566CB2" w:rsidRDefault="00566CB2" w:rsidP="00566CB2">
            <w:pPr>
              <w:pStyle w:val="Odstavecseseznamem"/>
              <w:numPr>
                <w:ilvl w:val="0"/>
                <w:numId w:val="31"/>
              </w:numPr>
              <w:jc w:val="both"/>
            </w:pPr>
            <w:r>
              <w:t>Terorismus, superterorismus;</w:t>
            </w:r>
          </w:p>
          <w:p w14:paraId="24A65D4C" w14:textId="77777777" w:rsidR="00566CB2" w:rsidRDefault="00566CB2" w:rsidP="00566CB2">
            <w:pPr>
              <w:pStyle w:val="Odstavecseseznamem"/>
              <w:numPr>
                <w:ilvl w:val="0"/>
                <w:numId w:val="31"/>
              </w:numPr>
              <w:jc w:val="both"/>
            </w:pPr>
            <w:r>
              <w:t>Objekty s větším počtem osob (měkké cíle).</w:t>
            </w:r>
          </w:p>
          <w:p w14:paraId="1D55EC9A" w14:textId="77777777" w:rsidR="00566CB2" w:rsidRDefault="00566CB2" w:rsidP="00DF1BE9">
            <w:pPr>
              <w:pStyle w:val="Odstavecseseznamem"/>
              <w:jc w:val="both"/>
            </w:pPr>
          </w:p>
        </w:tc>
      </w:tr>
      <w:tr w:rsidR="00566CB2" w14:paraId="11459949"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30ACFE3"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0D61DE4" w14:textId="77777777" w:rsidR="00566CB2" w:rsidRDefault="00566CB2" w:rsidP="00DF1BE9">
            <w:pPr>
              <w:jc w:val="both"/>
            </w:pPr>
          </w:p>
        </w:tc>
      </w:tr>
      <w:tr w:rsidR="00566CB2" w:rsidRPr="00E341AD" w14:paraId="300347A2" w14:textId="77777777" w:rsidTr="00DF1BE9">
        <w:trPr>
          <w:trHeight w:val="1497"/>
        </w:trPr>
        <w:tc>
          <w:tcPr>
            <w:tcW w:w="9855" w:type="dxa"/>
            <w:gridSpan w:val="8"/>
            <w:tcBorders>
              <w:top w:val="nil"/>
              <w:bottom w:val="single" w:sz="2" w:space="0" w:color="auto"/>
            </w:tcBorders>
          </w:tcPr>
          <w:p w14:paraId="361636C0" w14:textId="77777777" w:rsidR="00566CB2" w:rsidRPr="00FC055B" w:rsidRDefault="00566CB2" w:rsidP="00DF1BE9">
            <w:pPr>
              <w:jc w:val="both"/>
              <w:rPr>
                <w:b/>
                <w:bCs/>
              </w:rPr>
            </w:pPr>
            <w:r w:rsidRPr="00FC055B">
              <w:rPr>
                <w:b/>
                <w:bCs/>
              </w:rPr>
              <w:t>Povinná literatura:</w:t>
            </w:r>
          </w:p>
          <w:p w14:paraId="0D3F2431" w14:textId="77777777" w:rsidR="00566CB2" w:rsidRPr="00FC055B" w:rsidRDefault="00566CB2" w:rsidP="00DF1BE9">
            <w:pPr>
              <w:pStyle w:val="Normlnweb"/>
              <w:shd w:val="clear" w:color="auto" w:fill="FFFFFF"/>
              <w:spacing w:before="0" w:beforeAutospacing="0" w:after="0" w:afterAutospacing="0"/>
              <w:rPr>
                <w:rFonts w:ascii="Times New Roman" w:hAnsi="Times New Roman" w:cs="Times New Roman"/>
                <w:sz w:val="20"/>
                <w:szCs w:val="20"/>
              </w:rPr>
            </w:pPr>
            <w:r w:rsidRPr="00FC055B">
              <w:rPr>
                <w:rFonts w:ascii="Times New Roman" w:hAnsi="Times New Roman" w:cs="Times New Roman"/>
                <w:bCs/>
                <w:sz w:val="20"/>
                <w:szCs w:val="20"/>
              </w:rPr>
              <w:t>CROSSLEY, N.</w:t>
            </w:r>
            <w:r w:rsidRPr="00FC055B">
              <w:rPr>
                <w:rFonts w:ascii="Times New Roman" w:hAnsi="Times New Roman" w:cs="Times New Roman"/>
                <w:sz w:val="21"/>
                <w:szCs w:val="21"/>
                <w:shd w:val="clear" w:color="auto" w:fill="FFFFFF"/>
              </w:rPr>
              <w:t xml:space="preserve"> </w:t>
            </w:r>
            <w:r w:rsidRPr="00FC055B">
              <w:rPr>
                <w:rFonts w:ascii="Times New Roman" w:hAnsi="Times New Roman" w:cs="Times New Roman"/>
                <w:i/>
                <w:sz w:val="20"/>
                <w:szCs w:val="20"/>
                <w:shd w:val="clear" w:color="auto" w:fill="FFFFFF"/>
              </w:rPr>
              <w:t>Understanding Humanitarian Protection</w:t>
            </w:r>
            <w:r w:rsidRPr="00FC055B">
              <w:rPr>
                <w:rFonts w:ascii="Times New Roman" w:hAnsi="Times New Roman" w:cs="Times New Roman"/>
                <w:sz w:val="20"/>
                <w:szCs w:val="20"/>
                <w:shd w:val="clear" w:color="auto" w:fill="FFFFFF"/>
              </w:rPr>
              <w:t xml:space="preserve"> (1st ed.). Routledge. (2022).  https://doi.org/10.4324/9781003006671.</w:t>
            </w:r>
          </w:p>
          <w:p w14:paraId="4A5C275E" w14:textId="77777777" w:rsidR="00566CB2" w:rsidRPr="00FC055B" w:rsidRDefault="00566CB2" w:rsidP="00DF1BE9">
            <w:pPr>
              <w:shd w:val="clear" w:color="auto" w:fill="FFFFFF"/>
              <w:jc w:val="both"/>
            </w:pPr>
            <w:r w:rsidRPr="00FC055B">
              <w:rPr>
                <w:bCs/>
                <w:i/>
              </w:rPr>
              <w:t>Communication from the Commission on Operational guidelines for the implementation of Council implementing Decision 2022/382 establishing the existence of a mass influx of displaced persons from Ukraine within the meaning of Article 5 of Directive 2001/55/EC, and having the effect of introducing temporary protection 2022/C 126 I/01.</w:t>
            </w:r>
            <w:r w:rsidRPr="00FC055B">
              <w:rPr>
                <w:bCs/>
              </w:rPr>
              <w:t xml:space="preserve"> </w:t>
            </w:r>
            <w:r w:rsidRPr="00FC055B">
              <w:t>C/2022/1806.</w:t>
            </w:r>
          </w:p>
          <w:p w14:paraId="4C5F2A7F" w14:textId="77777777" w:rsidR="00566CB2" w:rsidRPr="00FC055B" w:rsidRDefault="00566CB2" w:rsidP="00DF1BE9">
            <w:pPr>
              <w:shd w:val="clear" w:color="auto" w:fill="FFFFFF"/>
              <w:jc w:val="both"/>
              <w:rPr>
                <w:bCs/>
              </w:rPr>
            </w:pPr>
            <w:r w:rsidRPr="00FC055B">
              <w:rPr>
                <w:bCs/>
              </w:rPr>
              <w:lastRenderedPageBreak/>
              <w:t>International Committee of the Red Cross. Commentary on the Third Geneva Convention.  Commentary on the Third Geneva Convention: Convention (III) Relative to the Treatment of Prisoners of War. Commentaries on the 1949 Geneva Conventions. Cambridge University Press; 2021:i-ii.</w:t>
            </w:r>
          </w:p>
          <w:p w14:paraId="79EE32CF" w14:textId="77777777" w:rsidR="00566CB2" w:rsidRPr="00FC055B" w:rsidRDefault="00566CB2" w:rsidP="00DF1BE9">
            <w:pPr>
              <w:jc w:val="both"/>
              <w:rPr>
                <w:b/>
                <w:bCs/>
              </w:rPr>
            </w:pPr>
            <w:r w:rsidRPr="00FC055B">
              <w:rPr>
                <w:b/>
                <w:bCs/>
              </w:rPr>
              <w:t>Doporučená literatura:</w:t>
            </w:r>
          </w:p>
          <w:p w14:paraId="422025E3" w14:textId="77777777" w:rsidR="00566CB2" w:rsidRPr="00FC055B" w:rsidRDefault="00566CB2" w:rsidP="00DF1BE9">
            <w:pPr>
              <w:shd w:val="clear" w:color="auto" w:fill="FFFFFF"/>
              <w:ind w:right="45"/>
              <w:jc w:val="both"/>
            </w:pPr>
            <w:r w:rsidRPr="00FC055B">
              <w:rPr>
                <w:bCs/>
              </w:rPr>
              <w:t>SIMONA SLIVKOVA</w:t>
            </w:r>
            <w:r w:rsidRPr="00FC055B">
              <w:t xml:space="preserve">, </w:t>
            </w:r>
            <w:r w:rsidRPr="00FC055B">
              <w:rPr>
                <w:bCs/>
              </w:rPr>
              <w:t>LENKA BRUMAROVA</w:t>
            </w:r>
            <w:r w:rsidRPr="00FC055B">
              <w:t xml:space="preserve">, </w:t>
            </w:r>
            <w:r w:rsidRPr="00FC055B">
              <w:rPr>
                <w:bCs/>
              </w:rPr>
              <w:t>BARBORA KLUCKOVA</w:t>
            </w:r>
            <w:r w:rsidRPr="00FC055B">
              <w:t xml:space="preserve">, </w:t>
            </w:r>
            <w:r w:rsidRPr="00FC055B">
              <w:rPr>
                <w:bCs/>
              </w:rPr>
              <w:t>JIRI POKORNY</w:t>
            </w:r>
            <w:r w:rsidRPr="00FC055B">
              <w:t xml:space="preserve"> AND </w:t>
            </w:r>
            <w:r w:rsidRPr="00FC055B">
              <w:rPr>
                <w:bCs/>
              </w:rPr>
              <w:t>KATERINA TOMANOVA</w:t>
            </w:r>
            <w:r w:rsidRPr="00FC055B">
              <w:t xml:space="preserve">. </w:t>
            </w:r>
            <w:r w:rsidRPr="00FC055B">
              <w:rPr>
                <w:bCs/>
                <w:i/>
                <w:kern w:val="36"/>
              </w:rPr>
              <w:t>Safety of Constructions from the Point of View of Population Protection in the Context of Industry 4.0 in the Czech Republic</w:t>
            </w:r>
            <w:r w:rsidRPr="00FC055B">
              <w:t xml:space="preserve">. </w:t>
            </w:r>
            <w:r w:rsidRPr="00FC055B">
              <w:rPr>
                <w:i/>
                <w:iCs/>
              </w:rPr>
              <w:t>Sustainability</w:t>
            </w:r>
            <w:r w:rsidRPr="00FC055B">
              <w:t> </w:t>
            </w:r>
            <w:r w:rsidRPr="00FC055B">
              <w:rPr>
                <w:bCs/>
              </w:rPr>
              <w:t>2021</w:t>
            </w:r>
            <w:r w:rsidRPr="00FC055B">
              <w:t>, </w:t>
            </w:r>
            <w:r w:rsidRPr="00FC055B">
              <w:rPr>
                <w:i/>
                <w:iCs/>
              </w:rPr>
              <w:t>13</w:t>
            </w:r>
            <w:r w:rsidRPr="00FC055B">
              <w:t>(17), 9927; </w:t>
            </w:r>
            <w:r w:rsidRPr="00FC055B">
              <w:rPr>
                <w:bCs/>
              </w:rPr>
              <w:t>https://doi.org/10.3390/su13179927.</w:t>
            </w:r>
          </w:p>
          <w:p w14:paraId="665A4483" w14:textId="77777777" w:rsidR="00566CB2" w:rsidRPr="00FC055B" w:rsidRDefault="00566CB2" w:rsidP="00DF1BE9">
            <w:pPr>
              <w:jc w:val="both"/>
              <w:rPr>
                <w:i/>
                <w:iCs/>
              </w:rPr>
            </w:pPr>
            <w:r w:rsidRPr="00FC055B">
              <w:rPr>
                <w:bCs/>
              </w:rPr>
              <w:t>JIRI POKORNY, BARBORA MACHALOVA, SIMONA SLIVKOVA, LENKA BRUMAROVA, VLADIMIR VLCEK</w:t>
            </w:r>
            <w:r w:rsidRPr="00FC055B">
              <w:rPr>
                <w:sz w:val="24"/>
                <w:szCs w:val="24"/>
              </w:rPr>
              <w:t xml:space="preserve">. </w:t>
            </w:r>
            <w:r w:rsidRPr="00FC055B">
              <w:rPr>
                <w:bCs/>
                <w:i/>
                <w:kern w:val="36"/>
              </w:rPr>
              <w:t xml:space="preserve">Planning of Safety of Cities and Territory from the Point of View of Population Protection in the Czech Republic. </w:t>
            </w:r>
            <w:r w:rsidRPr="00FC055B">
              <w:t>Sustainability</w:t>
            </w:r>
            <w:r w:rsidRPr="00FC055B">
              <w:rPr>
                <w:i/>
                <w:iCs/>
              </w:rPr>
              <w:t> </w:t>
            </w:r>
            <w:r w:rsidRPr="00FC055B">
              <w:rPr>
                <w:iCs/>
              </w:rPr>
              <w:t>2020, </w:t>
            </w:r>
            <w:r w:rsidRPr="00FC055B">
              <w:t>12</w:t>
            </w:r>
            <w:r w:rsidRPr="00FC055B">
              <w:rPr>
                <w:iCs/>
              </w:rPr>
              <w:t>(22), 9487; https://doi.org/10.3390/su12229487.</w:t>
            </w:r>
          </w:p>
        </w:tc>
      </w:tr>
      <w:tr w:rsidR="00566CB2" w14:paraId="0E429AEE"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8DFD6DD" w14:textId="77777777" w:rsidR="00566CB2" w:rsidRDefault="00566CB2" w:rsidP="00DF1BE9">
            <w:pPr>
              <w:jc w:val="center"/>
              <w:rPr>
                <w:b/>
              </w:rPr>
            </w:pPr>
            <w:r>
              <w:rPr>
                <w:b/>
              </w:rPr>
              <w:lastRenderedPageBreak/>
              <w:t>Informace ke kombinované nebo distanční formě</w:t>
            </w:r>
          </w:p>
        </w:tc>
      </w:tr>
      <w:tr w:rsidR="00566CB2" w14:paraId="0A007BF5" w14:textId="77777777" w:rsidTr="00DF1BE9">
        <w:tc>
          <w:tcPr>
            <w:tcW w:w="4787" w:type="dxa"/>
            <w:gridSpan w:val="3"/>
            <w:tcBorders>
              <w:top w:val="single" w:sz="2" w:space="0" w:color="auto"/>
            </w:tcBorders>
            <w:shd w:val="clear" w:color="auto" w:fill="F7CAAC"/>
          </w:tcPr>
          <w:p w14:paraId="2C3E4A3E" w14:textId="77777777" w:rsidR="00566CB2" w:rsidRDefault="00566CB2" w:rsidP="00DF1BE9">
            <w:pPr>
              <w:jc w:val="both"/>
            </w:pPr>
            <w:r>
              <w:rPr>
                <w:b/>
              </w:rPr>
              <w:t>Rozsah konzultací (soustředění)</w:t>
            </w:r>
          </w:p>
        </w:tc>
        <w:tc>
          <w:tcPr>
            <w:tcW w:w="889" w:type="dxa"/>
            <w:tcBorders>
              <w:top w:val="single" w:sz="2" w:space="0" w:color="auto"/>
            </w:tcBorders>
          </w:tcPr>
          <w:p w14:paraId="6CB305B0" w14:textId="77777777" w:rsidR="00566CB2" w:rsidRDefault="00566CB2" w:rsidP="00DF1BE9">
            <w:pPr>
              <w:jc w:val="both"/>
            </w:pPr>
          </w:p>
        </w:tc>
        <w:tc>
          <w:tcPr>
            <w:tcW w:w="4179" w:type="dxa"/>
            <w:gridSpan w:val="4"/>
            <w:tcBorders>
              <w:top w:val="single" w:sz="2" w:space="0" w:color="auto"/>
            </w:tcBorders>
            <w:shd w:val="clear" w:color="auto" w:fill="F7CAAC"/>
          </w:tcPr>
          <w:p w14:paraId="2AEE109F" w14:textId="77777777" w:rsidR="00566CB2" w:rsidRDefault="00566CB2" w:rsidP="00DF1BE9">
            <w:pPr>
              <w:jc w:val="both"/>
              <w:rPr>
                <w:b/>
              </w:rPr>
            </w:pPr>
            <w:r>
              <w:rPr>
                <w:b/>
              </w:rPr>
              <w:t xml:space="preserve">hodin </w:t>
            </w:r>
          </w:p>
        </w:tc>
      </w:tr>
      <w:tr w:rsidR="00566CB2" w14:paraId="4ACAC331" w14:textId="77777777" w:rsidTr="00DF1BE9">
        <w:tc>
          <w:tcPr>
            <w:tcW w:w="9855" w:type="dxa"/>
            <w:gridSpan w:val="8"/>
            <w:shd w:val="clear" w:color="auto" w:fill="F7CAAC"/>
          </w:tcPr>
          <w:p w14:paraId="4FA01176" w14:textId="77777777" w:rsidR="00566CB2" w:rsidRDefault="00566CB2" w:rsidP="00DF1BE9">
            <w:pPr>
              <w:jc w:val="both"/>
              <w:rPr>
                <w:b/>
              </w:rPr>
            </w:pPr>
            <w:r>
              <w:rPr>
                <w:b/>
              </w:rPr>
              <w:t>Informace o způsobu kontaktu s vyučujícím</w:t>
            </w:r>
          </w:p>
        </w:tc>
      </w:tr>
      <w:tr w:rsidR="00566CB2" w14:paraId="5BB14D4E" w14:textId="77777777" w:rsidTr="00DF1BE9">
        <w:trPr>
          <w:trHeight w:val="1373"/>
        </w:trPr>
        <w:tc>
          <w:tcPr>
            <w:tcW w:w="9855" w:type="dxa"/>
            <w:gridSpan w:val="8"/>
          </w:tcPr>
          <w:p w14:paraId="5FAF1B25" w14:textId="77777777" w:rsidR="00566CB2" w:rsidRDefault="00566CB2" w:rsidP="00DF1BE9">
            <w:pPr>
              <w:jc w:val="both"/>
            </w:pPr>
          </w:p>
        </w:tc>
      </w:tr>
    </w:tbl>
    <w:p w14:paraId="3BEF94A2" w14:textId="77777777" w:rsidR="00566CB2" w:rsidRDefault="00566CB2" w:rsidP="00566CB2">
      <w:pPr>
        <w:spacing w:after="160" w:line="259" w:lineRule="auto"/>
      </w:pPr>
    </w:p>
    <w:p w14:paraId="7125E8E2" w14:textId="77777777" w:rsidR="00566CB2" w:rsidRDefault="00566CB2" w:rsidP="00566CB2">
      <w:pPr>
        <w:spacing w:after="160" w:line="259" w:lineRule="auto"/>
      </w:pPr>
      <w:r>
        <w:br w:type="page"/>
      </w:r>
    </w:p>
    <w:p w14:paraId="566424BB"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292F4628" w14:textId="77777777" w:rsidTr="00DF1BE9">
        <w:tc>
          <w:tcPr>
            <w:tcW w:w="9855" w:type="dxa"/>
            <w:gridSpan w:val="8"/>
            <w:tcBorders>
              <w:bottom w:val="double" w:sz="4" w:space="0" w:color="auto"/>
            </w:tcBorders>
            <w:shd w:val="clear" w:color="auto" w:fill="BDD6EE"/>
          </w:tcPr>
          <w:p w14:paraId="5AE1F2DF" w14:textId="77777777" w:rsidR="00566CB2" w:rsidRDefault="00566CB2" w:rsidP="00DF1BE9">
            <w:pPr>
              <w:jc w:val="both"/>
              <w:rPr>
                <w:b/>
                <w:sz w:val="28"/>
              </w:rPr>
            </w:pPr>
            <w:r>
              <w:br w:type="page"/>
            </w:r>
            <w:r>
              <w:rPr>
                <w:b/>
                <w:sz w:val="28"/>
              </w:rPr>
              <w:t>B-III – Charakteristika studijního předmětu</w:t>
            </w:r>
          </w:p>
        </w:tc>
      </w:tr>
      <w:tr w:rsidR="00566CB2" w:rsidRPr="00873C26" w14:paraId="5816E4EB" w14:textId="77777777" w:rsidTr="00DF1BE9">
        <w:tc>
          <w:tcPr>
            <w:tcW w:w="3086" w:type="dxa"/>
            <w:tcBorders>
              <w:top w:val="double" w:sz="4" w:space="0" w:color="auto"/>
            </w:tcBorders>
            <w:shd w:val="clear" w:color="auto" w:fill="F7CAAC"/>
          </w:tcPr>
          <w:p w14:paraId="15A32AA6"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2FA7EC09" w14:textId="77777777" w:rsidR="00566CB2" w:rsidRPr="00873C26" w:rsidRDefault="00566CB2" w:rsidP="00DF1BE9">
            <w:pPr>
              <w:jc w:val="both"/>
              <w:rPr>
                <w:b/>
              </w:rPr>
            </w:pPr>
            <w:r>
              <w:rPr>
                <w:b/>
              </w:rPr>
              <w:t>Project Management</w:t>
            </w:r>
          </w:p>
        </w:tc>
      </w:tr>
      <w:tr w:rsidR="00566CB2" w14:paraId="6E9C22DC" w14:textId="77777777" w:rsidTr="00DF1BE9">
        <w:tc>
          <w:tcPr>
            <w:tcW w:w="3086" w:type="dxa"/>
            <w:shd w:val="clear" w:color="auto" w:fill="F7CAAC"/>
          </w:tcPr>
          <w:p w14:paraId="0158E870" w14:textId="77777777" w:rsidR="00566CB2" w:rsidRDefault="00566CB2" w:rsidP="00DF1BE9">
            <w:pPr>
              <w:jc w:val="both"/>
              <w:rPr>
                <w:b/>
              </w:rPr>
            </w:pPr>
            <w:r>
              <w:rPr>
                <w:b/>
              </w:rPr>
              <w:t>Typ předmětu</w:t>
            </w:r>
          </w:p>
        </w:tc>
        <w:tc>
          <w:tcPr>
            <w:tcW w:w="3406" w:type="dxa"/>
            <w:gridSpan w:val="4"/>
          </w:tcPr>
          <w:p w14:paraId="4AD9B4BA" w14:textId="77777777" w:rsidR="00566CB2" w:rsidRDefault="00566CB2" w:rsidP="00DF1BE9">
            <w:pPr>
              <w:jc w:val="both"/>
            </w:pPr>
            <w:r>
              <w:t>povinný</w:t>
            </w:r>
          </w:p>
        </w:tc>
        <w:tc>
          <w:tcPr>
            <w:tcW w:w="2695" w:type="dxa"/>
            <w:gridSpan w:val="2"/>
            <w:shd w:val="clear" w:color="auto" w:fill="F7CAAC"/>
          </w:tcPr>
          <w:p w14:paraId="1CF72B93" w14:textId="77777777" w:rsidR="00566CB2" w:rsidRDefault="00566CB2" w:rsidP="00DF1BE9">
            <w:pPr>
              <w:jc w:val="both"/>
            </w:pPr>
            <w:r>
              <w:rPr>
                <w:b/>
              </w:rPr>
              <w:t>doporučený ročník / semestr</w:t>
            </w:r>
          </w:p>
        </w:tc>
        <w:tc>
          <w:tcPr>
            <w:tcW w:w="668" w:type="dxa"/>
          </w:tcPr>
          <w:p w14:paraId="514F69D6" w14:textId="77777777" w:rsidR="00566CB2" w:rsidRDefault="00566CB2" w:rsidP="00DF1BE9">
            <w:pPr>
              <w:jc w:val="both"/>
            </w:pPr>
            <w:r>
              <w:t>3/ZS</w:t>
            </w:r>
          </w:p>
        </w:tc>
      </w:tr>
      <w:tr w:rsidR="00566CB2" w14:paraId="5FB9B30C" w14:textId="77777777" w:rsidTr="00DF1BE9">
        <w:tc>
          <w:tcPr>
            <w:tcW w:w="3086" w:type="dxa"/>
            <w:shd w:val="clear" w:color="auto" w:fill="F7CAAC"/>
          </w:tcPr>
          <w:p w14:paraId="76F2563E" w14:textId="77777777" w:rsidR="00566CB2" w:rsidRDefault="00566CB2" w:rsidP="00DF1BE9">
            <w:pPr>
              <w:jc w:val="both"/>
              <w:rPr>
                <w:b/>
              </w:rPr>
            </w:pPr>
            <w:r>
              <w:rPr>
                <w:b/>
              </w:rPr>
              <w:t>Rozsah studijního předmětu</w:t>
            </w:r>
          </w:p>
        </w:tc>
        <w:tc>
          <w:tcPr>
            <w:tcW w:w="1701" w:type="dxa"/>
            <w:gridSpan w:val="2"/>
          </w:tcPr>
          <w:p w14:paraId="49E38055" w14:textId="77777777" w:rsidR="00566CB2" w:rsidRDefault="00566CB2" w:rsidP="00DF1BE9">
            <w:pPr>
              <w:jc w:val="both"/>
            </w:pPr>
            <w:r>
              <w:t>14p + 28s</w:t>
            </w:r>
          </w:p>
        </w:tc>
        <w:tc>
          <w:tcPr>
            <w:tcW w:w="889" w:type="dxa"/>
            <w:shd w:val="clear" w:color="auto" w:fill="F7CAAC"/>
          </w:tcPr>
          <w:p w14:paraId="37BF27CD" w14:textId="77777777" w:rsidR="00566CB2" w:rsidRDefault="00566CB2" w:rsidP="00DF1BE9">
            <w:pPr>
              <w:jc w:val="both"/>
              <w:rPr>
                <w:b/>
              </w:rPr>
            </w:pPr>
            <w:r>
              <w:rPr>
                <w:b/>
              </w:rPr>
              <w:t xml:space="preserve">hod. </w:t>
            </w:r>
          </w:p>
        </w:tc>
        <w:tc>
          <w:tcPr>
            <w:tcW w:w="816" w:type="dxa"/>
          </w:tcPr>
          <w:p w14:paraId="3B66C508" w14:textId="77777777" w:rsidR="00566CB2" w:rsidRDefault="00566CB2" w:rsidP="00DF1BE9">
            <w:pPr>
              <w:jc w:val="both"/>
            </w:pPr>
            <w:r>
              <w:t>42</w:t>
            </w:r>
          </w:p>
        </w:tc>
        <w:tc>
          <w:tcPr>
            <w:tcW w:w="2156" w:type="dxa"/>
            <w:shd w:val="clear" w:color="auto" w:fill="F7CAAC"/>
          </w:tcPr>
          <w:p w14:paraId="70A18A69" w14:textId="77777777" w:rsidR="00566CB2" w:rsidRDefault="00566CB2" w:rsidP="00DF1BE9">
            <w:pPr>
              <w:jc w:val="both"/>
              <w:rPr>
                <w:b/>
              </w:rPr>
            </w:pPr>
            <w:r>
              <w:rPr>
                <w:b/>
              </w:rPr>
              <w:t>kreditů</w:t>
            </w:r>
          </w:p>
        </w:tc>
        <w:tc>
          <w:tcPr>
            <w:tcW w:w="1207" w:type="dxa"/>
            <w:gridSpan w:val="2"/>
          </w:tcPr>
          <w:p w14:paraId="0047DB6E" w14:textId="77777777" w:rsidR="00566CB2" w:rsidRDefault="00566CB2" w:rsidP="00DF1BE9">
            <w:pPr>
              <w:jc w:val="both"/>
            </w:pPr>
            <w:r>
              <w:t>4</w:t>
            </w:r>
          </w:p>
        </w:tc>
      </w:tr>
      <w:tr w:rsidR="00566CB2" w14:paraId="14BDBC37" w14:textId="77777777" w:rsidTr="00DF1BE9">
        <w:tc>
          <w:tcPr>
            <w:tcW w:w="3086" w:type="dxa"/>
            <w:shd w:val="clear" w:color="auto" w:fill="F7CAAC"/>
          </w:tcPr>
          <w:p w14:paraId="7216B404" w14:textId="77777777" w:rsidR="00566CB2" w:rsidRDefault="00566CB2" w:rsidP="00DF1BE9">
            <w:pPr>
              <w:jc w:val="both"/>
              <w:rPr>
                <w:b/>
                <w:sz w:val="22"/>
              </w:rPr>
            </w:pPr>
            <w:r>
              <w:rPr>
                <w:b/>
              </w:rPr>
              <w:t>Prerekvizity, korekvizity, ekvivalence</w:t>
            </w:r>
          </w:p>
        </w:tc>
        <w:tc>
          <w:tcPr>
            <w:tcW w:w="6769" w:type="dxa"/>
            <w:gridSpan w:val="7"/>
          </w:tcPr>
          <w:p w14:paraId="6C04F1D0" w14:textId="77777777" w:rsidR="00566CB2" w:rsidRDefault="00566CB2" w:rsidP="00DF1BE9">
            <w:pPr>
              <w:jc w:val="both"/>
            </w:pPr>
          </w:p>
        </w:tc>
      </w:tr>
      <w:tr w:rsidR="00566CB2" w14:paraId="6C73DD36" w14:textId="77777777" w:rsidTr="00DF1BE9">
        <w:tc>
          <w:tcPr>
            <w:tcW w:w="3086" w:type="dxa"/>
            <w:shd w:val="clear" w:color="auto" w:fill="F7CAAC"/>
          </w:tcPr>
          <w:p w14:paraId="4DEA4300" w14:textId="77777777" w:rsidR="00566CB2" w:rsidRDefault="00566CB2" w:rsidP="00DF1BE9">
            <w:pPr>
              <w:jc w:val="both"/>
              <w:rPr>
                <w:b/>
              </w:rPr>
            </w:pPr>
            <w:r>
              <w:rPr>
                <w:b/>
              </w:rPr>
              <w:t>Způsob ověření studijních výsledků</w:t>
            </w:r>
          </w:p>
        </w:tc>
        <w:tc>
          <w:tcPr>
            <w:tcW w:w="3406" w:type="dxa"/>
            <w:gridSpan w:val="4"/>
          </w:tcPr>
          <w:p w14:paraId="2F19399B" w14:textId="77777777" w:rsidR="00566CB2" w:rsidRDefault="00566CB2" w:rsidP="00DF1BE9">
            <w:pPr>
              <w:jc w:val="both"/>
            </w:pPr>
            <w:r>
              <w:t>zápočet a zkouška</w:t>
            </w:r>
          </w:p>
        </w:tc>
        <w:tc>
          <w:tcPr>
            <w:tcW w:w="2156" w:type="dxa"/>
            <w:shd w:val="clear" w:color="auto" w:fill="F7CAAC"/>
          </w:tcPr>
          <w:p w14:paraId="75C3CAA5" w14:textId="77777777" w:rsidR="00566CB2" w:rsidRDefault="00566CB2" w:rsidP="00DF1BE9">
            <w:pPr>
              <w:jc w:val="both"/>
              <w:rPr>
                <w:b/>
              </w:rPr>
            </w:pPr>
            <w:r>
              <w:rPr>
                <w:b/>
              </w:rPr>
              <w:t>Forma výuky</w:t>
            </w:r>
          </w:p>
        </w:tc>
        <w:tc>
          <w:tcPr>
            <w:tcW w:w="1207" w:type="dxa"/>
            <w:gridSpan w:val="2"/>
          </w:tcPr>
          <w:p w14:paraId="734205E3" w14:textId="77777777" w:rsidR="00566CB2" w:rsidRDefault="00566CB2" w:rsidP="00DF1BE9">
            <w:pPr>
              <w:jc w:val="both"/>
            </w:pPr>
            <w:r>
              <w:t>přednášky</w:t>
            </w:r>
          </w:p>
          <w:p w14:paraId="46E8CFAC" w14:textId="77777777" w:rsidR="00566CB2" w:rsidRDefault="00566CB2" w:rsidP="00DF1BE9">
            <w:pPr>
              <w:jc w:val="both"/>
            </w:pPr>
            <w:r>
              <w:t>semináře</w:t>
            </w:r>
          </w:p>
        </w:tc>
      </w:tr>
      <w:tr w:rsidR="00566CB2" w14:paraId="6484ACE6" w14:textId="77777777" w:rsidTr="00DF1BE9">
        <w:tc>
          <w:tcPr>
            <w:tcW w:w="3086" w:type="dxa"/>
            <w:shd w:val="clear" w:color="auto" w:fill="F7CAAC"/>
          </w:tcPr>
          <w:p w14:paraId="33FA57C1"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260559C3" w14:textId="77777777" w:rsidR="00566CB2" w:rsidRDefault="00566CB2" w:rsidP="00DF1BE9">
            <w:pPr>
              <w:jc w:val="both"/>
            </w:pPr>
            <w:r>
              <w:t xml:space="preserve">Zápočet: aktivní účast na nejméně 80 % seminářů, průběžné plnění zadaných úkolů </w:t>
            </w:r>
            <w:r w:rsidRPr="00DA2DCC">
              <w:t>a</w:t>
            </w:r>
            <w:r>
              <w:t xml:space="preserve"> </w:t>
            </w:r>
            <w:r w:rsidRPr="00DA2DCC">
              <w:t>vypracování projektu</w:t>
            </w:r>
            <w:r>
              <w:t>.</w:t>
            </w:r>
          </w:p>
          <w:p w14:paraId="36514EBB" w14:textId="77777777" w:rsidR="00566CB2" w:rsidRDefault="00566CB2" w:rsidP="00DF1BE9">
            <w:pPr>
              <w:jc w:val="both"/>
            </w:pPr>
          </w:p>
          <w:p w14:paraId="68461AF2" w14:textId="77777777" w:rsidR="00566CB2" w:rsidRDefault="00566CB2" w:rsidP="00DF1BE9">
            <w:pPr>
              <w:jc w:val="both"/>
            </w:pPr>
            <w:r>
              <w:t>Zkouška: úspěšné napsání zkouškového testu (min. 50 %) a následné úspěšné absolvování ústní části zkoušky.</w:t>
            </w:r>
          </w:p>
        </w:tc>
      </w:tr>
      <w:tr w:rsidR="00566CB2" w14:paraId="3708CFE1" w14:textId="77777777" w:rsidTr="00DF1BE9">
        <w:trPr>
          <w:trHeight w:val="397"/>
        </w:trPr>
        <w:tc>
          <w:tcPr>
            <w:tcW w:w="9855" w:type="dxa"/>
            <w:gridSpan w:val="8"/>
            <w:tcBorders>
              <w:top w:val="nil"/>
            </w:tcBorders>
          </w:tcPr>
          <w:p w14:paraId="50E9DE7A" w14:textId="77777777" w:rsidR="00566CB2" w:rsidRDefault="00566CB2" w:rsidP="00DF1BE9">
            <w:pPr>
              <w:jc w:val="both"/>
            </w:pPr>
          </w:p>
        </w:tc>
      </w:tr>
      <w:tr w:rsidR="00566CB2" w14:paraId="7F387148" w14:textId="77777777" w:rsidTr="00DF1BE9">
        <w:trPr>
          <w:trHeight w:val="197"/>
        </w:trPr>
        <w:tc>
          <w:tcPr>
            <w:tcW w:w="3086" w:type="dxa"/>
            <w:tcBorders>
              <w:top w:val="nil"/>
            </w:tcBorders>
            <w:shd w:val="clear" w:color="auto" w:fill="F7CAAC"/>
          </w:tcPr>
          <w:p w14:paraId="681BB13E" w14:textId="77777777" w:rsidR="00566CB2" w:rsidRDefault="00566CB2" w:rsidP="00DF1BE9">
            <w:pPr>
              <w:jc w:val="both"/>
              <w:rPr>
                <w:b/>
              </w:rPr>
            </w:pPr>
            <w:r>
              <w:rPr>
                <w:b/>
              </w:rPr>
              <w:t>Garant předmětu</w:t>
            </w:r>
          </w:p>
        </w:tc>
        <w:tc>
          <w:tcPr>
            <w:tcW w:w="6769" w:type="dxa"/>
            <w:gridSpan w:val="7"/>
            <w:tcBorders>
              <w:top w:val="nil"/>
            </w:tcBorders>
          </w:tcPr>
          <w:p w14:paraId="096B94CF" w14:textId="77777777" w:rsidR="00566CB2" w:rsidRDefault="00566CB2" w:rsidP="00DF1BE9">
            <w:pPr>
              <w:jc w:val="both"/>
            </w:pPr>
            <w:r>
              <w:t>Ing. Pavel Taraba, Ph.D.</w:t>
            </w:r>
          </w:p>
        </w:tc>
      </w:tr>
      <w:tr w:rsidR="00566CB2" w14:paraId="48C8A6A1" w14:textId="77777777" w:rsidTr="00DF1BE9">
        <w:trPr>
          <w:trHeight w:val="243"/>
        </w:trPr>
        <w:tc>
          <w:tcPr>
            <w:tcW w:w="3086" w:type="dxa"/>
            <w:tcBorders>
              <w:top w:val="nil"/>
            </w:tcBorders>
            <w:shd w:val="clear" w:color="auto" w:fill="F7CAAC"/>
          </w:tcPr>
          <w:p w14:paraId="335EDE2E" w14:textId="77777777" w:rsidR="00566CB2" w:rsidRDefault="00566CB2" w:rsidP="00DF1BE9">
            <w:pPr>
              <w:jc w:val="both"/>
              <w:rPr>
                <w:b/>
              </w:rPr>
            </w:pPr>
            <w:r>
              <w:rPr>
                <w:b/>
              </w:rPr>
              <w:t>Zapojení garanta do výuky předmětu</w:t>
            </w:r>
          </w:p>
        </w:tc>
        <w:tc>
          <w:tcPr>
            <w:tcW w:w="6769" w:type="dxa"/>
            <w:gridSpan w:val="7"/>
            <w:tcBorders>
              <w:top w:val="nil"/>
            </w:tcBorders>
          </w:tcPr>
          <w:p w14:paraId="597E4A79" w14:textId="77777777" w:rsidR="00566CB2" w:rsidRDefault="00566CB2" w:rsidP="00DF1BE9">
            <w:pPr>
              <w:jc w:val="both"/>
            </w:pPr>
            <w:r>
              <w:t>Garant stanovuje obsah přednášek a seminářů a dohlíží na jejich jednotné vedení.</w:t>
            </w:r>
          </w:p>
          <w:p w14:paraId="5CFBF3E6" w14:textId="77777777" w:rsidR="00566CB2" w:rsidRDefault="00566CB2" w:rsidP="00DF1BE9">
            <w:pPr>
              <w:jc w:val="both"/>
            </w:pPr>
            <w:r>
              <w:t>Garant přímo vyučuje 100 % přednášek.</w:t>
            </w:r>
          </w:p>
        </w:tc>
      </w:tr>
      <w:tr w:rsidR="00566CB2" w14:paraId="63E93443" w14:textId="77777777" w:rsidTr="00DF1BE9">
        <w:tc>
          <w:tcPr>
            <w:tcW w:w="3086" w:type="dxa"/>
            <w:shd w:val="clear" w:color="auto" w:fill="F7CAAC"/>
          </w:tcPr>
          <w:p w14:paraId="54AD53CA" w14:textId="77777777" w:rsidR="00566CB2" w:rsidRDefault="00566CB2" w:rsidP="00DF1BE9">
            <w:pPr>
              <w:jc w:val="both"/>
              <w:rPr>
                <w:b/>
              </w:rPr>
            </w:pPr>
            <w:r>
              <w:rPr>
                <w:b/>
              </w:rPr>
              <w:t>Vyučující</w:t>
            </w:r>
          </w:p>
        </w:tc>
        <w:tc>
          <w:tcPr>
            <w:tcW w:w="6769" w:type="dxa"/>
            <w:gridSpan w:val="7"/>
            <w:tcBorders>
              <w:bottom w:val="nil"/>
            </w:tcBorders>
          </w:tcPr>
          <w:p w14:paraId="18745C67" w14:textId="77777777" w:rsidR="00566CB2" w:rsidRDefault="00566CB2" w:rsidP="00DF1BE9">
            <w:pPr>
              <w:jc w:val="both"/>
            </w:pPr>
            <w:r>
              <w:t>Ing. Pavel Taraba, Ph.D. – přednášející (100 %)</w:t>
            </w:r>
          </w:p>
          <w:p w14:paraId="4309A419" w14:textId="77777777" w:rsidR="00566CB2" w:rsidRDefault="00566CB2" w:rsidP="00DF1BE9">
            <w:pPr>
              <w:jc w:val="both"/>
            </w:pPr>
            <w:r>
              <w:t>Ing. Tereza Bartošová – vede semináře (100 %)</w:t>
            </w:r>
          </w:p>
        </w:tc>
      </w:tr>
      <w:tr w:rsidR="00566CB2" w14:paraId="451B9775" w14:textId="77777777" w:rsidTr="00DF1BE9">
        <w:trPr>
          <w:trHeight w:val="397"/>
        </w:trPr>
        <w:tc>
          <w:tcPr>
            <w:tcW w:w="9855" w:type="dxa"/>
            <w:gridSpan w:val="8"/>
            <w:tcBorders>
              <w:top w:val="nil"/>
            </w:tcBorders>
          </w:tcPr>
          <w:p w14:paraId="0486DEBC" w14:textId="77777777" w:rsidR="00566CB2" w:rsidRDefault="00566CB2" w:rsidP="00DF1BE9">
            <w:pPr>
              <w:jc w:val="both"/>
            </w:pPr>
          </w:p>
        </w:tc>
      </w:tr>
      <w:tr w:rsidR="00566CB2" w14:paraId="44C57852" w14:textId="77777777" w:rsidTr="00DF1BE9">
        <w:tc>
          <w:tcPr>
            <w:tcW w:w="3086" w:type="dxa"/>
            <w:shd w:val="clear" w:color="auto" w:fill="F7CAAC"/>
          </w:tcPr>
          <w:p w14:paraId="4E8E3014" w14:textId="77777777" w:rsidR="00566CB2" w:rsidRDefault="00566CB2" w:rsidP="00DF1BE9">
            <w:pPr>
              <w:jc w:val="both"/>
              <w:rPr>
                <w:b/>
              </w:rPr>
            </w:pPr>
            <w:r>
              <w:rPr>
                <w:b/>
              </w:rPr>
              <w:t>Stručná anotace předmětu</w:t>
            </w:r>
          </w:p>
        </w:tc>
        <w:tc>
          <w:tcPr>
            <w:tcW w:w="6769" w:type="dxa"/>
            <w:gridSpan w:val="7"/>
            <w:tcBorders>
              <w:bottom w:val="nil"/>
            </w:tcBorders>
          </w:tcPr>
          <w:p w14:paraId="3FD76188" w14:textId="77777777" w:rsidR="00566CB2" w:rsidRDefault="00566CB2" w:rsidP="00DF1BE9">
            <w:pPr>
              <w:jc w:val="both"/>
            </w:pPr>
          </w:p>
        </w:tc>
      </w:tr>
      <w:tr w:rsidR="00566CB2" w14:paraId="450216CF" w14:textId="77777777" w:rsidTr="00DF1BE9">
        <w:trPr>
          <w:trHeight w:val="3938"/>
        </w:trPr>
        <w:tc>
          <w:tcPr>
            <w:tcW w:w="9855" w:type="dxa"/>
            <w:gridSpan w:val="8"/>
            <w:tcBorders>
              <w:top w:val="nil"/>
              <w:bottom w:val="single" w:sz="12" w:space="0" w:color="auto"/>
            </w:tcBorders>
          </w:tcPr>
          <w:p w14:paraId="66A5BA6D" w14:textId="77777777" w:rsidR="00566CB2" w:rsidRDefault="00566CB2" w:rsidP="00DF1BE9">
            <w:pPr>
              <w:jc w:val="both"/>
            </w:pPr>
            <w:r w:rsidRPr="004C60BE">
              <w:t>Cílem předmětu je získání poznatků o projektovém managementu v různých typech organizací. Studenti získají znalosti a základní zkušenosti v oblasti projektového managementu v reálním prostředí, budou obeznámeni se životním cyklem projektů a taktéž jim budou představeny různé techniky plánování, řízení a hodnocení projektů.</w:t>
            </w:r>
          </w:p>
          <w:p w14:paraId="7EEDE33A" w14:textId="77777777" w:rsidR="00566CB2" w:rsidRDefault="00566CB2" w:rsidP="00DF1BE9">
            <w:pPr>
              <w:jc w:val="both"/>
            </w:pPr>
          </w:p>
          <w:p w14:paraId="07331D0A" w14:textId="77777777" w:rsidR="00566CB2" w:rsidRDefault="00566CB2" w:rsidP="00DF1BE9">
            <w:pPr>
              <w:jc w:val="both"/>
            </w:pPr>
            <w:r>
              <w:t>Vyučovaná témata:</w:t>
            </w:r>
          </w:p>
          <w:p w14:paraId="4EEDAA93" w14:textId="77777777" w:rsidR="00566CB2" w:rsidRDefault="00566CB2" w:rsidP="00DF1BE9">
            <w:pPr>
              <w:pStyle w:val="Odstavecseseznamem"/>
              <w:ind w:hanging="360"/>
              <w:jc w:val="both"/>
            </w:pPr>
            <w:r>
              <w:t>1. Úvod do projektového managementu;</w:t>
            </w:r>
          </w:p>
          <w:p w14:paraId="0EB5AE1C" w14:textId="77777777" w:rsidR="00566CB2" w:rsidRDefault="00566CB2" w:rsidP="00DF1BE9">
            <w:pPr>
              <w:pStyle w:val="Odstavecseseznamem"/>
              <w:ind w:hanging="360"/>
              <w:jc w:val="both"/>
            </w:pPr>
            <w:r>
              <w:t>2. Základní pojmy projektového managementu;</w:t>
            </w:r>
          </w:p>
          <w:p w14:paraId="6AE52071" w14:textId="77777777" w:rsidR="00566CB2" w:rsidRDefault="00566CB2" w:rsidP="00DF1BE9">
            <w:pPr>
              <w:pStyle w:val="Odstavecseseznamem"/>
              <w:ind w:hanging="360"/>
              <w:jc w:val="both"/>
            </w:pPr>
            <w:r>
              <w:t>3. Vymezení projektového managementu v organizaci;</w:t>
            </w:r>
          </w:p>
          <w:p w14:paraId="731A78B2" w14:textId="77777777" w:rsidR="00566CB2" w:rsidRDefault="00566CB2" w:rsidP="00DF1BE9">
            <w:pPr>
              <w:pStyle w:val="Odstavecseseznamem"/>
              <w:ind w:hanging="360"/>
              <w:jc w:val="both"/>
            </w:pPr>
            <w:r>
              <w:t>4. Fáze životního cyklu projektu. Logický rámec projektu;</w:t>
            </w:r>
          </w:p>
          <w:p w14:paraId="5995495C" w14:textId="77777777" w:rsidR="00566CB2" w:rsidRDefault="00566CB2" w:rsidP="00DF1BE9">
            <w:pPr>
              <w:pStyle w:val="Odstavecseseznamem"/>
              <w:ind w:hanging="360"/>
              <w:jc w:val="both"/>
            </w:pPr>
            <w:r>
              <w:t>5. Role a odpovědnosti členů projektového týmu;</w:t>
            </w:r>
          </w:p>
          <w:p w14:paraId="4F2C42A3" w14:textId="77777777" w:rsidR="00566CB2" w:rsidRDefault="00566CB2" w:rsidP="00DF1BE9">
            <w:pPr>
              <w:pStyle w:val="Odstavecseseznamem"/>
              <w:ind w:hanging="360"/>
              <w:jc w:val="both"/>
            </w:pPr>
            <w:r>
              <w:t>6. Kompetentnost projektového manažera;</w:t>
            </w:r>
          </w:p>
          <w:p w14:paraId="7005367D" w14:textId="77777777" w:rsidR="00566CB2" w:rsidRDefault="00566CB2" w:rsidP="00DF1BE9">
            <w:pPr>
              <w:pStyle w:val="Odstavecseseznamem"/>
              <w:ind w:hanging="360"/>
              <w:jc w:val="both"/>
            </w:pPr>
            <w:r>
              <w:t>7. Vytvoření WBS, za použití vybraných nástrojů a technik;</w:t>
            </w:r>
          </w:p>
          <w:p w14:paraId="130839FF" w14:textId="77777777" w:rsidR="00566CB2" w:rsidRDefault="00566CB2" w:rsidP="00DF1BE9">
            <w:pPr>
              <w:pStyle w:val="Odstavecseseznamem"/>
              <w:ind w:hanging="360"/>
              <w:jc w:val="both"/>
            </w:pPr>
            <w:r>
              <w:t>8. Časové plánování projektu. Metody síťové analýzy. CPM, PERT;</w:t>
            </w:r>
          </w:p>
          <w:p w14:paraId="3DA5A45C" w14:textId="77777777" w:rsidR="00566CB2" w:rsidRDefault="00566CB2" w:rsidP="00DF1BE9">
            <w:pPr>
              <w:pStyle w:val="Odstavecseseznamem"/>
              <w:ind w:hanging="360"/>
              <w:jc w:val="both"/>
            </w:pPr>
            <w:r>
              <w:t>9. Náklady projektu. Příprava rozpočtu projektu;</w:t>
            </w:r>
          </w:p>
          <w:p w14:paraId="169F2428" w14:textId="77777777" w:rsidR="00566CB2" w:rsidRDefault="00566CB2" w:rsidP="00DF1BE9">
            <w:pPr>
              <w:pStyle w:val="Odstavecseseznamem"/>
              <w:ind w:hanging="360"/>
              <w:jc w:val="both"/>
            </w:pPr>
            <w:r>
              <w:t>10. Řízení rizik projektu. Skórovací metoda s mapou rizik. Metoda RIPRAN;</w:t>
            </w:r>
          </w:p>
          <w:p w14:paraId="723AD7FD" w14:textId="77777777" w:rsidR="00566CB2" w:rsidRDefault="00566CB2" w:rsidP="00DF1BE9">
            <w:pPr>
              <w:pStyle w:val="Odstavecseseznamem"/>
              <w:ind w:hanging="360"/>
              <w:jc w:val="both"/>
            </w:pPr>
            <w:r>
              <w:t>11. Analýza optimálního využití lidských zdrojů;</w:t>
            </w:r>
          </w:p>
          <w:p w14:paraId="567CED5C" w14:textId="77777777" w:rsidR="00566CB2" w:rsidRDefault="00566CB2" w:rsidP="00DF1BE9">
            <w:pPr>
              <w:pStyle w:val="Odstavecseseznamem"/>
              <w:ind w:hanging="360"/>
              <w:jc w:val="both"/>
            </w:pPr>
            <w:r>
              <w:t>12. Zájmové skupiny projektu;</w:t>
            </w:r>
          </w:p>
          <w:p w14:paraId="11AAC45B" w14:textId="77777777" w:rsidR="00566CB2" w:rsidRDefault="00566CB2" w:rsidP="00DF1BE9">
            <w:pPr>
              <w:pStyle w:val="Odstavecseseznamem"/>
              <w:ind w:hanging="360"/>
              <w:jc w:val="both"/>
            </w:pPr>
            <w:r>
              <w:t>13. Monitoring a kontrola projektu;</w:t>
            </w:r>
          </w:p>
          <w:p w14:paraId="5F3B9A0B" w14:textId="77777777" w:rsidR="00566CB2" w:rsidRDefault="00566CB2" w:rsidP="00DF1BE9">
            <w:pPr>
              <w:pStyle w:val="Odstavecseseznamem"/>
              <w:ind w:hanging="360"/>
              <w:jc w:val="both"/>
            </w:pPr>
            <w:r>
              <w:t>14. Zhodnocení projektu. Identifikace možných příčin úspěchu nebo neúspěchu projektu.</w:t>
            </w:r>
          </w:p>
          <w:p w14:paraId="0C9180AD" w14:textId="77777777" w:rsidR="00566CB2" w:rsidRDefault="00566CB2" w:rsidP="00DF1BE9">
            <w:pPr>
              <w:jc w:val="both"/>
            </w:pPr>
          </w:p>
        </w:tc>
      </w:tr>
      <w:tr w:rsidR="00566CB2" w14:paraId="3E05EB9F"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7C31D23F"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E5BACEE" w14:textId="77777777" w:rsidR="00566CB2" w:rsidRDefault="00566CB2" w:rsidP="00DF1BE9">
            <w:pPr>
              <w:jc w:val="both"/>
            </w:pPr>
          </w:p>
        </w:tc>
      </w:tr>
      <w:tr w:rsidR="00566CB2" w14:paraId="5E8D0E3E" w14:textId="77777777" w:rsidTr="00DF1BE9">
        <w:trPr>
          <w:trHeight w:val="1497"/>
        </w:trPr>
        <w:tc>
          <w:tcPr>
            <w:tcW w:w="9855" w:type="dxa"/>
            <w:gridSpan w:val="8"/>
            <w:tcBorders>
              <w:top w:val="nil"/>
              <w:bottom w:val="single" w:sz="2" w:space="0" w:color="auto"/>
            </w:tcBorders>
          </w:tcPr>
          <w:p w14:paraId="042CFF58" w14:textId="77777777" w:rsidR="00566CB2" w:rsidRPr="00683137" w:rsidRDefault="00566CB2" w:rsidP="00DF1BE9">
            <w:pPr>
              <w:jc w:val="both"/>
              <w:rPr>
                <w:b/>
                <w:bCs/>
              </w:rPr>
            </w:pPr>
            <w:r w:rsidRPr="001D33DA">
              <w:rPr>
                <w:b/>
                <w:bCs/>
              </w:rPr>
              <w:t>Povinná literatura:</w:t>
            </w:r>
          </w:p>
          <w:p w14:paraId="4D4C7882" w14:textId="77777777" w:rsidR="00566CB2" w:rsidRPr="00222FDA" w:rsidRDefault="00566CB2" w:rsidP="00DF1BE9">
            <w:pPr>
              <w:jc w:val="both"/>
            </w:pPr>
            <w:r w:rsidRPr="00222FDA">
              <w:t>KERZNER, Harold. </w:t>
            </w:r>
            <w:r w:rsidRPr="00222FDA">
              <w:rPr>
                <w:rStyle w:val="Zdraznn"/>
              </w:rPr>
              <w:t>Project management: a systems approach to planning, scheduling, and cotrolling.</w:t>
            </w:r>
            <w:r w:rsidRPr="00222FDA">
              <w:t> Thirteenth edition. Hoboken, New Jersey: Wiley, 2022. ISBN: 978-1-119-80537-3.</w:t>
            </w:r>
          </w:p>
          <w:p w14:paraId="09B7ED25" w14:textId="77777777" w:rsidR="00566CB2" w:rsidRPr="00222FDA" w:rsidRDefault="00566CB2" w:rsidP="00DF1BE9">
            <w:pPr>
              <w:jc w:val="both"/>
            </w:pPr>
            <w:r w:rsidRPr="00222FDA">
              <w:t xml:space="preserve">WINCH, Graham; MAYTORENA, Eunice a SERGEEVA, Natalya. </w:t>
            </w:r>
            <w:r w:rsidRPr="00222FDA">
              <w:rPr>
                <w:i/>
                <w:iCs/>
              </w:rPr>
              <w:t>Strategic project organizing.</w:t>
            </w:r>
            <w:r w:rsidRPr="00222FDA">
              <w:t xml:space="preserve"> Oxford, United Kingdom: Oxford University Press, 2022. ISBN 978-0-19-886199-7.</w:t>
            </w:r>
          </w:p>
          <w:p w14:paraId="701156B7" w14:textId="77777777" w:rsidR="00566CB2" w:rsidRPr="00222FDA" w:rsidRDefault="00566CB2" w:rsidP="00DF1BE9">
            <w:pPr>
              <w:jc w:val="both"/>
            </w:pPr>
          </w:p>
          <w:p w14:paraId="6438A61C" w14:textId="77777777" w:rsidR="00566CB2" w:rsidRPr="00222FDA" w:rsidRDefault="00566CB2" w:rsidP="00DF1BE9">
            <w:pPr>
              <w:jc w:val="both"/>
              <w:rPr>
                <w:b/>
                <w:bCs/>
              </w:rPr>
            </w:pPr>
            <w:r w:rsidRPr="00222FDA">
              <w:rPr>
                <w:b/>
                <w:bCs/>
              </w:rPr>
              <w:t>Doporučená literatura:</w:t>
            </w:r>
          </w:p>
          <w:p w14:paraId="6C497548" w14:textId="77777777" w:rsidR="00566CB2" w:rsidRPr="00222FDA" w:rsidRDefault="00566CB2" w:rsidP="00DF1BE9">
            <w:pPr>
              <w:jc w:val="both"/>
            </w:pPr>
            <w:r w:rsidRPr="00222FDA">
              <w:t xml:space="preserve">HELDMAN, Kim. </w:t>
            </w:r>
            <w:r w:rsidRPr="00222FDA">
              <w:rPr>
                <w:i/>
                <w:iCs/>
              </w:rPr>
              <w:t>PMP Project Management Professional exam: study guide.</w:t>
            </w:r>
            <w:r w:rsidRPr="00222FDA">
              <w:t xml:space="preserve"> Ninth edition. Indianapolis: Sybex, a Wiley Brand, 2018. ISBN 978-1-119-42090-3.</w:t>
            </w:r>
          </w:p>
          <w:p w14:paraId="592547B0" w14:textId="77777777" w:rsidR="00566CB2" w:rsidRPr="00222FDA" w:rsidRDefault="00566CB2" w:rsidP="00DF1BE9">
            <w:pPr>
              <w:jc w:val="both"/>
            </w:pPr>
            <w:r w:rsidRPr="00222FDA">
              <w:t>LARSON, Erik W. a GRAY, Clifford F</w:t>
            </w:r>
            <w:r w:rsidRPr="00222FDA">
              <w:rPr>
                <w:i/>
                <w:iCs/>
              </w:rPr>
              <w:t>. Project management: the managerial process. Seventh edition. The McGraw-Hill series opearations and decision sciences.</w:t>
            </w:r>
            <w:r w:rsidRPr="00222FDA">
              <w:t xml:space="preserve"> New York: McGraw-Hill Education, 2018. ISBN 978-1-259-25387-4.</w:t>
            </w:r>
          </w:p>
          <w:p w14:paraId="063C0096" w14:textId="77777777" w:rsidR="00566CB2" w:rsidRPr="00222FDA" w:rsidRDefault="00566CB2" w:rsidP="00DF1BE9">
            <w:pPr>
              <w:jc w:val="both"/>
            </w:pPr>
            <w:r w:rsidRPr="00222FDA">
              <w:t xml:space="preserve">NIETO-RODRIGUEZ, Antonio. </w:t>
            </w:r>
            <w:r w:rsidRPr="00222FDA">
              <w:rPr>
                <w:i/>
                <w:iCs/>
              </w:rPr>
              <w:t>Harvard business review project management handbook: how to launch, lead, and sponsor successful projects.</w:t>
            </w:r>
            <w:r w:rsidRPr="00222FDA">
              <w:t xml:space="preserve"> Harvard business review handbooks series. Boston, MA: Harvard Business Review Press, 2021. ISBN 978-1-64782-126-5.</w:t>
            </w:r>
          </w:p>
          <w:p w14:paraId="46EF1F35" w14:textId="77777777" w:rsidR="00566CB2" w:rsidRDefault="00566CB2" w:rsidP="00DF1BE9">
            <w:pPr>
              <w:jc w:val="both"/>
            </w:pPr>
          </w:p>
        </w:tc>
      </w:tr>
      <w:tr w:rsidR="00566CB2" w14:paraId="0E712981"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4684021" w14:textId="77777777" w:rsidR="00566CB2" w:rsidRDefault="00566CB2" w:rsidP="00DF1BE9">
            <w:pPr>
              <w:jc w:val="center"/>
              <w:rPr>
                <w:b/>
              </w:rPr>
            </w:pPr>
            <w:r>
              <w:rPr>
                <w:b/>
              </w:rPr>
              <w:lastRenderedPageBreak/>
              <w:t>Informace ke kombinované nebo distanční formě</w:t>
            </w:r>
          </w:p>
        </w:tc>
      </w:tr>
      <w:tr w:rsidR="00566CB2" w14:paraId="6BAE68E5" w14:textId="77777777" w:rsidTr="00DF1BE9">
        <w:tc>
          <w:tcPr>
            <w:tcW w:w="4787" w:type="dxa"/>
            <w:gridSpan w:val="3"/>
            <w:tcBorders>
              <w:top w:val="single" w:sz="2" w:space="0" w:color="auto"/>
            </w:tcBorders>
            <w:shd w:val="clear" w:color="auto" w:fill="F7CAAC"/>
          </w:tcPr>
          <w:p w14:paraId="2651E27A" w14:textId="77777777" w:rsidR="00566CB2" w:rsidRDefault="00566CB2" w:rsidP="00DF1BE9">
            <w:pPr>
              <w:jc w:val="both"/>
            </w:pPr>
            <w:r>
              <w:rPr>
                <w:b/>
              </w:rPr>
              <w:t>Rozsah konzultací (soustředění)</w:t>
            </w:r>
          </w:p>
        </w:tc>
        <w:tc>
          <w:tcPr>
            <w:tcW w:w="889" w:type="dxa"/>
            <w:tcBorders>
              <w:top w:val="single" w:sz="2" w:space="0" w:color="auto"/>
            </w:tcBorders>
          </w:tcPr>
          <w:p w14:paraId="2E6A2708" w14:textId="77777777" w:rsidR="00566CB2" w:rsidRDefault="00566CB2" w:rsidP="00DF1BE9">
            <w:pPr>
              <w:jc w:val="both"/>
            </w:pPr>
          </w:p>
        </w:tc>
        <w:tc>
          <w:tcPr>
            <w:tcW w:w="4179" w:type="dxa"/>
            <w:gridSpan w:val="4"/>
            <w:tcBorders>
              <w:top w:val="single" w:sz="2" w:space="0" w:color="auto"/>
            </w:tcBorders>
            <w:shd w:val="clear" w:color="auto" w:fill="F7CAAC"/>
          </w:tcPr>
          <w:p w14:paraId="39682709" w14:textId="77777777" w:rsidR="00566CB2" w:rsidRDefault="00566CB2" w:rsidP="00DF1BE9">
            <w:pPr>
              <w:jc w:val="both"/>
              <w:rPr>
                <w:b/>
              </w:rPr>
            </w:pPr>
            <w:r>
              <w:rPr>
                <w:b/>
              </w:rPr>
              <w:t xml:space="preserve">hodin </w:t>
            </w:r>
          </w:p>
        </w:tc>
      </w:tr>
      <w:tr w:rsidR="00566CB2" w14:paraId="67B6AD43" w14:textId="77777777" w:rsidTr="00DF1BE9">
        <w:tc>
          <w:tcPr>
            <w:tcW w:w="9855" w:type="dxa"/>
            <w:gridSpan w:val="8"/>
            <w:shd w:val="clear" w:color="auto" w:fill="F7CAAC"/>
          </w:tcPr>
          <w:p w14:paraId="1CFB1739" w14:textId="77777777" w:rsidR="00566CB2" w:rsidRDefault="00566CB2" w:rsidP="00DF1BE9">
            <w:pPr>
              <w:jc w:val="both"/>
              <w:rPr>
                <w:b/>
              </w:rPr>
            </w:pPr>
            <w:r>
              <w:rPr>
                <w:b/>
              </w:rPr>
              <w:t>Informace o způsobu kontaktu s vyučujícím</w:t>
            </w:r>
          </w:p>
        </w:tc>
      </w:tr>
      <w:tr w:rsidR="00566CB2" w14:paraId="3A126079" w14:textId="77777777" w:rsidTr="00DF1BE9">
        <w:trPr>
          <w:trHeight w:val="1373"/>
        </w:trPr>
        <w:tc>
          <w:tcPr>
            <w:tcW w:w="9855" w:type="dxa"/>
            <w:gridSpan w:val="8"/>
          </w:tcPr>
          <w:p w14:paraId="6621CF16" w14:textId="77777777" w:rsidR="00566CB2" w:rsidRDefault="00566CB2" w:rsidP="00DF1BE9">
            <w:pPr>
              <w:jc w:val="both"/>
            </w:pPr>
          </w:p>
        </w:tc>
      </w:tr>
    </w:tbl>
    <w:p w14:paraId="6E0BE7DB" w14:textId="77777777" w:rsidR="00566CB2" w:rsidRDefault="00566CB2" w:rsidP="00566CB2">
      <w:pPr>
        <w:spacing w:after="160" w:line="259" w:lineRule="auto"/>
      </w:pPr>
    </w:p>
    <w:p w14:paraId="59CABDF5"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6853A4F1" w14:textId="77777777" w:rsidTr="00DF1BE9">
        <w:tc>
          <w:tcPr>
            <w:tcW w:w="9855" w:type="dxa"/>
            <w:gridSpan w:val="8"/>
            <w:tcBorders>
              <w:bottom w:val="double" w:sz="4" w:space="0" w:color="auto"/>
            </w:tcBorders>
            <w:shd w:val="clear" w:color="auto" w:fill="BDD6EE"/>
          </w:tcPr>
          <w:p w14:paraId="7BC8FB0A" w14:textId="77777777" w:rsidR="00566CB2" w:rsidRDefault="00566CB2" w:rsidP="00DF1BE9">
            <w:pPr>
              <w:jc w:val="both"/>
              <w:rPr>
                <w:b/>
                <w:sz w:val="28"/>
              </w:rPr>
            </w:pPr>
            <w:r>
              <w:lastRenderedPageBreak/>
              <w:br w:type="page"/>
            </w:r>
            <w:r>
              <w:rPr>
                <w:b/>
                <w:sz w:val="28"/>
              </w:rPr>
              <w:t>B-III – Charakteristika studijního předmětu</w:t>
            </w:r>
          </w:p>
        </w:tc>
      </w:tr>
      <w:tr w:rsidR="00566CB2" w14:paraId="1DB5E50F" w14:textId="77777777" w:rsidTr="00DF1BE9">
        <w:tc>
          <w:tcPr>
            <w:tcW w:w="3086" w:type="dxa"/>
            <w:tcBorders>
              <w:top w:val="double" w:sz="4" w:space="0" w:color="auto"/>
            </w:tcBorders>
            <w:shd w:val="clear" w:color="auto" w:fill="F7CAAC"/>
          </w:tcPr>
          <w:p w14:paraId="6BEBAA8F"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4AFB1733" w14:textId="4A1D7D3D" w:rsidR="00566CB2" w:rsidRPr="00873C26" w:rsidRDefault="00566CB2" w:rsidP="00DF1BE9">
            <w:pPr>
              <w:jc w:val="both"/>
              <w:rPr>
                <w:b/>
              </w:rPr>
            </w:pPr>
            <w:r>
              <w:rPr>
                <w:b/>
              </w:rPr>
              <w:t>Public Administration</w:t>
            </w:r>
            <w:ins w:id="3293" w:author="Eva Skýbová" w:date="2024-05-15T09:03:00Z">
              <w:r w:rsidR="003E7E99">
                <w:rPr>
                  <w:b/>
                </w:rPr>
                <w:t xml:space="preserve"> and Law</w:t>
              </w:r>
            </w:ins>
          </w:p>
        </w:tc>
      </w:tr>
      <w:tr w:rsidR="00566CB2" w14:paraId="248BFE6F" w14:textId="77777777" w:rsidTr="00DF1BE9">
        <w:tc>
          <w:tcPr>
            <w:tcW w:w="3086" w:type="dxa"/>
            <w:shd w:val="clear" w:color="auto" w:fill="F7CAAC"/>
          </w:tcPr>
          <w:p w14:paraId="662128A5" w14:textId="77777777" w:rsidR="00566CB2" w:rsidRDefault="00566CB2" w:rsidP="00DF1BE9">
            <w:pPr>
              <w:jc w:val="both"/>
              <w:rPr>
                <w:b/>
              </w:rPr>
            </w:pPr>
            <w:r>
              <w:rPr>
                <w:b/>
              </w:rPr>
              <w:t>Typ předmětu</w:t>
            </w:r>
          </w:p>
        </w:tc>
        <w:tc>
          <w:tcPr>
            <w:tcW w:w="3406" w:type="dxa"/>
            <w:gridSpan w:val="4"/>
          </w:tcPr>
          <w:p w14:paraId="212124A0" w14:textId="4E30FCEC" w:rsidR="00566CB2" w:rsidRDefault="00566CB2" w:rsidP="00FD3188">
            <w:pPr>
              <w:jc w:val="both"/>
            </w:pPr>
            <w:r>
              <w:t>povinný</w:t>
            </w:r>
            <w:del w:id="3294" w:author="Eva Skýbová" w:date="2024-05-15T09:04:00Z">
              <w:r w:rsidDel="003E7E99">
                <w:delText xml:space="preserve">, </w:delText>
              </w:r>
              <w:r w:rsidRPr="001A4391" w:rsidDel="003E7E99">
                <w:rPr>
                  <w:b/>
                </w:rPr>
                <w:delText>PZ</w:delText>
              </w:r>
            </w:del>
          </w:p>
        </w:tc>
        <w:tc>
          <w:tcPr>
            <w:tcW w:w="2695" w:type="dxa"/>
            <w:gridSpan w:val="2"/>
            <w:shd w:val="clear" w:color="auto" w:fill="F7CAAC"/>
          </w:tcPr>
          <w:p w14:paraId="0F86CA12" w14:textId="77777777" w:rsidR="00566CB2" w:rsidRDefault="00566CB2" w:rsidP="00DF1BE9">
            <w:pPr>
              <w:jc w:val="both"/>
            </w:pPr>
            <w:r>
              <w:rPr>
                <w:b/>
              </w:rPr>
              <w:t>doporučený ročník / semestr</w:t>
            </w:r>
          </w:p>
        </w:tc>
        <w:tc>
          <w:tcPr>
            <w:tcW w:w="668" w:type="dxa"/>
          </w:tcPr>
          <w:p w14:paraId="4102D401" w14:textId="77777777" w:rsidR="00566CB2" w:rsidRDefault="00566CB2" w:rsidP="00DF1BE9">
            <w:pPr>
              <w:jc w:val="both"/>
            </w:pPr>
            <w:r>
              <w:t>1/ZS</w:t>
            </w:r>
          </w:p>
        </w:tc>
      </w:tr>
      <w:tr w:rsidR="00566CB2" w14:paraId="69018E97" w14:textId="77777777" w:rsidTr="00DF1BE9">
        <w:tc>
          <w:tcPr>
            <w:tcW w:w="3086" w:type="dxa"/>
            <w:shd w:val="clear" w:color="auto" w:fill="F7CAAC"/>
          </w:tcPr>
          <w:p w14:paraId="29ACBA86" w14:textId="77777777" w:rsidR="00566CB2" w:rsidRDefault="00566CB2" w:rsidP="00DF1BE9">
            <w:pPr>
              <w:jc w:val="both"/>
              <w:rPr>
                <w:b/>
              </w:rPr>
            </w:pPr>
            <w:r>
              <w:rPr>
                <w:b/>
              </w:rPr>
              <w:t>Rozsah studijního předmětu</w:t>
            </w:r>
          </w:p>
        </w:tc>
        <w:tc>
          <w:tcPr>
            <w:tcW w:w="1701" w:type="dxa"/>
            <w:gridSpan w:val="2"/>
          </w:tcPr>
          <w:p w14:paraId="627C641E" w14:textId="77777777" w:rsidR="00566CB2" w:rsidRDefault="00566CB2" w:rsidP="00DF1BE9">
            <w:pPr>
              <w:jc w:val="both"/>
            </w:pPr>
            <w:r>
              <w:t>28p + 14s</w:t>
            </w:r>
          </w:p>
        </w:tc>
        <w:tc>
          <w:tcPr>
            <w:tcW w:w="889" w:type="dxa"/>
            <w:shd w:val="clear" w:color="auto" w:fill="F7CAAC"/>
          </w:tcPr>
          <w:p w14:paraId="5919D100" w14:textId="77777777" w:rsidR="00566CB2" w:rsidRDefault="00566CB2" w:rsidP="00DF1BE9">
            <w:pPr>
              <w:jc w:val="both"/>
              <w:rPr>
                <w:b/>
              </w:rPr>
            </w:pPr>
            <w:r>
              <w:rPr>
                <w:b/>
              </w:rPr>
              <w:t xml:space="preserve">hod. </w:t>
            </w:r>
          </w:p>
        </w:tc>
        <w:tc>
          <w:tcPr>
            <w:tcW w:w="816" w:type="dxa"/>
          </w:tcPr>
          <w:p w14:paraId="4E73E1BD" w14:textId="77777777" w:rsidR="00566CB2" w:rsidRDefault="00566CB2" w:rsidP="00DF1BE9">
            <w:pPr>
              <w:jc w:val="both"/>
            </w:pPr>
            <w:r>
              <w:t>32</w:t>
            </w:r>
          </w:p>
        </w:tc>
        <w:tc>
          <w:tcPr>
            <w:tcW w:w="2156" w:type="dxa"/>
            <w:shd w:val="clear" w:color="auto" w:fill="F7CAAC"/>
          </w:tcPr>
          <w:p w14:paraId="4EA7E959" w14:textId="77777777" w:rsidR="00566CB2" w:rsidRDefault="00566CB2" w:rsidP="00DF1BE9">
            <w:pPr>
              <w:jc w:val="both"/>
              <w:rPr>
                <w:b/>
              </w:rPr>
            </w:pPr>
            <w:r>
              <w:rPr>
                <w:b/>
              </w:rPr>
              <w:t>kreditů</w:t>
            </w:r>
          </w:p>
        </w:tc>
        <w:tc>
          <w:tcPr>
            <w:tcW w:w="1207" w:type="dxa"/>
            <w:gridSpan w:val="2"/>
          </w:tcPr>
          <w:p w14:paraId="1AAFE56F" w14:textId="77777777" w:rsidR="00566CB2" w:rsidRDefault="00566CB2" w:rsidP="00DF1BE9">
            <w:pPr>
              <w:jc w:val="both"/>
            </w:pPr>
            <w:r>
              <w:t>4</w:t>
            </w:r>
          </w:p>
        </w:tc>
      </w:tr>
      <w:tr w:rsidR="00566CB2" w14:paraId="227C9AC5" w14:textId="77777777" w:rsidTr="00DF1BE9">
        <w:tc>
          <w:tcPr>
            <w:tcW w:w="3086" w:type="dxa"/>
            <w:shd w:val="clear" w:color="auto" w:fill="F7CAAC"/>
          </w:tcPr>
          <w:p w14:paraId="7BC82AB1" w14:textId="77777777" w:rsidR="00566CB2" w:rsidRDefault="00566CB2" w:rsidP="00DF1BE9">
            <w:pPr>
              <w:jc w:val="both"/>
              <w:rPr>
                <w:b/>
                <w:sz w:val="22"/>
              </w:rPr>
            </w:pPr>
            <w:r>
              <w:rPr>
                <w:b/>
              </w:rPr>
              <w:t>Prerekvizity,korekvizity, ekvivalence</w:t>
            </w:r>
          </w:p>
        </w:tc>
        <w:tc>
          <w:tcPr>
            <w:tcW w:w="6769" w:type="dxa"/>
            <w:gridSpan w:val="7"/>
          </w:tcPr>
          <w:p w14:paraId="491AC176" w14:textId="77777777" w:rsidR="00566CB2" w:rsidRDefault="00566CB2" w:rsidP="00DF1BE9">
            <w:pPr>
              <w:jc w:val="both"/>
            </w:pPr>
          </w:p>
        </w:tc>
      </w:tr>
      <w:tr w:rsidR="00566CB2" w14:paraId="71D5B05E" w14:textId="77777777" w:rsidTr="00DF1BE9">
        <w:tc>
          <w:tcPr>
            <w:tcW w:w="3086" w:type="dxa"/>
            <w:shd w:val="clear" w:color="auto" w:fill="F7CAAC"/>
          </w:tcPr>
          <w:p w14:paraId="214A354F" w14:textId="77777777" w:rsidR="00566CB2" w:rsidRDefault="00566CB2" w:rsidP="00DF1BE9">
            <w:pPr>
              <w:jc w:val="both"/>
              <w:rPr>
                <w:b/>
              </w:rPr>
            </w:pPr>
            <w:r>
              <w:rPr>
                <w:b/>
              </w:rPr>
              <w:t>Způsob ověření studijních výsledků</w:t>
            </w:r>
          </w:p>
        </w:tc>
        <w:tc>
          <w:tcPr>
            <w:tcW w:w="3406" w:type="dxa"/>
            <w:gridSpan w:val="4"/>
          </w:tcPr>
          <w:p w14:paraId="36EBE4F3" w14:textId="77777777" w:rsidR="00566CB2" w:rsidRDefault="00566CB2" w:rsidP="00DF1BE9">
            <w:pPr>
              <w:jc w:val="both"/>
            </w:pPr>
            <w:r>
              <w:t>zápočet a zkouška</w:t>
            </w:r>
          </w:p>
        </w:tc>
        <w:tc>
          <w:tcPr>
            <w:tcW w:w="2156" w:type="dxa"/>
            <w:shd w:val="clear" w:color="auto" w:fill="F7CAAC"/>
          </w:tcPr>
          <w:p w14:paraId="12BB2289" w14:textId="77777777" w:rsidR="00566CB2" w:rsidRDefault="00566CB2" w:rsidP="00DF1BE9">
            <w:pPr>
              <w:jc w:val="both"/>
              <w:rPr>
                <w:b/>
              </w:rPr>
            </w:pPr>
            <w:r>
              <w:rPr>
                <w:b/>
              </w:rPr>
              <w:t>Forma výuky</w:t>
            </w:r>
          </w:p>
        </w:tc>
        <w:tc>
          <w:tcPr>
            <w:tcW w:w="1207" w:type="dxa"/>
            <w:gridSpan w:val="2"/>
          </w:tcPr>
          <w:p w14:paraId="30289698" w14:textId="77777777" w:rsidR="00566CB2" w:rsidRDefault="00566CB2" w:rsidP="00DF1BE9">
            <w:pPr>
              <w:jc w:val="both"/>
            </w:pPr>
            <w:r>
              <w:t>přednášky</w:t>
            </w:r>
          </w:p>
          <w:p w14:paraId="2026213C" w14:textId="77777777" w:rsidR="00566CB2" w:rsidRDefault="00566CB2" w:rsidP="00DF1BE9">
            <w:pPr>
              <w:jc w:val="both"/>
            </w:pPr>
            <w:r>
              <w:t>semináře</w:t>
            </w:r>
          </w:p>
        </w:tc>
      </w:tr>
      <w:tr w:rsidR="00566CB2" w14:paraId="578B6556" w14:textId="77777777" w:rsidTr="00DF1BE9">
        <w:tc>
          <w:tcPr>
            <w:tcW w:w="3086" w:type="dxa"/>
            <w:shd w:val="clear" w:color="auto" w:fill="F7CAAC"/>
          </w:tcPr>
          <w:p w14:paraId="2DDC017B"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6C31A4EC" w14:textId="77777777" w:rsidR="00566CB2" w:rsidRDefault="00566CB2" w:rsidP="00DF1BE9">
            <w:pPr>
              <w:jc w:val="both"/>
            </w:pPr>
            <w:r>
              <w:t xml:space="preserve"> Zápočet: aktivní účast na nejméně 80 % seminářů</w:t>
            </w:r>
          </w:p>
          <w:p w14:paraId="4790D863" w14:textId="77777777" w:rsidR="00566CB2" w:rsidRDefault="00566CB2" w:rsidP="00DF1BE9">
            <w:pPr>
              <w:jc w:val="both"/>
            </w:pPr>
          </w:p>
          <w:p w14:paraId="1ACA221D" w14:textId="77777777" w:rsidR="00566CB2" w:rsidRDefault="00566CB2" w:rsidP="00DF1BE9">
            <w:pPr>
              <w:jc w:val="both"/>
            </w:pPr>
            <w:r>
              <w:t xml:space="preserve"> Zkouška: kombinovaná zkouška</w:t>
            </w:r>
          </w:p>
        </w:tc>
      </w:tr>
      <w:tr w:rsidR="00566CB2" w14:paraId="475B2337" w14:textId="77777777" w:rsidTr="00DF1BE9">
        <w:trPr>
          <w:trHeight w:val="397"/>
        </w:trPr>
        <w:tc>
          <w:tcPr>
            <w:tcW w:w="9855" w:type="dxa"/>
            <w:gridSpan w:val="8"/>
            <w:tcBorders>
              <w:top w:val="nil"/>
            </w:tcBorders>
          </w:tcPr>
          <w:p w14:paraId="19BB73EE" w14:textId="77777777" w:rsidR="00566CB2" w:rsidRDefault="00566CB2" w:rsidP="00DF1BE9">
            <w:pPr>
              <w:jc w:val="both"/>
            </w:pPr>
          </w:p>
        </w:tc>
      </w:tr>
      <w:tr w:rsidR="00566CB2" w14:paraId="55C53F9F" w14:textId="77777777" w:rsidTr="00DF1BE9">
        <w:trPr>
          <w:trHeight w:val="197"/>
        </w:trPr>
        <w:tc>
          <w:tcPr>
            <w:tcW w:w="3086" w:type="dxa"/>
            <w:tcBorders>
              <w:top w:val="nil"/>
            </w:tcBorders>
            <w:shd w:val="clear" w:color="auto" w:fill="F7CAAC"/>
          </w:tcPr>
          <w:p w14:paraId="0E62BFD6" w14:textId="77777777" w:rsidR="00566CB2" w:rsidRDefault="00566CB2" w:rsidP="00DF1BE9">
            <w:pPr>
              <w:jc w:val="both"/>
              <w:rPr>
                <w:b/>
              </w:rPr>
            </w:pPr>
            <w:r>
              <w:rPr>
                <w:b/>
              </w:rPr>
              <w:t>Garant předmětu</w:t>
            </w:r>
          </w:p>
        </w:tc>
        <w:tc>
          <w:tcPr>
            <w:tcW w:w="6769" w:type="dxa"/>
            <w:gridSpan w:val="7"/>
            <w:tcBorders>
              <w:top w:val="nil"/>
            </w:tcBorders>
          </w:tcPr>
          <w:p w14:paraId="7D6639D3" w14:textId="77777777" w:rsidR="00566CB2" w:rsidRDefault="00566CB2" w:rsidP="00DF1BE9">
            <w:pPr>
              <w:jc w:val="both"/>
            </w:pPr>
            <w:r>
              <w:t>Ing. Robert Pekaj MPA</w:t>
            </w:r>
          </w:p>
        </w:tc>
      </w:tr>
      <w:tr w:rsidR="00566CB2" w14:paraId="01B40C12" w14:textId="77777777" w:rsidTr="00DF1BE9">
        <w:trPr>
          <w:trHeight w:val="243"/>
        </w:trPr>
        <w:tc>
          <w:tcPr>
            <w:tcW w:w="3086" w:type="dxa"/>
            <w:tcBorders>
              <w:top w:val="nil"/>
            </w:tcBorders>
            <w:shd w:val="clear" w:color="auto" w:fill="F7CAAC"/>
          </w:tcPr>
          <w:p w14:paraId="0B26AD3A" w14:textId="77777777" w:rsidR="00566CB2" w:rsidRDefault="00566CB2" w:rsidP="00DF1BE9">
            <w:pPr>
              <w:jc w:val="both"/>
              <w:rPr>
                <w:b/>
              </w:rPr>
            </w:pPr>
            <w:r>
              <w:rPr>
                <w:b/>
              </w:rPr>
              <w:t>Zapojení garanta do výuky předmětu</w:t>
            </w:r>
          </w:p>
        </w:tc>
        <w:tc>
          <w:tcPr>
            <w:tcW w:w="6769" w:type="dxa"/>
            <w:gridSpan w:val="7"/>
            <w:tcBorders>
              <w:top w:val="nil"/>
            </w:tcBorders>
          </w:tcPr>
          <w:p w14:paraId="65D04436" w14:textId="77777777" w:rsidR="00566CB2" w:rsidRDefault="00566CB2" w:rsidP="00DF1BE9">
            <w:pPr>
              <w:jc w:val="both"/>
            </w:pPr>
            <w:r>
              <w:t>Garant stanovuje obsah přednášek a seminářů a dohlíží na jejich jednotné vedení.</w:t>
            </w:r>
          </w:p>
          <w:p w14:paraId="01D5CA06" w14:textId="06F192E5" w:rsidR="00566CB2" w:rsidRDefault="00566CB2" w:rsidP="00FD3188">
            <w:pPr>
              <w:jc w:val="both"/>
            </w:pPr>
            <w:r>
              <w:t xml:space="preserve">Garant přímo vyučuje </w:t>
            </w:r>
            <w:del w:id="3295" w:author="Eva Skýbová" w:date="2024-05-15T09:04:00Z">
              <w:r w:rsidDel="003E7E99">
                <w:delText xml:space="preserve">100 </w:delText>
              </w:r>
            </w:del>
            <w:ins w:id="3296" w:author="Eva Skýbová" w:date="2024-05-15T09:04:00Z">
              <w:r w:rsidR="003E7E99">
                <w:t xml:space="preserve">57 </w:t>
              </w:r>
            </w:ins>
            <w:r>
              <w:t>% přednášek.</w:t>
            </w:r>
          </w:p>
        </w:tc>
      </w:tr>
      <w:tr w:rsidR="00566CB2" w14:paraId="27620B31" w14:textId="77777777" w:rsidTr="00DF1BE9">
        <w:tc>
          <w:tcPr>
            <w:tcW w:w="3086" w:type="dxa"/>
            <w:shd w:val="clear" w:color="auto" w:fill="F7CAAC"/>
          </w:tcPr>
          <w:p w14:paraId="733FB161" w14:textId="77777777" w:rsidR="00566CB2" w:rsidRDefault="00566CB2" w:rsidP="00DF1BE9">
            <w:pPr>
              <w:jc w:val="both"/>
              <w:rPr>
                <w:b/>
              </w:rPr>
            </w:pPr>
            <w:r>
              <w:rPr>
                <w:b/>
              </w:rPr>
              <w:t>Vyučující</w:t>
            </w:r>
          </w:p>
          <w:p w14:paraId="6D84D8D5" w14:textId="77777777" w:rsidR="00566CB2" w:rsidRDefault="00566CB2" w:rsidP="00DF1BE9">
            <w:pPr>
              <w:jc w:val="both"/>
              <w:rPr>
                <w:b/>
              </w:rPr>
            </w:pPr>
          </w:p>
        </w:tc>
        <w:tc>
          <w:tcPr>
            <w:tcW w:w="6769" w:type="dxa"/>
            <w:gridSpan w:val="7"/>
            <w:tcBorders>
              <w:bottom w:val="nil"/>
            </w:tcBorders>
          </w:tcPr>
          <w:p w14:paraId="1C7F4CA8" w14:textId="7746314F" w:rsidR="00566CB2" w:rsidRDefault="00566CB2" w:rsidP="00DF1BE9">
            <w:pPr>
              <w:jc w:val="both"/>
              <w:rPr>
                <w:ins w:id="3297" w:author="Eva Skýbová" w:date="2024-05-15T09:04:00Z"/>
              </w:rPr>
            </w:pPr>
            <w:r>
              <w:t>Ing. Robert Pekaj MPA – přednášející (</w:t>
            </w:r>
            <w:del w:id="3298" w:author="Eva Skýbová" w:date="2024-05-15T09:04:00Z">
              <w:r w:rsidDel="003E7E99">
                <w:delText xml:space="preserve">100 </w:delText>
              </w:r>
            </w:del>
            <w:ins w:id="3299" w:author="Eva Skýbová" w:date="2024-05-15T09:04:00Z">
              <w:r w:rsidR="003E7E99">
                <w:t xml:space="preserve">57 </w:t>
              </w:r>
            </w:ins>
            <w:r>
              <w:t>%), vede semináře (100 %)</w:t>
            </w:r>
          </w:p>
          <w:p w14:paraId="5ADEA699" w14:textId="7C3736A7" w:rsidR="003E7E99" w:rsidRDefault="003E7E99" w:rsidP="00DF1BE9">
            <w:pPr>
              <w:jc w:val="both"/>
            </w:pPr>
            <w:ins w:id="3300" w:author="Eva Skýbová" w:date="2024-05-15T09:04:00Z">
              <w:r>
                <w:t>JUD</w:t>
              </w:r>
            </w:ins>
            <w:ins w:id="3301" w:author="Eva Skýbová" w:date="2024-05-15T09:05:00Z">
              <w:r>
                <w:t>r. Radomíra Veselá, Ph.D., LLM – přednášející (43 %)</w:t>
              </w:r>
            </w:ins>
          </w:p>
          <w:p w14:paraId="5AAC8473" w14:textId="77777777" w:rsidR="00566CB2" w:rsidRDefault="00566CB2" w:rsidP="00DF1BE9">
            <w:pPr>
              <w:jc w:val="both"/>
            </w:pPr>
          </w:p>
        </w:tc>
      </w:tr>
      <w:tr w:rsidR="00566CB2" w14:paraId="71906FA1" w14:textId="77777777" w:rsidTr="00DF1BE9">
        <w:trPr>
          <w:trHeight w:val="397"/>
        </w:trPr>
        <w:tc>
          <w:tcPr>
            <w:tcW w:w="9855" w:type="dxa"/>
            <w:gridSpan w:val="8"/>
            <w:tcBorders>
              <w:top w:val="nil"/>
            </w:tcBorders>
          </w:tcPr>
          <w:p w14:paraId="7754215A" w14:textId="77777777" w:rsidR="00566CB2" w:rsidRDefault="00566CB2" w:rsidP="00DF1BE9">
            <w:pPr>
              <w:jc w:val="both"/>
            </w:pPr>
          </w:p>
        </w:tc>
      </w:tr>
      <w:tr w:rsidR="00566CB2" w14:paraId="468614F7" w14:textId="77777777" w:rsidTr="00DF1BE9">
        <w:tc>
          <w:tcPr>
            <w:tcW w:w="3086" w:type="dxa"/>
            <w:shd w:val="clear" w:color="auto" w:fill="F7CAAC"/>
          </w:tcPr>
          <w:p w14:paraId="4D177018" w14:textId="77777777" w:rsidR="00566CB2" w:rsidRDefault="00566CB2" w:rsidP="00DF1BE9">
            <w:pPr>
              <w:jc w:val="both"/>
              <w:rPr>
                <w:b/>
              </w:rPr>
            </w:pPr>
            <w:r>
              <w:rPr>
                <w:b/>
              </w:rPr>
              <w:t>Stručná anotace předmětu</w:t>
            </w:r>
          </w:p>
        </w:tc>
        <w:tc>
          <w:tcPr>
            <w:tcW w:w="6769" w:type="dxa"/>
            <w:gridSpan w:val="7"/>
            <w:tcBorders>
              <w:bottom w:val="nil"/>
            </w:tcBorders>
          </w:tcPr>
          <w:p w14:paraId="17342542" w14:textId="77777777" w:rsidR="00566CB2" w:rsidRDefault="00566CB2" w:rsidP="00DF1BE9">
            <w:pPr>
              <w:jc w:val="both"/>
            </w:pPr>
          </w:p>
        </w:tc>
      </w:tr>
      <w:tr w:rsidR="00566CB2" w14:paraId="267111E2" w14:textId="77777777" w:rsidTr="00DF1BE9">
        <w:trPr>
          <w:trHeight w:val="3938"/>
        </w:trPr>
        <w:tc>
          <w:tcPr>
            <w:tcW w:w="9855" w:type="dxa"/>
            <w:gridSpan w:val="8"/>
            <w:tcBorders>
              <w:top w:val="nil"/>
              <w:bottom w:val="single" w:sz="12" w:space="0" w:color="auto"/>
            </w:tcBorders>
          </w:tcPr>
          <w:p w14:paraId="20DF2638" w14:textId="77777777" w:rsidR="00566CB2" w:rsidRDefault="00566CB2" w:rsidP="00DF1BE9">
            <w:pPr>
              <w:jc w:val="both"/>
            </w:pPr>
            <w:r>
              <w:t xml:space="preserve">Cílem předmětu Veřejná správa je seznámit posluchače se základy veřejné správy jako takové, poukázat na historii a vývoj veřejné správy jak u nás, tak ve vybraných zemích Evropské unie a USA.  Pro komplexnost přehledu studenta budou doplněna také témata týkající se Evropské unie a aktuálních otázek z těchto kapitol. Prohloubení znalostí studentů v </w:t>
            </w:r>
            <w:r w:rsidRPr="00724515">
              <w:t>hierarchii krizové</w:t>
            </w:r>
            <w:r>
              <w:t>ho řízení</w:t>
            </w:r>
            <w:r w:rsidRPr="00724515">
              <w:t xml:space="preserve"> a její závaznost</w:t>
            </w:r>
            <w:r>
              <w:t>i</w:t>
            </w:r>
            <w:r w:rsidRPr="00724515">
              <w:t xml:space="preserve"> </w:t>
            </w:r>
            <w:r>
              <w:t>na</w:t>
            </w:r>
            <w:r w:rsidRPr="00724515">
              <w:t xml:space="preserve"> orgány krizového řízení a další orgány veřejné moci.</w:t>
            </w:r>
            <w:r>
              <w:t xml:space="preserve"> V neposlední řadě je prostor věnován také mezinárodním otázkám a pozici ČR ve vybraných světových institucích z hlediska bezpečnosti. </w:t>
            </w:r>
          </w:p>
          <w:p w14:paraId="2BC9E7B2" w14:textId="77777777" w:rsidR="00566CB2" w:rsidRDefault="00566CB2" w:rsidP="00DF1BE9">
            <w:pPr>
              <w:jc w:val="both"/>
            </w:pPr>
          </w:p>
          <w:p w14:paraId="7BCA57B9" w14:textId="77777777" w:rsidR="00566CB2" w:rsidRDefault="00566CB2" w:rsidP="00DF1BE9">
            <w:pPr>
              <w:jc w:val="both"/>
            </w:pPr>
            <w:r>
              <w:t>Vyučovaná témata:</w:t>
            </w:r>
          </w:p>
          <w:p w14:paraId="1C946007" w14:textId="77777777" w:rsidR="00566CB2" w:rsidRDefault="00566CB2" w:rsidP="00566CB2">
            <w:pPr>
              <w:pStyle w:val="Odstavecseseznamem"/>
              <w:numPr>
                <w:ilvl w:val="0"/>
                <w:numId w:val="36"/>
              </w:numPr>
              <w:jc w:val="both"/>
            </w:pPr>
            <w:r>
              <w:t>Teorie veřejného sektoru, funkce státu, vztah státní správy a samosprávy;</w:t>
            </w:r>
          </w:p>
          <w:p w14:paraId="03349DED" w14:textId="77777777" w:rsidR="00566CB2" w:rsidRDefault="00566CB2" w:rsidP="00566CB2">
            <w:pPr>
              <w:pStyle w:val="Odstavecseseznamem"/>
              <w:numPr>
                <w:ilvl w:val="0"/>
                <w:numId w:val="36"/>
              </w:numPr>
              <w:jc w:val="both"/>
            </w:pPr>
            <w:r>
              <w:t xml:space="preserve">Historický vývoj veřejné správy u nás; </w:t>
            </w:r>
          </w:p>
          <w:p w14:paraId="149B351D" w14:textId="77777777" w:rsidR="00566CB2" w:rsidRDefault="00566CB2" w:rsidP="00566CB2">
            <w:pPr>
              <w:pStyle w:val="Odstavecseseznamem"/>
              <w:numPr>
                <w:ilvl w:val="0"/>
                <w:numId w:val="36"/>
              </w:numPr>
              <w:jc w:val="both"/>
            </w:pPr>
            <w:r>
              <w:t>Aktivity a funkce veřejného sektoru;</w:t>
            </w:r>
          </w:p>
          <w:p w14:paraId="21514CDE" w14:textId="77777777" w:rsidR="00566CB2" w:rsidRDefault="00566CB2" w:rsidP="00566CB2">
            <w:pPr>
              <w:pStyle w:val="Odstavecseseznamem"/>
              <w:numPr>
                <w:ilvl w:val="0"/>
                <w:numId w:val="36"/>
              </w:numPr>
              <w:jc w:val="both"/>
            </w:pPr>
            <w:r>
              <w:t>Veřejná správa v zemích Visegrádské čtyřky;</w:t>
            </w:r>
          </w:p>
          <w:p w14:paraId="46FE9506" w14:textId="77777777" w:rsidR="00566CB2" w:rsidRDefault="00566CB2" w:rsidP="00566CB2">
            <w:pPr>
              <w:pStyle w:val="Odstavecseseznamem"/>
              <w:numPr>
                <w:ilvl w:val="0"/>
                <w:numId w:val="36"/>
              </w:numPr>
              <w:jc w:val="both"/>
            </w:pPr>
            <w:r>
              <w:t>Veřejná správa ve Francii, Velké Británii, Švýcarsku;</w:t>
            </w:r>
          </w:p>
          <w:p w14:paraId="2FA7DFBF" w14:textId="77777777" w:rsidR="00566CB2" w:rsidRDefault="00566CB2" w:rsidP="00566CB2">
            <w:pPr>
              <w:pStyle w:val="Odstavecseseznamem"/>
              <w:numPr>
                <w:ilvl w:val="0"/>
                <w:numId w:val="36"/>
              </w:numPr>
              <w:jc w:val="both"/>
            </w:pPr>
            <w:r>
              <w:t>Veřejná správa v USA;</w:t>
            </w:r>
          </w:p>
          <w:p w14:paraId="563F70B0" w14:textId="77777777" w:rsidR="00566CB2" w:rsidRDefault="00566CB2" w:rsidP="00566CB2">
            <w:pPr>
              <w:pStyle w:val="Odstavecseseznamem"/>
              <w:numPr>
                <w:ilvl w:val="0"/>
                <w:numId w:val="36"/>
              </w:numPr>
              <w:jc w:val="both"/>
            </w:pPr>
            <w:r>
              <w:t>EU – důvody vzniku, vývoj, integrace;</w:t>
            </w:r>
          </w:p>
          <w:p w14:paraId="5AD2E2A8" w14:textId="77777777" w:rsidR="00566CB2" w:rsidRDefault="00566CB2" w:rsidP="00566CB2">
            <w:pPr>
              <w:pStyle w:val="Odstavecseseznamem"/>
              <w:numPr>
                <w:ilvl w:val="0"/>
                <w:numId w:val="36"/>
              </w:numPr>
              <w:jc w:val="both"/>
            </w:pPr>
            <w:r>
              <w:t>Postavení ČR v EU;</w:t>
            </w:r>
          </w:p>
          <w:p w14:paraId="674E3540" w14:textId="77777777" w:rsidR="00566CB2" w:rsidRDefault="00566CB2" w:rsidP="00566CB2">
            <w:pPr>
              <w:pStyle w:val="Odstavecseseznamem"/>
              <w:numPr>
                <w:ilvl w:val="0"/>
                <w:numId w:val="36"/>
              </w:numPr>
              <w:jc w:val="both"/>
            </w:pPr>
            <w:r>
              <w:t>Fungování Evropských institucí. Budoucnost Evropské integrace;</w:t>
            </w:r>
          </w:p>
          <w:p w14:paraId="3E5DB982" w14:textId="77777777" w:rsidR="00566CB2" w:rsidRDefault="00566CB2" w:rsidP="00566CB2">
            <w:pPr>
              <w:pStyle w:val="Odstavecseseznamem"/>
              <w:numPr>
                <w:ilvl w:val="0"/>
                <w:numId w:val="36"/>
              </w:numPr>
              <w:jc w:val="both"/>
            </w:pPr>
            <w:r>
              <w:t>Samosprávní celky a jejich úkoly a postavení v krizovém řízení území;</w:t>
            </w:r>
          </w:p>
          <w:p w14:paraId="2CA2813A" w14:textId="77777777" w:rsidR="00566CB2" w:rsidRDefault="00566CB2" w:rsidP="00566CB2">
            <w:pPr>
              <w:pStyle w:val="Odstavecseseznamem"/>
              <w:numPr>
                <w:ilvl w:val="0"/>
                <w:numId w:val="36"/>
              </w:numPr>
              <w:jc w:val="both"/>
            </w:pPr>
            <w:r>
              <w:t xml:space="preserve">Krajské řízení; </w:t>
            </w:r>
          </w:p>
          <w:p w14:paraId="71444F1B" w14:textId="77777777" w:rsidR="00566CB2" w:rsidRDefault="00566CB2" w:rsidP="00566CB2">
            <w:pPr>
              <w:pStyle w:val="Odstavecseseznamem"/>
              <w:numPr>
                <w:ilvl w:val="0"/>
                <w:numId w:val="36"/>
              </w:numPr>
              <w:jc w:val="both"/>
            </w:pPr>
            <w:r w:rsidRPr="006A2CEF">
              <w:t>Ministerstva a jiné ústřední správní úřady a bezpečnostní sbory</w:t>
            </w:r>
            <w:r>
              <w:t xml:space="preserve"> v krizovém řízení;</w:t>
            </w:r>
          </w:p>
          <w:p w14:paraId="649BB21F" w14:textId="77777777" w:rsidR="00566CB2" w:rsidRDefault="00566CB2" w:rsidP="00566CB2">
            <w:pPr>
              <w:pStyle w:val="Odstavecseseznamem"/>
              <w:numPr>
                <w:ilvl w:val="0"/>
                <w:numId w:val="36"/>
              </w:numPr>
              <w:jc w:val="both"/>
            </w:pPr>
            <w:r>
              <w:t xml:space="preserve">Mezinárodní postavení ČR; </w:t>
            </w:r>
          </w:p>
          <w:p w14:paraId="440D3E15" w14:textId="77777777" w:rsidR="00566CB2" w:rsidRDefault="00566CB2" w:rsidP="00566CB2">
            <w:pPr>
              <w:pStyle w:val="Odstavecseseznamem"/>
              <w:numPr>
                <w:ilvl w:val="0"/>
                <w:numId w:val="36"/>
              </w:numPr>
              <w:jc w:val="both"/>
            </w:pPr>
            <w:r>
              <w:t>Členství ČR v institucích NATO, OSN.</w:t>
            </w:r>
          </w:p>
          <w:p w14:paraId="4B1377E8" w14:textId="77777777" w:rsidR="00566CB2" w:rsidRDefault="00566CB2" w:rsidP="00DF1BE9">
            <w:pPr>
              <w:pStyle w:val="Odstavecseseznamem"/>
              <w:jc w:val="both"/>
            </w:pPr>
          </w:p>
          <w:p w14:paraId="44EBD5AC" w14:textId="77777777" w:rsidR="00566CB2" w:rsidRDefault="00566CB2" w:rsidP="00DF1BE9">
            <w:pPr>
              <w:pStyle w:val="Odstavecseseznamem"/>
              <w:jc w:val="both"/>
            </w:pPr>
            <w:r>
              <w:t xml:space="preserve"> </w:t>
            </w:r>
          </w:p>
        </w:tc>
      </w:tr>
      <w:tr w:rsidR="00566CB2" w14:paraId="33B55709"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AC7E23E"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13F47E1" w14:textId="77777777" w:rsidR="00566CB2" w:rsidRDefault="00566CB2" w:rsidP="00DF1BE9">
            <w:pPr>
              <w:jc w:val="both"/>
            </w:pPr>
          </w:p>
        </w:tc>
      </w:tr>
      <w:tr w:rsidR="00566CB2" w14:paraId="2B3B554A" w14:textId="77777777" w:rsidTr="00DF1BE9">
        <w:trPr>
          <w:trHeight w:val="572"/>
        </w:trPr>
        <w:tc>
          <w:tcPr>
            <w:tcW w:w="9855" w:type="dxa"/>
            <w:gridSpan w:val="8"/>
            <w:tcBorders>
              <w:top w:val="nil"/>
              <w:bottom w:val="single" w:sz="2" w:space="0" w:color="auto"/>
            </w:tcBorders>
          </w:tcPr>
          <w:p w14:paraId="4ED8B502" w14:textId="77777777" w:rsidR="00566CB2" w:rsidRPr="001D33DA" w:rsidRDefault="00566CB2" w:rsidP="00DF1BE9">
            <w:pPr>
              <w:jc w:val="both"/>
              <w:rPr>
                <w:b/>
                <w:bCs/>
              </w:rPr>
            </w:pPr>
            <w:r w:rsidRPr="001D33DA">
              <w:rPr>
                <w:b/>
                <w:bCs/>
              </w:rPr>
              <w:t>Povinná literatura:</w:t>
            </w:r>
          </w:p>
          <w:p w14:paraId="6AA4E52A" w14:textId="77777777" w:rsidR="00566CB2" w:rsidRDefault="00566CB2" w:rsidP="00DF1BE9">
            <w:pPr>
              <w:jc w:val="both"/>
            </w:pPr>
            <w:r w:rsidRPr="00F47088">
              <w:t>DIAS DANIEL, Ana; TEIXEIRA, Aurora a</w:t>
            </w:r>
            <w:r>
              <w:t>nd</w:t>
            </w:r>
            <w:r w:rsidRPr="00F47088">
              <w:t xml:space="preserve"> TORRES PRETO, Miguel. </w:t>
            </w:r>
            <w:r w:rsidRPr="00F47088">
              <w:rPr>
                <w:i/>
                <w:iCs/>
              </w:rPr>
              <w:t>Examining the role of entrepreneurial universities in regional development</w:t>
            </w:r>
            <w:r w:rsidRPr="00F47088">
              <w:t>. Advances in higher education and professional development book series. Hershey PA, USA: IGI Global, 2020. ISBN 978-1-7998-0175-7.</w:t>
            </w:r>
          </w:p>
          <w:p w14:paraId="52F87B7C" w14:textId="77777777" w:rsidR="00566CB2" w:rsidRDefault="00566CB2" w:rsidP="00DF1BE9">
            <w:pPr>
              <w:jc w:val="both"/>
            </w:pPr>
            <w:r w:rsidRPr="00F262E4">
              <w:t>ARNASON P., Johann: ed. </w:t>
            </w:r>
            <w:r w:rsidRPr="00F262E4">
              <w:rPr>
                <w:i/>
                <w:iCs/>
              </w:rPr>
              <w:t>European Integration Historical Trajectories, Geopolitical Contexts</w:t>
            </w:r>
            <w:r w:rsidRPr="00F262E4">
              <w:t>. Edinburgh University Press, 2022. ISBN 9781474455923.</w:t>
            </w:r>
          </w:p>
          <w:p w14:paraId="21A62E39" w14:textId="77777777" w:rsidR="00566CB2" w:rsidRDefault="00566CB2" w:rsidP="00DF1BE9">
            <w:pPr>
              <w:jc w:val="both"/>
            </w:pPr>
            <w:r w:rsidRPr="00F47088">
              <w:t>BABAOĞLU, Cenay; AKMAN, Elvettin a</w:t>
            </w:r>
            <w:r>
              <w:t>nd</w:t>
            </w:r>
            <w:r w:rsidRPr="00F47088">
              <w:t xml:space="preserve"> KULAÇ, Onur. </w:t>
            </w:r>
            <w:r w:rsidRPr="00F47088">
              <w:rPr>
                <w:i/>
                <w:iCs/>
              </w:rPr>
              <w:t>Handbook of research on global challenges for improving public services and government operations.</w:t>
            </w:r>
            <w:r w:rsidRPr="00F47088">
              <w:t xml:space="preserve"> Advances in public policy and administration (APPA) book series. Hershey, PA: Information Science Reference, 2021. https://doi.org/9781799849797.</w:t>
            </w:r>
          </w:p>
          <w:p w14:paraId="7F4802F1" w14:textId="77777777" w:rsidR="00566CB2" w:rsidRPr="001D541E" w:rsidRDefault="00566CB2" w:rsidP="00DF1BE9">
            <w:pPr>
              <w:jc w:val="both"/>
            </w:pPr>
          </w:p>
          <w:p w14:paraId="08A5C746" w14:textId="77777777" w:rsidR="00566CB2" w:rsidRPr="001D33DA" w:rsidRDefault="00566CB2" w:rsidP="00DF1BE9">
            <w:pPr>
              <w:jc w:val="both"/>
              <w:rPr>
                <w:b/>
                <w:bCs/>
              </w:rPr>
            </w:pPr>
            <w:r w:rsidRPr="001D33DA">
              <w:rPr>
                <w:b/>
                <w:bCs/>
              </w:rPr>
              <w:t>Doporučená literatura:</w:t>
            </w:r>
          </w:p>
          <w:p w14:paraId="5ADA754F" w14:textId="77777777" w:rsidR="00566CB2" w:rsidRDefault="00566CB2" w:rsidP="00DF1BE9">
            <w:pPr>
              <w:jc w:val="both"/>
            </w:pPr>
            <w:r w:rsidRPr="00F83877">
              <w:t xml:space="preserve">MCNABB, David E. </w:t>
            </w:r>
            <w:r w:rsidRPr="00F83877">
              <w:rPr>
                <w:i/>
                <w:iCs/>
              </w:rPr>
              <w:t>Research methods for public administration and nonprofit management</w:t>
            </w:r>
            <w:r w:rsidRPr="00F83877">
              <w:t>. Fourth edition. New York: Routledge, Taylor &amp; Francis Group, 2018. ISBN 9781138743809</w:t>
            </w:r>
            <w:r>
              <w:t>.</w:t>
            </w:r>
          </w:p>
          <w:p w14:paraId="09D35056" w14:textId="77777777" w:rsidR="00566CB2" w:rsidRDefault="00566CB2" w:rsidP="00DF1BE9">
            <w:pPr>
              <w:jc w:val="both"/>
            </w:pPr>
            <w:r w:rsidRPr="00170E6A">
              <w:lastRenderedPageBreak/>
              <w:t>ROSENBLOOM, David H.</w:t>
            </w:r>
            <w:r>
              <w:t>;</w:t>
            </w:r>
            <w:r w:rsidRPr="00170E6A">
              <w:t xml:space="preserve"> KRAVČUK</w:t>
            </w:r>
            <w:r>
              <w:t>,</w:t>
            </w:r>
            <w:r w:rsidRPr="00170E6A">
              <w:t xml:space="preserve"> Robert a</w:t>
            </w:r>
            <w:r>
              <w:t>nd</w:t>
            </w:r>
            <w:r w:rsidRPr="00170E6A">
              <w:t xml:space="preserve"> </w:t>
            </w:r>
            <w:r>
              <w:t xml:space="preserve">CLERKIN, </w:t>
            </w:r>
            <w:r w:rsidRPr="00170E6A">
              <w:t xml:space="preserve">Richard. </w:t>
            </w:r>
            <w:r w:rsidRPr="00170E6A">
              <w:rPr>
                <w:i/>
                <w:iCs/>
              </w:rPr>
              <w:t>Public administration: Understanding management</w:t>
            </w:r>
            <w:r w:rsidRPr="00170E6A">
              <w:t xml:space="preserve">, </w:t>
            </w:r>
            <w:r w:rsidRPr="00170E6A">
              <w:rPr>
                <w:i/>
                <w:iCs/>
              </w:rPr>
              <w:t>politics, and Law in the public sector</w:t>
            </w:r>
            <w:r w:rsidRPr="00170E6A">
              <w:t>. London ; New York: Routledge, Taylor et Francis Group, 2022.</w:t>
            </w:r>
          </w:p>
          <w:p w14:paraId="0ABDB7A8" w14:textId="77777777" w:rsidR="00566CB2" w:rsidRDefault="00566CB2" w:rsidP="00DF1BE9">
            <w:pPr>
              <w:jc w:val="both"/>
            </w:pPr>
            <w:r w:rsidRPr="00170E6A">
              <w:t xml:space="preserve">BASU, Rumki. </w:t>
            </w:r>
            <w:r w:rsidRPr="00170E6A">
              <w:rPr>
                <w:i/>
                <w:iCs/>
              </w:rPr>
              <w:t>Public administration in the 21st Century: A global south perspective</w:t>
            </w:r>
            <w:r w:rsidRPr="00170E6A">
              <w:t>. New Delhi: Routledge India, 2023.</w:t>
            </w:r>
          </w:p>
        </w:tc>
      </w:tr>
      <w:tr w:rsidR="00566CB2" w14:paraId="29280B05"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E43C6A3" w14:textId="77777777" w:rsidR="00566CB2" w:rsidRDefault="00566CB2" w:rsidP="00DF1BE9">
            <w:pPr>
              <w:jc w:val="center"/>
              <w:rPr>
                <w:b/>
              </w:rPr>
            </w:pPr>
            <w:r>
              <w:rPr>
                <w:b/>
              </w:rPr>
              <w:lastRenderedPageBreak/>
              <w:t>Informace ke kombinované nebo distanční formě</w:t>
            </w:r>
          </w:p>
        </w:tc>
      </w:tr>
      <w:tr w:rsidR="00566CB2" w14:paraId="59C8597F" w14:textId="77777777" w:rsidTr="00DF1BE9">
        <w:tc>
          <w:tcPr>
            <w:tcW w:w="4787" w:type="dxa"/>
            <w:gridSpan w:val="3"/>
            <w:tcBorders>
              <w:top w:val="single" w:sz="2" w:space="0" w:color="auto"/>
            </w:tcBorders>
            <w:shd w:val="clear" w:color="auto" w:fill="F7CAAC"/>
          </w:tcPr>
          <w:p w14:paraId="003B9450" w14:textId="77777777" w:rsidR="00566CB2" w:rsidRDefault="00566CB2" w:rsidP="00DF1BE9">
            <w:pPr>
              <w:jc w:val="both"/>
            </w:pPr>
            <w:r>
              <w:rPr>
                <w:b/>
              </w:rPr>
              <w:t>Rozsah konzultací (soustředění)</w:t>
            </w:r>
          </w:p>
        </w:tc>
        <w:tc>
          <w:tcPr>
            <w:tcW w:w="889" w:type="dxa"/>
            <w:tcBorders>
              <w:top w:val="single" w:sz="2" w:space="0" w:color="auto"/>
            </w:tcBorders>
          </w:tcPr>
          <w:p w14:paraId="08B57E35" w14:textId="77777777" w:rsidR="00566CB2" w:rsidRDefault="00566CB2" w:rsidP="00DF1BE9">
            <w:pPr>
              <w:jc w:val="both"/>
            </w:pPr>
          </w:p>
        </w:tc>
        <w:tc>
          <w:tcPr>
            <w:tcW w:w="4179" w:type="dxa"/>
            <w:gridSpan w:val="4"/>
            <w:tcBorders>
              <w:top w:val="single" w:sz="2" w:space="0" w:color="auto"/>
            </w:tcBorders>
            <w:shd w:val="clear" w:color="auto" w:fill="F7CAAC"/>
          </w:tcPr>
          <w:p w14:paraId="35B77320" w14:textId="77777777" w:rsidR="00566CB2" w:rsidRDefault="00566CB2" w:rsidP="00DF1BE9">
            <w:pPr>
              <w:jc w:val="both"/>
              <w:rPr>
                <w:b/>
              </w:rPr>
            </w:pPr>
            <w:r>
              <w:rPr>
                <w:b/>
              </w:rPr>
              <w:t xml:space="preserve">hodin </w:t>
            </w:r>
          </w:p>
        </w:tc>
      </w:tr>
      <w:tr w:rsidR="00566CB2" w14:paraId="02AE09C9" w14:textId="77777777" w:rsidTr="00DF1BE9">
        <w:tc>
          <w:tcPr>
            <w:tcW w:w="9855" w:type="dxa"/>
            <w:gridSpan w:val="8"/>
            <w:shd w:val="clear" w:color="auto" w:fill="F7CAAC"/>
          </w:tcPr>
          <w:p w14:paraId="761E479B" w14:textId="77777777" w:rsidR="00566CB2" w:rsidRDefault="00566CB2" w:rsidP="00DF1BE9">
            <w:pPr>
              <w:jc w:val="both"/>
              <w:rPr>
                <w:b/>
              </w:rPr>
            </w:pPr>
            <w:r>
              <w:rPr>
                <w:b/>
              </w:rPr>
              <w:t>Informace o způsobu kontaktu s vyučujícím</w:t>
            </w:r>
          </w:p>
        </w:tc>
      </w:tr>
      <w:tr w:rsidR="00566CB2" w14:paraId="23F32B80" w14:textId="77777777" w:rsidTr="00DF1BE9">
        <w:trPr>
          <w:trHeight w:val="1373"/>
        </w:trPr>
        <w:tc>
          <w:tcPr>
            <w:tcW w:w="9855" w:type="dxa"/>
            <w:gridSpan w:val="8"/>
          </w:tcPr>
          <w:p w14:paraId="69BA1CE3" w14:textId="77777777" w:rsidR="00566CB2" w:rsidRDefault="00566CB2" w:rsidP="00DF1BE9">
            <w:pPr>
              <w:jc w:val="both"/>
            </w:pPr>
          </w:p>
        </w:tc>
      </w:tr>
    </w:tbl>
    <w:p w14:paraId="42D8A1B8" w14:textId="77777777" w:rsidR="00566CB2" w:rsidRDefault="00566CB2" w:rsidP="00566CB2">
      <w:pPr>
        <w:spacing w:after="160" w:line="259" w:lineRule="auto"/>
      </w:pPr>
    </w:p>
    <w:p w14:paraId="0BC0EFFB"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707DF917" w14:textId="77777777" w:rsidTr="00DF1BE9">
        <w:tc>
          <w:tcPr>
            <w:tcW w:w="9855" w:type="dxa"/>
            <w:gridSpan w:val="8"/>
            <w:tcBorders>
              <w:bottom w:val="double" w:sz="4" w:space="0" w:color="auto"/>
            </w:tcBorders>
            <w:shd w:val="clear" w:color="auto" w:fill="BDD6EE"/>
          </w:tcPr>
          <w:p w14:paraId="03C32563" w14:textId="77777777" w:rsidR="00566CB2" w:rsidRDefault="00566CB2" w:rsidP="00DF1BE9">
            <w:pPr>
              <w:jc w:val="both"/>
              <w:rPr>
                <w:b/>
                <w:sz w:val="28"/>
              </w:rPr>
            </w:pPr>
            <w:r>
              <w:lastRenderedPageBreak/>
              <w:br w:type="page"/>
            </w:r>
            <w:r>
              <w:rPr>
                <w:b/>
                <w:sz w:val="28"/>
              </w:rPr>
              <w:t>B-III – Charakteristika studijního předmětu</w:t>
            </w:r>
          </w:p>
        </w:tc>
      </w:tr>
      <w:tr w:rsidR="00566CB2" w14:paraId="7010C428" w14:textId="77777777" w:rsidTr="00DF1BE9">
        <w:tc>
          <w:tcPr>
            <w:tcW w:w="3086" w:type="dxa"/>
            <w:tcBorders>
              <w:top w:val="double" w:sz="4" w:space="0" w:color="auto"/>
            </w:tcBorders>
            <w:shd w:val="clear" w:color="auto" w:fill="F7CAAC"/>
          </w:tcPr>
          <w:p w14:paraId="2BC9D50D"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78FF2A90" w14:textId="77777777" w:rsidR="00566CB2" w:rsidRPr="000211BF" w:rsidRDefault="00566CB2" w:rsidP="00DF1BE9">
            <w:pPr>
              <w:jc w:val="both"/>
              <w:rPr>
                <w:b/>
                <w:bCs/>
              </w:rPr>
            </w:pPr>
            <w:r>
              <w:rPr>
                <w:b/>
                <w:bCs/>
              </w:rPr>
              <w:t>Risk Management I</w:t>
            </w:r>
          </w:p>
        </w:tc>
      </w:tr>
      <w:tr w:rsidR="00566CB2" w14:paraId="12E37413" w14:textId="77777777" w:rsidTr="00DF1BE9">
        <w:tc>
          <w:tcPr>
            <w:tcW w:w="3086" w:type="dxa"/>
            <w:shd w:val="clear" w:color="auto" w:fill="F7CAAC"/>
          </w:tcPr>
          <w:p w14:paraId="4E421776" w14:textId="77777777" w:rsidR="00566CB2" w:rsidRDefault="00566CB2" w:rsidP="00DF1BE9">
            <w:pPr>
              <w:jc w:val="both"/>
              <w:rPr>
                <w:b/>
              </w:rPr>
            </w:pPr>
            <w:r>
              <w:rPr>
                <w:b/>
              </w:rPr>
              <w:t>Typ předmětu</w:t>
            </w:r>
          </w:p>
        </w:tc>
        <w:tc>
          <w:tcPr>
            <w:tcW w:w="3406" w:type="dxa"/>
            <w:gridSpan w:val="4"/>
          </w:tcPr>
          <w:p w14:paraId="588AD71E" w14:textId="260B947C" w:rsidR="00566CB2" w:rsidRDefault="00566CB2" w:rsidP="00FD3188">
            <w:pPr>
              <w:jc w:val="both"/>
            </w:pPr>
            <w:r>
              <w:t xml:space="preserve">povinný, </w:t>
            </w:r>
            <w:del w:id="3302" w:author="Eva Skýbová" w:date="2024-05-15T09:06:00Z">
              <w:r w:rsidRPr="000211BF" w:rsidDel="003E7E99">
                <w:rPr>
                  <w:b/>
                  <w:bCs/>
                </w:rPr>
                <w:delText>ZT</w:delText>
              </w:r>
            </w:del>
            <w:ins w:id="3303" w:author="Eva Skýbová" w:date="2024-05-15T09:06:00Z">
              <w:r w:rsidR="003E7E99">
                <w:rPr>
                  <w:b/>
                  <w:bCs/>
                </w:rPr>
                <w:t>ZT</w:t>
              </w:r>
            </w:ins>
          </w:p>
        </w:tc>
        <w:tc>
          <w:tcPr>
            <w:tcW w:w="2695" w:type="dxa"/>
            <w:gridSpan w:val="2"/>
            <w:shd w:val="clear" w:color="auto" w:fill="F7CAAC"/>
          </w:tcPr>
          <w:p w14:paraId="616B7E27" w14:textId="77777777" w:rsidR="00566CB2" w:rsidRDefault="00566CB2" w:rsidP="00DF1BE9">
            <w:pPr>
              <w:jc w:val="both"/>
            </w:pPr>
            <w:r>
              <w:rPr>
                <w:b/>
              </w:rPr>
              <w:t>doporučený ročník / semestr</w:t>
            </w:r>
          </w:p>
        </w:tc>
        <w:tc>
          <w:tcPr>
            <w:tcW w:w="668" w:type="dxa"/>
          </w:tcPr>
          <w:p w14:paraId="73D3795A" w14:textId="77777777" w:rsidR="00566CB2" w:rsidRDefault="00566CB2" w:rsidP="00DF1BE9">
            <w:pPr>
              <w:jc w:val="both"/>
            </w:pPr>
            <w:r>
              <w:t>1/LS</w:t>
            </w:r>
          </w:p>
        </w:tc>
      </w:tr>
      <w:tr w:rsidR="00566CB2" w14:paraId="6085160B" w14:textId="77777777" w:rsidTr="00DF1BE9">
        <w:tc>
          <w:tcPr>
            <w:tcW w:w="3086" w:type="dxa"/>
            <w:shd w:val="clear" w:color="auto" w:fill="F7CAAC"/>
          </w:tcPr>
          <w:p w14:paraId="3AE8B27A" w14:textId="77777777" w:rsidR="00566CB2" w:rsidRDefault="00566CB2" w:rsidP="00DF1BE9">
            <w:pPr>
              <w:jc w:val="both"/>
              <w:rPr>
                <w:b/>
              </w:rPr>
            </w:pPr>
            <w:r>
              <w:rPr>
                <w:b/>
              </w:rPr>
              <w:t>Rozsah studijního předmětu</w:t>
            </w:r>
          </w:p>
        </w:tc>
        <w:tc>
          <w:tcPr>
            <w:tcW w:w="1701" w:type="dxa"/>
            <w:gridSpan w:val="2"/>
          </w:tcPr>
          <w:p w14:paraId="0C13C74B" w14:textId="77777777" w:rsidR="00566CB2" w:rsidRDefault="00566CB2" w:rsidP="00DF1BE9">
            <w:pPr>
              <w:jc w:val="both"/>
            </w:pPr>
            <w:r>
              <w:t>28p + 14c</w:t>
            </w:r>
          </w:p>
        </w:tc>
        <w:tc>
          <w:tcPr>
            <w:tcW w:w="889" w:type="dxa"/>
            <w:shd w:val="clear" w:color="auto" w:fill="F7CAAC"/>
          </w:tcPr>
          <w:p w14:paraId="6DD13AF8" w14:textId="77777777" w:rsidR="00566CB2" w:rsidRDefault="00566CB2" w:rsidP="00DF1BE9">
            <w:pPr>
              <w:jc w:val="both"/>
              <w:rPr>
                <w:b/>
              </w:rPr>
            </w:pPr>
            <w:r>
              <w:rPr>
                <w:b/>
              </w:rPr>
              <w:t xml:space="preserve">hod. </w:t>
            </w:r>
          </w:p>
        </w:tc>
        <w:tc>
          <w:tcPr>
            <w:tcW w:w="816" w:type="dxa"/>
          </w:tcPr>
          <w:p w14:paraId="0ED03B2D" w14:textId="77777777" w:rsidR="00566CB2" w:rsidRDefault="00566CB2" w:rsidP="00DF1BE9">
            <w:pPr>
              <w:jc w:val="both"/>
            </w:pPr>
            <w:r>
              <w:t>42</w:t>
            </w:r>
          </w:p>
        </w:tc>
        <w:tc>
          <w:tcPr>
            <w:tcW w:w="2156" w:type="dxa"/>
            <w:shd w:val="clear" w:color="auto" w:fill="F7CAAC"/>
          </w:tcPr>
          <w:p w14:paraId="657AE338" w14:textId="77777777" w:rsidR="00566CB2" w:rsidRDefault="00566CB2" w:rsidP="00DF1BE9">
            <w:pPr>
              <w:jc w:val="both"/>
              <w:rPr>
                <w:b/>
              </w:rPr>
            </w:pPr>
            <w:r>
              <w:rPr>
                <w:b/>
              </w:rPr>
              <w:t>kreditů</w:t>
            </w:r>
          </w:p>
        </w:tc>
        <w:tc>
          <w:tcPr>
            <w:tcW w:w="1207" w:type="dxa"/>
            <w:gridSpan w:val="2"/>
          </w:tcPr>
          <w:p w14:paraId="366BCC30" w14:textId="77777777" w:rsidR="00566CB2" w:rsidRDefault="00566CB2" w:rsidP="00DF1BE9">
            <w:pPr>
              <w:jc w:val="both"/>
            </w:pPr>
            <w:r>
              <w:t>5</w:t>
            </w:r>
          </w:p>
        </w:tc>
      </w:tr>
      <w:tr w:rsidR="00566CB2" w14:paraId="7C6B696C" w14:textId="77777777" w:rsidTr="00DF1BE9">
        <w:tc>
          <w:tcPr>
            <w:tcW w:w="3086" w:type="dxa"/>
            <w:shd w:val="clear" w:color="auto" w:fill="F7CAAC"/>
          </w:tcPr>
          <w:p w14:paraId="6CAB7E35" w14:textId="77777777" w:rsidR="00566CB2" w:rsidRDefault="00566CB2" w:rsidP="00DF1BE9">
            <w:pPr>
              <w:jc w:val="both"/>
              <w:rPr>
                <w:b/>
                <w:sz w:val="22"/>
              </w:rPr>
            </w:pPr>
            <w:r>
              <w:rPr>
                <w:b/>
              </w:rPr>
              <w:t>Prerekvizity, korekvizity, ekvivalence</w:t>
            </w:r>
          </w:p>
        </w:tc>
        <w:tc>
          <w:tcPr>
            <w:tcW w:w="6769" w:type="dxa"/>
            <w:gridSpan w:val="7"/>
          </w:tcPr>
          <w:p w14:paraId="0A15ABC5" w14:textId="77777777" w:rsidR="00566CB2" w:rsidRDefault="00566CB2" w:rsidP="00DF1BE9">
            <w:pPr>
              <w:jc w:val="both"/>
            </w:pPr>
          </w:p>
        </w:tc>
      </w:tr>
      <w:tr w:rsidR="00566CB2" w14:paraId="239E63E5" w14:textId="77777777" w:rsidTr="00DF1BE9">
        <w:tc>
          <w:tcPr>
            <w:tcW w:w="3086" w:type="dxa"/>
            <w:shd w:val="clear" w:color="auto" w:fill="F7CAAC"/>
          </w:tcPr>
          <w:p w14:paraId="3FB851AA" w14:textId="77777777" w:rsidR="00566CB2" w:rsidRDefault="00566CB2" w:rsidP="00DF1BE9">
            <w:pPr>
              <w:jc w:val="both"/>
              <w:rPr>
                <w:b/>
              </w:rPr>
            </w:pPr>
            <w:r>
              <w:rPr>
                <w:b/>
              </w:rPr>
              <w:t>Způsob ověření studijních výsledků</w:t>
            </w:r>
          </w:p>
        </w:tc>
        <w:tc>
          <w:tcPr>
            <w:tcW w:w="3406" w:type="dxa"/>
            <w:gridSpan w:val="4"/>
          </w:tcPr>
          <w:p w14:paraId="1D21C34C" w14:textId="77777777" w:rsidR="00566CB2" w:rsidRDefault="00566CB2" w:rsidP="00DF1BE9">
            <w:pPr>
              <w:jc w:val="both"/>
            </w:pPr>
            <w:r>
              <w:t>zápočet a zkouška</w:t>
            </w:r>
          </w:p>
        </w:tc>
        <w:tc>
          <w:tcPr>
            <w:tcW w:w="2156" w:type="dxa"/>
            <w:shd w:val="clear" w:color="auto" w:fill="F7CAAC"/>
          </w:tcPr>
          <w:p w14:paraId="334DFA99" w14:textId="77777777" w:rsidR="00566CB2" w:rsidRDefault="00566CB2" w:rsidP="00DF1BE9">
            <w:pPr>
              <w:jc w:val="both"/>
              <w:rPr>
                <w:b/>
              </w:rPr>
            </w:pPr>
            <w:r>
              <w:rPr>
                <w:b/>
              </w:rPr>
              <w:t>Forma výuky</w:t>
            </w:r>
          </w:p>
        </w:tc>
        <w:tc>
          <w:tcPr>
            <w:tcW w:w="1207" w:type="dxa"/>
            <w:gridSpan w:val="2"/>
          </w:tcPr>
          <w:p w14:paraId="51939E11" w14:textId="77777777" w:rsidR="00566CB2" w:rsidRDefault="00566CB2" w:rsidP="00DF1BE9">
            <w:pPr>
              <w:jc w:val="both"/>
            </w:pPr>
            <w:r>
              <w:t>přednášky</w:t>
            </w:r>
          </w:p>
          <w:p w14:paraId="2723CDE4" w14:textId="77777777" w:rsidR="00566CB2" w:rsidRDefault="00566CB2" w:rsidP="00DF1BE9">
            <w:pPr>
              <w:jc w:val="both"/>
            </w:pPr>
            <w:r>
              <w:t>cvičení</w:t>
            </w:r>
          </w:p>
        </w:tc>
      </w:tr>
      <w:tr w:rsidR="00566CB2" w14:paraId="472FF87F" w14:textId="77777777" w:rsidTr="00DF1BE9">
        <w:tc>
          <w:tcPr>
            <w:tcW w:w="3086" w:type="dxa"/>
            <w:shd w:val="clear" w:color="auto" w:fill="F7CAAC"/>
          </w:tcPr>
          <w:p w14:paraId="0E6B0749"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3B032CC0" w14:textId="77777777" w:rsidR="00566CB2" w:rsidRDefault="00566CB2" w:rsidP="00DF1BE9">
            <w:pPr>
              <w:jc w:val="both"/>
            </w:pPr>
            <w:r>
              <w:t>Zápočet: aktivní účast na nejméně 80 % cvičení</w:t>
            </w:r>
          </w:p>
          <w:p w14:paraId="03D88231" w14:textId="77777777" w:rsidR="00566CB2" w:rsidRDefault="00566CB2" w:rsidP="00DF1BE9">
            <w:pPr>
              <w:jc w:val="both"/>
            </w:pPr>
          </w:p>
          <w:p w14:paraId="24074D5F" w14:textId="77777777" w:rsidR="00566CB2" w:rsidRDefault="00566CB2" w:rsidP="00DF1BE9">
            <w:pPr>
              <w:jc w:val="both"/>
            </w:pPr>
            <w:r>
              <w:t>Zkouška: písemná a ústní zkouška</w:t>
            </w:r>
          </w:p>
        </w:tc>
      </w:tr>
      <w:tr w:rsidR="00566CB2" w14:paraId="0A27E3E4" w14:textId="77777777" w:rsidTr="00DF1BE9">
        <w:trPr>
          <w:trHeight w:val="397"/>
        </w:trPr>
        <w:tc>
          <w:tcPr>
            <w:tcW w:w="9855" w:type="dxa"/>
            <w:gridSpan w:val="8"/>
            <w:tcBorders>
              <w:top w:val="nil"/>
            </w:tcBorders>
          </w:tcPr>
          <w:p w14:paraId="165D08D0" w14:textId="77777777" w:rsidR="00566CB2" w:rsidRDefault="00566CB2" w:rsidP="00DF1BE9">
            <w:pPr>
              <w:jc w:val="both"/>
            </w:pPr>
          </w:p>
        </w:tc>
      </w:tr>
      <w:tr w:rsidR="00566CB2" w14:paraId="17768CDD" w14:textId="77777777" w:rsidTr="00DF1BE9">
        <w:trPr>
          <w:trHeight w:val="197"/>
        </w:trPr>
        <w:tc>
          <w:tcPr>
            <w:tcW w:w="3086" w:type="dxa"/>
            <w:tcBorders>
              <w:top w:val="nil"/>
            </w:tcBorders>
            <w:shd w:val="clear" w:color="auto" w:fill="F7CAAC"/>
          </w:tcPr>
          <w:p w14:paraId="375E4A84" w14:textId="77777777" w:rsidR="00566CB2" w:rsidRDefault="00566CB2" w:rsidP="00DF1BE9">
            <w:pPr>
              <w:jc w:val="both"/>
              <w:rPr>
                <w:b/>
              </w:rPr>
            </w:pPr>
            <w:r>
              <w:rPr>
                <w:b/>
              </w:rPr>
              <w:t>Garant předmětu</w:t>
            </w:r>
          </w:p>
        </w:tc>
        <w:tc>
          <w:tcPr>
            <w:tcW w:w="6769" w:type="dxa"/>
            <w:gridSpan w:val="7"/>
            <w:tcBorders>
              <w:top w:val="nil"/>
            </w:tcBorders>
          </w:tcPr>
          <w:p w14:paraId="375D75A2" w14:textId="77777777" w:rsidR="00566CB2" w:rsidRDefault="00566CB2" w:rsidP="00DF1BE9">
            <w:pPr>
              <w:jc w:val="both"/>
            </w:pPr>
            <w:r>
              <w:t>doc. Mgr. Tomáš Zeman, Ph.D. et Ph.D.</w:t>
            </w:r>
          </w:p>
        </w:tc>
      </w:tr>
      <w:tr w:rsidR="00566CB2" w14:paraId="6D2EF9F3" w14:textId="77777777" w:rsidTr="00DF1BE9">
        <w:trPr>
          <w:trHeight w:val="243"/>
        </w:trPr>
        <w:tc>
          <w:tcPr>
            <w:tcW w:w="3086" w:type="dxa"/>
            <w:tcBorders>
              <w:top w:val="nil"/>
            </w:tcBorders>
            <w:shd w:val="clear" w:color="auto" w:fill="F7CAAC"/>
          </w:tcPr>
          <w:p w14:paraId="3A06B8ED" w14:textId="77777777" w:rsidR="00566CB2" w:rsidRDefault="00566CB2" w:rsidP="00DF1BE9">
            <w:pPr>
              <w:jc w:val="both"/>
              <w:rPr>
                <w:b/>
              </w:rPr>
            </w:pPr>
            <w:r>
              <w:rPr>
                <w:b/>
              </w:rPr>
              <w:t>Zapojení garanta do výuky předmětu</w:t>
            </w:r>
          </w:p>
        </w:tc>
        <w:tc>
          <w:tcPr>
            <w:tcW w:w="6769" w:type="dxa"/>
            <w:gridSpan w:val="7"/>
            <w:tcBorders>
              <w:top w:val="nil"/>
            </w:tcBorders>
          </w:tcPr>
          <w:p w14:paraId="2EF1303E" w14:textId="77777777" w:rsidR="00566CB2" w:rsidRDefault="00566CB2" w:rsidP="00DF1BE9">
            <w:pPr>
              <w:jc w:val="both"/>
            </w:pPr>
            <w:r>
              <w:t>Garant stanovuje obsah přednášek a cvičení a dohlíží na jejich jednotné vedení.</w:t>
            </w:r>
          </w:p>
          <w:p w14:paraId="75D493AF" w14:textId="77777777" w:rsidR="00566CB2" w:rsidRDefault="00566CB2" w:rsidP="00DF1BE9">
            <w:pPr>
              <w:jc w:val="both"/>
            </w:pPr>
            <w:r>
              <w:t>Garant přímo vyučuje 100 % přednášek.</w:t>
            </w:r>
          </w:p>
          <w:p w14:paraId="7732A69E" w14:textId="77777777" w:rsidR="00566CB2" w:rsidRDefault="00566CB2" w:rsidP="00DF1BE9">
            <w:pPr>
              <w:jc w:val="both"/>
            </w:pPr>
          </w:p>
        </w:tc>
      </w:tr>
      <w:tr w:rsidR="00566CB2" w14:paraId="3AEAE567" w14:textId="77777777" w:rsidTr="00DF1BE9">
        <w:tc>
          <w:tcPr>
            <w:tcW w:w="3086" w:type="dxa"/>
            <w:shd w:val="clear" w:color="auto" w:fill="F7CAAC"/>
          </w:tcPr>
          <w:p w14:paraId="3E37D78A" w14:textId="77777777" w:rsidR="00566CB2" w:rsidRDefault="00566CB2" w:rsidP="00DF1BE9">
            <w:pPr>
              <w:jc w:val="both"/>
              <w:rPr>
                <w:b/>
              </w:rPr>
            </w:pPr>
            <w:r>
              <w:rPr>
                <w:b/>
              </w:rPr>
              <w:t>Vyučující</w:t>
            </w:r>
          </w:p>
        </w:tc>
        <w:tc>
          <w:tcPr>
            <w:tcW w:w="6769" w:type="dxa"/>
            <w:gridSpan w:val="7"/>
            <w:tcBorders>
              <w:bottom w:val="nil"/>
            </w:tcBorders>
          </w:tcPr>
          <w:p w14:paraId="7F549123" w14:textId="77777777" w:rsidR="00566CB2" w:rsidRDefault="00566CB2" w:rsidP="00DF1BE9">
            <w:pPr>
              <w:jc w:val="both"/>
            </w:pPr>
            <w:r>
              <w:t>doc. Mgr. Tomáš Zeman, Ph.D. et Ph.D. – přednášející (100 %)</w:t>
            </w:r>
          </w:p>
          <w:p w14:paraId="6A50DAE8" w14:textId="77777777" w:rsidR="00566CB2" w:rsidRDefault="00566CB2" w:rsidP="00DF1BE9">
            <w:pPr>
              <w:jc w:val="both"/>
            </w:pPr>
            <w:r>
              <w:t>Ing. Petr Veselík, Ph.D.– cvičící (100 %)</w:t>
            </w:r>
          </w:p>
        </w:tc>
      </w:tr>
      <w:tr w:rsidR="00566CB2" w14:paraId="2C17512A" w14:textId="77777777" w:rsidTr="00DF1BE9">
        <w:trPr>
          <w:trHeight w:val="290"/>
        </w:trPr>
        <w:tc>
          <w:tcPr>
            <w:tcW w:w="9855" w:type="dxa"/>
            <w:gridSpan w:val="8"/>
            <w:tcBorders>
              <w:top w:val="nil"/>
            </w:tcBorders>
          </w:tcPr>
          <w:p w14:paraId="606F6234" w14:textId="77777777" w:rsidR="00566CB2" w:rsidRDefault="00566CB2" w:rsidP="00DF1BE9">
            <w:pPr>
              <w:jc w:val="both"/>
            </w:pPr>
          </w:p>
        </w:tc>
      </w:tr>
      <w:tr w:rsidR="00566CB2" w14:paraId="7F199F21" w14:textId="77777777" w:rsidTr="00DF1BE9">
        <w:tc>
          <w:tcPr>
            <w:tcW w:w="3086" w:type="dxa"/>
            <w:shd w:val="clear" w:color="auto" w:fill="F7CAAC"/>
          </w:tcPr>
          <w:p w14:paraId="15917DCB" w14:textId="77777777" w:rsidR="00566CB2" w:rsidRDefault="00566CB2" w:rsidP="00DF1BE9">
            <w:pPr>
              <w:jc w:val="both"/>
              <w:rPr>
                <w:b/>
              </w:rPr>
            </w:pPr>
            <w:r>
              <w:rPr>
                <w:b/>
              </w:rPr>
              <w:t>Stručná anotace předmětu</w:t>
            </w:r>
          </w:p>
        </w:tc>
        <w:tc>
          <w:tcPr>
            <w:tcW w:w="6769" w:type="dxa"/>
            <w:gridSpan w:val="7"/>
            <w:tcBorders>
              <w:bottom w:val="nil"/>
            </w:tcBorders>
          </w:tcPr>
          <w:p w14:paraId="09939DCE" w14:textId="77777777" w:rsidR="00566CB2" w:rsidRDefault="00566CB2" w:rsidP="00DF1BE9">
            <w:pPr>
              <w:jc w:val="both"/>
            </w:pPr>
          </w:p>
        </w:tc>
      </w:tr>
      <w:tr w:rsidR="00566CB2" w14:paraId="4060E7CF" w14:textId="77777777" w:rsidTr="00DF1BE9">
        <w:trPr>
          <w:trHeight w:val="3938"/>
        </w:trPr>
        <w:tc>
          <w:tcPr>
            <w:tcW w:w="9855" w:type="dxa"/>
            <w:gridSpan w:val="8"/>
            <w:tcBorders>
              <w:top w:val="nil"/>
              <w:bottom w:val="single" w:sz="12" w:space="0" w:color="auto"/>
            </w:tcBorders>
          </w:tcPr>
          <w:p w14:paraId="14FAB724" w14:textId="77777777" w:rsidR="00566CB2" w:rsidRDefault="00566CB2" w:rsidP="00DF1BE9">
            <w:pPr>
              <w:jc w:val="both"/>
            </w:pPr>
            <w:r>
              <w:t xml:space="preserve">Absolvováním předmětu získají studenti znalosti obecných zásad a postupů procesu řízení rizik. V rámci předmětu budou dále rozvíjeny znalosti a dovednosti studentů ve vztahu k aplikaci univerzálních metod posuzování a ošetřování rizik. </w:t>
            </w:r>
            <w:r w:rsidRPr="00DD20F3">
              <w:t xml:space="preserve">Studenti získají rovněž </w:t>
            </w:r>
            <w:r>
              <w:t>základní</w:t>
            </w:r>
            <w:r w:rsidRPr="00DD20F3">
              <w:t xml:space="preserve"> informace o </w:t>
            </w:r>
            <w:r>
              <w:t xml:space="preserve">zásadách a </w:t>
            </w:r>
            <w:r w:rsidRPr="00DD20F3">
              <w:t xml:space="preserve">postupech </w:t>
            </w:r>
            <w:r>
              <w:t>komunikace rizik a průběžného monitorování procesu řízení rizik. V rámci praktické výuky budou na cvičeních využívány relevantní softwarové nástroje pro aplikaci uvedených metod.</w:t>
            </w:r>
          </w:p>
          <w:p w14:paraId="7150A72F" w14:textId="77777777" w:rsidR="00566CB2" w:rsidRDefault="00566CB2" w:rsidP="00DF1BE9">
            <w:pPr>
              <w:jc w:val="both"/>
            </w:pPr>
          </w:p>
          <w:p w14:paraId="3E2A9E60" w14:textId="77777777" w:rsidR="00566CB2" w:rsidRDefault="00566CB2" w:rsidP="00DF1BE9">
            <w:pPr>
              <w:jc w:val="both"/>
            </w:pPr>
            <w:r>
              <w:t>Vyučovaná témata:</w:t>
            </w:r>
          </w:p>
          <w:p w14:paraId="040A9CB9" w14:textId="77777777" w:rsidR="00566CB2" w:rsidRDefault="00566CB2" w:rsidP="00566CB2">
            <w:pPr>
              <w:pStyle w:val="Odstavecseseznamem"/>
              <w:numPr>
                <w:ilvl w:val="0"/>
                <w:numId w:val="37"/>
              </w:numPr>
              <w:jc w:val="both"/>
            </w:pPr>
            <w:r w:rsidRPr="001426D4">
              <w:t>Úvod do studia předmětu, terminologie a normy managementu rizik, obecný postup řízení rizik</w:t>
            </w:r>
            <w:r>
              <w:t>;</w:t>
            </w:r>
          </w:p>
          <w:p w14:paraId="262B2280" w14:textId="77777777" w:rsidR="00566CB2" w:rsidRDefault="00566CB2" w:rsidP="00566CB2">
            <w:pPr>
              <w:pStyle w:val="Odstavecseseznamem"/>
              <w:numPr>
                <w:ilvl w:val="0"/>
                <w:numId w:val="37"/>
              </w:numPr>
              <w:jc w:val="both"/>
            </w:pPr>
            <w:r>
              <w:t>Základní metriky a způsoby vyjádření rizika, klasifikace rizik;</w:t>
            </w:r>
          </w:p>
          <w:p w14:paraId="5FD7524E" w14:textId="77777777" w:rsidR="00566CB2" w:rsidRDefault="00566CB2" w:rsidP="00566CB2">
            <w:pPr>
              <w:pStyle w:val="Odstavecseseznamem"/>
              <w:numPr>
                <w:ilvl w:val="0"/>
                <w:numId w:val="37"/>
              </w:numPr>
              <w:jc w:val="both"/>
            </w:pPr>
            <w:r>
              <w:t>Vymezení pravděpodobnosti a pravidla počítání s pravděpodobností, podmíněná pravděpodobnost;</w:t>
            </w:r>
          </w:p>
          <w:p w14:paraId="627D50F4" w14:textId="77777777" w:rsidR="00566CB2" w:rsidRPr="00CB3070" w:rsidRDefault="00566CB2" w:rsidP="00566CB2">
            <w:pPr>
              <w:pStyle w:val="Odstavecseseznamem"/>
              <w:numPr>
                <w:ilvl w:val="0"/>
                <w:numId w:val="37"/>
              </w:numPr>
              <w:jc w:val="both"/>
              <w:rPr>
                <w:color w:val="000000" w:themeColor="text1"/>
              </w:rPr>
            </w:pPr>
            <w:r>
              <w:t>Postupy získávání a sběru dat pro posuzování rizik, techniky pro získávání názoru expertů</w:t>
            </w:r>
            <w:r w:rsidRPr="00CB3070">
              <w:rPr>
                <w:color w:val="000000" w:themeColor="text1"/>
              </w:rPr>
              <w:t>;</w:t>
            </w:r>
          </w:p>
          <w:p w14:paraId="7C977994" w14:textId="77777777" w:rsidR="00566CB2" w:rsidRPr="00CB3070" w:rsidRDefault="00566CB2" w:rsidP="00566CB2">
            <w:pPr>
              <w:pStyle w:val="Odstavecseseznamem"/>
              <w:numPr>
                <w:ilvl w:val="0"/>
                <w:numId w:val="37"/>
              </w:numPr>
              <w:jc w:val="both"/>
              <w:rPr>
                <w:color w:val="000000" w:themeColor="text1"/>
              </w:rPr>
            </w:pPr>
            <w:r w:rsidRPr="00CB3070">
              <w:rPr>
                <w:color w:val="000000" w:themeColor="text1"/>
              </w:rPr>
              <w:t>Základní metody identifikace rizik, kontrolní seznamy, předběžná analýza ohrožení;</w:t>
            </w:r>
          </w:p>
          <w:p w14:paraId="5A2013E8" w14:textId="77777777" w:rsidR="00566CB2" w:rsidRPr="00CB3070" w:rsidRDefault="00566CB2" w:rsidP="00566CB2">
            <w:pPr>
              <w:pStyle w:val="Odstavecseseznamem"/>
              <w:numPr>
                <w:ilvl w:val="0"/>
                <w:numId w:val="37"/>
              </w:numPr>
              <w:jc w:val="both"/>
              <w:rPr>
                <w:color w:val="000000" w:themeColor="text1"/>
              </w:rPr>
            </w:pPr>
            <w:r w:rsidRPr="00CB3070">
              <w:rPr>
                <w:color w:val="000000" w:themeColor="text1"/>
              </w:rPr>
              <w:t>Analýza způsobů, důsledků a kritičnosti poruch (FMECA);</w:t>
            </w:r>
          </w:p>
          <w:p w14:paraId="1BA88FEA" w14:textId="77777777" w:rsidR="00566CB2" w:rsidRDefault="00566CB2" w:rsidP="00566CB2">
            <w:pPr>
              <w:pStyle w:val="Odstavecseseznamem"/>
              <w:numPr>
                <w:ilvl w:val="0"/>
                <w:numId w:val="37"/>
              </w:numPr>
              <w:jc w:val="both"/>
            </w:pPr>
            <w:r>
              <w:t>Studie nebezpečí a provozuschopnosti (HAZOP);</w:t>
            </w:r>
          </w:p>
          <w:p w14:paraId="2CA5B550" w14:textId="77777777" w:rsidR="00566CB2" w:rsidRDefault="00566CB2" w:rsidP="00566CB2">
            <w:pPr>
              <w:pStyle w:val="Odstavecseseznamem"/>
              <w:numPr>
                <w:ilvl w:val="0"/>
                <w:numId w:val="37"/>
              </w:numPr>
              <w:jc w:val="both"/>
            </w:pPr>
            <w:r>
              <w:t>Základní metody identifikace a analýzy příčin vzniku nebezpečné události, Ishikawova analýza;</w:t>
            </w:r>
          </w:p>
          <w:p w14:paraId="6C298577" w14:textId="77777777" w:rsidR="00566CB2" w:rsidRDefault="00566CB2" w:rsidP="00566CB2">
            <w:pPr>
              <w:pStyle w:val="Odstavecseseznamem"/>
              <w:numPr>
                <w:ilvl w:val="0"/>
                <w:numId w:val="37"/>
              </w:numPr>
              <w:jc w:val="both"/>
            </w:pPr>
            <w:r>
              <w:t>Analýza stromu poruchových stavů (FTA);</w:t>
            </w:r>
          </w:p>
          <w:p w14:paraId="0FF22A68" w14:textId="77777777" w:rsidR="00566CB2" w:rsidRDefault="00566CB2" w:rsidP="00566CB2">
            <w:pPr>
              <w:pStyle w:val="Odstavecseseznamem"/>
              <w:numPr>
                <w:ilvl w:val="0"/>
                <w:numId w:val="37"/>
              </w:numPr>
              <w:jc w:val="both"/>
            </w:pPr>
            <w:r>
              <w:t>Základní metody identifikace a analýzy vývoje a následků scénáře nebezpečí;</w:t>
            </w:r>
          </w:p>
          <w:p w14:paraId="58519B24" w14:textId="77777777" w:rsidR="00566CB2" w:rsidRDefault="00566CB2" w:rsidP="00566CB2">
            <w:pPr>
              <w:pStyle w:val="Odstavecseseznamem"/>
              <w:numPr>
                <w:ilvl w:val="0"/>
                <w:numId w:val="37"/>
              </w:numPr>
              <w:jc w:val="both"/>
            </w:pPr>
            <w:r>
              <w:t>Analýza stromu událostí (ETA);</w:t>
            </w:r>
          </w:p>
          <w:p w14:paraId="4DB9993B" w14:textId="77777777" w:rsidR="00566CB2" w:rsidRDefault="00566CB2" w:rsidP="00566CB2">
            <w:pPr>
              <w:pStyle w:val="Odstavecseseznamem"/>
              <w:numPr>
                <w:ilvl w:val="0"/>
                <w:numId w:val="37"/>
              </w:numPr>
              <w:jc w:val="both"/>
            </w:pPr>
            <w:r>
              <w:t>Hodnocení rizik, princip ALARP;</w:t>
            </w:r>
          </w:p>
          <w:p w14:paraId="64384E83" w14:textId="77777777" w:rsidR="00566CB2" w:rsidRDefault="00566CB2" w:rsidP="00566CB2">
            <w:pPr>
              <w:pStyle w:val="Odstavecseseznamem"/>
              <w:numPr>
                <w:ilvl w:val="0"/>
                <w:numId w:val="37"/>
              </w:numPr>
              <w:jc w:val="both"/>
            </w:pPr>
            <w:r>
              <w:t>Základní přístupy k ošetřování rizik;</w:t>
            </w:r>
          </w:p>
          <w:p w14:paraId="5F28EEE0" w14:textId="77777777" w:rsidR="00566CB2" w:rsidRDefault="00566CB2" w:rsidP="00566CB2">
            <w:pPr>
              <w:pStyle w:val="Odstavecseseznamem"/>
              <w:numPr>
                <w:ilvl w:val="0"/>
                <w:numId w:val="37"/>
              </w:numPr>
              <w:jc w:val="both"/>
            </w:pPr>
            <w:r>
              <w:t>Základní přístupy ke komunikaci rizik a průběžnému monitorování procesu řízení rizik.</w:t>
            </w:r>
          </w:p>
        </w:tc>
      </w:tr>
      <w:tr w:rsidR="00566CB2" w14:paraId="1E952B85"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0A9C145"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B68626F" w14:textId="77777777" w:rsidR="00566CB2" w:rsidRDefault="00566CB2" w:rsidP="00DF1BE9">
            <w:pPr>
              <w:jc w:val="both"/>
            </w:pPr>
          </w:p>
        </w:tc>
      </w:tr>
      <w:tr w:rsidR="00566CB2" w14:paraId="4585F738" w14:textId="77777777" w:rsidTr="00DF1BE9">
        <w:trPr>
          <w:trHeight w:val="1497"/>
        </w:trPr>
        <w:tc>
          <w:tcPr>
            <w:tcW w:w="9855" w:type="dxa"/>
            <w:gridSpan w:val="8"/>
            <w:tcBorders>
              <w:top w:val="nil"/>
              <w:bottom w:val="single" w:sz="2" w:space="0" w:color="auto"/>
            </w:tcBorders>
          </w:tcPr>
          <w:p w14:paraId="5BB35612" w14:textId="77777777" w:rsidR="00566CB2" w:rsidRPr="001D33DA" w:rsidRDefault="00566CB2" w:rsidP="00DF1BE9">
            <w:pPr>
              <w:jc w:val="both"/>
              <w:rPr>
                <w:b/>
                <w:bCs/>
              </w:rPr>
            </w:pPr>
            <w:r w:rsidRPr="001D33DA">
              <w:rPr>
                <w:b/>
                <w:bCs/>
              </w:rPr>
              <w:t>Povinná literatura:</w:t>
            </w:r>
          </w:p>
          <w:p w14:paraId="09F9D8B1" w14:textId="77777777" w:rsidR="00566CB2" w:rsidRDefault="00566CB2" w:rsidP="00DF1BE9">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50FAC435" w14:textId="77777777" w:rsidR="00566CB2" w:rsidRDefault="00566CB2" w:rsidP="00DF1BE9">
            <w:pPr>
              <w:jc w:val="both"/>
            </w:pPr>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p>
          <w:p w14:paraId="3F461127" w14:textId="77777777" w:rsidR="00566CB2" w:rsidRPr="009E3C38" w:rsidRDefault="00566CB2" w:rsidP="00DF1BE9">
            <w:pPr>
              <w:jc w:val="both"/>
              <w:rPr>
                <w:lang w:val="en-GB"/>
              </w:rPr>
            </w:pPr>
            <w:r w:rsidRPr="009E3C38">
              <w:rPr>
                <w:i/>
                <w:iCs/>
                <w:lang w:val="en-GB"/>
              </w:rPr>
              <w:t>IEC 31010 ed. 2 Risk Management – Risk</w:t>
            </w:r>
            <w:r>
              <w:rPr>
                <w:i/>
                <w:iCs/>
                <w:lang w:val="en-GB"/>
              </w:rPr>
              <w:t xml:space="preserve"> Assessment Techniques.</w:t>
            </w:r>
          </w:p>
          <w:p w14:paraId="7E0CCE38" w14:textId="77777777" w:rsidR="00566CB2" w:rsidRPr="001D541E" w:rsidRDefault="00566CB2" w:rsidP="00DF1BE9">
            <w:pPr>
              <w:jc w:val="both"/>
            </w:pPr>
          </w:p>
          <w:p w14:paraId="4C503E5E" w14:textId="77777777" w:rsidR="00566CB2" w:rsidRPr="001D33DA" w:rsidRDefault="00566CB2" w:rsidP="00DF1BE9">
            <w:pPr>
              <w:jc w:val="both"/>
              <w:rPr>
                <w:b/>
                <w:bCs/>
              </w:rPr>
            </w:pPr>
            <w:r w:rsidRPr="001D33DA">
              <w:rPr>
                <w:b/>
                <w:bCs/>
              </w:rPr>
              <w:t>Doporučená literatura:</w:t>
            </w:r>
          </w:p>
          <w:p w14:paraId="3D757816" w14:textId="77777777" w:rsidR="00566CB2" w:rsidRDefault="00566CB2" w:rsidP="00DF1BE9">
            <w:pPr>
              <w:jc w:val="both"/>
            </w:pPr>
            <w:r>
              <w:t xml:space="preserve">WOLKE, Thomas. </w:t>
            </w:r>
            <w:r w:rsidRPr="00552432">
              <w:rPr>
                <w:i/>
                <w:iCs/>
              </w:rPr>
              <w:t>Risk Management</w:t>
            </w:r>
            <w:r>
              <w:t>. Berlin: Walter de Gruyter, 2017. ISBN 978-3-11-044052-2.</w:t>
            </w:r>
          </w:p>
          <w:p w14:paraId="5E8CB8F6" w14:textId="77777777" w:rsidR="00566CB2" w:rsidRDefault="00566CB2" w:rsidP="00DF1BE9">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57A08E75" w14:textId="77777777" w:rsidR="00566CB2" w:rsidRDefault="00566CB2" w:rsidP="00DF1BE9">
            <w:pPr>
              <w:jc w:val="both"/>
            </w:pPr>
            <w:r w:rsidRPr="00066828">
              <w:rPr>
                <w:i/>
                <w:iCs/>
                <w:lang w:val="en-GB"/>
              </w:rPr>
              <w:t>ISO 31000:2018 Risk Management – Guidelines</w:t>
            </w:r>
            <w:r>
              <w:rPr>
                <w:lang w:val="en-GB"/>
              </w:rPr>
              <w:t>.</w:t>
            </w:r>
          </w:p>
        </w:tc>
      </w:tr>
      <w:tr w:rsidR="00566CB2" w14:paraId="5FE54D9B"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F69FB95" w14:textId="77777777" w:rsidR="00566CB2" w:rsidRDefault="00566CB2" w:rsidP="00DF1BE9">
            <w:pPr>
              <w:jc w:val="center"/>
              <w:rPr>
                <w:b/>
              </w:rPr>
            </w:pPr>
            <w:r>
              <w:rPr>
                <w:b/>
              </w:rPr>
              <w:t>Informace ke kombinované nebo distanční formě</w:t>
            </w:r>
          </w:p>
        </w:tc>
      </w:tr>
      <w:tr w:rsidR="00566CB2" w14:paraId="3F308686" w14:textId="77777777" w:rsidTr="00DF1BE9">
        <w:tc>
          <w:tcPr>
            <w:tcW w:w="4787" w:type="dxa"/>
            <w:gridSpan w:val="3"/>
            <w:tcBorders>
              <w:top w:val="single" w:sz="2" w:space="0" w:color="auto"/>
            </w:tcBorders>
            <w:shd w:val="clear" w:color="auto" w:fill="F7CAAC"/>
          </w:tcPr>
          <w:p w14:paraId="7ADF2246" w14:textId="77777777" w:rsidR="00566CB2" w:rsidRDefault="00566CB2" w:rsidP="00DF1BE9">
            <w:pPr>
              <w:jc w:val="both"/>
            </w:pPr>
            <w:r>
              <w:rPr>
                <w:b/>
              </w:rPr>
              <w:t>Rozsah konzultací (soustředění)</w:t>
            </w:r>
          </w:p>
        </w:tc>
        <w:tc>
          <w:tcPr>
            <w:tcW w:w="889" w:type="dxa"/>
            <w:tcBorders>
              <w:top w:val="single" w:sz="2" w:space="0" w:color="auto"/>
            </w:tcBorders>
          </w:tcPr>
          <w:p w14:paraId="5D32D801" w14:textId="77777777" w:rsidR="00566CB2" w:rsidRDefault="00566CB2" w:rsidP="00DF1BE9">
            <w:pPr>
              <w:jc w:val="both"/>
            </w:pPr>
          </w:p>
        </w:tc>
        <w:tc>
          <w:tcPr>
            <w:tcW w:w="4179" w:type="dxa"/>
            <w:gridSpan w:val="4"/>
            <w:tcBorders>
              <w:top w:val="single" w:sz="2" w:space="0" w:color="auto"/>
            </w:tcBorders>
            <w:shd w:val="clear" w:color="auto" w:fill="F7CAAC"/>
          </w:tcPr>
          <w:p w14:paraId="029592E1" w14:textId="77777777" w:rsidR="00566CB2" w:rsidRDefault="00566CB2" w:rsidP="00DF1BE9">
            <w:pPr>
              <w:jc w:val="both"/>
              <w:rPr>
                <w:b/>
              </w:rPr>
            </w:pPr>
            <w:r>
              <w:rPr>
                <w:b/>
              </w:rPr>
              <w:t xml:space="preserve">hodin </w:t>
            </w:r>
          </w:p>
        </w:tc>
      </w:tr>
      <w:tr w:rsidR="00566CB2" w14:paraId="41FCD3CE" w14:textId="77777777" w:rsidTr="00DF1BE9">
        <w:tc>
          <w:tcPr>
            <w:tcW w:w="9855" w:type="dxa"/>
            <w:gridSpan w:val="8"/>
            <w:shd w:val="clear" w:color="auto" w:fill="F7CAAC"/>
          </w:tcPr>
          <w:p w14:paraId="43A592C8" w14:textId="77777777" w:rsidR="00566CB2" w:rsidRDefault="00566CB2" w:rsidP="00DF1BE9">
            <w:pPr>
              <w:jc w:val="both"/>
              <w:rPr>
                <w:b/>
              </w:rPr>
            </w:pPr>
            <w:r>
              <w:rPr>
                <w:b/>
              </w:rPr>
              <w:t>Informace o způsobu kontaktu s vyučujícím</w:t>
            </w:r>
          </w:p>
        </w:tc>
      </w:tr>
      <w:tr w:rsidR="00566CB2" w14:paraId="5A007445" w14:textId="77777777" w:rsidTr="00DF1BE9">
        <w:trPr>
          <w:trHeight w:val="269"/>
        </w:trPr>
        <w:tc>
          <w:tcPr>
            <w:tcW w:w="9855" w:type="dxa"/>
            <w:gridSpan w:val="8"/>
          </w:tcPr>
          <w:p w14:paraId="1B5654D0" w14:textId="77777777" w:rsidR="00566CB2" w:rsidRDefault="00566CB2" w:rsidP="00DF1BE9">
            <w:pPr>
              <w:jc w:val="both"/>
            </w:pPr>
          </w:p>
        </w:tc>
      </w:tr>
      <w:tr w:rsidR="00566CB2" w14:paraId="72F9D493" w14:textId="77777777" w:rsidTr="00DF1BE9">
        <w:tc>
          <w:tcPr>
            <w:tcW w:w="9855" w:type="dxa"/>
            <w:gridSpan w:val="8"/>
            <w:tcBorders>
              <w:bottom w:val="double" w:sz="4" w:space="0" w:color="auto"/>
            </w:tcBorders>
            <w:shd w:val="clear" w:color="auto" w:fill="BDD6EE"/>
          </w:tcPr>
          <w:p w14:paraId="5E796A8F" w14:textId="77777777" w:rsidR="00566CB2" w:rsidRDefault="00566CB2" w:rsidP="00DF1BE9">
            <w:pPr>
              <w:jc w:val="both"/>
              <w:rPr>
                <w:b/>
                <w:sz w:val="28"/>
              </w:rPr>
            </w:pPr>
            <w:r>
              <w:lastRenderedPageBreak/>
              <w:br w:type="page"/>
            </w:r>
            <w:r>
              <w:rPr>
                <w:b/>
                <w:sz w:val="28"/>
              </w:rPr>
              <w:t>B-III – Charakteristika studijního předmětu</w:t>
            </w:r>
          </w:p>
        </w:tc>
      </w:tr>
      <w:tr w:rsidR="00566CB2" w14:paraId="5F24D98F" w14:textId="77777777" w:rsidTr="00DF1BE9">
        <w:tc>
          <w:tcPr>
            <w:tcW w:w="3086" w:type="dxa"/>
            <w:tcBorders>
              <w:top w:val="double" w:sz="4" w:space="0" w:color="auto"/>
            </w:tcBorders>
            <w:shd w:val="clear" w:color="auto" w:fill="F7CAAC"/>
          </w:tcPr>
          <w:p w14:paraId="755D096E"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0D3FAEE2" w14:textId="77777777" w:rsidR="00566CB2" w:rsidRPr="007D22DC" w:rsidRDefault="00566CB2" w:rsidP="00DF1BE9">
            <w:pPr>
              <w:jc w:val="both"/>
              <w:rPr>
                <w:b/>
                <w:bCs/>
              </w:rPr>
            </w:pPr>
            <w:r>
              <w:rPr>
                <w:b/>
                <w:bCs/>
              </w:rPr>
              <w:t>Risk Management II</w:t>
            </w:r>
          </w:p>
        </w:tc>
      </w:tr>
      <w:tr w:rsidR="00566CB2" w14:paraId="0F7022A5" w14:textId="77777777" w:rsidTr="00DF1BE9">
        <w:tc>
          <w:tcPr>
            <w:tcW w:w="3086" w:type="dxa"/>
            <w:shd w:val="clear" w:color="auto" w:fill="F7CAAC"/>
          </w:tcPr>
          <w:p w14:paraId="23BB2B67" w14:textId="77777777" w:rsidR="00566CB2" w:rsidRDefault="00566CB2" w:rsidP="00DF1BE9">
            <w:pPr>
              <w:jc w:val="both"/>
              <w:rPr>
                <w:b/>
              </w:rPr>
            </w:pPr>
            <w:r>
              <w:rPr>
                <w:b/>
              </w:rPr>
              <w:t>Typ předmětu</w:t>
            </w:r>
          </w:p>
        </w:tc>
        <w:tc>
          <w:tcPr>
            <w:tcW w:w="3406" w:type="dxa"/>
            <w:gridSpan w:val="4"/>
          </w:tcPr>
          <w:p w14:paraId="5E7CC9D6" w14:textId="77777777" w:rsidR="00566CB2" w:rsidRDefault="00566CB2" w:rsidP="00DF1BE9">
            <w:pPr>
              <w:jc w:val="both"/>
            </w:pPr>
            <w:r>
              <w:t xml:space="preserve">povinný, </w:t>
            </w:r>
            <w:r w:rsidRPr="007D22DC">
              <w:rPr>
                <w:b/>
                <w:bCs/>
              </w:rPr>
              <w:t>ZT</w:t>
            </w:r>
          </w:p>
        </w:tc>
        <w:tc>
          <w:tcPr>
            <w:tcW w:w="2695" w:type="dxa"/>
            <w:gridSpan w:val="2"/>
            <w:shd w:val="clear" w:color="auto" w:fill="F7CAAC"/>
          </w:tcPr>
          <w:p w14:paraId="7457F227" w14:textId="77777777" w:rsidR="00566CB2" w:rsidRDefault="00566CB2" w:rsidP="00DF1BE9">
            <w:pPr>
              <w:jc w:val="both"/>
            </w:pPr>
            <w:r>
              <w:rPr>
                <w:b/>
              </w:rPr>
              <w:t>doporučený ročník / semestr</w:t>
            </w:r>
          </w:p>
        </w:tc>
        <w:tc>
          <w:tcPr>
            <w:tcW w:w="668" w:type="dxa"/>
          </w:tcPr>
          <w:p w14:paraId="6CF1B315" w14:textId="77777777" w:rsidR="00566CB2" w:rsidRDefault="00566CB2" w:rsidP="00DF1BE9">
            <w:pPr>
              <w:jc w:val="both"/>
            </w:pPr>
            <w:r>
              <w:t>2/ZS</w:t>
            </w:r>
          </w:p>
        </w:tc>
      </w:tr>
      <w:tr w:rsidR="00566CB2" w14:paraId="5E3A787D" w14:textId="77777777" w:rsidTr="00DF1BE9">
        <w:tc>
          <w:tcPr>
            <w:tcW w:w="3086" w:type="dxa"/>
            <w:shd w:val="clear" w:color="auto" w:fill="F7CAAC"/>
          </w:tcPr>
          <w:p w14:paraId="5BEDCAB6" w14:textId="77777777" w:rsidR="00566CB2" w:rsidRDefault="00566CB2" w:rsidP="00DF1BE9">
            <w:pPr>
              <w:jc w:val="both"/>
              <w:rPr>
                <w:b/>
              </w:rPr>
            </w:pPr>
            <w:r>
              <w:rPr>
                <w:b/>
              </w:rPr>
              <w:t>Rozsah studijního předmětu</w:t>
            </w:r>
          </w:p>
        </w:tc>
        <w:tc>
          <w:tcPr>
            <w:tcW w:w="1701" w:type="dxa"/>
            <w:gridSpan w:val="2"/>
          </w:tcPr>
          <w:p w14:paraId="4C869FDA" w14:textId="77777777" w:rsidR="00566CB2" w:rsidRDefault="00566CB2" w:rsidP="00DF1BE9">
            <w:pPr>
              <w:jc w:val="both"/>
            </w:pPr>
            <w:r>
              <w:t>28p + 14c</w:t>
            </w:r>
          </w:p>
        </w:tc>
        <w:tc>
          <w:tcPr>
            <w:tcW w:w="889" w:type="dxa"/>
            <w:shd w:val="clear" w:color="auto" w:fill="F7CAAC"/>
          </w:tcPr>
          <w:p w14:paraId="63AF5213" w14:textId="77777777" w:rsidR="00566CB2" w:rsidRDefault="00566CB2" w:rsidP="00DF1BE9">
            <w:pPr>
              <w:jc w:val="both"/>
              <w:rPr>
                <w:b/>
              </w:rPr>
            </w:pPr>
            <w:r>
              <w:rPr>
                <w:b/>
              </w:rPr>
              <w:t xml:space="preserve">hod. </w:t>
            </w:r>
          </w:p>
        </w:tc>
        <w:tc>
          <w:tcPr>
            <w:tcW w:w="816" w:type="dxa"/>
          </w:tcPr>
          <w:p w14:paraId="57EC819C" w14:textId="77777777" w:rsidR="00566CB2" w:rsidRDefault="00566CB2" w:rsidP="00DF1BE9">
            <w:pPr>
              <w:jc w:val="both"/>
            </w:pPr>
            <w:r>
              <w:t>42</w:t>
            </w:r>
          </w:p>
        </w:tc>
        <w:tc>
          <w:tcPr>
            <w:tcW w:w="2156" w:type="dxa"/>
            <w:shd w:val="clear" w:color="auto" w:fill="F7CAAC"/>
          </w:tcPr>
          <w:p w14:paraId="27352E4A" w14:textId="77777777" w:rsidR="00566CB2" w:rsidRDefault="00566CB2" w:rsidP="00DF1BE9">
            <w:pPr>
              <w:jc w:val="both"/>
              <w:rPr>
                <w:b/>
              </w:rPr>
            </w:pPr>
            <w:r>
              <w:rPr>
                <w:b/>
              </w:rPr>
              <w:t>kreditů</w:t>
            </w:r>
          </w:p>
        </w:tc>
        <w:tc>
          <w:tcPr>
            <w:tcW w:w="1207" w:type="dxa"/>
            <w:gridSpan w:val="2"/>
          </w:tcPr>
          <w:p w14:paraId="3E3DA6F2" w14:textId="77777777" w:rsidR="00566CB2" w:rsidRDefault="00566CB2" w:rsidP="00DF1BE9">
            <w:pPr>
              <w:jc w:val="both"/>
            </w:pPr>
            <w:r>
              <w:t>5</w:t>
            </w:r>
          </w:p>
        </w:tc>
      </w:tr>
      <w:tr w:rsidR="00566CB2" w14:paraId="5E4060D7" w14:textId="77777777" w:rsidTr="00DF1BE9">
        <w:tc>
          <w:tcPr>
            <w:tcW w:w="3086" w:type="dxa"/>
            <w:shd w:val="clear" w:color="auto" w:fill="F7CAAC"/>
          </w:tcPr>
          <w:p w14:paraId="042D46CE" w14:textId="77777777" w:rsidR="00566CB2" w:rsidRDefault="00566CB2" w:rsidP="00DF1BE9">
            <w:pPr>
              <w:jc w:val="both"/>
              <w:rPr>
                <w:b/>
                <w:sz w:val="22"/>
              </w:rPr>
            </w:pPr>
            <w:r>
              <w:rPr>
                <w:b/>
              </w:rPr>
              <w:t>Prerekvizity, korekvizity, ekvivalence</w:t>
            </w:r>
          </w:p>
        </w:tc>
        <w:tc>
          <w:tcPr>
            <w:tcW w:w="6769" w:type="dxa"/>
            <w:gridSpan w:val="7"/>
          </w:tcPr>
          <w:p w14:paraId="5801F5D2" w14:textId="77777777" w:rsidR="00566CB2" w:rsidRDefault="00566CB2" w:rsidP="00DF1BE9">
            <w:pPr>
              <w:jc w:val="both"/>
            </w:pPr>
          </w:p>
        </w:tc>
      </w:tr>
      <w:tr w:rsidR="00566CB2" w14:paraId="1BA052BD" w14:textId="77777777" w:rsidTr="00DF1BE9">
        <w:tc>
          <w:tcPr>
            <w:tcW w:w="3086" w:type="dxa"/>
            <w:shd w:val="clear" w:color="auto" w:fill="F7CAAC"/>
          </w:tcPr>
          <w:p w14:paraId="66CFF2FE" w14:textId="77777777" w:rsidR="00566CB2" w:rsidRDefault="00566CB2" w:rsidP="00DF1BE9">
            <w:pPr>
              <w:jc w:val="both"/>
              <w:rPr>
                <w:b/>
              </w:rPr>
            </w:pPr>
            <w:r>
              <w:rPr>
                <w:b/>
              </w:rPr>
              <w:t>Způsob ověření studijních výsledků</w:t>
            </w:r>
          </w:p>
        </w:tc>
        <w:tc>
          <w:tcPr>
            <w:tcW w:w="3406" w:type="dxa"/>
            <w:gridSpan w:val="4"/>
          </w:tcPr>
          <w:p w14:paraId="52A9E0C6" w14:textId="77777777" w:rsidR="00566CB2" w:rsidRDefault="00566CB2" w:rsidP="00DF1BE9">
            <w:pPr>
              <w:jc w:val="both"/>
            </w:pPr>
            <w:r>
              <w:t>zápočet a zkouška</w:t>
            </w:r>
          </w:p>
        </w:tc>
        <w:tc>
          <w:tcPr>
            <w:tcW w:w="2156" w:type="dxa"/>
            <w:shd w:val="clear" w:color="auto" w:fill="F7CAAC"/>
          </w:tcPr>
          <w:p w14:paraId="5A20F85A" w14:textId="77777777" w:rsidR="00566CB2" w:rsidRDefault="00566CB2" w:rsidP="00DF1BE9">
            <w:pPr>
              <w:jc w:val="both"/>
              <w:rPr>
                <w:b/>
              </w:rPr>
            </w:pPr>
            <w:r>
              <w:rPr>
                <w:b/>
              </w:rPr>
              <w:t>Forma výuky</w:t>
            </w:r>
          </w:p>
        </w:tc>
        <w:tc>
          <w:tcPr>
            <w:tcW w:w="1207" w:type="dxa"/>
            <w:gridSpan w:val="2"/>
          </w:tcPr>
          <w:p w14:paraId="3DE4682A" w14:textId="77777777" w:rsidR="00566CB2" w:rsidRDefault="00566CB2" w:rsidP="00DF1BE9">
            <w:pPr>
              <w:jc w:val="both"/>
            </w:pPr>
            <w:r>
              <w:t>přednášky</w:t>
            </w:r>
          </w:p>
          <w:p w14:paraId="7E7CFA6E" w14:textId="77777777" w:rsidR="00566CB2" w:rsidRDefault="00566CB2" w:rsidP="00DF1BE9">
            <w:pPr>
              <w:jc w:val="both"/>
            </w:pPr>
            <w:r>
              <w:t>cvičení</w:t>
            </w:r>
          </w:p>
        </w:tc>
      </w:tr>
      <w:tr w:rsidR="00566CB2" w14:paraId="11A1EEF7" w14:textId="77777777" w:rsidTr="00DF1BE9">
        <w:tc>
          <w:tcPr>
            <w:tcW w:w="3086" w:type="dxa"/>
            <w:shd w:val="clear" w:color="auto" w:fill="F7CAAC"/>
          </w:tcPr>
          <w:p w14:paraId="7092CB0A"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4A84292E" w14:textId="77777777" w:rsidR="00566CB2" w:rsidRDefault="00566CB2" w:rsidP="00DF1BE9">
            <w:pPr>
              <w:jc w:val="both"/>
            </w:pPr>
            <w:r>
              <w:t>Zápočet: aktivní účast na nejméně 80 % cvičení</w:t>
            </w:r>
          </w:p>
          <w:p w14:paraId="4B2CAEF0" w14:textId="77777777" w:rsidR="00566CB2" w:rsidRDefault="00566CB2" w:rsidP="00DF1BE9">
            <w:pPr>
              <w:jc w:val="both"/>
            </w:pPr>
          </w:p>
          <w:p w14:paraId="0C40163E" w14:textId="77777777" w:rsidR="00566CB2" w:rsidRDefault="00566CB2" w:rsidP="00DF1BE9">
            <w:pPr>
              <w:jc w:val="both"/>
            </w:pPr>
            <w:r>
              <w:t>Zkouška: písemná a ústní zkouška</w:t>
            </w:r>
          </w:p>
        </w:tc>
      </w:tr>
      <w:tr w:rsidR="00566CB2" w14:paraId="55336FE6" w14:textId="77777777" w:rsidTr="00DF1BE9">
        <w:trPr>
          <w:trHeight w:val="397"/>
        </w:trPr>
        <w:tc>
          <w:tcPr>
            <w:tcW w:w="9855" w:type="dxa"/>
            <w:gridSpan w:val="8"/>
            <w:tcBorders>
              <w:top w:val="nil"/>
            </w:tcBorders>
          </w:tcPr>
          <w:p w14:paraId="0C59342E" w14:textId="77777777" w:rsidR="00566CB2" w:rsidRDefault="00566CB2" w:rsidP="00DF1BE9">
            <w:pPr>
              <w:jc w:val="both"/>
            </w:pPr>
          </w:p>
        </w:tc>
      </w:tr>
      <w:tr w:rsidR="00566CB2" w14:paraId="37E0C749" w14:textId="77777777" w:rsidTr="00DF1BE9">
        <w:trPr>
          <w:trHeight w:val="197"/>
        </w:trPr>
        <w:tc>
          <w:tcPr>
            <w:tcW w:w="3086" w:type="dxa"/>
            <w:tcBorders>
              <w:top w:val="nil"/>
            </w:tcBorders>
            <w:shd w:val="clear" w:color="auto" w:fill="F7CAAC"/>
          </w:tcPr>
          <w:p w14:paraId="3158A452" w14:textId="77777777" w:rsidR="00566CB2" w:rsidRDefault="00566CB2" w:rsidP="00DF1BE9">
            <w:pPr>
              <w:jc w:val="both"/>
              <w:rPr>
                <w:b/>
              </w:rPr>
            </w:pPr>
            <w:r>
              <w:rPr>
                <w:b/>
              </w:rPr>
              <w:t>Garant předmětu</w:t>
            </w:r>
          </w:p>
        </w:tc>
        <w:tc>
          <w:tcPr>
            <w:tcW w:w="6769" w:type="dxa"/>
            <w:gridSpan w:val="7"/>
            <w:tcBorders>
              <w:top w:val="nil"/>
            </w:tcBorders>
          </w:tcPr>
          <w:p w14:paraId="30A4A87E" w14:textId="77777777" w:rsidR="00566CB2" w:rsidRDefault="00566CB2" w:rsidP="00DF1BE9">
            <w:pPr>
              <w:jc w:val="both"/>
            </w:pPr>
            <w:r>
              <w:t>doc. Mgr. Tomáš Zeman, Ph.D. et Ph.D.</w:t>
            </w:r>
          </w:p>
        </w:tc>
      </w:tr>
      <w:tr w:rsidR="00566CB2" w14:paraId="556127C4" w14:textId="77777777" w:rsidTr="00DF1BE9">
        <w:trPr>
          <w:trHeight w:val="243"/>
        </w:trPr>
        <w:tc>
          <w:tcPr>
            <w:tcW w:w="3086" w:type="dxa"/>
            <w:tcBorders>
              <w:top w:val="nil"/>
            </w:tcBorders>
            <w:shd w:val="clear" w:color="auto" w:fill="F7CAAC"/>
          </w:tcPr>
          <w:p w14:paraId="454A095F" w14:textId="77777777" w:rsidR="00566CB2" w:rsidRDefault="00566CB2" w:rsidP="00DF1BE9">
            <w:pPr>
              <w:jc w:val="both"/>
              <w:rPr>
                <w:b/>
              </w:rPr>
            </w:pPr>
            <w:r>
              <w:rPr>
                <w:b/>
              </w:rPr>
              <w:t>Zapojení garanta do výuky předmětu</w:t>
            </w:r>
          </w:p>
        </w:tc>
        <w:tc>
          <w:tcPr>
            <w:tcW w:w="6769" w:type="dxa"/>
            <w:gridSpan w:val="7"/>
            <w:tcBorders>
              <w:top w:val="nil"/>
            </w:tcBorders>
          </w:tcPr>
          <w:p w14:paraId="445650C9" w14:textId="77777777" w:rsidR="00566CB2" w:rsidRDefault="00566CB2" w:rsidP="00DF1BE9">
            <w:pPr>
              <w:jc w:val="both"/>
            </w:pPr>
            <w:r>
              <w:t>Garant stanovuje obsah přednášek a cvičení a dohlíží na jejich jednotné vedení.</w:t>
            </w:r>
          </w:p>
          <w:p w14:paraId="3E660F9A" w14:textId="77777777" w:rsidR="00566CB2" w:rsidRDefault="00566CB2" w:rsidP="00DF1BE9">
            <w:pPr>
              <w:jc w:val="both"/>
            </w:pPr>
            <w:r>
              <w:t>Garant přímo vyučuje 100 % přednášek.</w:t>
            </w:r>
          </w:p>
          <w:p w14:paraId="6C7165F4" w14:textId="77777777" w:rsidR="00566CB2" w:rsidRDefault="00566CB2" w:rsidP="00DF1BE9">
            <w:pPr>
              <w:jc w:val="both"/>
            </w:pPr>
          </w:p>
        </w:tc>
      </w:tr>
      <w:tr w:rsidR="00566CB2" w14:paraId="5DE083D5" w14:textId="77777777" w:rsidTr="00DF1BE9">
        <w:tc>
          <w:tcPr>
            <w:tcW w:w="3086" w:type="dxa"/>
            <w:shd w:val="clear" w:color="auto" w:fill="F7CAAC"/>
          </w:tcPr>
          <w:p w14:paraId="0B3F7A39" w14:textId="77777777" w:rsidR="00566CB2" w:rsidRDefault="00566CB2" w:rsidP="00DF1BE9">
            <w:pPr>
              <w:jc w:val="both"/>
              <w:rPr>
                <w:b/>
              </w:rPr>
            </w:pPr>
            <w:r>
              <w:rPr>
                <w:b/>
              </w:rPr>
              <w:t>Vyučující</w:t>
            </w:r>
          </w:p>
        </w:tc>
        <w:tc>
          <w:tcPr>
            <w:tcW w:w="6769" w:type="dxa"/>
            <w:gridSpan w:val="7"/>
            <w:tcBorders>
              <w:bottom w:val="nil"/>
            </w:tcBorders>
          </w:tcPr>
          <w:p w14:paraId="1D40A564" w14:textId="77777777" w:rsidR="00566CB2" w:rsidRDefault="00566CB2" w:rsidP="00DF1BE9">
            <w:pPr>
              <w:jc w:val="both"/>
            </w:pPr>
            <w:r>
              <w:t>doc. Mgr. Tomáš Zeman, Ph.D. et Ph.D. – přednášející (100 %)</w:t>
            </w:r>
          </w:p>
          <w:p w14:paraId="5415A825" w14:textId="77777777" w:rsidR="00566CB2" w:rsidRDefault="00566CB2" w:rsidP="00DF1BE9">
            <w:pPr>
              <w:jc w:val="both"/>
            </w:pPr>
            <w:r>
              <w:t>Ing. Petr Veselík, Ph.D.– cvičící (100 %)</w:t>
            </w:r>
          </w:p>
        </w:tc>
      </w:tr>
      <w:tr w:rsidR="00566CB2" w14:paraId="553B037E" w14:textId="77777777" w:rsidTr="00DF1BE9">
        <w:trPr>
          <w:trHeight w:val="397"/>
        </w:trPr>
        <w:tc>
          <w:tcPr>
            <w:tcW w:w="9855" w:type="dxa"/>
            <w:gridSpan w:val="8"/>
            <w:tcBorders>
              <w:top w:val="nil"/>
            </w:tcBorders>
          </w:tcPr>
          <w:p w14:paraId="092E6DE8" w14:textId="77777777" w:rsidR="00566CB2" w:rsidRDefault="00566CB2" w:rsidP="00DF1BE9">
            <w:pPr>
              <w:jc w:val="both"/>
            </w:pPr>
          </w:p>
        </w:tc>
      </w:tr>
      <w:tr w:rsidR="00566CB2" w14:paraId="458EAB80" w14:textId="77777777" w:rsidTr="00DF1BE9">
        <w:tc>
          <w:tcPr>
            <w:tcW w:w="3086" w:type="dxa"/>
            <w:shd w:val="clear" w:color="auto" w:fill="F7CAAC"/>
          </w:tcPr>
          <w:p w14:paraId="5401EB0A" w14:textId="77777777" w:rsidR="00566CB2" w:rsidRDefault="00566CB2" w:rsidP="00DF1BE9">
            <w:pPr>
              <w:jc w:val="both"/>
              <w:rPr>
                <w:b/>
              </w:rPr>
            </w:pPr>
            <w:r>
              <w:rPr>
                <w:b/>
              </w:rPr>
              <w:t>Stručná anotace předmětu</w:t>
            </w:r>
          </w:p>
        </w:tc>
        <w:tc>
          <w:tcPr>
            <w:tcW w:w="6769" w:type="dxa"/>
            <w:gridSpan w:val="7"/>
            <w:tcBorders>
              <w:bottom w:val="nil"/>
            </w:tcBorders>
          </w:tcPr>
          <w:p w14:paraId="68A2B88B" w14:textId="77777777" w:rsidR="00566CB2" w:rsidRDefault="00566CB2" w:rsidP="00DF1BE9">
            <w:pPr>
              <w:jc w:val="both"/>
            </w:pPr>
          </w:p>
        </w:tc>
      </w:tr>
      <w:tr w:rsidR="00566CB2" w14:paraId="42B99FEE" w14:textId="77777777" w:rsidTr="00DF1BE9">
        <w:trPr>
          <w:trHeight w:val="3938"/>
        </w:trPr>
        <w:tc>
          <w:tcPr>
            <w:tcW w:w="9855" w:type="dxa"/>
            <w:gridSpan w:val="8"/>
            <w:tcBorders>
              <w:top w:val="nil"/>
              <w:bottom w:val="single" w:sz="12" w:space="0" w:color="auto"/>
            </w:tcBorders>
          </w:tcPr>
          <w:p w14:paraId="0D5622C6" w14:textId="77777777" w:rsidR="00566CB2" w:rsidRDefault="00566CB2" w:rsidP="00DF1BE9">
            <w:pPr>
              <w:jc w:val="both"/>
            </w:pPr>
            <w:r>
              <w:t>Absolvováním předmětu získají studenti pokročilé znalosti postupů procesu řízení rizik a technik posuzování rizik. Studenti budou nejprve seznámeni s pokročilými metodami posuzování rizik, následně pak s přístupy uplatňovanými při řízení rizik provozních havárií, přírodních pohrom, finančních rizik a při posuzování zdravotních rizik. V rámci praktické výuky budou na cvičeních využívány relevantní softwarové nástroje pro aplikaci uvedených metod.</w:t>
            </w:r>
          </w:p>
          <w:p w14:paraId="3C80AE2B" w14:textId="77777777" w:rsidR="00566CB2" w:rsidRDefault="00566CB2" w:rsidP="00DF1BE9">
            <w:pPr>
              <w:jc w:val="both"/>
            </w:pPr>
          </w:p>
          <w:p w14:paraId="2FA66FDA" w14:textId="77777777" w:rsidR="00566CB2" w:rsidRDefault="00566CB2" w:rsidP="00DF1BE9">
            <w:pPr>
              <w:jc w:val="both"/>
            </w:pPr>
            <w:r>
              <w:t>Vyučovaná témata:</w:t>
            </w:r>
          </w:p>
          <w:p w14:paraId="1F1DDBEF" w14:textId="77777777" w:rsidR="00566CB2" w:rsidRDefault="00566CB2" w:rsidP="00566CB2">
            <w:pPr>
              <w:pStyle w:val="Odstavecseseznamem"/>
              <w:numPr>
                <w:ilvl w:val="0"/>
                <w:numId w:val="34"/>
              </w:numPr>
              <w:jc w:val="both"/>
            </w:pPr>
            <w:r>
              <w:t>Klasifikace nebezpečných událostí, modely vzniku a rozvoje nebezpečných událostí;</w:t>
            </w:r>
          </w:p>
          <w:p w14:paraId="578B1C37" w14:textId="77777777" w:rsidR="00566CB2" w:rsidRPr="00CB3070" w:rsidRDefault="00566CB2" w:rsidP="00566CB2">
            <w:pPr>
              <w:pStyle w:val="Odstavecseseznamem"/>
              <w:numPr>
                <w:ilvl w:val="0"/>
                <w:numId w:val="34"/>
              </w:numPr>
              <w:jc w:val="both"/>
              <w:rPr>
                <w:color w:val="000000" w:themeColor="text1"/>
              </w:rPr>
            </w:pPr>
            <w:r>
              <w:rPr>
                <w:color w:val="000000" w:themeColor="text1"/>
              </w:rPr>
              <w:t>Analýza typu motýlek, analýza ochranných vrstev (LOPA)</w:t>
            </w:r>
            <w:r w:rsidRPr="00CB3070">
              <w:rPr>
                <w:color w:val="000000" w:themeColor="text1"/>
              </w:rPr>
              <w:t>;</w:t>
            </w:r>
          </w:p>
          <w:p w14:paraId="0EC65342" w14:textId="77777777" w:rsidR="00566CB2" w:rsidRDefault="00566CB2" w:rsidP="00566CB2">
            <w:pPr>
              <w:pStyle w:val="Odstavecseseznamem"/>
              <w:numPr>
                <w:ilvl w:val="0"/>
                <w:numId w:val="34"/>
              </w:numPr>
              <w:jc w:val="both"/>
            </w:pPr>
            <w:r>
              <w:t>Bayesovské sítě;</w:t>
            </w:r>
          </w:p>
          <w:p w14:paraId="6974C651" w14:textId="77777777" w:rsidR="00566CB2" w:rsidRPr="00CB3070" w:rsidRDefault="00566CB2" w:rsidP="00566CB2">
            <w:pPr>
              <w:pStyle w:val="Odstavecseseznamem"/>
              <w:numPr>
                <w:ilvl w:val="0"/>
                <w:numId w:val="34"/>
              </w:numPr>
              <w:jc w:val="both"/>
              <w:rPr>
                <w:color w:val="000000" w:themeColor="text1"/>
              </w:rPr>
            </w:pPr>
            <w:r>
              <w:rPr>
                <w:color w:val="000000" w:themeColor="text1"/>
              </w:rPr>
              <w:t>Markovova analýza</w:t>
            </w:r>
            <w:r w:rsidRPr="00CB3070">
              <w:rPr>
                <w:color w:val="000000" w:themeColor="text1"/>
              </w:rPr>
              <w:t>;</w:t>
            </w:r>
          </w:p>
          <w:p w14:paraId="3FE90C3C" w14:textId="77777777" w:rsidR="00566CB2" w:rsidRPr="00CB3070" w:rsidRDefault="00566CB2" w:rsidP="00566CB2">
            <w:pPr>
              <w:pStyle w:val="Odstavecseseznamem"/>
              <w:numPr>
                <w:ilvl w:val="0"/>
                <w:numId w:val="34"/>
              </w:numPr>
              <w:jc w:val="both"/>
              <w:rPr>
                <w:color w:val="000000" w:themeColor="text1"/>
              </w:rPr>
            </w:pPr>
            <w:r>
              <w:rPr>
                <w:color w:val="000000" w:themeColor="text1"/>
              </w:rPr>
              <w:t>Analýza příčin a následků (CCA)</w:t>
            </w:r>
            <w:r w:rsidRPr="00CB3070">
              <w:rPr>
                <w:color w:val="000000" w:themeColor="text1"/>
              </w:rPr>
              <w:t>;</w:t>
            </w:r>
          </w:p>
          <w:p w14:paraId="6A872878" w14:textId="77777777" w:rsidR="00566CB2" w:rsidRDefault="00566CB2" w:rsidP="00566CB2">
            <w:pPr>
              <w:pStyle w:val="Odstavecseseznamem"/>
              <w:numPr>
                <w:ilvl w:val="0"/>
                <w:numId w:val="34"/>
              </w:numPr>
              <w:jc w:val="both"/>
            </w:pPr>
            <w:r>
              <w:t>Analýza bezporuchové činnosti člověka (HRA);</w:t>
            </w:r>
          </w:p>
          <w:p w14:paraId="5E287928" w14:textId="77777777" w:rsidR="00566CB2" w:rsidRDefault="00566CB2" w:rsidP="00566CB2">
            <w:pPr>
              <w:pStyle w:val="Odstavecseseznamem"/>
              <w:numPr>
                <w:ilvl w:val="0"/>
                <w:numId w:val="34"/>
              </w:numPr>
              <w:jc w:val="both"/>
            </w:pPr>
            <w:r>
              <w:t>Analýza nejistoty a citlivosti;</w:t>
            </w:r>
          </w:p>
          <w:p w14:paraId="51BCCD25" w14:textId="77777777" w:rsidR="00566CB2" w:rsidRDefault="00566CB2" w:rsidP="00566CB2">
            <w:pPr>
              <w:pStyle w:val="Odstavecseseznamem"/>
              <w:numPr>
                <w:ilvl w:val="0"/>
                <w:numId w:val="34"/>
              </w:numPr>
              <w:jc w:val="both"/>
            </w:pPr>
            <w:r>
              <w:t>Analýza nákladů a přínosů při hodnocení rizik;</w:t>
            </w:r>
          </w:p>
          <w:p w14:paraId="5316E792" w14:textId="77777777" w:rsidR="00566CB2" w:rsidRDefault="00566CB2" w:rsidP="00566CB2">
            <w:pPr>
              <w:pStyle w:val="Odstavecseseznamem"/>
              <w:numPr>
                <w:ilvl w:val="0"/>
                <w:numId w:val="34"/>
              </w:numPr>
              <w:jc w:val="both"/>
            </w:pPr>
            <w:r>
              <w:t>Pokročilé metriky rizika, odhad hodnoty statistického života;</w:t>
            </w:r>
          </w:p>
          <w:p w14:paraId="30BEB1CB" w14:textId="77777777" w:rsidR="00566CB2" w:rsidRDefault="00566CB2" w:rsidP="00566CB2">
            <w:pPr>
              <w:pStyle w:val="Odstavecseseznamem"/>
              <w:numPr>
                <w:ilvl w:val="0"/>
                <w:numId w:val="34"/>
              </w:numPr>
              <w:jc w:val="both"/>
            </w:pPr>
            <w:r>
              <w:t>Přístupy k řízení rizik provozních havárií;</w:t>
            </w:r>
          </w:p>
          <w:p w14:paraId="1EB785DA" w14:textId="77777777" w:rsidR="00566CB2" w:rsidRDefault="00566CB2" w:rsidP="00566CB2">
            <w:pPr>
              <w:pStyle w:val="Odstavecseseznamem"/>
              <w:numPr>
                <w:ilvl w:val="0"/>
                <w:numId w:val="34"/>
              </w:numPr>
              <w:jc w:val="both"/>
            </w:pPr>
            <w:r>
              <w:t>Přístupy k řízení rizik přírodních pohrom;</w:t>
            </w:r>
          </w:p>
          <w:p w14:paraId="0196AC27" w14:textId="77777777" w:rsidR="00566CB2" w:rsidRDefault="00566CB2" w:rsidP="00566CB2">
            <w:pPr>
              <w:pStyle w:val="Odstavecseseznamem"/>
              <w:numPr>
                <w:ilvl w:val="0"/>
                <w:numId w:val="34"/>
              </w:numPr>
              <w:jc w:val="both"/>
            </w:pPr>
            <w:r>
              <w:t>Základní přístupy k řízení finančních rizik;</w:t>
            </w:r>
          </w:p>
          <w:p w14:paraId="0C57113D" w14:textId="77777777" w:rsidR="00566CB2" w:rsidRDefault="00566CB2" w:rsidP="00566CB2">
            <w:pPr>
              <w:pStyle w:val="Odstavecseseznamem"/>
              <w:numPr>
                <w:ilvl w:val="0"/>
                <w:numId w:val="34"/>
              </w:numPr>
              <w:jc w:val="both"/>
            </w:pPr>
            <w:r>
              <w:t>Základní přístupy k posuzování zdravotních rizik;</w:t>
            </w:r>
          </w:p>
          <w:p w14:paraId="033D0611" w14:textId="77777777" w:rsidR="00566CB2" w:rsidRDefault="00566CB2" w:rsidP="00566CB2">
            <w:pPr>
              <w:pStyle w:val="Odstavecseseznamem"/>
              <w:numPr>
                <w:ilvl w:val="0"/>
                <w:numId w:val="34"/>
              </w:numPr>
              <w:jc w:val="both"/>
            </w:pPr>
            <w:r>
              <w:t>Řízení rizik vysoce nepravděpodobných událostí.</w:t>
            </w:r>
          </w:p>
          <w:p w14:paraId="571E5BEE" w14:textId="77777777" w:rsidR="00566CB2" w:rsidRDefault="00566CB2" w:rsidP="00DF1BE9">
            <w:pPr>
              <w:jc w:val="both"/>
            </w:pPr>
          </w:p>
        </w:tc>
      </w:tr>
      <w:tr w:rsidR="00566CB2" w14:paraId="1660D5C3"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63933D1"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B85C845" w14:textId="77777777" w:rsidR="00566CB2" w:rsidRDefault="00566CB2" w:rsidP="00DF1BE9">
            <w:pPr>
              <w:jc w:val="both"/>
            </w:pPr>
          </w:p>
        </w:tc>
      </w:tr>
      <w:tr w:rsidR="00566CB2" w14:paraId="5443EDC1" w14:textId="77777777" w:rsidTr="00DF1BE9">
        <w:trPr>
          <w:trHeight w:val="1497"/>
        </w:trPr>
        <w:tc>
          <w:tcPr>
            <w:tcW w:w="9855" w:type="dxa"/>
            <w:gridSpan w:val="8"/>
            <w:tcBorders>
              <w:top w:val="nil"/>
              <w:bottom w:val="single" w:sz="2" w:space="0" w:color="auto"/>
            </w:tcBorders>
          </w:tcPr>
          <w:p w14:paraId="1BF55363" w14:textId="77777777" w:rsidR="00566CB2" w:rsidRPr="001D33DA" w:rsidRDefault="00566CB2" w:rsidP="00DF1BE9">
            <w:pPr>
              <w:jc w:val="both"/>
              <w:rPr>
                <w:b/>
                <w:bCs/>
              </w:rPr>
            </w:pPr>
            <w:r w:rsidRPr="001D33DA">
              <w:rPr>
                <w:b/>
                <w:bCs/>
              </w:rPr>
              <w:t>Povinná literatura:</w:t>
            </w:r>
          </w:p>
          <w:p w14:paraId="2D8CC3A0" w14:textId="77777777" w:rsidR="00566CB2" w:rsidRDefault="00566CB2" w:rsidP="00DF1BE9">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0C398F9E" w14:textId="77777777" w:rsidR="00566CB2" w:rsidRDefault="00566CB2" w:rsidP="00DF1BE9">
            <w:pPr>
              <w:jc w:val="both"/>
            </w:pPr>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p>
          <w:p w14:paraId="1747669C" w14:textId="77777777" w:rsidR="00566CB2" w:rsidRDefault="00566CB2" w:rsidP="00DF1BE9">
            <w:pPr>
              <w:jc w:val="both"/>
            </w:pPr>
            <w:r w:rsidRPr="00C64D52">
              <w:t xml:space="preserve">SIMON, Ted W. </w:t>
            </w:r>
            <w:r w:rsidRPr="00C64D52">
              <w:rPr>
                <w:i/>
                <w:iCs/>
                <w:lang w:val="en-GB"/>
              </w:rPr>
              <w:t>Environmental Risk Assessment: a Toxicological Approach</w:t>
            </w:r>
            <w:r w:rsidRPr="00C64D52">
              <w:t>. Boca Raton: CRC Press, 2020. ISBN 978-1-13-803383-2</w:t>
            </w:r>
            <w:r>
              <w:t>.</w:t>
            </w:r>
          </w:p>
          <w:p w14:paraId="293829B8" w14:textId="77777777" w:rsidR="00566CB2" w:rsidRPr="001D541E" w:rsidRDefault="00566CB2" w:rsidP="00DF1BE9">
            <w:pPr>
              <w:jc w:val="both"/>
            </w:pPr>
          </w:p>
          <w:p w14:paraId="6AA5306A" w14:textId="77777777" w:rsidR="00566CB2" w:rsidRPr="001D33DA" w:rsidRDefault="00566CB2" w:rsidP="00DF1BE9">
            <w:pPr>
              <w:jc w:val="both"/>
              <w:rPr>
                <w:b/>
                <w:bCs/>
              </w:rPr>
            </w:pPr>
            <w:r w:rsidRPr="001D33DA">
              <w:rPr>
                <w:b/>
                <w:bCs/>
              </w:rPr>
              <w:t>Doporučená literatura:</w:t>
            </w:r>
          </w:p>
          <w:p w14:paraId="5E3F31AA" w14:textId="77777777" w:rsidR="00566CB2" w:rsidRDefault="00566CB2" w:rsidP="00DF1BE9">
            <w:pPr>
              <w:jc w:val="both"/>
            </w:pPr>
            <w:r>
              <w:t xml:space="preserve">WOLKE, Thomas. </w:t>
            </w:r>
            <w:r w:rsidRPr="00552432">
              <w:rPr>
                <w:i/>
                <w:iCs/>
              </w:rPr>
              <w:t>Risk Management</w:t>
            </w:r>
            <w:r>
              <w:t>. Berlin: Walter de Gruyter, 2017. ISBN 978-3-11-044052-2.</w:t>
            </w:r>
          </w:p>
          <w:p w14:paraId="39613AD3" w14:textId="77777777" w:rsidR="00566CB2" w:rsidRDefault="00566CB2" w:rsidP="00DF1BE9">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621A71FD" w14:textId="77777777" w:rsidR="00566CB2" w:rsidRDefault="00566CB2" w:rsidP="00DF1BE9">
            <w:pPr>
              <w:jc w:val="both"/>
              <w:rPr>
                <w:i/>
                <w:iCs/>
              </w:rPr>
            </w:pPr>
            <w:r w:rsidRPr="00891EB1">
              <w:rPr>
                <w:i/>
                <w:iCs/>
              </w:rPr>
              <w:t>ISO 31000:2018 Risk Management – Guidelines.</w:t>
            </w:r>
          </w:p>
          <w:p w14:paraId="2B93DFBD" w14:textId="77777777" w:rsidR="00566CB2" w:rsidRPr="00891EB1" w:rsidRDefault="00566CB2" w:rsidP="00DF1BE9">
            <w:pPr>
              <w:jc w:val="both"/>
              <w:rPr>
                <w:i/>
                <w:iCs/>
              </w:rPr>
            </w:pPr>
          </w:p>
          <w:p w14:paraId="62FB0D8E" w14:textId="77777777" w:rsidR="00566CB2" w:rsidRDefault="00566CB2" w:rsidP="00DF1BE9">
            <w:pPr>
              <w:jc w:val="both"/>
            </w:pPr>
          </w:p>
        </w:tc>
      </w:tr>
      <w:tr w:rsidR="00566CB2" w14:paraId="52A73D3F"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D04F7E7" w14:textId="77777777" w:rsidR="00566CB2" w:rsidRDefault="00566CB2" w:rsidP="00DF1BE9">
            <w:pPr>
              <w:jc w:val="center"/>
              <w:rPr>
                <w:b/>
              </w:rPr>
            </w:pPr>
            <w:r>
              <w:rPr>
                <w:b/>
              </w:rPr>
              <w:lastRenderedPageBreak/>
              <w:t>Informace ke kombinované nebo distanční formě</w:t>
            </w:r>
          </w:p>
        </w:tc>
      </w:tr>
      <w:tr w:rsidR="00566CB2" w14:paraId="6979749C" w14:textId="77777777" w:rsidTr="00DF1BE9">
        <w:tc>
          <w:tcPr>
            <w:tcW w:w="4787" w:type="dxa"/>
            <w:gridSpan w:val="3"/>
            <w:tcBorders>
              <w:top w:val="single" w:sz="2" w:space="0" w:color="auto"/>
            </w:tcBorders>
            <w:shd w:val="clear" w:color="auto" w:fill="F7CAAC"/>
          </w:tcPr>
          <w:p w14:paraId="74E57C0A" w14:textId="77777777" w:rsidR="00566CB2" w:rsidRDefault="00566CB2" w:rsidP="00DF1BE9">
            <w:pPr>
              <w:jc w:val="both"/>
            </w:pPr>
            <w:r>
              <w:rPr>
                <w:b/>
              </w:rPr>
              <w:t>Rozsah konzultací (soustředění)</w:t>
            </w:r>
          </w:p>
        </w:tc>
        <w:tc>
          <w:tcPr>
            <w:tcW w:w="889" w:type="dxa"/>
            <w:tcBorders>
              <w:top w:val="single" w:sz="2" w:space="0" w:color="auto"/>
            </w:tcBorders>
          </w:tcPr>
          <w:p w14:paraId="22D489E4" w14:textId="77777777" w:rsidR="00566CB2" w:rsidRDefault="00566CB2" w:rsidP="00DF1BE9">
            <w:pPr>
              <w:jc w:val="both"/>
            </w:pPr>
          </w:p>
        </w:tc>
        <w:tc>
          <w:tcPr>
            <w:tcW w:w="4179" w:type="dxa"/>
            <w:gridSpan w:val="4"/>
            <w:tcBorders>
              <w:top w:val="single" w:sz="2" w:space="0" w:color="auto"/>
            </w:tcBorders>
            <w:shd w:val="clear" w:color="auto" w:fill="F7CAAC"/>
          </w:tcPr>
          <w:p w14:paraId="4EBAA5DA" w14:textId="77777777" w:rsidR="00566CB2" w:rsidRDefault="00566CB2" w:rsidP="00DF1BE9">
            <w:pPr>
              <w:jc w:val="both"/>
              <w:rPr>
                <w:b/>
              </w:rPr>
            </w:pPr>
            <w:r>
              <w:rPr>
                <w:b/>
              </w:rPr>
              <w:t xml:space="preserve">hodin </w:t>
            </w:r>
          </w:p>
        </w:tc>
      </w:tr>
      <w:tr w:rsidR="00566CB2" w14:paraId="60D40304" w14:textId="77777777" w:rsidTr="00DF1BE9">
        <w:tc>
          <w:tcPr>
            <w:tcW w:w="9855" w:type="dxa"/>
            <w:gridSpan w:val="8"/>
            <w:shd w:val="clear" w:color="auto" w:fill="F7CAAC"/>
          </w:tcPr>
          <w:p w14:paraId="737B6B65" w14:textId="77777777" w:rsidR="00566CB2" w:rsidRDefault="00566CB2" w:rsidP="00DF1BE9">
            <w:pPr>
              <w:jc w:val="both"/>
              <w:rPr>
                <w:b/>
              </w:rPr>
            </w:pPr>
            <w:r>
              <w:rPr>
                <w:b/>
              </w:rPr>
              <w:t>Informace o způsobu kontaktu s vyučujícím</w:t>
            </w:r>
          </w:p>
        </w:tc>
      </w:tr>
      <w:tr w:rsidR="00566CB2" w14:paraId="3AB10EC7" w14:textId="77777777" w:rsidTr="00DF1BE9">
        <w:trPr>
          <w:trHeight w:val="1373"/>
        </w:trPr>
        <w:tc>
          <w:tcPr>
            <w:tcW w:w="9855" w:type="dxa"/>
            <w:gridSpan w:val="8"/>
          </w:tcPr>
          <w:p w14:paraId="40849E13" w14:textId="77777777" w:rsidR="00566CB2" w:rsidRDefault="00566CB2" w:rsidP="00DF1BE9">
            <w:pPr>
              <w:jc w:val="both"/>
            </w:pPr>
          </w:p>
        </w:tc>
      </w:tr>
    </w:tbl>
    <w:p w14:paraId="3590B3E6"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304">
          <w:tblGrid>
            <w:gridCol w:w="152"/>
            <w:gridCol w:w="2934"/>
            <w:gridCol w:w="567"/>
            <w:gridCol w:w="1134"/>
            <w:gridCol w:w="889"/>
            <w:gridCol w:w="816"/>
            <w:gridCol w:w="2156"/>
            <w:gridCol w:w="539"/>
            <w:gridCol w:w="668"/>
            <w:gridCol w:w="152"/>
          </w:tblGrid>
        </w:tblGridChange>
      </w:tblGrid>
      <w:tr w:rsidR="00566CB2" w14:paraId="6CEB7C57" w14:textId="77777777" w:rsidTr="00DF1BE9">
        <w:tc>
          <w:tcPr>
            <w:tcW w:w="9855" w:type="dxa"/>
            <w:gridSpan w:val="8"/>
            <w:tcBorders>
              <w:bottom w:val="double" w:sz="4" w:space="0" w:color="auto"/>
            </w:tcBorders>
            <w:shd w:val="clear" w:color="auto" w:fill="BDD6EE"/>
          </w:tcPr>
          <w:p w14:paraId="0B523C99" w14:textId="77777777" w:rsidR="00566CB2" w:rsidRDefault="00566CB2" w:rsidP="00DF1BE9">
            <w:pPr>
              <w:jc w:val="both"/>
              <w:rPr>
                <w:b/>
                <w:sz w:val="28"/>
              </w:rPr>
            </w:pPr>
            <w:r>
              <w:lastRenderedPageBreak/>
              <w:br w:type="page"/>
            </w:r>
            <w:r>
              <w:rPr>
                <w:b/>
                <w:sz w:val="28"/>
              </w:rPr>
              <w:t>B-III – Charakteristika studijního předmětu</w:t>
            </w:r>
          </w:p>
        </w:tc>
      </w:tr>
      <w:tr w:rsidR="00566CB2" w14:paraId="1C2CBE00" w14:textId="77777777" w:rsidTr="00DF1BE9">
        <w:tc>
          <w:tcPr>
            <w:tcW w:w="3086" w:type="dxa"/>
            <w:tcBorders>
              <w:top w:val="double" w:sz="4" w:space="0" w:color="auto"/>
            </w:tcBorders>
            <w:shd w:val="clear" w:color="auto" w:fill="F7CAAC"/>
          </w:tcPr>
          <w:p w14:paraId="210E0FBE"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337EA27F" w14:textId="77777777" w:rsidR="00566CB2" w:rsidRPr="00873C26" w:rsidRDefault="00566CB2" w:rsidP="00DF1BE9">
            <w:pPr>
              <w:jc w:val="both"/>
              <w:rPr>
                <w:b/>
              </w:rPr>
            </w:pPr>
            <w:r>
              <w:rPr>
                <w:b/>
              </w:rPr>
              <w:t>Security Policy and State Security Systems</w:t>
            </w:r>
          </w:p>
        </w:tc>
      </w:tr>
      <w:tr w:rsidR="00566CB2" w14:paraId="2D86A1ED" w14:textId="77777777" w:rsidTr="00DF1BE9">
        <w:tc>
          <w:tcPr>
            <w:tcW w:w="3086" w:type="dxa"/>
            <w:shd w:val="clear" w:color="auto" w:fill="F7CAAC"/>
          </w:tcPr>
          <w:p w14:paraId="7B81D3FF" w14:textId="77777777" w:rsidR="00566CB2" w:rsidRDefault="00566CB2" w:rsidP="00DF1BE9">
            <w:pPr>
              <w:jc w:val="both"/>
              <w:rPr>
                <w:b/>
              </w:rPr>
            </w:pPr>
            <w:r>
              <w:rPr>
                <w:b/>
              </w:rPr>
              <w:t>Typ předmětu</w:t>
            </w:r>
          </w:p>
        </w:tc>
        <w:tc>
          <w:tcPr>
            <w:tcW w:w="3406" w:type="dxa"/>
            <w:gridSpan w:val="4"/>
          </w:tcPr>
          <w:p w14:paraId="3EAEE136" w14:textId="77777777" w:rsidR="00566CB2" w:rsidRDefault="00566CB2" w:rsidP="00DF1BE9">
            <w:pPr>
              <w:jc w:val="both"/>
            </w:pPr>
            <w:r>
              <w:t xml:space="preserve">povinný, </w:t>
            </w:r>
            <w:r w:rsidRPr="00AB067C">
              <w:rPr>
                <w:b/>
              </w:rPr>
              <w:t>PZ</w:t>
            </w:r>
          </w:p>
        </w:tc>
        <w:tc>
          <w:tcPr>
            <w:tcW w:w="2695" w:type="dxa"/>
            <w:gridSpan w:val="2"/>
            <w:shd w:val="clear" w:color="auto" w:fill="F7CAAC"/>
          </w:tcPr>
          <w:p w14:paraId="5602ACF5" w14:textId="77777777" w:rsidR="00566CB2" w:rsidRDefault="00566CB2" w:rsidP="00DF1BE9">
            <w:pPr>
              <w:jc w:val="both"/>
            </w:pPr>
            <w:r>
              <w:rPr>
                <w:b/>
              </w:rPr>
              <w:t>doporučený ročník / semestr</w:t>
            </w:r>
          </w:p>
        </w:tc>
        <w:tc>
          <w:tcPr>
            <w:tcW w:w="668" w:type="dxa"/>
          </w:tcPr>
          <w:p w14:paraId="3FB212C3" w14:textId="77777777" w:rsidR="00566CB2" w:rsidRDefault="00566CB2" w:rsidP="00DF1BE9">
            <w:pPr>
              <w:jc w:val="both"/>
            </w:pPr>
            <w:r>
              <w:t>1/ZS</w:t>
            </w:r>
          </w:p>
        </w:tc>
      </w:tr>
      <w:tr w:rsidR="00566CB2" w14:paraId="5B9E0DC2" w14:textId="77777777" w:rsidTr="00DF1BE9">
        <w:tc>
          <w:tcPr>
            <w:tcW w:w="3086" w:type="dxa"/>
            <w:shd w:val="clear" w:color="auto" w:fill="F7CAAC"/>
          </w:tcPr>
          <w:p w14:paraId="20FEC7D5" w14:textId="77777777" w:rsidR="00566CB2" w:rsidRDefault="00566CB2" w:rsidP="00DF1BE9">
            <w:pPr>
              <w:jc w:val="both"/>
              <w:rPr>
                <w:b/>
              </w:rPr>
            </w:pPr>
            <w:r>
              <w:rPr>
                <w:b/>
              </w:rPr>
              <w:t>Rozsah studijního předmětu</w:t>
            </w:r>
          </w:p>
        </w:tc>
        <w:tc>
          <w:tcPr>
            <w:tcW w:w="1701" w:type="dxa"/>
            <w:gridSpan w:val="2"/>
          </w:tcPr>
          <w:p w14:paraId="6944FBD6" w14:textId="3388E239" w:rsidR="00566CB2" w:rsidRDefault="00566CB2" w:rsidP="00DF1BE9">
            <w:pPr>
              <w:jc w:val="both"/>
            </w:pPr>
            <w:del w:id="3305" w:author="Eva Skýbová" w:date="2024-05-15T09:07:00Z">
              <w:r w:rsidDel="003E7E99">
                <w:delText xml:space="preserve">14p </w:delText>
              </w:r>
            </w:del>
            <w:ins w:id="3306" w:author="Eva Skýbová" w:date="2024-05-15T09:07:00Z">
              <w:r w:rsidR="003E7E99">
                <w:t xml:space="preserve">28p </w:t>
              </w:r>
            </w:ins>
            <w:r>
              <w:t>+ 28s</w:t>
            </w:r>
          </w:p>
        </w:tc>
        <w:tc>
          <w:tcPr>
            <w:tcW w:w="889" w:type="dxa"/>
            <w:shd w:val="clear" w:color="auto" w:fill="F7CAAC"/>
          </w:tcPr>
          <w:p w14:paraId="167E2932" w14:textId="77777777" w:rsidR="00566CB2" w:rsidRDefault="00566CB2" w:rsidP="00DF1BE9">
            <w:pPr>
              <w:jc w:val="both"/>
              <w:rPr>
                <w:b/>
              </w:rPr>
            </w:pPr>
            <w:r>
              <w:rPr>
                <w:b/>
              </w:rPr>
              <w:t xml:space="preserve">hod. </w:t>
            </w:r>
          </w:p>
        </w:tc>
        <w:tc>
          <w:tcPr>
            <w:tcW w:w="816" w:type="dxa"/>
          </w:tcPr>
          <w:p w14:paraId="00FF1E96" w14:textId="23729D2D" w:rsidR="00566CB2" w:rsidRDefault="00566CB2" w:rsidP="00DF1BE9">
            <w:pPr>
              <w:jc w:val="both"/>
            </w:pPr>
            <w:del w:id="3307" w:author="Eva Skýbová" w:date="2024-05-15T09:07:00Z">
              <w:r w:rsidDel="003E7E99">
                <w:delText>42</w:delText>
              </w:r>
            </w:del>
            <w:ins w:id="3308" w:author="Eva Skýbová" w:date="2024-05-15T09:07:00Z">
              <w:r w:rsidR="003E7E99">
                <w:t>56</w:t>
              </w:r>
            </w:ins>
          </w:p>
        </w:tc>
        <w:tc>
          <w:tcPr>
            <w:tcW w:w="2156" w:type="dxa"/>
            <w:shd w:val="clear" w:color="auto" w:fill="F7CAAC"/>
          </w:tcPr>
          <w:p w14:paraId="5645158A" w14:textId="77777777" w:rsidR="00566CB2" w:rsidRDefault="00566CB2" w:rsidP="00DF1BE9">
            <w:pPr>
              <w:jc w:val="both"/>
              <w:rPr>
                <w:b/>
              </w:rPr>
            </w:pPr>
            <w:r>
              <w:rPr>
                <w:b/>
              </w:rPr>
              <w:t>kreditů</w:t>
            </w:r>
          </w:p>
        </w:tc>
        <w:tc>
          <w:tcPr>
            <w:tcW w:w="1207" w:type="dxa"/>
            <w:gridSpan w:val="2"/>
          </w:tcPr>
          <w:p w14:paraId="3358400D" w14:textId="6D038268" w:rsidR="00566CB2" w:rsidRDefault="00566CB2" w:rsidP="00DF1BE9">
            <w:pPr>
              <w:jc w:val="both"/>
            </w:pPr>
            <w:del w:id="3309" w:author="Eva Skýbová" w:date="2024-05-15T09:07:00Z">
              <w:r w:rsidDel="003E7E99">
                <w:delText>4</w:delText>
              </w:r>
            </w:del>
            <w:ins w:id="3310" w:author="Eva Skýbová" w:date="2024-05-15T09:07:00Z">
              <w:r w:rsidR="003E7E99">
                <w:t>6</w:t>
              </w:r>
            </w:ins>
          </w:p>
        </w:tc>
      </w:tr>
      <w:tr w:rsidR="00566CB2" w14:paraId="6988FDA8" w14:textId="77777777" w:rsidTr="00DF1BE9">
        <w:tc>
          <w:tcPr>
            <w:tcW w:w="3086" w:type="dxa"/>
            <w:shd w:val="clear" w:color="auto" w:fill="F7CAAC"/>
          </w:tcPr>
          <w:p w14:paraId="5982BFEA" w14:textId="77777777" w:rsidR="00566CB2" w:rsidRDefault="00566CB2" w:rsidP="00DF1BE9">
            <w:pPr>
              <w:jc w:val="both"/>
              <w:rPr>
                <w:b/>
                <w:sz w:val="22"/>
              </w:rPr>
            </w:pPr>
            <w:r>
              <w:rPr>
                <w:b/>
              </w:rPr>
              <w:t>Prerekvizity, korekvizity, ekvivalence</w:t>
            </w:r>
          </w:p>
        </w:tc>
        <w:tc>
          <w:tcPr>
            <w:tcW w:w="6769" w:type="dxa"/>
            <w:gridSpan w:val="7"/>
          </w:tcPr>
          <w:p w14:paraId="08095831" w14:textId="77777777" w:rsidR="00566CB2" w:rsidRDefault="00566CB2" w:rsidP="00DF1BE9">
            <w:pPr>
              <w:jc w:val="both"/>
            </w:pPr>
          </w:p>
        </w:tc>
      </w:tr>
      <w:tr w:rsidR="00566CB2" w14:paraId="05ACCA1A" w14:textId="77777777" w:rsidTr="00DF1BE9">
        <w:tc>
          <w:tcPr>
            <w:tcW w:w="3086" w:type="dxa"/>
            <w:shd w:val="clear" w:color="auto" w:fill="F7CAAC"/>
          </w:tcPr>
          <w:p w14:paraId="4777F62A" w14:textId="77777777" w:rsidR="00566CB2" w:rsidRDefault="00566CB2" w:rsidP="00DF1BE9">
            <w:pPr>
              <w:jc w:val="both"/>
              <w:rPr>
                <w:b/>
              </w:rPr>
            </w:pPr>
            <w:r>
              <w:rPr>
                <w:b/>
              </w:rPr>
              <w:t>Způsob ověření studijních výsledků</w:t>
            </w:r>
          </w:p>
        </w:tc>
        <w:tc>
          <w:tcPr>
            <w:tcW w:w="3406" w:type="dxa"/>
            <w:gridSpan w:val="4"/>
          </w:tcPr>
          <w:p w14:paraId="602B84D2" w14:textId="77777777" w:rsidR="00566CB2" w:rsidRDefault="00566CB2" w:rsidP="00DF1BE9">
            <w:pPr>
              <w:jc w:val="both"/>
            </w:pPr>
            <w:r>
              <w:t>zápočet a zkouška</w:t>
            </w:r>
          </w:p>
        </w:tc>
        <w:tc>
          <w:tcPr>
            <w:tcW w:w="2156" w:type="dxa"/>
            <w:shd w:val="clear" w:color="auto" w:fill="F7CAAC"/>
          </w:tcPr>
          <w:p w14:paraId="009344C9" w14:textId="77777777" w:rsidR="00566CB2" w:rsidRDefault="00566CB2" w:rsidP="00DF1BE9">
            <w:pPr>
              <w:jc w:val="both"/>
              <w:rPr>
                <w:b/>
              </w:rPr>
            </w:pPr>
            <w:r>
              <w:rPr>
                <w:b/>
              </w:rPr>
              <w:t>Forma výuky</w:t>
            </w:r>
          </w:p>
        </w:tc>
        <w:tc>
          <w:tcPr>
            <w:tcW w:w="1207" w:type="dxa"/>
            <w:gridSpan w:val="2"/>
          </w:tcPr>
          <w:p w14:paraId="2CC273FD" w14:textId="77777777" w:rsidR="00566CB2" w:rsidRDefault="00566CB2" w:rsidP="00DF1BE9">
            <w:pPr>
              <w:jc w:val="both"/>
            </w:pPr>
            <w:r>
              <w:t>přednášky</w:t>
            </w:r>
          </w:p>
          <w:p w14:paraId="3AE887C1" w14:textId="77777777" w:rsidR="00566CB2" w:rsidRDefault="00566CB2" w:rsidP="00DF1BE9">
            <w:pPr>
              <w:jc w:val="both"/>
            </w:pPr>
            <w:r>
              <w:t>semináře</w:t>
            </w:r>
          </w:p>
        </w:tc>
      </w:tr>
      <w:tr w:rsidR="00566CB2" w14:paraId="1DC74159" w14:textId="77777777" w:rsidTr="00DF1BE9">
        <w:tc>
          <w:tcPr>
            <w:tcW w:w="3086" w:type="dxa"/>
            <w:shd w:val="clear" w:color="auto" w:fill="F7CAAC"/>
          </w:tcPr>
          <w:p w14:paraId="50D1EE1C"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20A87786" w14:textId="77777777" w:rsidR="00566CB2" w:rsidRDefault="00566CB2" w:rsidP="00DF1BE9">
            <w:pPr>
              <w:jc w:val="both"/>
            </w:pPr>
            <w:r>
              <w:t>Zápočet: aktivní účast na nejméně 80 % seminářů, zpracování a prezentace vybraného tématu</w:t>
            </w:r>
          </w:p>
          <w:p w14:paraId="79FE10DD" w14:textId="77777777" w:rsidR="00566CB2" w:rsidRDefault="00566CB2" w:rsidP="00DF1BE9">
            <w:pPr>
              <w:jc w:val="both"/>
            </w:pPr>
          </w:p>
          <w:p w14:paraId="22D9EF8A" w14:textId="77777777" w:rsidR="00566CB2" w:rsidRDefault="00566CB2" w:rsidP="00DF1BE9">
            <w:pPr>
              <w:jc w:val="both"/>
            </w:pPr>
            <w:r>
              <w:t>Zkouška: zkouška proběhne formou písemného a ústního ověření znalostí</w:t>
            </w:r>
          </w:p>
        </w:tc>
      </w:tr>
      <w:tr w:rsidR="00566CB2" w14:paraId="503A58C5" w14:textId="77777777" w:rsidTr="00DF1BE9">
        <w:trPr>
          <w:trHeight w:val="397"/>
        </w:trPr>
        <w:tc>
          <w:tcPr>
            <w:tcW w:w="9855" w:type="dxa"/>
            <w:gridSpan w:val="8"/>
            <w:tcBorders>
              <w:top w:val="nil"/>
            </w:tcBorders>
          </w:tcPr>
          <w:p w14:paraId="0022C05D" w14:textId="77777777" w:rsidR="00566CB2" w:rsidRDefault="00566CB2" w:rsidP="00DF1BE9">
            <w:pPr>
              <w:jc w:val="both"/>
            </w:pPr>
          </w:p>
        </w:tc>
      </w:tr>
      <w:tr w:rsidR="00566CB2" w14:paraId="2D828EB1" w14:textId="77777777" w:rsidTr="00DF1BE9">
        <w:trPr>
          <w:trHeight w:val="197"/>
        </w:trPr>
        <w:tc>
          <w:tcPr>
            <w:tcW w:w="3086" w:type="dxa"/>
            <w:tcBorders>
              <w:top w:val="nil"/>
            </w:tcBorders>
            <w:shd w:val="clear" w:color="auto" w:fill="F7CAAC"/>
          </w:tcPr>
          <w:p w14:paraId="696C651E" w14:textId="77777777" w:rsidR="00566CB2" w:rsidRDefault="00566CB2" w:rsidP="00DF1BE9">
            <w:pPr>
              <w:jc w:val="both"/>
              <w:rPr>
                <w:b/>
              </w:rPr>
            </w:pPr>
            <w:r>
              <w:rPr>
                <w:b/>
              </w:rPr>
              <w:t>Garant předmětu</w:t>
            </w:r>
          </w:p>
        </w:tc>
        <w:tc>
          <w:tcPr>
            <w:tcW w:w="6769" w:type="dxa"/>
            <w:gridSpan w:val="7"/>
            <w:tcBorders>
              <w:top w:val="nil"/>
            </w:tcBorders>
          </w:tcPr>
          <w:p w14:paraId="7E70192B" w14:textId="77777777" w:rsidR="00566CB2" w:rsidRDefault="00566CB2" w:rsidP="00DF1BE9">
            <w:pPr>
              <w:jc w:val="both"/>
            </w:pPr>
            <w:r w:rsidRPr="00133DE9">
              <w:t>doc. RSDr. Václav Lošek, CSc</w:t>
            </w:r>
          </w:p>
        </w:tc>
      </w:tr>
      <w:tr w:rsidR="00566CB2" w14:paraId="42912B85" w14:textId="77777777" w:rsidTr="00DF1BE9">
        <w:trPr>
          <w:trHeight w:val="243"/>
        </w:trPr>
        <w:tc>
          <w:tcPr>
            <w:tcW w:w="3086" w:type="dxa"/>
            <w:tcBorders>
              <w:top w:val="nil"/>
            </w:tcBorders>
            <w:shd w:val="clear" w:color="auto" w:fill="F7CAAC"/>
          </w:tcPr>
          <w:p w14:paraId="04A8F0C0" w14:textId="77777777" w:rsidR="00566CB2" w:rsidRDefault="00566CB2" w:rsidP="00DF1BE9">
            <w:pPr>
              <w:jc w:val="both"/>
              <w:rPr>
                <w:b/>
              </w:rPr>
            </w:pPr>
            <w:r>
              <w:rPr>
                <w:b/>
              </w:rPr>
              <w:t>Zapojení garanta do výuky předmětu</w:t>
            </w:r>
          </w:p>
        </w:tc>
        <w:tc>
          <w:tcPr>
            <w:tcW w:w="6769" w:type="dxa"/>
            <w:gridSpan w:val="7"/>
            <w:tcBorders>
              <w:top w:val="nil"/>
            </w:tcBorders>
          </w:tcPr>
          <w:p w14:paraId="60289E0F" w14:textId="77777777" w:rsidR="00566CB2" w:rsidRDefault="00566CB2" w:rsidP="00DF1BE9">
            <w:pPr>
              <w:jc w:val="both"/>
            </w:pPr>
            <w:r>
              <w:t>Garant stanovuje obsah přednášek a seminářů a dohlíží na jejich jednotné vedení.</w:t>
            </w:r>
          </w:p>
          <w:p w14:paraId="11449B04" w14:textId="77777777" w:rsidR="00566CB2" w:rsidRDefault="00566CB2" w:rsidP="00DF1BE9">
            <w:pPr>
              <w:jc w:val="both"/>
            </w:pPr>
            <w:r>
              <w:t>Garant přímo vyučuje 57 % přednášek a seminářů.</w:t>
            </w:r>
          </w:p>
          <w:p w14:paraId="0FFB9BB5" w14:textId="77777777" w:rsidR="00566CB2" w:rsidRDefault="00566CB2" w:rsidP="00DF1BE9">
            <w:pPr>
              <w:jc w:val="both"/>
            </w:pPr>
          </w:p>
        </w:tc>
      </w:tr>
      <w:tr w:rsidR="00566CB2" w14:paraId="637E6206" w14:textId="77777777" w:rsidTr="00DF1BE9">
        <w:tc>
          <w:tcPr>
            <w:tcW w:w="3086" w:type="dxa"/>
            <w:shd w:val="clear" w:color="auto" w:fill="F7CAAC"/>
          </w:tcPr>
          <w:p w14:paraId="563F7311" w14:textId="77777777" w:rsidR="00566CB2" w:rsidRDefault="00566CB2" w:rsidP="00DF1BE9">
            <w:pPr>
              <w:jc w:val="both"/>
              <w:rPr>
                <w:b/>
              </w:rPr>
            </w:pPr>
            <w:r>
              <w:rPr>
                <w:b/>
              </w:rPr>
              <w:t>Vyučující</w:t>
            </w:r>
          </w:p>
        </w:tc>
        <w:tc>
          <w:tcPr>
            <w:tcW w:w="6769" w:type="dxa"/>
            <w:gridSpan w:val="7"/>
            <w:tcBorders>
              <w:bottom w:val="nil"/>
            </w:tcBorders>
          </w:tcPr>
          <w:p w14:paraId="5B2E46A4" w14:textId="77777777" w:rsidR="00566CB2" w:rsidRDefault="00566CB2" w:rsidP="00DF1BE9">
            <w:pPr>
              <w:jc w:val="both"/>
            </w:pPr>
            <w:r w:rsidRPr="00133DE9">
              <w:t>doc. RSDr. Václav Lošek, CSc</w:t>
            </w:r>
            <w:r>
              <w:t>. – přednášející (57 %), vede semináře (50 %)</w:t>
            </w:r>
          </w:p>
          <w:p w14:paraId="1958D7E6" w14:textId="77777777" w:rsidR="00566CB2" w:rsidRDefault="00566CB2" w:rsidP="00DF1BE9">
            <w:pPr>
              <w:jc w:val="both"/>
            </w:pPr>
            <w:r>
              <w:t>Ing. Lukáš Pavlík, Ph.D.  – přednášející (43 %), vede semináře (50 %)</w:t>
            </w:r>
          </w:p>
          <w:p w14:paraId="005F4FA0" w14:textId="77777777" w:rsidR="00566CB2" w:rsidRDefault="00566CB2" w:rsidP="00DF1BE9">
            <w:pPr>
              <w:jc w:val="both"/>
            </w:pPr>
          </w:p>
        </w:tc>
      </w:tr>
      <w:tr w:rsidR="00566CB2" w14:paraId="0580021A" w14:textId="77777777" w:rsidTr="00DF1BE9">
        <w:trPr>
          <w:trHeight w:val="397"/>
        </w:trPr>
        <w:tc>
          <w:tcPr>
            <w:tcW w:w="9855" w:type="dxa"/>
            <w:gridSpan w:val="8"/>
            <w:tcBorders>
              <w:top w:val="nil"/>
            </w:tcBorders>
          </w:tcPr>
          <w:p w14:paraId="0283632A" w14:textId="77777777" w:rsidR="00566CB2" w:rsidRDefault="00566CB2" w:rsidP="00DF1BE9">
            <w:pPr>
              <w:jc w:val="both"/>
            </w:pPr>
          </w:p>
        </w:tc>
      </w:tr>
      <w:tr w:rsidR="00566CB2" w14:paraId="673DB60D" w14:textId="77777777" w:rsidTr="00DF1BE9">
        <w:tc>
          <w:tcPr>
            <w:tcW w:w="3086" w:type="dxa"/>
            <w:shd w:val="clear" w:color="auto" w:fill="F7CAAC"/>
          </w:tcPr>
          <w:p w14:paraId="1ADD49A3" w14:textId="77777777" w:rsidR="00566CB2" w:rsidRDefault="00566CB2" w:rsidP="00DF1BE9">
            <w:pPr>
              <w:jc w:val="both"/>
              <w:rPr>
                <w:b/>
              </w:rPr>
            </w:pPr>
            <w:r>
              <w:rPr>
                <w:b/>
              </w:rPr>
              <w:t>Stručná anotace předmětu</w:t>
            </w:r>
          </w:p>
        </w:tc>
        <w:tc>
          <w:tcPr>
            <w:tcW w:w="6769" w:type="dxa"/>
            <w:gridSpan w:val="7"/>
            <w:tcBorders>
              <w:bottom w:val="nil"/>
            </w:tcBorders>
          </w:tcPr>
          <w:p w14:paraId="365EA070" w14:textId="77777777" w:rsidR="00566CB2" w:rsidRDefault="00566CB2" w:rsidP="00DF1BE9">
            <w:pPr>
              <w:jc w:val="both"/>
            </w:pPr>
          </w:p>
        </w:tc>
      </w:tr>
      <w:tr w:rsidR="00566CB2" w14:paraId="32724501" w14:textId="77777777" w:rsidTr="00DF1BE9">
        <w:trPr>
          <w:trHeight w:val="3938"/>
        </w:trPr>
        <w:tc>
          <w:tcPr>
            <w:tcW w:w="9855" w:type="dxa"/>
            <w:gridSpan w:val="8"/>
            <w:tcBorders>
              <w:top w:val="nil"/>
              <w:bottom w:val="single" w:sz="12" w:space="0" w:color="auto"/>
            </w:tcBorders>
          </w:tcPr>
          <w:p w14:paraId="457DEC49" w14:textId="77777777" w:rsidR="00566CB2" w:rsidRDefault="00566CB2" w:rsidP="00DF1BE9">
            <w:pPr>
              <w:jc w:val="both"/>
            </w:pPr>
            <w:r w:rsidRPr="00E9424E">
              <w:t>Předmět je zaměřen na problematiku bezpečnostní politiky</w:t>
            </w:r>
            <w:r>
              <w:t xml:space="preserve">, bezpečnostního systému a </w:t>
            </w:r>
            <w:r w:rsidRPr="00E9424E">
              <w:t>obrany státu. Student se seznámí se principy ochrany</w:t>
            </w:r>
            <w:r>
              <w:t xml:space="preserve"> </w:t>
            </w:r>
            <w:r w:rsidRPr="00E9424E">
              <w:t>státu, s podstatou ochrany demokracie a vazbami v rámci uzavřených spojenectví a smluv. Současně se seznámí s přístupem ČR k</w:t>
            </w:r>
            <w:r>
              <w:t> zajišťování bezpečnosti</w:t>
            </w:r>
            <w:r w:rsidRPr="00E9424E">
              <w:t xml:space="preserve"> a celistvosti území republiky. Obsah předmětu přispívá k znalostem a</w:t>
            </w:r>
            <w:r>
              <w:t> </w:t>
            </w:r>
            <w:r w:rsidRPr="00E9424E">
              <w:t>dovednostem v oblasti hodnocení jak otázek vnitřního bezpečnostního prostředí, tak i vnějšího bezpečnostního prostředí včetně globálních hrozeb a tím i naplňuje odborný profil absolventa studijního programu Ochrana obyvatelstva.</w:t>
            </w:r>
          </w:p>
          <w:p w14:paraId="0ADE8503" w14:textId="77777777" w:rsidR="00566CB2" w:rsidRDefault="00566CB2" w:rsidP="00DF1BE9">
            <w:pPr>
              <w:jc w:val="both"/>
            </w:pPr>
          </w:p>
          <w:p w14:paraId="15A18B6D" w14:textId="77777777" w:rsidR="00566CB2" w:rsidRDefault="00566CB2" w:rsidP="00DF1BE9">
            <w:pPr>
              <w:jc w:val="both"/>
            </w:pPr>
            <w:r>
              <w:t>Vyučovaná témata:</w:t>
            </w:r>
          </w:p>
          <w:p w14:paraId="716E8513" w14:textId="77777777" w:rsidR="00566CB2" w:rsidRDefault="00566CB2" w:rsidP="00566CB2">
            <w:pPr>
              <w:pStyle w:val="Odstavecseseznamem"/>
              <w:numPr>
                <w:ilvl w:val="0"/>
                <w:numId w:val="33"/>
              </w:numPr>
              <w:jc w:val="both"/>
            </w:pPr>
            <w:r w:rsidRPr="00E9424E">
              <w:t>Úvod do studia předmětu, vazby a souvislosti</w:t>
            </w:r>
            <w:r>
              <w:t>;</w:t>
            </w:r>
          </w:p>
          <w:p w14:paraId="37F417C0" w14:textId="77777777" w:rsidR="00566CB2" w:rsidRDefault="00566CB2" w:rsidP="00566CB2">
            <w:pPr>
              <w:pStyle w:val="Odstavecseseznamem"/>
              <w:numPr>
                <w:ilvl w:val="0"/>
                <w:numId w:val="33"/>
              </w:numPr>
              <w:jc w:val="both"/>
            </w:pPr>
            <w:r>
              <w:t>Bezpečnostní systém v právu a bezpečnosti;</w:t>
            </w:r>
          </w:p>
          <w:p w14:paraId="2A3FDF51" w14:textId="77777777" w:rsidR="00566CB2" w:rsidRDefault="00566CB2" w:rsidP="00566CB2">
            <w:pPr>
              <w:pStyle w:val="Odstavecseseznamem"/>
              <w:numPr>
                <w:ilvl w:val="0"/>
                <w:numId w:val="33"/>
              </w:numPr>
              <w:jc w:val="both"/>
            </w:pPr>
            <w:r>
              <w:t>Charakteristika a funkce bezpečnostního systému, jeho struktura;</w:t>
            </w:r>
          </w:p>
          <w:p w14:paraId="6F66F399" w14:textId="77777777" w:rsidR="00566CB2" w:rsidRDefault="00566CB2" w:rsidP="00566CB2">
            <w:pPr>
              <w:pStyle w:val="Odstavecseseznamem"/>
              <w:numPr>
                <w:ilvl w:val="0"/>
                <w:numId w:val="33"/>
              </w:numPr>
              <w:jc w:val="both"/>
            </w:pPr>
            <w:r>
              <w:t>Bezpečnostní systém jako institucionální nástroj tvorby a realizace bezpečnostní politiky;</w:t>
            </w:r>
          </w:p>
          <w:p w14:paraId="5B9C383B" w14:textId="77777777" w:rsidR="00566CB2" w:rsidRDefault="00566CB2" w:rsidP="00566CB2">
            <w:pPr>
              <w:pStyle w:val="Odstavecseseznamem"/>
              <w:numPr>
                <w:ilvl w:val="0"/>
                <w:numId w:val="33"/>
              </w:numPr>
              <w:jc w:val="both"/>
            </w:pPr>
            <w:r>
              <w:t>Bezpečnostní systém na municipální úrovni, občané v bezpečnostním systému;</w:t>
            </w:r>
          </w:p>
          <w:p w14:paraId="13260ED2" w14:textId="77777777" w:rsidR="00566CB2" w:rsidRDefault="00566CB2" w:rsidP="00566CB2">
            <w:pPr>
              <w:pStyle w:val="Odstavecseseznamem"/>
              <w:numPr>
                <w:ilvl w:val="0"/>
                <w:numId w:val="33"/>
              </w:numPr>
              <w:jc w:val="both"/>
            </w:pPr>
            <w:r w:rsidRPr="00E9424E">
              <w:t xml:space="preserve">Problematika bezpečnostní politiky </w:t>
            </w:r>
            <w:r>
              <w:t>a její historické aspekty;</w:t>
            </w:r>
          </w:p>
          <w:p w14:paraId="36134A88" w14:textId="77777777" w:rsidR="00566CB2" w:rsidRDefault="00566CB2" w:rsidP="00566CB2">
            <w:pPr>
              <w:pStyle w:val="Odstavecseseznamem"/>
              <w:numPr>
                <w:ilvl w:val="0"/>
                <w:numId w:val="33"/>
              </w:numPr>
              <w:jc w:val="both"/>
            </w:pPr>
            <w:r w:rsidRPr="00E9424E">
              <w:t>Vnější bezpečnostní prostředí</w:t>
            </w:r>
            <w:r>
              <w:t>;</w:t>
            </w:r>
          </w:p>
          <w:p w14:paraId="1D1F1EBF" w14:textId="77777777" w:rsidR="00566CB2" w:rsidRDefault="00566CB2" w:rsidP="00566CB2">
            <w:pPr>
              <w:pStyle w:val="Odstavecseseznamem"/>
              <w:numPr>
                <w:ilvl w:val="0"/>
                <w:numId w:val="33"/>
              </w:numPr>
              <w:jc w:val="both"/>
            </w:pPr>
            <w:r w:rsidRPr="00E9424E">
              <w:t>Vnitřní bezpečnostní prostředí</w:t>
            </w:r>
            <w:r>
              <w:t>;</w:t>
            </w:r>
          </w:p>
          <w:p w14:paraId="4DEB48F9" w14:textId="77777777" w:rsidR="00566CB2" w:rsidRDefault="00566CB2" w:rsidP="00566CB2">
            <w:pPr>
              <w:pStyle w:val="Odstavecseseznamem"/>
              <w:numPr>
                <w:ilvl w:val="0"/>
                <w:numId w:val="33"/>
              </w:numPr>
              <w:jc w:val="both"/>
            </w:pPr>
            <w:r w:rsidRPr="00E9424E">
              <w:t>Aktuální otázky globálního bezpečnostního prostředí, hrozby a rizika jeho dalšího vývoje</w:t>
            </w:r>
            <w:r>
              <w:t>;</w:t>
            </w:r>
          </w:p>
          <w:p w14:paraId="565B4C27" w14:textId="77777777" w:rsidR="00566CB2" w:rsidRDefault="00566CB2" w:rsidP="00566CB2">
            <w:pPr>
              <w:pStyle w:val="Odstavecseseznamem"/>
              <w:numPr>
                <w:ilvl w:val="0"/>
                <w:numId w:val="33"/>
              </w:numPr>
              <w:jc w:val="both"/>
            </w:pPr>
            <w:r w:rsidRPr="00E9424E">
              <w:t>Evropská bezpečnostní a obranná politika</w:t>
            </w:r>
            <w:r>
              <w:t>;</w:t>
            </w:r>
          </w:p>
          <w:p w14:paraId="078549E4" w14:textId="77777777" w:rsidR="00566CB2" w:rsidRDefault="00566CB2" w:rsidP="00566CB2">
            <w:pPr>
              <w:pStyle w:val="Odstavecseseznamem"/>
              <w:numPr>
                <w:ilvl w:val="0"/>
                <w:numId w:val="33"/>
              </w:numPr>
              <w:jc w:val="both"/>
            </w:pPr>
            <w:r w:rsidRPr="00D05537">
              <w:t>Genese bezpečnostní strategie a bezpečnostní politiky České republiky</w:t>
            </w:r>
            <w:r>
              <w:t>;</w:t>
            </w:r>
          </w:p>
          <w:p w14:paraId="1F705B83" w14:textId="77777777" w:rsidR="00566CB2" w:rsidRDefault="00566CB2" w:rsidP="00566CB2">
            <w:pPr>
              <w:pStyle w:val="Odstavecseseznamem"/>
              <w:numPr>
                <w:ilvl w:val="0"/>
                <w:numId w:val="33"/>
              </w:numPr>
              <w:jc w:val="both"/>
            </w:pPr>
            <w:r w:rsidRPr="00D05537">
              <w:t>Severoatlantická aliance v dokumentech a organizační struktuře</w:t>
            </w:r>
            <w:r>
              <w:t>;</w:t>
            </w:r>
          </w:p>
          <w:p w14:paraId="34738675" w14:textId="77777777" w:rsidR="00566CB2" w:rsidRDefault="00566CB2" w:rsidP="00566CB2">
            <w:pPr>
              <w:pStyle w:val="Odstavecseseznamem"/>
              <w:numPr>
                <w:ilvl w:val="0"/>
                <w:numId w:val="33"/>
              </w:numPr>
              <w:jc w:val="both"/>
            </w:pPr>
            <w:r w:rsidRPr="00D05537">
              <w:t>Obrana státu</w:t>
            </w:r>
            <w:r>
              <w:t>, obranná strategie;</w:t>
            </w:r>
          </w:p>
          <w:p w14:paraId="4EFA167D" w14:textId="77777777" w:rsidR="00566CB2" w:rsidRDefault="00566CB2" w:rsidP="00566CB2">
            <w:pPr>
              <w:pStyle w:val="Odstavecseseznamem"/>
              <w:numPr>
                <w:ilvl w:val="0"/>
                <w:numId w:val="33"/>
              </w:numPr>
              <w:jc w:val="both"/>
            </w:pPr>
            <w:r>
              <w:t>Ozbrojené síly České republiky.</w:t>
            </w:r>
          </w:p>
          <w:p w14:paraId="6B3D8709" w14:textId="77777777" w:rsidR="00566CB2" w:rsidRDefault="00566CB2" w:rsidP="00DF1BE9">
            <w:pPr>
              <w:pStyle w:val="Odstavecseseznamem"/>
              <w:jc w:val="both"/>
            </w:pPr>
          </w:p>
        </w:tc>
      </w:tr>
      <w:tr w:rsidR="00566CB2" w14:paraId="31B58EB2"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4CDFE05"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D96EAAB" w14:textId="77777777" w:rsidR="00566CB2" w:rsidRDefault="00566CB2" w:rsidP="00DF1BE9">
            <w:pPr>
              <w:jc w:val="both"/>
            </w:pPr>
          </w:p>
        </w:tc>
      </w:tr>
      <w:tr w:rsidR="00566CB2" w14:paraId="40F29045" w14:textId="77777777" w:rsidTr="003E7E99">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11" w:author="Eva Skýbová" w:date="2024-05-15T09: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21"/>
          <w:trPrChange w:id="3312" w:author="Eva Skýbová" w:date="2024-05-15T09:08:00Z">
            <w:trPr>
              <w:gridBefore w:val="1"/>
              <w:trHeight w:val="1497"/>
            </w:trPr>
          </w:trPrChange>
        </w:trPr>
        <w:tc>
          <w:tcPr>
            <w:tcW w:w="9855" w:type="dxa"/>
            <w:gridSpan w:val="8"/>
            <w:tcBorders>
              <w:top w:val="nil"/>
              <w:bottom w:val="single" w:sz="2" w:space="0" w:color="auto"/>
            </w:tcBorders>
            <w:tcPrChange w:id="3313" w:author="Eva Skýbová" w:date="2024-05-15T09:08:00Z">
              <w:tcPr>
                <w:tcW w:w="9855" w:type="dxa"/>
                <w:gridSpan w:val="9"/>
                <w:tcBorders>
                  <w:top w:val="nil"/>
                  <w:bottom w:val="single" w:sz="2" w:space="0" w:color="auto"/>
                </w:tcBorders>
              </w:tcPr>
            </w:tcPrChange>
          </w:tcPr>
          <w:p w14:paraId="1D2FFDB6" w14:textId="77777777" w:rsidR="00566CB2" w:rsidRPr="00D016ED" w:rsidRDefault="00566CB2" w:rsidP="00DF1BE9">
            <w:pPr>
              <w:jc w:val="both"/>
              <w:rPr>
                <w:b/>
              </w:rPr>
            </w:pPr>
            <w:r w:rsidRPr="00D016ED">
              <w:rPr>
                <w:b/>
              </w:rPr>
              <w:t>Povinná literatura:</w:t>
            </w:r>
          </w:p>
          <w:p w14:paraId="5524E7B0" w14:textId="77777777" w:rsidR="00566CB2" w:rsidRDefault="00566CB2" w:rsidP="00DF1BE9">
            <w:pPr>
              <w:jc w:val="both"/>
            </w:pPr>
            <w:r w:rsidRPr="000103F5">
              <w:t xml:space="preserve">GILL, Martin. </w:t>
            </w:r>
            <w:r w:rsidRPr="000103F5">
              <w:rPr>
                <w:i/>
              </w:rPr>
              <w:t>Handbook of Security</w:t>
            </w:r>
            <w:r w:rsidRPr="000103F5">
              <w:t>. Third Edition. Switzerland: Springer Nature Switzerland, 2022, 1008 s. ISBN 3030917347.</w:t>
            </w:r>
          </w:p>
          <w:p w14:paraId="03D92A1A" w14:textId="77777777" w:rsidR="00566CB2" w:rsidRDefault="00566CB2" w:rsidP="00DF1BE9">
            <w:pPr>
              <w:jc w:val="both"/>
            </w:pPr>
            <w:r w:rsidRPr="000103F5">
              <w:t>JOHNSON, Robert a</w:t>
            </w:r>
            <w:r>
              <w:t>nd</w:t>
            </w:r>
            <w:r w:rsidRPr="000103F5">
              <w:t xml:space="preserve"> Chuck EASTTOM. </w:t>
            </w:r>
            <w:r w:rsidRPr="000103F5">
              <w:rPr>
                <w:i/>
              </w:rPr>
              <w:t>Security Policies and Implementation Issues (Information Systems Security &amp; Assurance)</w:t>
            </w:r>
            <w:r w:rsidRPr="000103F5">
              <w:t>. Third Edition. USA: Jones &amp; Bartlett Learning, 2022, 476 s. ISBN 978-1284199840.</w:t>
            </w:r>
          </w:p>
          <w:p w14:paraId="3D30CEC8" w14:textId="77777777" w:rsidR="00566CB2" w:rsidRDefault="00566CB2" w:rsidP="00DF1BE9">
            <w:pPr>
              <w:jc w:val="both"/>
            </w:pPr>
            <w:r w:rsidRPr="004924D4">
              <w:t>WILLIAMS, Paul D. a</w:t>
            </w:r>
            <w:r>
              <w:t>nd</w:t>
            </w:r>
            <w:r w:rsidRPr="004924D4">
              <w:t xml:space="preserve"> Matt MCDONALD. </w:t>
            </w:r>
            <w:r w:rsidRPr="004924D4">
              <w:rPr>
                <w:i/>
              </w:rPr>
              <w:t>Security Studies: An Introduction</w:t>
            </w:r>
            <w:r w:rsidRPr="004924D4">
              <w:t>. Fourth Edition. UK: Routledge, 2023, 728 s. ISBN 978-1032162737.</w:t>
            </w:r>
          </w:p>
          <w:p w14:paraId="1479B65C" w14:textId="77777777" w:rsidR="00566CB2" w:rsidRDefault="00566CB2" w:rsidP="00DF1BE9">
            <w:pPr>
              <w:jc w:val="both"/>
            </w:pPr>
          </w:p>
          <w:p w14:paraId="1C55A9E3" w14:textId="77777777" w:rsidR="00566CB2" w:rsidRPr="00D016ED" w:rsidRDefault="00566CB2" w:rsidP="00DF1BE9">
            <w:pPr>
              <w:jc w:val="both"/>
              <w:rPr>
                <w:b/>
              </w:rPr>
            </w:pPr>
            <w:r w:rsidRPr="00D016ED">
              <w:rPr>
                <w:b/>
              </w:rPr>
              <w:t>Doporučená literatura:</w:t>
            </w:r>
          </w:p>
          <w:p w14:paraId="1D63215D" w14:textId="77777777" w:rsidR="00566CB2" w:rsidRDefault="00566CB2" w:rsidP="00DF1BE9">
            <w:pPr>
              <w:jc w:val="both"/>
            </w:pPr>
            <w:r w:rsidRPr="00A632DF">
              <w:t xml:space="preserve">SHINDE, Anand. </w:t>
            </w:r>
            <w:r w:rsidRPr="00A632DF">
              <w:rPr>
                <w:i/>
              </w:rPr>
              <w:t>Introduction to Cyber Security: Guide to the World of Cyber Security</w:t>
            </w:r>
            <w:r w:rsidRPr="00A632DF">
              <w:t>. India: Notion Press, 2021, 310 s. ISBN 978-1637816424.</w:t>
            </w:r>
          </w:p>
          <w:p w14:paraId="7F03B397" w14:textId="77777777" w:rsidR="00566CB2" w:rsidRDefault="00566CB2" w:rsidP="00DF1BE9">
            <w:pPr>
              <w:jc w:val="both"/>
            </w:pPr>
            <w:r w:rsidRPr="00A632DF">
              <w:t>ALEXANDER, Yonah</w:t>
            </w:r>
            <w:r>
              <w:t xml:space="preserve"> et al.</w:t>
            </w:r>
            <w:r w:rsidRPr="00A632DF">
              <w:t xml:space="preserve"> </w:t>
            </w:r>
            <w:r w:rsidRPr="00A632DF">
              <w:rPr>
                <w:i/>
              </w:rPr>
              <w:t>NATO: From Regional to Global Security Provider</w:t>
            </w:r>
            <w:r w:rsidRPr="00A632DF">
              <w:t>. USA: Lexington Books, 2017, 308 s. ISBN 978-1498503709.</w:t>
            </w:r>
          </w:p>
          <w:p w14:paraId="4C0D9AA5" w14:textId="77777777" w:rsidR="00566CB2" w:rsidRDefault="00566CB2" w:rsidP="00DF1BE9">
            <w:pPr>
              <w:jc w:val="both"/>
            </w:pPr>
            <w:r w:rsidRPr="00AD1D1A">
              <w:lastRenderedPageBreak/>
              <w:t xml:space="preserve">HOUGH, Peter. </w:t>
            </w:r>
            <w:r w:rsidRPr="00AD1D1A">
              <w:rPr>
                <w:i/>
              </w:rPr>
              <w:t>Understanding Global Security</w:t>
            </w:r>
            <w:r w:rsidRPr="00AD1D1A">
              <w:t>. Fourth Edition. UK: Routledge, 2018, 322 s. ISBN 978-1138726833.</w:t>
            </w:r>
            <w:r>
              <w:t xml:space="preserve"> </w:t>
            </w:r>
          </w:p>
        </w:tc>
      </w:tr>
      <w:tr w:rsidR="00566CB2" w14:paraId="67BE2799"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4958939" w14:textId="77777777" w:rsidR="00566CB2" w:rsidRDefault="00566CB2" w:rsidP="00DF1BE9">
            <w:pPr>
              <w:jc w:val="center"/>
              <w:rPr>
                <w:b/>
              </w:rPr>
            </w:pPr>
            <w:r>
              <w:rPr>
                <w:b/>
              </w:rPr>
              <w:lastRenderedPageBreak/>
              <w:t>Informace ke kombinované nebo distanční formě</w:t>
            </w:r>
          </w:p>
        </w:tc>
      </w:tr>
      <w:tr w:rsidR="00566CB2" w14:paraId="4075AE67" w14:textId="77777777" w:rsidTr="00DF1BE9">
        <w:tc>
          <w:tcPr>
            <w:tcW w:w="4787" w:type="dxa"/>
            <w:gridSpan w:val="3"/>
            <w:tcBorders>
              <w:top w:val="single" w:sz="2" w:space="0" w:color="auto"/>
            </w:tcBorders>
            <w:shd w:val="clear" w:color="auto" w:fill="F7CAAC"/>
          </w:tcPr>
          <w:p w14:paraId="0501F4E6" w14:textId="77777777" w:rsidR="00566CB2" w:rsidRDefault="00566CB2" w:rsidP="00DF1BE9">
            <w:pPr>
              <w:jc w:val="both"/>
            </w:pPr>
            <w:r>
              <w:rPr>
                <w:b/>
              </w:rPr>
              <w:t>Rozsah konzultací (soustředění)</w:t>
            </w:r>
          </w:p>
        </w:tc>
        <w:tc>
          <w:tcPr>
            <w:tcW w:w="889" w:type="dxa"/>
            <w:tcBorders>
              <w:top w:val="single" w:sz="2" w:space="0" w:color="auto"/>
            </w:tcBorders>
          </w:tcPr>
          <w:p w14:paraId="371CC6A4" w14:textId="77777777" w:rsidR="00566CB2" w:rsidRDefault="00566CB2" w:rsidP="00DF1BE9">
            <w:pPr>
              <w:jc w:val="both"/>
            </w:pPr>
          </w:p>
        </w:tc>
        <w:tc>
          <w:tcPr>
            <w:tcW w:w="4179" w:type="dxa"/>
            <w:gridSpan w:val="4"/>
            <w:tcBorders>
              <w:top w:val="single" w:sz="2" w:space="0" w:color="auto"/>
            </w:tcBorders>
            <w:shd w:val="clear" w:color="auto" w:fill="F7CAAC"/>
          </w:tcPr>
          <w:p w14:paraId="65FD4610" w14:textId="77777777" w:rsidR="00566CB2" w:rsidRDefault="00566CB2" w:rsidP="00DF1BE9">
            <w:pPr>
              <w:jc w:val="both"/>
              <w:rPr>
                <w:b/>
              </w:rPr>
            </w:pPr>
            <w:r>
              <w:rPr>
                <w:b/>
              </w:rPr>
              <w:t xml:space="preserve">hodin </w:t>
            </w:r>
          </w:p>
        </w:tc>
      </w:tr>
      <w:tr w:rsidR="00566CB2" w14:paraId="74C752E6" w14:textId="77777777" w:rsidTr="00DF1BE9">
        <w:tc>
          <w:tcPr>
            <w:tcW w:w="9855" w:type="dxa"/>
            <w:gridSpan w:val="8"/>
            <w:shd w:val="clear" w:color="auto" w:fill="F7CAAC"/>
          </w:tcPr>
          <w:p w14:paraId="7DB0700B" w14:textId="77777777" w:rsidR="00566CB2" w:rsidRDefault="00566CB2" w:rsidP="00DF1BE9">
            <w:pPr>
              <w:jc w:val="both"/>
              <w:rPr>
                <w:b/>
              </w:rPr>
            </w:pPr>
            <w:r>
              <w:rPr>
                <w:b/>
              </w:rPr>
              <w:t>Informace o způsobu kontaktu s vyučujícím</w:t>
            </w:r>
          </w:p>
        </w:tc>
      </w:tr>
      <w:tr w:rsidR="00566CB2" w14:paraId="0BF08EAD" w14:textId="77777777" w:rsidTr="00DF1BE9">
        <w:trPr>
          <w:trHeight w:val="1373"/>
        </w:trPr>
        <w:tc>
          <w:tcPr>
            <w:tcW w:w="9855" w:type="dxa"/>
            <w:gridSpan w:val="8"/>
          </w:tcPr>
          <w:p w14:paraId="1DC439F8" w14:textId="77777777" w:rsidR="00566CB2" w:rsidRDefault="00566CB2" w:rsidP="00DF1BE9">
            <w:pPr>
              <w:jc w:val="both"/>
            </w:pPr>
          </w:p>
        </w:tc>
      </w:tr>
    </w:tbl>
    <w:p w14:paraId="269E4370" w14:textId="77777777" w:rsidR="00566CB2" w:rsidRDefault="00566CB2" w:rsidP="00566CB2"/>
    <w:p w14:paraId="208DE932"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1D48F6B5" w14:textId="77777777" w:rsidTr="00DF1BE9">
        <w:tc>
          <w:tcPr>
            <w:tcW w:w="9855" w:type="dxa"/>
            <w:gridSpan w:val="8"/>
            <w:tcBorders>
              <w:bottom w:val="double" w:sz="4" w:space="0" w:color="auto"/>
            </w:tcBorders>
            <w:shd w:val="clear" w:color="auto" w:fill="BDD6EE"/>
          </w:tcPr>
          <w:p w14:paraId="7F37DDE8"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BFE8B45" w14:textId="77777777" w:rsidTr="00DF1BE9">
        <w:tc>
          <w:tcPr>
            <w:tcW w:w="3086" w:type="dxa"/>
            <w:tcBorders>
              <w:top w:val="double" w:sz="4" w:space="0" w:color="auto"/>
            </w:tcBorders>
            <w:shd w:val="clear" w:color="auto" w:fill="F7CAAC"/>
          </w:tcPr>
          <w:p w14:paraId="132D471D"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4B0DD058" w14:textId="77777777" w:rsidR="00566CB2" w:rsidRPr="00873C26" w:rsidRDefault="00566CB2" w:rsidP="00DF1BE9">
            <w:pPr>
              <w:jc w:val="both"/>
              <w:rPr>
                <w:b/>
              </w:rPr>
            </w:pPr>
            <w:r>
              <w:rPr>
                <w:b/>
              </w:rPr>
              <w:t>Soft Targets Protection</w:t>
            </w:r>
          </w:p>
        </w:tc>
      </w:tr>
      <w:tr w:rsidR="00566CB2" w14:paraId="0D37A9CC" w14:textId="77777777" w:rsidTr="00DF1BE9">
        <w:tc>
          <w:tcPr>
            <w:tcW w:w="3086" w:type="dxa"/>
            <w:shd w:val="clear" w:color="auto" w:fill="F7CAAC"/>
          </w:tcPr>
          <w:p w14:paraId="1F31C4F6" w14:textId="77777777" w:rsidR="00566CB2" w:rsidRDefault="00566CB2" w:rsidP="00DF1BE9">
            <w:pPr>
              <w:jc w:val="both"/>
              <w:rPr>
                <w:b/>
              </w:rPr>
            </w:pPr>
            <w:r>
              <w:rPr>
                <w:b/>
              </w:rPr>
              <w:t>Typ předmětu</w:t>
            </w:r>
          </w:p>
        </w:tc>
        <w:tc>
          <w:tcPr>
            <w:tcW w:w="3406" w:type="dxa"/>
            <w:gridSpan w:val="4"/>
          </w:tcPr>
          <w:p w14:paraId="535DE49D" w14:textId="3DA92159" w:rsidR="00566CB2" w:rsidRDefault="00566CB2" w:rsidP="00DF1BE9">
            <w:pPr>
              <w:jc w:val="both"/>
            </w:pPr>
            <w:del w:id="3314" w:author="Eva Skýbová" w:date="2024-05-15T09:09:00Z">
              <w:r w:rsidDel="003E7E99">
                <w:delText>povinně volitelný</w:delText>
              </w:r>
            </w:del>
            <w:ins w:id="3315" w:author="Eva Skýbová" w:date="2024-05-15T09:09:00Z">
              <w:r w:rsidR="003E7E99">
                <w:t>povinný</w:t>
              </w:r>
            </w:ins>
          </w:p>
        </w:tc>
        <w:tc>
          <w:tcPr>
            <w:tcW w:w="2695" w:type="dxa"/>
            <w:gridSpan w:val="2"/>
            <w:shd w:val="clear" w:color="auto" w:fill="F7CAAC"/>
          </w:tcPr>
          <w:p w14:paraId="54182D4E" w14:textId="77777777" w:rsidR="00566CB2" w:rsidRDefault="00566CB2" w:rsidP="00DF1BE9">
            <w:pPr>
              <w:jc w:val="both"/>
            </w:pPr>
            <w:r>
              <w:rPr>
                <w:b/>
              </w:rPr>
              <w:t>doporučený ročník / semestr</w:t>
            </w:r>
          </w:p>
        </w:tc>
        <w:tc>
          <w:tcPr>
            <w:tcW w:w="668" w:type="dxa"/>
          </w:tcPr>
          <w:p w14:paraId="3E8EF41C" w14:textId="77777777" w:rsidR="00566CB2" w:rsidRDefault="00566CB2" w:rsidP="00DF1BE9">
            <w:pPr>
              <w:jc w:val="both"/>
            </w:pPr>
            <w:r>
              <w:t>3/LS</w:t>
            </w:r>
          </w:p>
        </w:tc>
      </w:tr>
      <w:tr w:rsidR="00566CB2" w14:paraId="4889CA50" w14:textId="77777777" w:rsidTr="00DF1BE9">
        <w:tc>
          <w:tcPr>
            <w:tcW w:w="3086" w:type="dxa"/>
            <w:shd w:val="clear" w:color="auto" w:fill="F7CAAC"/>
          </w:tcPr>
          <w:p w14:paraId="2B799F7F" w14:textId="77777777" w:rsidR="00566CB2" w:rsidRDefault="00566CB2" w:rsidP="00DF1BE9">
            <w:pPr>
              <w:jc w:val="both"/>
              <w:rPr>
                <w:b/>
              </w:rPr>
            </w:pPr>
            <w:r>
              <w:rPr>
                <w:b/>
              </w:rPr>
              <w:t>Rozsah studijního předmětu</w:t>
            </w:r>
          </w:p>
        </w:tc>
        <w:tc>
          <w:tcPr>
            <w:tcW w:w="1701" w:type="dxa"/>
            <w:gridSpan w:val="2"/>
          </w:tcPr>
          <w:p w14:paraId="73E8A14D" w14:textId="1FEB83D8" w:rsidR="00566CB2" w:rsidRDefault="00566CB2" w:rsidP="00FD3188">
            <w:pPr>
              <w:jc w:val="both"/>
            </w:pPr>
            <w:r>
              <w:t xml:space="preserve">10p + </w:t>
            </w:r>
            <w:del w:id="3316" w:author="Eva Skýbová" w:date="2024-05-15T09:08:00Z">
              <w:r w:rsidDel="003E7E99">
                <w:delText>10c</w:delText>
              </w:r>
            </w:del>
            <w:ins w:id="3317" w:author="Eva Skýbová" w:date="2024-05-15T09:08:00Z">
              <w:r w:rsidR="003E7E99">
                <w:t>20c</w:t>
              </w:r>
            </w:ins>
          </w:p>
        </w:tc>
        <w:tc>
          <w:tcPr>
            <w:tcW w:w="889" w:type="dxa"/>
            <w:shd w:val="clear" w:color="auto" w:fill="F7CAAC"/>
          </w:tcPr>
          <w:p w14:paraId="3E8102D4" w14:textId="77777777" w:rsidR="00566CB2" w:rsidRDefault="00566CB2" w:rsidP="00DF1BE9">
            <w:pPr>
              <w:jc w:val="both"/>
              <w:rPr>
                <w:b/>
              </w:rPr>
            </w:pPr>
            <w:r>
              <w:rPr>
                <w:b/>
              </w:rPr>
              <w:t xml:space="preserve">hod. </w:t>
            </w:r>
          </w:p>
        </w:tc>
        <w:tc>
          <w:tcPr>
            <w:tcW w:w="816" w:type="dxa"/>
          </w:tcPr>
          <w:p w14:paraId="76566298" w14:textId="50B50F9D" w:rsidR="00566CB2" w:rsidRDefault="00566CB2" w:rsidP="00DF1BE9">
            <w:pPr>
              <w:jc w:val="both"/>
            </w:pPr>
            <w:del w:id="3318" w:author="Eva Skýbová" w:date="2024-05-15T09:09:00Z">
              <w:r w:rsidDel="003E7E99">
                <w:delText>20</w:delText>
              </w:r>
            </w:del>
            <w:ins w:id="3319" w:author="Eva Skýbová" w:date="2024-05-15T09:09:00Z">
              <w:r w:rsidR="003E7E99">
                <w:t>30</w:t>
              </w:r>
            </w:ins>
          </w:p>
        </w:tc>
        <w:tc>
          <w:tcPr>
            <w:tcW w:w="2156" w:type="dxa"/>
            <w:shd w:val="clear" w:color="auto" w:fill="F7CAAC"/>
          </w:tcPr>
          <w:p w14:paraId="6B114A6A" w14:textId="77777777" w:rsidR="00566CB2" w:rsidRDefault="00566CB2" w:rsidP="00DF1BE9">
            <w:pPr>
              <w:jc w:val="both"/>
              <w:rPr>
                <w:b/>
              </w:rPr>
            </w:pPr>
            <w:r>
              <w:rPr>
                <w:b/>
              </w:rPr>
              <w:t>kreditů</w:t>
            </w:r>
          </w:p>
        </w:tc>
        <w:tc>
          <w:tcPr>
            <w:tcW w:w="1207" w:type="dxa"/>
            <w:gridSpan w:val="2"/>
          </w:tcPr>
          <w:p w14:paraId="1160C59D" w14:textId="77777777" w:rsidR="00566CB2" w:rsidRDefault="00566CB2" w:rsidP="00DF1BE9">
            <w:pPr>
              <w:jc w:val="both"/>
            </w:pPr>
            <w:r>
              <w:t>3</w:t>
            </w:r>
          </w:p>
        </w:tc>
      </w:tr>
      <w:tr w:rsidR="00566CB2" w14:paraId="141089EB" w14:textId="77777777" w:rsidTr="00DF1BE9">
        <w:tc>
          <w:tcPr>
            <w:tcW w:w="3086" w:type="dxa"/>
            <w:shd w:val="clear" w:color="auto" w:fill="F7CAAC"/>
          </w:tcPr>
          <w:p w14:paraId="69233454" w14:textId="77777777" w:rsidR="00566CB2" w:rsidRDefault="00566CB2" w:rsidP="00DF1BE9">
            <w:pPr>
              <w:jc w:val="both"/>
              <w:rPr>
                <w:b/>
                <w:sz w:val="22"/>
              </w:rPr>
            </w:pPr>
            <w:r>
              <w:rPr>
                <w:b/>
              </w:rPr>
              <w:t>Prerekvizity, korekvizity, ekvivalence</w:t>
            </w:r>
          </w:p>
        </w:tc>
        <w:tc>
          <w:tcPr>
            <w:tcW w:w="6769" w:type="dxa"/>
            <w:gridSpan w:val="7"/>
          </w:tcPr>
          <w:p w14:paraId="069B6F7C" w14:textId="77777777" w:rsidR="00566CB2" w:rsidRDefault="00566CB2" w:rsidP="00DF1BE9">
            <w:pPr>
              <w:jc w:val="both"/>
            </w:pPr>
          </w:p>
        </w:tc>
      </w:tr>
      <w:tr w:rsidR="00566CB2" w14:paraId="3860B409" w14:textId="77777777" w:rsidTr="00DF1BE9">
        <w:tc>
          <w:tcPr>
            <w:tcW w:w="3086" w:type="dxa"/>
            <w:shd w:val="clear" w:color="auto" w:fill="F7CAAC"/>
          </w:tcPr>
          <w:p w14:paraId="5987B3BE" w14:textId="77777777" w:rsidR="00566CB2" w:rsidRDefault="00566CB2" w:rsidP="00DF1BE9">
            <w:pPr>
              <w:jc w:val="both"/>
              <w:rPr>
                <w:b/>
              </w:rPr>
            </w:pPr>
            <w:r>
              <w:rPr>
                <w:b/>
              </w:rPr>
              <w:t>Způsob ověření studijních výsledků</w:t>
            </w:r>
          </w:p>
        </w:tc>
        <w:tc>
          <w:tcPr>
            <w:tcW w:w="3406" w:type="dxa"/>
            <w:gridSpan w:val="4"/>
          </w:tcPr>
          <w:p w14:paraId="460762C7" w14:textId="77777777" w:rsidR="00566CB2" w:rsidRDefault="00566CB2" w:rsidP="00DF1BE9">
            <w:pPr>
              <w:jc w:val="both"/>
            </w:pPr>
            <w:r>
              <w:t>klasifikovaný zápočet</w:t>
            </w:r>
          </w:p>
        </w:tc>
        <w:tc>
          <w:tcPr>
            <w:tcW w:w="2156" w:type="dxa"/>
            <w:shd w:val="clear" w:color="auto" w:fill="F7CAAC"/>
          </w:tcPr>
          <w:p w14:paraId="24655592" w14:textId="77777777" w:rsidR="00566CB2" w:rsidRDefault="00566CB2" w:rsidP="00DF1BE9">
            <w:pPr>
              <w:jc w:val="both"/>
              <w:rPr>
                <w:b/>
              </w:rPr>
            </w:pPr>
            <w:r>
              <w:rPr>
                <w:b/>
              </w:rPr>
              <w:t>Forma výuky</w:t>
            </w:r>
          </w:p>
        </w:tc>
        <w:tc>
          <w:tcPr>
            <w:tcW w:w="1207" w:type="dxa"/>
            <w:gridSpan w:val="2"/>
          </w:tcPr>
          <w:p w14:paraId="5E907D61" w14:textId="77777777" w:rsidR="00566CB2" w:rsidRDefault="00566CB2" w:rsidP="00DF1BE9">
            <w:pPr>
              <w:jc w:val="both"/>
            </w:pPr>
            <w:r>
              <w:t>přednášky</w:t>
            </w:r>
          </w:p>
          <w:p w14:paraId="6826ED0B" w14:textId="77777777" w:rsidR="00566CB2" w:rsidRDefault="00566CB2" w:rsidP="00DF1BE9">
            <w:pPr>
              <w:jc w:val="both"/>
            </w:pPr>
            <w:r>
              <w:t>cvičení</w:t>
            </w:r>
          </w:p>
        </w:tc>
      </w:tr>
      <w:tr w:rsidR="00566CB2" w14:paraId="150F2163" w14:textId="77777777" w:rsidTr="00DF1BE9">
        <w:tc>
          <w:tcPr>
            <w:tcW w:w="3086" w:type="dxa"/>
            <w:shd w:val="clear" w:color="auto" w:fill="F7CAAC"/>
          </w:tcPr>
          <w:p w14:paraId="70E78C77"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7E04B134" w14:textId="77777777" w:rsidR="00566CB2" w:rsidRDefault="00566CB2" w:rsidP="00DF1BE9">
            <w:pPr>
              <w:jc w:val="both"/>
            </w:pPr>
            <w:r>
              <w:t>Klasifikovaná zápočet: aktivní účast na nejméně 80 % cvičení, zpracování a obhajoba ročníkového projektu.</w:t>
            </w:r>
          </w:p>
        </w:tc>
      </w:tr>
      <w:tr w:rsidR="00566CB2" w14:paraId="5F7E5A07" w14:textId="77777777" w:rsidTr="00DF1BE9">
        <w:trPr>
          <w:trHeight w:val="397"/>
        </w:trPr>
        <w:tc>
          <w:tcPr>
            <w:tcW w:w="9855" w:type="dxa"/>
            <w:gridSpan w:val="8"/>
            <w:tcBorders>
              <w:top w:val="nil"/>
            </w:tcBorders>
          </w:tcPr>
          <w:p w14:paraId="0080926F" w14:textId="77777777" w:rsidR="00566CB2" w:rsidRDefault="00566CB2" w:rsidP="00DF1BE9">
            <w:pPr>
              <w:jc w:val="both"/>
            </w:pPr>
          </w:p>
        </w:tc>
      </w:tr>
      <w:tr w:rsidR="00566CB2" w14:paraId="0437EF35" w14:textId="77777777" w:rsidTr="00DF1BE9">
        <w:trPr>
          <w:trHeight w:val="197"/>
        </w:trPr>
        <w:tc>
          <w:tcPr>
            <w:tcW w:w="3086" w:type="dxa"/>
            <w:tcBorders>
              <w:top w:val="nil"/>
            </w:tcBorders>
            <w:shd w:val="clear" w:color="auto" w:fill="F7CAAC"/>
          </w:tcPr>
          <w:p w14:paraId="0D50B71B" w14:textId="77777777" w:rsidR="00566CB2" w:rsidRDefault="00566CB2" w:rsidP="00DF1BE9">
            <w:pPr>
              <w:jc w:val="both"/>
              <w:rPr>
                <w:b/>
              </w:rPr>
            </w:pPr>
            <w:r>
              <w:rPr>
                <w:b/>
              </w:rPr>
              <w:t>Garant předmětu</w:t>
            </w:r>
          </w:p>
        </w:tc>
        <w:tc>
          <w:tcPr>
            <w:tcW w:w="6769" w:type="dxa"/>
            <w:gridSpan w:val="7"/>
            <w:tcBorders>
              <w:top w:val="nil"/>
            </w:tcBorders>
          </w:tcPr>
          <w:p w14:paraId="6C8D4FB6" w14:textId="77777777" w:rsidR="00566CB2" w:rsidRDefault="00566CB2" w:rsidP="00DF1BE9">
            <w:pPr>
              <w:jc w:val="both"/>
            </w:pPr>
            <w:r>
              <w:t>Ing. Jakub Rak, Ph.D.</w:t>
            </w:r>
          </w:p>
        </w:tc>
      </w:tr>
      <w:tr w:rsidR="00566CB2" w14:paraId="1BCB05A6" w14:textId="77777777" w:rsidTr="00DF1BE9">
        <w:trPr>
          <w:trHeight w:val="243"/>
        </w:trPr>
        <w:tc>
          <w:tcPr>
            <w:tcW w:w="3086" w:type="dxa"/>
            <w:tcBorders>
              <w:top w:val="nil"/>
            </w:tcBorders>
            <w:shd w:val="clear" w:color="auto" w:fill="F7CAAC"/>
          </w:tcPr>
          <w:p w14:paraId="70E081EB" w14:textId="77777777" w:rsidR="00566CB2" w:rsidRDefault="00566CB2" w:rsidP="00DF1BE9">
            <w:pPr>
              <w:jc w:val="both"/>
              <w:rPr>
                <w:b/>
              </w:rPr>
            </w:pPr>
            <w:r>
              <w:rPr>
                <w:b/>
              </w:rPr>
              <w:t>Zapojení garanta do výuky předmětu</w:t>
            </w:r>
          </w:p>
        </w:tc>
        <w:tc>
          <w:tcPr>
            <w:tcW w:w="6769" w:type="dxa"/>
            <w:gridSpan w:val="7"/>
            <w:tcBorders>
              <w:top w:val="nil"/>
            </w:tcBorders>
          </w:tcPr>
          <w:p w14:paraId="6FE50104" w14:textId="77777777" w:rsidR="00566CB2" w:rsidRDefault="00566CB2" w:rsidP="00DF1BE9">
            <w:pPr>
              <w:jc w:val="both"/>
            </w:pPr>
            <w:r>
              <w:t>Garant stanovuje obsah přednášek a cvičení.</w:t>
            </w:r>
          </w:p>
          <w:p w14:paraId="3F64DEFA" w14:textId="77777777" w:rsidR="00566CB2" w:rsidRDefault="00566CB2" w:rsidP="00DF1BE9">
            <w:pPr>
              <w:jc w:val="both"/>
            </w:pPr>
            <w:r>
              <w:t>Garant přímo vyučuje 100 % přednášek a 100 % cvičení.</w:t>
            </w:r>
          </w:p>
        </w:tc>
      </w:tr>
      <w:tr w:rsidR="00566CB2" w14:paraId="3EC1BD74" w14:textId="77777777" w:rsidTr="00DF1BE9">
        <w:tc>
          <w:tcPr>
            <w:tcW w:w="3086" w:type="dxa"/>
            <w:shd w:val="clear" w:color="auto" w:fill="F7CAAC"/>
          </w:tcPr>
          <w:p w14:paraId="56A46933" w14:textId="77777777" w:rsidR="00566CB2" w:rsidRDefault="00566CB2" w:rsidP="00DF1BE9">
            <w:pPr>
              <w:jc w:val="both"/>
              <w:rPr>
                <w:b/>
              </w:rPr>
            </w:pPr>
            <w:r>
              <w:rPr>
                <w:b/>
              </w:rPr>
              <w:t>Vyučující</w:t>
            </w:r>
          </w:p>
        </w:tc>
        <w:tc>
          <w:tcPr>
            <w:tcW w:w="6769" w:type="dxa"/>
            <w:gridSpan w:val="7"/>
            <w:tcBorders>
              <w:bottom w:val="nil"/>
            </w:tcBorders>
          </w:tcPr>
          <w:p w14:paraId="7C64B6B2" w14:textId="77777777" w:rsidR="00566CB2" w:rsidRDefault="00566CB2" w:rsidP="00DF1BE9">
            <w:pPr>
              <w:jc w:val="both"/>
            </w:pPr>
            <w:r>
              <w:t>Ing. Jakub Rak, Ph.D. – přednášející (100 %), cvičící (100 %)</w:t>
            </w:r>
          </w:p>
        </w:tc>
      </w:tr>
      <w:tr w:rsidR="00566CB2" w14:paraId="4528B0C0" w14:textId="77777777" w:rsidTr="00DF1BE9">
        <w:trPr>
          <w:trHeight w:val="397"/>
        </w:trPr>
        <w:tc>
          <w:tcPr>
            <w:tcW w:w="9855" w:type="dxa"/>
            <w:gridSpan w:val="8"/>
            <w:tcBorders>
              <w:top w:val="nil"/>
            </w:tcBorders>
          </w:tcPr>
          <w:p w14:paraId="298DEF79" w14:textId="77777777" w:rsidR="00566CB2" w:rsidRDefault="00566CB2" w:rsidP="00DF1BE9">
            <w:pPr>
              <w:jc w:val="both"/>
            </w:pPr>
          </w:p>
        </w:tc>
      </w:tr>
      <w:tr w:rsidR="00566CB2" w14:paraId="69230446" w14:textId="77777777" w:rsidTr="00DF1BE9">
        <w:tc>
          <w:tcPr>
            <w:tcW w:w="3086" w:type="dxa"/>
            <w:shd w:val="clear" w:color="auto" w:fill="F7CAAC"/>
          </w:tcPr>
          <w:p w14:paraId="45118DA4" w14:textId="77777777" w:rsidR="00566CB2" w:rsidRDefault="00566CB2" w:rsidP="00DF1BE9">
            <w:pPr>
              <w:jc w:val="both"/>
              <w:rPr>
                <w:b/>
              </w:rPr>
            </w:pPr>
            <w:r>
              <w:rPr>
                <w:b/>
              </w:rPr>
              <w:t>Stručná anotace předmětu</w:t>
            </w:r>
          </w:p>
        </w:tc>
        <w:tc>
          <w:tcPr>
            <w:tcW w:w="6769" w:type="dxa"/>
            <w:gridSpan w:val="7"/>
            <w:tcBorders>
              <w:bottom w:val="nil"/>
            </w:tcBorders>
          </w:tcPr>
          <w:p w14:paraId="4D73A8E4" w14:textId="77777777" w:rsidR="00566CB2" w:rsidRDefault="00566CB2" w:rsidP="00DF1BE9">
            <w:pPr>
              <w:jc w:val="both"/>
            </w:pPr>
          </w:p>
        </w:tc>
      </w:tr>
      <w:tr w:rsidR="00566CB2" w14:paraId="382E0C53" w14:textId="77777777" w:rsidTr="00DF1BE9">
        <w:trPr>
          <w:trHeight w:val="3496"/>
        </w:trPr>
        <w:tc>
          <w:tcPr>
            <w:tcW w:w="9855" w:type="dxa"/>
            <w:gridSpan w:val="8"/>
            <w:tcBorders>
              <w:top w:val="nil"/>
              <w:bottom w:val="single" w:sz="12" w:space="0" w:color="auto"/>
            </w:tcBorders>
          </w:tcPr>
          <w:p w14:paraId="7F67DC46" w14:textId="77777777" w:rsidR="00566CB2" w:rsidRDefault="00566CB2" w:rsidP="00DF1BE9">
            <w:pPr>
              <w:jc w:val="both"/>
            </w:pPr>
            <w:r>
              <w:t>The goal of the course is to provide students with a basic theoretical background in the field of soft target protection. Completing the subject will enable students to acquire knowledge in the field of security technologies, analytical methods, and the design of security documentation.</w:t>
            </w:r>
          </w:p>
          <w:p w14:paraId="4E7A6A61" w14:textId="77777777" w:rsidR="00566CB2" w:rsidRDefault="00566CB2" w:rsidP="00DF1BE9">
            <w:pPr>
              <w:jc w:val="both"/>
            </w:pPr>
          </w:p>
          <w:p w14:paraId="494FFC4E" w14:textId="77777777" w:rsidR="00566CB2" w:rsidRDefault="00566CB2" w:rsidP="00DF1BE9">
            <w:pPr>
              <w:jc w:val="both"/>
            </w:pPr>
            <w:r>
              <w:t>Main themes:</w:t>
            </w:r>
          </w:p>
          <w:p w14:paraId="1C8F19D9" w14:textId="77777777" w:rsidR="00566CB2" w:rsidRDefault="00566CB2" w:rsidP="00566CB2">
            <w:pPr>
              <w:pStyle w:val="Odstavecseseznamem"/>
              <w:numPr>
                <w:ilvl w:val="0"/>
                <w:numId w:val="35"/>
              </w:numPr>
              <w:ind w:hanging="112"/>
              <w:jc w:val="both"/>
            </w:pPr>
            <w:r>
              <w:t>Basic definitions of soft Targets;</w:t>
            </w:r>
          </w:p>
          <w:p w14:paraId="38DF67AF" w14:textId="77777777" w:rsidR="00566CB2" w:rsidRDefault="00566CB2" w:rsidP="00566CB2">
            <w:pPr>
              <w:pStyle w:val="Odstavecseseznamem"/>
              <w:numPr>
                <w:ilvl w:val="0"/>
                <w:numId w:val="35"/>
              </w:numPr>
              <w:ind w:hanging="112"/>
              <w:jc w:val="both"/>
            </w:pPr>
            <w:r>
              <w:t>Specification of soft Targets;</w:t>
            </w:r>
          </w:p>
          <w:p w14:paraId="6D9973D9" w14:textId="77777777" w:rsidR="00566CB2" w:rsidRDefault="00566CB2" w:rsidP="00566CB2">
            <w:pPr>
              <w:pStyle w:val="Odstavecseseznamem"/>
              <w:numPr>
                <w:ilvl w:val="0"/>
                <w:numId w:val="35"/>
              </w:numPr>
              <w:ind w:hanging="112"/>
              <w:jc w:val="both"/>
            </w:pPr>
            <w:r>
              <w:t>Prevention of soft targets Protection;</w:t>
            </w:r>
          </w:p>
          <w:p w14:paraId="32FE2C6A" w14:textId="77777777" w:rsidR="00566CB2" w:rsidRDefault="00566CB2" w:rsidP="00566CB2">
            <w:pPr>
              <w:pStyle w:val="Odstavecseseznamem"/>
              <w:numPr>
                <w:ilvl w:val="0"/>
                <w:numId w:val="35"/>
              </w:numPr>
              <w:ind w:hanging="112"/>
              <w:jc w:val="both"/>
            </w:pPr>
            <w:r>
              <w:t>Security assessment of the object;</w:t>
            </w:r>
          </w:p>
          <w:p w14:paraId="5BFABD97" w14:textId="77777777" w:rsidR="00566CB2" w:rsidRDefault="00566CB2" w:rsidP="00566CB2">
            <w:pPr>
              <w:pStyle w:val="Odstavecseseznamem"/>
              <w:numPr>
                <w:ilvl w:val="0"/>
                <w:numId w:val="35"/>
              </w:numPr>
              <w:ind w:hanging="112"/>
              <w:jc w:val="both"/>
            </w:pPr>
            <w:r>
              <w:t>Physical protection of soft Targets;</w:t>
            </w:r>
          </w:p>
          <w:p w14:paraId="3D4836F4" w14:textId="77777777" w:rsidR="00566CB2" w:rsidRDefault="00566CB2" w:rsidP="00566CB2">
            <w:pPr>
              <w:pStyle w:val="Odstavecseseznamem"/>
              <w:numPr>
                <w:ilvl w:val="0"/>
                <w:numId w:val="35"/>
              </w:numPr>
              <w:ind w:hanging="112"/>
              <w:jc w:val="both"/>
            </w:pPr>
            <w:r>
              <w:t>Technical protection of soft targets I.;</w:t>
            </w:r>
          </w:p>
          <w:p w14:paraId="1670F41A" w14:textId="77777777" w:rsidR="00566CB2" w:rsidRDefault="00566CB2" w:rsidP="00566CB2">
            <w:pPr>
              <w:pStyle w:val="Odstavecseseznamem"/>
              <w:numPr>
                <w:ilvl w:val="0"/>
                <w:numId w:val="35"/>
              </w:numPr>
              <w:ind w:hanging="112"/>
              <w:jc w:val="both"/>
            </w:pPr>
            <w:r>
              <w:t>Technical protection of soft targets II.;</w:t>
            </w:r>
          </w:p>
          <w:p w14:paraId="06514B89" w14:textId="77777777" w:rsidR="00566CB2" w:rsidRDefault="00566CB2" w:rsidP="00566CB2">
            <w:pPr>
              <w:pStyle w:val="Odstavecseseznamem"/>
              <w:numPr>
                <w:ilvl w:val="0"/>
                <w:numId w:val="35"/>
              </w:numPr>
              <w:ind w:hanging="112"/>
              <w:jc w:val="both"/>
            </w:pPr>
            <w:r>
              <w:t>Security Systems for soft targets Protection;</w:t>
            </w:r>
          </w:p>
          <w:p w14:paraId="77CB822F" w14:textId="77777777" w:rsidR="00566CB2" w:rsidRDefault="00566CB2" w:rsidP="00566CB2">
            <w:pPr>
              <w:pStyle w:val="Odstavecseseznamem"/>
              <w:numPr>
                <w:ilvl w:val="0"/>
                <w:numId w:val="35"/>
              </w:numPr>
              <w:ind w:hanging="112"/>
              <w:jc w:val="both"/>
            </w:pPr>
            <w:r>
              <w:t>Design of security systems for soft targets Protection;</w:t>
            </w:r>
          </w:p>
          <w:p w14:paraId="554E46D9" w14:textId="77777777" w:rsidR="00566CB2" w:rsidRDefault="00566CB2" w:rsidP="00566CB2">
            <w:pPr>
              <w:pStyle w:val="Odstavecseseznamem"/>
              <w:numPr>
                <w:ilvl w:val="0"/>
                <w:numId w:val="35"/>
              </w:numPr>
              <w:ind w:hanging="112"/>
              <w:jc w:val="both"/>
            </w:pPr>
            <w:r>
              <w:t>Case study of soft targets protection.</w:t>
            </w:r>
          </w:p>
          <w:p w14:paraId="3700E3C0" w14:textId="77777777" w:rsidR="00566CB2" w:rsidRDefault="00566CB2" w:rsidP="00DF1BE9">
            <w:pPr>
              <w:pStyle w:val="Odstavecseseznamem"/>
              <w:ind w:left="360"/>
              <w:jc w:val="both"/>
            </w:pPr>
          </w:p>
        </w:tc>
      </w:tr>
      <w:tr w:rsidR="00566CB2" w14:paraId="5F57B8C5"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599BA23E"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2AC1969" w14:textId="77777777" w:rsidR="00566CB2" w:rsidRDefault="00566CB2" w:rsidP="00DF1BE9">
            <w:pPr>
              <w:jc w:val="both"/>
            </w:pPr>
          </w:p>
        </w:tc>
      </w:tr>
      <w:tr w:rsidR="00566CB2" w14:paraId="12AF4811" w14:textId="77777777" w:rsidTr="00DF1BE9">
        <w:trPr>
          <w:trHeight w:val="1497"/>
        </w:trPr>
        <w:tc>
          <w:tcPr>
            <w:tcW w:w="9855" w:type="dxa"/>
            <w:gridSpan w:val="8"/>
            <w:tcBorders>
              <w:top w:val="nil"/>
              <w:bottom w:val="single" w:sz="2" w:space="0" w:color="auto"/>
            </w:tcBorders>
          </w:tcPr>
          <w:p w14:paraId="43583F6C" w14:textId="77777777" w:rsidR="00566CB2" w:rsidRPr="001D33DA" w:rsidRDefault="00566CB2" w:rsidP="00DF1BE9">
            <w:pPr>
              <w:jc w:val="both"/>
              <w:rPr>
                <w:b/>
                <w:bCs/>
              </w:rPr>
            </w:pPr>
            <w:r w:rsidRPr="001D33DA">
              <w:rPr>
                <w:b/>
                <w:bCs/>
              </w:rPr>
              <w:t>Povinná literatura:</w:t>
            </w:r>
          </w:p>
          <w:p w14:paraId="2B85F49E" w14:textId="77777777" w:rsidR="00566CB2" w:rsidRDefault="00566CB2" w:rsidP="00DF1BE9">
            <w:pPr>
              <w:jc w:val="both"/>
            </w:pPr>
            <w:r w:rsidRPr="00765A10">
              <w:t>HESTERMAN, Jennifer L. </w:t>
            </w:r>
            <w:r w:rsidRPr="00765A10">
              <w:rPr>
                <w:i/>
                <w:iCs/>
              </w:rPr>
              <w:t>Soft target hardening: protecting people from attack</w:t>
            </w:r>
            <w:r w:rsidRPr="00765A10">
              <w:t>. Second Edition. London: Routledge, Taylor &amp; Francis Group, 2019. ISBN 9781138391109.</w:t>
            </w:r>
          </w:p>
          <w:p w14:paraId="4D0617D5" w14:textId="77777777" w:rsidR="00566CB2" w:rsidRDefault="00566CB2" w:rsidP="00DF1BE9">
            <w:pPr>
              <w:jc w:val="both"/>
            </w:pPr>
            <w:r w:rsidRPr="00765A10">
              <w:t>FAGEL, Michael J. a HESTERMAN, Jennifer L. (ed.). </w:t>
            </w:r>
            <w:r w:rsidRPr="00765A10">
              <w:rPr>
                <w:i/>
                <w:iCs/>
              </w:rPr>
              <w:t>Soft targets and crisis management: what emergency planners and security professionals need to know</w:t>
            </w:r>
            <w:r w:rsidRPr="00765A10">
              <w:t>. Boca Raton: CRC Press, Taylor &amp; Francis Group, [2017]. ISBN 9781498756327.</w:t>
            </w:r>
          </w:p>
          <w:p w14:paraId="7DCD1653" w14:textId="77777777" w:rsidR="00566CB2" w:rsidRDefault="00566CB2" w:rsidP="00DF1BE9">
            <w:pPr>
              <w:jc w:val="both"/>
            </w:pPr>
            <w:r w:rsidRPr="00176E6A">
              <w:t>APELTAUER, Tomáš; DUFEK, Zdeněk; VANGELI, Benedikt; ROSENKRANZ, Jiří; HROMADA, Martin et al. </w:t>
            </w:r>
            <w:r w:rsidRPr="00176E6A">
              <w:rPr>
                <w:i/>
                <w:iCs/>
              </w:rPr>
              <w:t>Ochrana měkkých cílů</w:t>
            </w:r>
            <w:r w:rsidRPr="00176E6A">
              <w:t>. Praha: Leges, 2019. ISBN 978-80-7502-427-5.</w:t>
            </w:r>
          </w:p>
          <w:p w14:paraId="3FDE6716" w14:textId="77777777" w:rsidR="00566CB2" w:rsidRPr="001D541E" w:rsidRDefault="00566CB2" w:rsidP="00DF1BE9">
            <w:pPr>
              <w:jc w:val="both"/>
            </w:pPr>
          </w:p>
          <w:p w14:paraId="5225976D" w14:textId="77777777" w:rsidR="00566CB2" w:rsidRPr="001D33DA" w:rsidRDefault="00566CB2" w:rsidP="00DF1BE9">
            <w:pPr>
              <w:jc w:val="both"/>
              <w:rPr>
                <w:b/>
                <w:bCs/>
              </w:rPr>
            </w:pPr>
            <w:r w:rsidRPr="001D33DA">
              <w:rPr>
                <w:b/>
                <w:bCs/>
              </w:rPr>
              <w:t>Doporučená literatura:</w:t>
            </w:r>
          </w:p>
          <w:p w14:paraId="072F01AD" w14:textId="77777777" w:rsidR="00566CB2" w:rsidRDefault="00566CB2" w:rsidP="00DF1BE9">
            <w:pPr>
              <w:jc w:val="both"/>
            </w:pPr>
            <w:r w:rsidRPr="00765A10">
              <w:t>BULLOCK, Jane A.; HADDOW, George D. a COPPOLA, Damon P. </w:t>
            </w:r>
            <w:r w:rsidRPr="00765A10">
              <w:rPr>
                <w:i/>
                <w:iCs/>
              </w:rPr>
              <w:t>Homeland security: the essentials</w:t>
            </w:r>
            <w:r w:rsidRPr="00765A10">
              <w:t>. Second edition. Oxford: Butterworth-Heinemann, [2018]. ISBN 978-0-12-804465-0.</w:t>
            </w:r>
          </w:p>
          <w:p w14:paraId="315FEB7E" w14:textId="77777777" w:rsidR="00566CB2" w:rsidRDefault="00566CB2" w:rsidP="00DF1BE9">
            <w:pPr>
              <w:jc w:val="both"/>
            </w:pPr>
            <w:r w:rsidRPr="00765A10">
              <w:t>SYLVES, Richard Terry. </w:t>
            </w:r>
            <w:r w:rsidRPr="00765A10">
              <w:rPr>
                <w:i/>
                <w:iCs/>
              </w:rPr>
              <w:t>Disaster policy and politics: emergency management and homeland security</w:t>
            </w:r>
            <w:r w:rsidRPr="00765A10">
              <w:t>. Third edition. Los Angeles: SAGE, [2020]. ISBN 978-1-5063-6868-9.</w:t>
            </w:r>
          </w:p>
          <w:p w14:paraId="47DA099B" w14:textId="77777777" w:rsidR="00566CB2" w:rsidRDefault="00566CB2" w:rsidP="00DF1BE9">
            <w:pPr>
              <w:jc w:val="both"/>
            </w:pPr>
            <w:r w:rsidRPr="00176E6A">
              <w:t>HADDOW, George D.; BULLOCK, Jane A. a COPPOLA, Damon P. </w:t>
            </w:r>
            <w:r w:rsidRPr="00176E6A">
              <w:rPr>
                <w:i/>
                <w:iCs/>
              </w:rPr>
              <w:t>Introduction to emergency management</w:t>
            </w:r>
            <w:r w:rsidRPr="00176E6A">
              <w:t>. Seventh edition. Amsterdam: Elsevier, [2021]. ISBN 978-0-12-817139-4.</w:t>
            </w:r>
          </w:p>
        </w:tc>
      </w:tr>
      <w:tr w:rsidR="00566CB2" w14:paraId="00F64AA5"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96C75F6" w14:textId="77777777" w:rsidR="00566CB2" w:rsidRDefault="00566CB2" w:rsidP="00DF1BE9">
            <w:pPr>
              <w:jc w:val="center"/>
              <w:rPr>
                <w:b/>
              </w:rPr>
            </w:pPr>
            <w:r>
              <w:rPr>
                <w:b/>
              </w:rPr>
              <w:t>Informace ke kombinované nebo distanční formě</w:t>
            </w:r>
          </w:p>
        </w:tc>
      </w:tr>
      <w:tr w:rsidR="00566CB2" w14:paraId="735D87EB" w14:textId="77777777" w:rsidTr="00DF1BE9">
        <w:tc>
          <w:tcPr>
            <w:tcW w:w="4787" w:type="dxa"/>
            <w:gridSpan w:val="3"/>
            <w:tcBorders>
              <w:top w:val="single" w:sz="2" w:space="0" w:color="auto"/>
            </w:tcBorders>
            <w:shd w:val="clear" w:color="auto" w:fill="F7CAAC"/>
          </w:tcPr>
          <w:p w14:paraId="039A3B1E" w14:textId="77777777" w:rsidR="00566CB2" w:rsidRDefault="00566CB2" w:rsidP="00DF1BE9">
            <w:pPr>
              <w:jc w:val="both"/>
            </w:pPr>
            <w:r>
              <w:rPr>
                <w:b/>
              </w:rPr>
              <w:t>Rozsah konzultací (soustředění)</w:t>
            </w:r>
          </w:p>
        </w:tc>
        <w:tc>
          <w:tcPr>
            <w:tcW w:w="889" w:type="dxa"/>
            <w:tcBorders>
              <w:top w:val="single" w:sz="2" w:space="0" w:color="auto"/>
            </w:tcBorders>
          </w:tcPr>
          <w:p w14:paraId="4EDA9097" w14:textId="77777777" w:rsidR="00566CB2" w:rsidRDefault="00566CB2" w:rsidP="00DF1BE9">
            <w:pPr>
              <w:jc w:val="both"/>
            </w:pPr>
          </w:p>
        </w:tc>
        <w:tc>
          <w:tcPr>
            <w:tcW w:w="4179" w:type="dxa"/>
            <w:gridSpan w:val="4"/>
            <w:tcBorders>
              <w:top w:val="single" w:sz="2" w:space="0" w:color="auto"/>
            </w:tcBorders>
            <w:shd w:val="clear" w:color="auto" w:fill="F7CAAC"/>
          </w:tcPr>
          <w:p w14:paraId="31E9DA04" w14:textId="77777777" w:rsidR="00566CB2" w:rsidRDefault="00566CB2" w:rsidP="00DF1BE9">
            <w:pPr>
              <w:jc w:val="both"/>
              <w:rPr>
                <w:b/>
              </w:rPr>
            </w:pPr>
            <w:r>
              <w:rPr>
                <w:b/>
              </w:rPr>
              <w:t xml:space="preserve">hodin </w:t>
            </w:r>
          </w:p>
        </w:tc>
      </w:tr>
      <w:tr w:rsidR="00566CB2" w14:paraId="7B868EC4" w14:textId="77777777" w:rsidTr="00DF1BE9">
        <w:tc>
          <w:tcPr>
            <w:tcW w:w="9855" w:type="dxa"/>
            <w:gridSpan w:val="8"/>
            <w:shd w:val="clear" w:color="auto" w:fill="F7CAAC"/>
          </w:tcPr>
          <w:p w14:paraId="6634329D" w14:textId="77777777" w:rsidR="00566CB2" w:rsidRDefault="00566CB2" w:rsidP="00DF1BE9">
            <w:pPr>
              <w:jc w:val="both"/>
              <w:rPr>
                <w:b/>
              </w:rPr>
            </w:pPr>
            <w:r>
              <w:rPr>
                <w:b/>
              </w:rPr>
              <w:t>Informace o způsobu kontaktu s vyučujícím</w:t>
            </w:r>
          </w:p>
        </w:tc>
      </w:tr>
      <w:tr w:rsidR="00566CB2" w14:paraId="0A6C7937" w14:textId="77777777" w:rsidTr="00DF1BE9">
        <w:trPr>
          <w:trHeight w:val="269"/>
        </w:trPr>
        <w:tc>
          <w:tcPr>
            <w:tcW w:w="9855" w:type="dxa"/>
            <w:gridSpan w:val="8"/>
          </w:tcPr>
          <w:p w14:paraId="741FFE52" w14:textId="77777777" w:rsidR="00566CB2" w:rsidRDefault="00566CB2" w:rsidP="00DF1BE9">
            <w:pPr>
              <w:jc w:val="both"/>
            </w:pPr>
          </w:p>
        </w:tc>
      </w:tr>
    </w:tbl>
    <w:p w14:paraId="7E72FC55" w14:textId="77777777" w:rsidR="00566CB2" w:rsidRDefault="00566CB2" w:rsidP="00566CB2"/>
    <w:p w14:paraId="4F3889E3"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164B6824" w14:textId="77777777" w:rsidTr="00DF1BE9">
        <w:tc>
          <w:tcPr>
            <w:tcW w:w="9855" w:type="dxa"/>
            <w:gridSpan w:val="8"/>
            <w:tcBorders>
              <w:bottom w:val="double" w:sz="4" w:space="0" w:color="auto"/>
            </w:tcBorders>
            <w:shd w:val="clear" w:color="auto" w:fill="BDD6EE"/>
          </w:tcPr>
          <w:p w14:paraId="470E9A8A" w14:textId="77777777" w:rsidR="00566CB2" w:rsidRDefault="00566CB2" w:rsidP="00DF1BE9">
            <w:pPr>
              <w:jc w:val="both"/>
              <w:rPr>
                <w:b/>
                <w:sz w:val="28"/>
              </w:rPr>
            </w:pPr>
            <w:r>
              <w:lastRenderedPageBreak/>
              <w:br w:type="page"/>
            </w:r>
            <w:r>
              <w:rPr>
                <w:b/>
                <w:sz w:val="28"/>
              </w:rPr>
              <w:t>B-III – Charakteristika studijního předmětu</w:t>
            </w:r>
          </w:p>
        </w:tc>
      </w:tr>
      <w:tr w:rsidR="00566CB2" w14:paraId="60399534" w14:textId="77777777" w:rsidTr="00DF1BE9">
        <w:tc>
          <w:tcPr>
            <w:tcW w:w="3086" w:type="dxa"/>
            <w:tcBorders>
              <w:top w:val="double" w:sz="4" w:space="0" w:color="auto"/>
            </w:tcBorders>
            <w:shd w:val="clear" w:color="auto" w:fill="F7CAAC"/>
          </w:tcPr>
          <w:p w14:paraId="65E6F5E8"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6874B466" w14:textId="77777777" w:rsidR="00566CB2" w:rsidRPr="00873C26" w:rsidRDefault="00566CB2" w:rsidP="00DF1BE9">
            <w:pPr>
              <w:jc w:val="both"/>
              <w:rPr>
                <w:b/>
              </w:rPr>
            </w:pPr>
            <w:r>
              <w:rPr>
                <w:b/>
              </w:rPr>
              <w:t>Spatial Planning and Regional Policy</w:t>
            </w:r>
          </w:p>
        </w:tc>
      </w:tr>
      <w:tr w:rsidR="00566CB2" w14:paraId="0A9FEE24" w14:textId="77777777" w:rsidTr="00DF1BE9">
        <w:tc>
          <w:tcPr>
            <w:tcW w:w="3086" w:type="dxa"/>
            <w:shd w:val="clear" w:color="auto" w:fill="F7CAAC"/>
          </w:tcPr>
          <w:p w14:paraId="1C1DD82A" w14:textId="77777777" w:rsidR="00566CB2" w:rsidRDefault="00566CB2" w:rsidP="00DF1BE9">
            <w:pPr>
              <w:jc w:val="both"/>
              <w:rPr>
                <w:b/>
              </w:rPr>
            </w:pPr>
            <w:r>
              <w:rPr>
                <w:b/>
              </w:rPr>
              <w:t>Typ předmětu</w:t>
            </w:r>
          </w:p>
        </w:tc>
        <w:tc>
          <w:tcPr>
            <w:tcW w:w="3406" w:type="dxa"/>
            <w:gridSpan w:val="4"/>
          </w:tcPr>
          <w:p w14:paraId="3FFA88CB" w14:textId="77777777" w:rsidR="00566CB2" w:rsidRDefault="00566CB2" w:rsidP="00DF1BE9">
            <w:pPr>
              <w:jc w:val="both"/>
            </w:pPr>
            <w:r>
              <w:t>povinný</w:t>
            </w:r>
          </w:p>
        </w:tc>
        <w:tc>
          <w:tcPr>
            <w:tcW w:w="2695" w:type="dxa"/>
            <w:gridSpan w:val="2"/>
            <w:shd w:val="clear" w:color="auto" w:fill="F7CAAC"/>
          </w:tcPr>
          <w:p w14:paraId="095E9CCE" w14:textId="77777777" w:rsidR="00566CB2" w:rsidRDefault="00566CB2" w:rsidP="00DF1BE9">
            <w:pPr>
              <w:jc w:val="both"/>
            </w:pPr>
            <w:r>
              <w:rPr>
                <w:b/>
              </w:rPr>
              <w:t>doporučený ročník / semestr</w:t>
            </w:r>
          </w:p>
        </w:tc>
        <w:tc>
          <w:tcPr>
            <w:tcW w:w="668" w:type="dxa"/>
          </w:tcPr>
          <w:p w14:paraId="0DB24223" w14:textId="77777777" w:rsidR="00566CB2" w:rsidRDefault="00566CB2" w:rsidP="00DF1BE9">
            <w:pPr>
              <w:jc w:val="both"/>
            </w:pPr>
            <w:r>
              <w:t>3/ZS</w:t>
            </w:r>
          </w:p>
        </w:tc>
      </w:tr>
      <w:tr w:rsidR="00566CB2" w14:paraId="24093C81" w14:textId="77777777" w:rsidTr="00DF1BE9">
        <w:tc>
          <w:tcPr>
            <w:tcW w:w="3086" w:type="dxa"/>
            <w:shd w:val="clear" w:color="auto" w:fill="F7CAAC"/>
          </w:tcPr>
          <w:p w14:paraId="347FA21C" w14:textId="77777777" w:rsidR="00566CB2" w:rsidRDefault="00566CB2" w:rsidP="00DF1BE9">
            <w:pPr>
              <w:jc w:val="both"/>
              <w:rPr>
                <w:b/>
              </w:rPr>
            </w:pPr>
            <w:r>
              <w:rPr>
                <w:b/>
              </w:rPr>
              <w:t>Rozsah studijního předmětu</w:t>
            </w:r>
          </w:p>
        </w:tc>
        <w:tc>
          <w:tcPr>
            <w:tcW w:w="1701" w:type="dxa"/>
            <w:gridSpan w:val="2"/>
          </w:tcPr>
          <w:p w14:paraId="1F7AED82" w14:textId="77777777" w:rsidR="00566CB2" w:rsidRDefault="00566CB2" w:rsidP="00DF1BE9">
            <w:pPr>
              <w:jc w:val="both"/>
            </w:pPr>
            <w:r>
              <w:t>14p + 14c</w:t>
            </w:r>
          </w:p>
        </w:tc>
        <w:tc>
          <w:tcPr>
            <w:tcW w:w="889" w:type="dxa"/>
            <w:shd w:val="clear" w:color="auto" w:fill="F7CAAC"/>
          </w:tcPr>
          <w:p w14:paraId="49F645D4" w14:textId="77777777" w:rsidR="00566CB2" w:rsidRDefault="00566CB2" w:rsidP="00DF1BE9">
            <w:pPr>
              <w:jc w:val="both"/>
              <w:rPr>
                <w:b/>
              </w:rPr>
            </w:pPr>
            <w:r>
              <w:rPr>
                <w:b/>
              </w:rPr>
              <w:t xml:space="preserve">hod. </w:t>
            </w:r>
          </w:p>
        </w:tc>
        <w:tc>
          <w:tcPr>
            <w:tcW w:w="816" w:type="dxa"/>
          </w:tcPr>
          <w:p w14:paraId="07E1B94D" w14:textId="77777777" w:rsidR="00566CB2" w:rsidRDefault="00566CB2" w:rsidP="00DF1BE9">
            <w:pPr>
              <w:jc w:val="both"/>
            </w:pPr>
            <w:r>
              <w:t>28</w:t>
            </w:r>
          </w:p>
        </w:tc>
        <w:tc>
          <w:tcPr>
            <w:tcW w:w="2156" w:type="dxa"/>
            <w:shd w:val="clear" w:color="auto" w:fill="F7CAAC"/>
          </w:tcPr>
          <w:p w14:paraId="798E65EF" w14:textId="77777777" w:rsidR="00566CB2" w:rsidRDefault="00566CB2" w:rsidP="00DF1BE9">
            <w:pPr>
              <w:jc w:val="both"/>
              <w:rPr>
                <w:b/>
              </w:rPr>
            </w:pPr>
            <w:r>
              <w:rPr>
                <w:b/>
              </w:rPr>
              <w:t>kreditů</w:t>
            </w:r>
          </w:p>
        </w:tc>
        <w:tc>
          <w:tcPr>
            <w:tcW w:w="1207" w:type="dxa"/>
            <w:gridSpan w:val="2"/>
          </w:tcPr>
          <w:p w14:paraId="66E96D0B" w14:textId="77777777" w:rsidR="00566CB2" w:rsidRDefault="00566CB2" w:rsidP="00DF1BE9">
            <w:pPr>
              <w:jc w:val="both"/>
            </w:pPr>
            <w:r>
              <w:t>3</w:t>
            </w:r>
          </w:p>
        </w:tc>
      </w:tr>
      <w:tr w:rsidR="00566CB2" w14:paraId="4809084C" w14:textId="77777777" w:rsidTr="00DF1BE9">
        <w:tc>
          <w:tcPr>
            <w:tcW w:w="3086" w:type="dxa"/>
            <w:shd w:val="clear" w:color="auto" w:fill="F7CAAC"/>
          </w:tcPr>
          <w:p w14:paraId="1162DDDC" w14:textId="77777777" w:rsidR="00566CB2" w:rsidRDefault="00566CB2" w:rsidP="00DF1BE9">
            <w:pPr>
              <w:jc w:val="both"/>
              <w:rPr>
                <w:b/>
                <w:sz w:val="22"/>
              </w:rPr>
            </w:pPr>
            <w:r>
              <w:rPr>
                <w:b/>
              </w:rPr>
              <w:t>Prerekvizity, korekvizity, ekvivalence</w:t>
            </w:r>
          </w:p>
        </w:tc>
        <w:tc>
          <w:tcPr>
            <w:tcW w:w="6769" w:type="dxa"/>
            <w:gridSpan w:val="7"/>
          </w:tcPr>
          <w:p w14:paraId="18E5EEDB" w14:textId="77777777" w:rsidR="00566CB2" w:rsidRDefault="00566CB2" w:rsidP="00DF1BE9">
            <w:pPr>
              <w:jc w:val="both"/>
            </w:pPr>
          </w:p>
        </w:tc>
      </w:tr>
      <w:tr w:rsidR="00566CB2" w14:paraId="31B0B777" w14:textId="77777777" w:rsidTr="00DF1BE9">
        <w:tc>
          <w:tcPr>
            <w:tcW w:w="3086" w:type="dxa"/>
            <w:shd w:val="clear" w:color="auto" w:fill="F7CAAC"/>
          </w:tcPr>
          <w:p w14:paraId="1D90230E" w14:textId="77777777" w:rsidR="00566CB2" w:rsidRDefault="00566CB2" w:rsidP="00DF1BE9">
            <w:pPr>
              <w:jc w:val="both"/>
              <w:rPr>
                <w:b/>
              </w:rPr>
            </w:pPr>
            <w:r>
              <w:rPr>
                <w:b/>
              </w:rPr>
              <w:t>Způsob ověření studijních výsledků</w:t>
            </w:r>
          </w:p>
        </w:tc>
        <w:tc>
          <w:tcPr>
            <w:tcW w:w="3406" w:type="dxa"/>
            <w:gridSpan w:val="4"/>
          </w:tcPr>
          <w:p w14:paraId="3D9D8297" w14:textId="77777777" w:rsidR="00566CB2" w:rsidRDefault="00566CB2" w:rsidP="00DF1BE9">
            <w:pPr>
              <w:jc w:val="both"/>
            </w:pPr>
            <w:r>
              <w:t>klasifikovaný zápočet</w:t>
            </w:r>
          </w:p>
        </w:tc>
        <w:tc>
          <w:tcPr>
            <w:tcW w:w="2156" w:type="dxa"/>
            <w:shd w:val="clear" w:color="auto" w:fill="F7CAAC"/>
          </w:tcPr>
          <w:p w14:paraId="5EA79EAA" w14:textId="77777777" w:rsidR="00566CB2" w:rsidRDefault="00566CB2" w:rsidP="00DF1BE9">
            <w:pPr>
              <w:jc w:val="both"/>
              <w:rPr>
                <w:b/>
              </w:rPr>
            </w:pPr>
            <w:r>
              <w:rPr>
                <w:b/>
              </w:rPr>
              <w:t>Forma výuky</w:t>
            </w:r>
          </w:p>
        </w:tc>
        <w:tc>
          <w:tcPr>
            <w:tcW w:w="1207" w:type="dxa"/>
            <w:gridSpan w:val="2"/>
          </w:tcPr>
          <w:p w14:paraId="5F7EC85B" w14:textId="77777777" w:rsidR="00566CB2" w:rsidRDefault="00566CB2" w:rsidP="00DF1BE9">
            <w:pPr>
              <w:jc w:val="both"/>
            </w:pPr>
            <w:r>
              <w:t>přednášky</w:t>
            </w:r>
          </w:p>
          <w:p w14:paraId="1DD93AC7" w14:textId="77777777" w:rsidR="00566CB2" w:rsidRDefault="00566CB2" w:rsidP="00DF1BE9">
            <w:pPr>
              <w:jc w:val="both"/>
            </w:pPr>
            <w:r>
              <w:t>cvičení</w:t>
            </w:r>
          </w:p>
        </w:tc>
      </w:tr>
      <w:tr w:rsidR="00566CB2" w14:paraId="0BA9A039" w14:textId="77777777" w:rsidTr="00DF1BE9">
        <w:tc>
          <w:tcPr>
            <w:tcW w:w="3086" w:type="dxa"/>
            <w:shd w:val="clear" w:color="auto" w:fill="F7CAAC"/>
          </w:tcPr>
          <w:p w14:paraId="637B1B88"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04DC1F4E" w14:textId="77777777" w:rsidR="00566CB2" w:rsidRDefault="00566CB2" w:rsidP="00DF1BE9">
            <w:pPr>
              <w:jc w:val="both"/>
            </w:pPr>
            <w:r>
              <w:t>Klasifikovaný zápočet: zpracování průběžných úkolů dle požadavků vyučujícího, 80% aktivní účast na seminářích, ústní/praktické ověření znalostí/dovedností předmětu v rozsahu znalostí přednášek a seminářů.</w:t>
            </w:r>
          </w:p>
        </w:tc>
      </w:tr>
      <w:tr w:rsidR="00566CB2" w14:paraId="5B2BAFCE" w14:textId="77777777" w:rsidTr="00DF1BE9">
        <w:trPr>
          <w:trHeight w:val="397"/>
        </w:trPr>
        <w:tc>
          <w:tcPr>
            <w:tcW w:w="9855" w:type="dxa"/>
            <w:gridSpan w:val="8"/>
            <w:tcBorders>
              <w:top w:val="nil"/>
            </w:tcBorders>
          </w:tcPr>
          <w:p w14:paraId="0574569E" w14:textId="77777777" w:rsidR="00566CB2" w:rsidRDefault="00566CB2" w:rsidP="00DF1BE9">
            <w:pPr>
              <w:jc w:val="both"/>
            </w:pPr>
          </w:p>
        </w:tc>
      </w:tr>
      <w:tr w:rsidR="00566CB2" w14:paraId="0E2523CE" w14:textId="77777777" w:rsidTr="00DF1BE9">
        <w:trPr>
          <w:trHeight w:val="197"/>
        </w:trPr>
        <w:tc>
          <w:tcPr>
            <w:tcW w:w="3086" w:type="dxa"/>
            <w:tcBorders>
              <w:top w:val="nil"/>
            </w:tcBorders>
            <w:shd w:val="clear" w:color="auto" w:fill="F7CAAC"/>
          </w:tcPr>
          <w:p w14:paraId="36046BD2" w14:textId="77777777" w:rsidR="00566CB2" w:rsidRDefault="00566CB2" w:rsidP="00DF1BE9">
            <w:pPr>
              <w:jc w:val="both"/>
              <w:rPr>
                <w:b/>
              </w:rPr>
            </w:pPr>
            <w:r>
              <w:rPr>
                <w:b/>
              </w:rPr>
              <w:t>Garant předmětu</w:t>
            </w:r>
          </w:p>
        </w:tc>
        <w:tc>
          <w:tcPr>
            <w:tcW w:w="6769" w:type="dxa"/>
            <w:gridSpan w:val="7"/>
            <w:tcBorders>
              <w:top w:val="nil"/>
            </w:tcBorders>
          </w:tcPr>
          <w:p w14:paraId="62A92609" w14:textId="77777777" w:rsidR="00566CB2" w:rsidRDefault="00566CB2" w:rsidP="00DF1BE9">
            <w:pPr>
              <w:jc w:val="both"/>
            </w:pPr>
            <w:r w:rsidRPr="006A09FB">
              <w:t>RNDr. Jakub Trojan, MSc, MBA, Ph.D.</w:t>
            </w:r>
          </w:p>
        </w:tc>
      </w:tr>
      <w:tr w:rsidR="00566CB2" w14:paraId="36DD2F07" w14:textId="77777777" w:rsidTr="00DF1BE9">
        <w:trPr>
          <w:trHeight w:val="243"/>
        </w:trPr>
        <w:tc>
          <w:tcPr>
            <w:tcW w:w="3086" w:type="dxa"/>
            <w:tcBorders>
              <w:top w:val="nil"/>
            </w:tcBorders>
            <w:shd w:val="clear" w:color="auto" w:fill="F7CAAC"/>
          </w:tcPr>
          <w:p w14:paraId="41DB44F7" w14:textId="77777777" w:rsidR="00566CB2" w:rsidRDefault="00566CB2" w:rsidP="00DF1BE9">
            <w:pPr>
              <w:jc w:val="both"/>
              <w:rPr>
                <w:b/>
              </w:rPr>
            </w:pPr>
            <w:r>
              <w:rPr>
                <w:b/>
              </w:rPr>
              <w:t>Zapojení garanta do výuky předmětu</w:t>
            </w:r>
          </w:p>
        </w:tc>
        <w:tc>
          <w:tcPr>
            <w:tcW w:w="6769" w:type="dxa"/>
            <w:gridSpan w:val="7"/>
            <w:tcBorders>
              <w:top w:val="nil"/>
            </w:tcBorders>
          </w:tcPr>
          <w:p w14:paraId="13F19B3D" w14:textId="77777777" w:rsidR="00566CB2" w:rsidRDefault="00566CB2" w:rsidP="00DF1BE9">
            <w:pPr>
              <w:jc w:val="both"/>
            </w:pPr>
            <w:r w:rsidRPr="006A09FB">
              <w:t xml:space="preserve">Garant stanovuje koncepci předmětu, podílí se na přednáškách v rozsahu </w:t>
            </w:r>
            <w:r>
              <w:t>100</w:t>
            </w:r>
            <w:r w:rsidRPr="006A09FB">
              <w:t xml:space="preserve"> % a dále stanovuje koncepci </w:t>
            </w:r>
            <w:r>
              <w:t>cvičení, vede je</w:t>
            </w:r>
            <w:r w:rsidRPr="006A09FB">
              <w:t>.</w:t>
            </w:r>
          </w:p>
        </w:tc>
      </w:tr>
      <w:tr w:rsidR="00566CB2" w14:paraId="39AAA81A" w14:textId="77777777" w:rsidTr="00DF1BE9">
        <w:tc>
          <w:tcPr>
            <w:tcW w:w="3086" w:type="dxa"/>
            <w:shd w:val="clear" w:color="auto" w:fill="F7CAAC"/>
          </w:tcPr>
          <w:p w14:paraId="5E61FE67" w14:textId="77777777" w:rsidR="00566CB2" w:rsidRDefault="00566CB2" w:rsidP="00DF1BE9">
            <w:pPr>
              <w:jc w:val="both"/>
              <w:rPr>
                <w:b/>
              </w:rPr>
            </w:pPr>
            <w:r>
              <w:rPr>
                <w:b/>
              </w:rPr>
              <w:t>Vyučující</w:t>
            </w:r>
          </w:p>
        </w:tc>
        <w:tc>
          <w:tcPr>
            <w:tcW w:w="6769" w:type="dxa"/>
            <w:gridSpan w:val="7"/>
            <w:tcBorders>
              <w:bottom w:val="nil"/>
            </w:tcBorders>
          </w:tcPr>
          <w:p w14:paraId="70698D9B" w14:textId="77777777" w:rsidR="00566CB2" w:rsidRDefault="00566CB2" w:rsidP="00DF1BE9">
            <w:pPr>
              <w:jc w:val="both"/>
            </w:pPr>
            <w:r w:rsidRPr="006A09FB">
              <w:t xml:space="preserve">RNDr. Jakub Trojan, MSc, Ph.D. – </w:t>
            </w:r>
            <w:r>
              <w:t xml:space="preserve">přednášející (100 %), cvičící </w:t>
            </w:r>
            <w:r w:rsidRPr="006A09FB">
              <w:t>(</w:t>
            </w:r>
            <w:r>
              <w:t>10</w:t>
            </w:r>
            <w:r w:rsidRPr="006A09FB">
              <w:t>0 %)</w:t>
            </w:r>
          </w:p>
          <w:p w14:paraId="1C6A6B7F" w14:textId="77777777" w:rsidR="00566CB2" w:rsidRDefault="00566CB2" w:rsidP="00DF1BE9">
            <w:pPr>
              <w:jc w:val="both"/>
            </w:pPr>
          </w:p>
        </w:tc>
      </w:tr>
      <w:tr w:rsidR="00566CB2" w14:paraId="06934F77" w14:textId="77777777" w:rsidTr="00DF1BE9">
        <w:trPr>
          <w:trHeight w:val="397"/>
        </w:trPr>
        <w:tc>
          <w:tcPr>
            <w:tcW w:w="9855" w:type="dxa"/>
            <w:gridSpan w:val="8"/>
            <w:tcBorders>
              <w:top w:val="nil"/>
            </w:tcBorders>
          </w:tcPr>
          <w:p w14:paraId="62FFB36D" w14:textId="77777777" w:rsidR="00566CB2" w:rsidRDefault="00566CB2" w:rsidP="00DF1BE9">
            <w:pPr>
              <w:jc w:val="both"/>
            </w:pPr>
          </w:p>
        </w:tc>
      </w:tr>
      <w:tr w:rsidR="00566CB2" w14:paraId="65756F82" w14:textId="77777777" w:rsidTr="00DF1BE9">
        <w:tc>
          <w:tcPr>
            <w:tcW w:w="3086" w:type="dxa"/>
            <w:shd w:val="clear" w:color="auto" w:fill="F7CAAC"/>
          </w:tcPr>
          <w:p w14:paraId="5C5C4D2A" w14:textId="77777777" w:rsidR="00566CB2" w:rsidRDefault="00566CB2" w:rsidP="00DF1BE9">
            <w:pPr>
              <w:jc w:val="both"/>
              <w:rPr>
                <w:b/>
              </w:rPr>
            </w:pPr>
            <w:r>
              <w:rPr>
                <w:b/>
              </w:rPr>
              <w:t>Stručná anotace předmětu</w:t>
            </w:r>
          </w:p>
        </w:tc>
        <w:tc>
          <w:tcPr>
            <w:tcW w:w="6769" w:type="dxa"/>
            <w:gridSpan w:val="7"/>
            <w:tcBorders>
              <w:bottom w:val="nil"/>
            </w:tcBorders>
          </w:tcPr>
          <w:p w14:paraId="5C09224B" w14:textId="77777777" w:rsidR="00566CB2" w:rsidRDefault="00566CB2" w:rsidP="00DF1BE9">
            <w:pPr>
              <w:jc w:val="both"/>
            </w:pPr>
          </w:p>
        </w:tc>
      </w:tr>
      <w:tr w:rsidR="00566CB2" w14:paraId="7179B7FB" w14:textId="77777777" w:rsidTr="00DF1BE9">
        <w:trPr>
          <w:trHeight w:val="3938"/>
        </w:trPr>
        <w:tc>
          <w:tcPr>
            <w:tcW w:w="9855" w:type="dxa"/>
            <w:gridSpan w:val="8"/>
            <w:tcBorders>
              <w:top w:val="nil"/>
              <w:bottom w:val="single" w:sz="12" w:space="0" w:color="auto"/>
            </w:tcBorders>
          </w:tcPr>
          <w:p w14:paraId="6543CD61" w14:textId="77777777" w:rsidR="00566CB2" w:rsidRDefault="00566CB2" w:rsidP="00DF1BE9">
            <w:pPr>
              <w:jc w:val="both"/>
            </w:pPr>
            <w:r>
              <w:t xml:space="preserve">Cíl předmětu je seznámit studenty s problematikou urbanismu, územního plánování a regionální politiky jako důležitou součástí stavebního řádu, který právě jako komplexní celek podstatnou mírou svými produkty - stavbami, činnostmi, zařízeními - ovlivňuje charakter krajiny a přírody. Neméně důležitou součástí kurzu je i otázka veřejné infrastruktury, digitální prostředky a modelování území a exkurze po typických místních lokalitách. </w:t>
            </w:r>
          </w:p>
          <w:p w14:paraId="752AE571" w14:textId="77777777" w:rsidR="00566CB2" w:rsidRDefault="00566CB2" w:rsidP="00DF1BE9">
            <w:pPr>
              <w:jc w:val="both"/>
            </w:pPr>
          </w:p>
          <w:p w14:paraId="09B10CC6" w14:textId="77777777" w:rsidR="00566CB2" w:rsidRPr="001912B4" w:rsidRDefault="00566CB2" w:rsidP="00DF1BE9">
            <w:pPr>
              <w:jc w:val="both"/>
            </w:pPr>
            <w:r w:rsidRPr="001912B4">
              <w:t xml:space="preserve">Vyučovaná témata: </w:t>
            </w:r>
          </w:p>
          <w:p w14:paraId="6843D0FC" w14:textId="77777777" w:rsidR="00566CB2" w:rsidRDefault="00566CB2" w:rsidP="00566CB2">
            <w:pPr>
              <w:pStyle w:val="Odstavecseseznamem"/>
              <w:numPr>
                <w:ilvl w:val="0"/>
                <w:numId w:val="40"/>
              </w:numPr>
              <w:jc w:val="both"/>
            </w:pPr>
            <w:r>
              <w:t>Repetitorium teorií regionálního rozvoje – souhrn, implikace pro současné přístupy k regionálnímu rozvoji;</w:t>
            </w:r>
          </w:p>
          <w:p w14:paraId="0CB53136" w14:textId="77777777" w:rsidR="00566CB2" w:rsidRDefault="00566CB2" w:rsidP="00566CB2">
            <w:pPr>
              <w:pStyle w:val="Odstavecseseznamem"/>
              <w:numPr>
                <w:ilvl w:val="0"/>
                <w:numId w:val="40"/>
              </w:numPr>
              <w:jc w:val="both"/>
            </w:pPr>
            <w:r>
              <w:t>Regionální politika – principy, vývoj, teorie a praxe v současnosti;</w:t>
            </w:r>
          </w:p>
          <w:p w14:paraId="1E2D9A0B" w14:textId="77777777" w:rsidR="00566CB2" w:rsidRDefault="00566CB2" w:rsidP="00566CB2">
            <w:pPr>
              <w:pStyle w:val="Odstavecseseznamem"/>
              <w:numPr>
                <w:ilvl w:val="0"/>
                <w:numId w:val="40"/>
              </w:numPr>
              <w:jc w:val="both"/>
            </w:pPr>
            <w:r>
              <w:t>Evropská unie a ČR – soudobé trendy regionální politiky;</w:t>
            </w:r>
          </w:p>
          <w:p w14:paraId="567B5F07" w14:textId="77777777" w:rsidR="00566CB2" w:rsidRDefault="00566CB2" w:rsidP="00566CB2">
            <w:pPr>
              <w:pStyle w:val="Odstavecseseznamem"/>
              <w:numPr>
                <w:ilvl w:val="0"/>
                <w:numId w:val="40"/>
              </w:numPr>
              <w:jc w:val="both"/>
            </w:pPr>
            <w:r>
              <w:t>Úloha územního plánování v organizaci společnosti, multioborová činnost, společenská smlouva o využívání území;</w:t>
            </w:r>
          </w:p>
          <w:p w14:paraId="55F970E0" w14:textId="77777777" w:rsidR="00566CB2" w:rsidRDefault="00566CB2" w:rsidP="00566CB2">
            <w:pPr>
              <w:pStyle w:val="Odstavecseseznamem"/>
              <w:numPr>
                <w:ilvl w:val="0"/>
                <w:numId w:val="40"/>
              </w:numPr>
              <w:jc w:val="both"/>
            </w:pPr>
            <w:r>
              <w:t xml:space="preserve">Druhy územně plánovacích dokumentací, jejich hierarchie, územní působnost, použití, legislativa; </w:t>
            </w:r>
          </w:p>
          <w:p w14:paraId="5D6C1957" w14:textId="77777777" w:rsidR="00566CB2" w:rsidRDefault="00566CB2" w:rsidP="00566CB2">
            <w:pPr>
              <w:pStyle w:val="Odstavecseseznamem"/>
              <w:numPr>
                <w:ilvl w:val="0"/>
                <w:numId w:val="40"/>
              </w:numPr>
              <w:jc w:val="both"/>
            </w:pPr>
            <w:r>
              <w:t xml:space="preserve">Urbanistické koncepce stavby měst, historie, současné tendence; </w:t>
            </w:r>
          </w:p>
          <w:p w14:paraId="171501E3" w14:textId="77777777" w:rsidR="00566CB2" w:rsidRDefault="00566CB2" w:rsidP="00566CB2">
            <w:pPr>
              <w:pStyle w:val="Odstavecseseznamem"/>
              <w:numPr>
                <w:ilvl w:val="0"/>
                <w:numId w:val="40"/>
              </w:numPr>
              <w:jc w:val="both"/>
            </w:pPr>
            <w:r>
              <w:t xml:space="preserve">Limity území, hranice růstu, ochrana hodnot (SEA, EIA); </w:t>
            </w:r>
          </w:p>
          <w:p w14:paraId="1BF62ECB" w14:textId="77777777" w:rsidR="00566CB2" w:rsidRDefault="00566CB2" w:rsidP="00566CB2">
            <w:pPr>
              <w:pStyle w:val="Odstavecseseznamem"/>
              <w:numPr>
                <w:ilvl w:val="0"/>
                <w:numId w:val="40"/>
              </w:numPr>
              <w:jc w:val="both"/>
            </w:pPr>
            <w:r>
              <w:t>Obsah územního plánu, veřejná infrastruktura;</w:t>
            </w:r>
          </w:p>
          <w:p w14:paraId="4E6DE69B" w14:textId="77777777" w:rsidR="00566CB2" w:rsidRDefault="00566CB2" w:rsidP="00566CB2">
            <w:pPr>
              <w:pStyle w:val="Odstavecseseznamem"/>
              <w:numPr>
                <w:ilvl w:val="0"/>
                <w:numId w:val="40"/>
              </w:numPr>
              <w:jc w:val="both"/>
            </w:pPr>
            <w:r>
              <w:t xml:space="preserve">Modelování budoucnosti sídel a krajiny, odhalování kritických bodů, konkurence sídel, dělba práce mezi sídly; </w:t>
            </w:r>
          </w:p>
          <w:p w14:paraId="69349F60" w14:textId="77777777" w:rsidR="00566CB2" w:rsidRDefault="00566CB2" w:rsidP="00566CB2">
            <w:pPr>
              <w:pStyle w:val="Odstavecseseznamem"/>
              <w:numPr>
                <w:ilvl w:val="0"/>
                <w:numId w:val="40"/>
              </w:numPr>
              <w:jc w:val="both"/>
            </w:pPr>
            <w:r>
              <w:t>Metodika zpracování územního plánu, územně analytické podklady, rozbory a průzkumy, nadřazená dokumentace;</w:t>
            </w:r>
          </w:p>
          <w:p w14:paraId="22D30244" w14:textId="77777777" w:rsidR="00566CB2" w:rsidRDefault="00566CB2" w:rsidP="00566CB2">
            <w:pPr>
              <w:pStyle w:val="Odstavecseseznamem"/>
              <w:numPr>
                <w:ilvl w:val="0"/>
                <w:numId w:val="40"/>
              </w:numPr>
              <w:jc w:val="both"/>
            </w:pPr>
            <w:r>
              <w:t>Proces pořizování územního plánu, financování, kompetence;</w:t>
            </w:r>
          </w:p>
          <w:p w14:paraId="140A9CC2" w14:textId="77777777" w:rsidR="00566CB2" w:rsidRDefault="00566CB2" w:rsidP="00566CB2">
            <w:pPr>
              <w:pStyle w:val="Odstavecseseznamem"/>
              <w:numPr>
                <w:ilvl w:val="0"/>
                <w:numId w:val="40"/>
              </w:numPr>
              <w:jc w:val="both"/>
            </w:pPr>
            <w:r>
              <w:t>Územní plán jako mocenský nástroj, násilí na vlastnících nemovitostí, bezpečnostní pojistky, veřejnost versus veřejný zájem;</w:t>
            </w:r>
          </w:p>
          <w:p w14:paraId="762C7ED6" w14:textId="77777777" w:rsidR="00566CB2" w:rsidRDefault="00566CB2" w:rsidP="00566CB2">
            <w:pPr>
              <w:pStyle w:val="Odstavecseseznamem"/>
              <w:numPr>
                <w:ilvl w:val="0"/>
                <w:numId w:val="40"/>
              </w:numPr>
              <w:jc w:val="both"/>
            </w:pPr>
            <w:r>
              <w:t>Podrobnější územně plánovací dokumentace - regulační plán, územní studie, plánovací smlouva, SEA, EIA;</w:t>
            </w:r>
          </w:p>
          <w:p w14:paraId="240AD912" w14:textId="77777777" w:rsidR="00566CB2" w:rsidRDefault="00566CB2" w:rsidP="00566CB2">
            <w:pPr>
              <w:pStyle w:val="Odstavecseseznamem"/>
              <w:numPr>
                <w:ilvl w:val="0"/>
                <w:numId w:val="40"/>
              </w:numPr>
              <w:jc w:val="both"/>
            </w:pPr>
            <w:r>
              <w:t>Terénní výzkum a exkurze po místních typických lokalitách.</w:t>
            </w:r>
          </w:p>
          <w:p w14:paraId="4F364ECC" w14:textId="77777777" w:rsidR="00566CB2" w:rsidRDefault="00566CB2">
            <w:pPr>
              <w:pStyle w:val="Odstavecseseznamem"/>
              <w:jc w:val="both"/>
              <w:pPrChange w:id="3320" w:author="Eva Skýbová" w:date="2024-05-15T09:10:00Z">
                <w:pPr>
                  <w:pStyle w:val="Odstavecseseznamem"/>
                  <w:numPr>
                    <w:numId w:val="40"/>
                  </w:numPr>
                  <w:tabs>
                    <w:tab w:val="num" w:pos="720"/>
                  </w:tabs>
                  <w:ind w:hanging="360"/>
                  <w:jc w:val="both"/>
                </w:pPr>
              </w:pPrChange>
            </w:pPr>
          </w:p>
        </w:tc>
      </w:tr>
      <w:tr w:rsidR="00566CB2" w14:paraId="35BA1240" w14:textId="77777777" w:rsidTr="00DF1BE9">
        <w:trPr>
          <w:trHeight w:val="265"/>
        </w:trPr>
        <w:tc>
          <w:tcPr>
            <w:tcW w:w="3653" w:type="dxa"/>
            <w:gridSpan w:val="2"/>
            <w:tcBorders>
              <w:top w:val="nil"/>
              <w:bottom w:val="single" w:sz="2" w:space="0" w:color="auto"/>
              <w:right w:val="single" w:sz="4" w:space="0" w:color="auto"/>
            </w:tcBorders>
            <w:shd w:val="clear" w:color="auto" w:fill="F7CAAC"/>
          </w:tcPr>
          <w:p w14:paraId="65940A26"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B563848" w14:textId="77777777" w:rsidR="00566CB2" w:rsidRDefault="00566CB2" w:rsidP="00DF1BE9">
            <w:pPr>
              <w:jc w:val="both"/>
            </w:pPr>
          </w:p>
        </w:tc>
      </w:tr>
      <w:tr w:rsidR="00566CB2" w14:paraId="415F6024" w14:textId="77777777" w:rsidTr="00DF1BE9">
        <w:trPr>
          <w:trHeight w:val="1497"/>
        </w:trPr>
        <w:tc>
          <w:tcPr>
            <w:tcW w:w="9855" w:type="dxa"/>
            <w:gridSpan w:val="8"/>
            <w:tcBorders>
              <w:top w:val="nil"/>
              <w:bottom w:val="single" w:sz="2" w:space="0" w:color="auto"/>
            </w:tcBorders>
          </w:tcPr>
          <w:p w14:paraId="3E5AF0E6" w14:textId="77777777" w:rsidR="00566CB2" w:rsidRDefault="00566CB2" w:rsidP="00DF1BE9">
            <w:r>
              <w:rPr>
                <w:b/>
              </w:rPr>
              <w:t>Povinná literatura:</w:t>
            </w:r>
          </w:p>
          <w:p w14:paraId="41D8849E" w14:textId="77777777" w:rsidR="00566CB2" w:rsidRDefault="00566CB2" w:rsidP="00DF1BE9">
            <w:pPr>
              <w:jc w:val="both"/>
            </w:pPr>
            <w:r w:rsidRPr="00C05109">
              <w:t>COLETTA, Claudio; EVANS, Leighton; HEAPHY, Liam a KITCHIN, Rob (ed.). </w:t>
            </w:r>
            <w:r w:rsidRPr="00C05109">
              <w:rPr>
                <w:i/>
                <w:iCs/>
              </w:rPr>
              <w:t>Creating smart cities</w:t>
            </w:r>
            <w:r w:rsidRPr="00C05109">
              <w:t>. London: Routledge, Taylor &amp; Francis Group, 2019. ISBN 978-0-8153-9625-3.</w:t>
            </w:r>
          </w:p>
          <w:p w14:paraId="2A646BCE" w14:textId="77777777" w:rsidR="00566CB2" w:rsidRDefault="00566CB2" w:rsidP="00DF1BE9">
            <w:pPr>
              <w:jc w:val="both"/>
            </w:pPr>
            <w:r w:rsidRPr="005D5BCC">
              <w:t>GOH, Kian</w:t>
            </w:r>
            <w:r w:rsidRPr="005D5BCC">
              <w:rPr>
                <w:i/>
                <w:iCs/>
              </w:rPr>
              <w:t>. Form and flow: the spatial politics of urban resilience and climate justice. Urban and industrial environments.</w:t>
            </w:r>
            <w:r w:rsidRPr="005D5BCC">
              <w:t xml:space="preserve"> Cambridge, Massachusetts: The MIT press, [2021]. ISBN 978-0-262-54305-7.</w:t>
            </w:r>
          </w:p>
          <w:p w14:paraId="69887F79" w14:textId="77777777" w:rsidR="00566CB2" w:rsidRDefault="00566CB2" w:rsidP="00DF1BE9">
            <w:pPr>
              <w:jc w:val="both"/>
            </w:pPr>
            <w:r w:rsidRPr="005D5BCC">
              <w:t>TABB, Phillip</w:t>
            </w:r>
            <w:r w:rsidRPr="005D5BCC">
              <w:rPr>
                <w:i/>
                <w:iCs/>
              </w:rPr>
              <w:t>. Biophilic urbanism: designing resilient communities for the future.</w:t>
            </w:r>
            <w:r w:rsidRPr="005D5BCC">
              <w:t xml:space="preserve"> New York: Routledge, Taylor &amp; Francis Group, 2021. ISBN 978-0-367-47326-6</w:t>
            </w:r>
          </w:p>
          <w:p w14:paraId="348F234B" w14:textId="77777777" w:rsidR="00566CB2" w:rsidRDefault="00566CB2" w:rsidP="00DF1BE9">
            <w:pPr>
              <w:ind w:left="38"/>
              <w:jc w:val="both"/>
            </w:pPr>
          </w:p>
          <w:p w14:paraId="7249C205" w14:textId="77777777" w:rsidR="00566CB2" w:rsidRDefault="00566CB2" w:rsidP="00DF1BE9">
            <w:pPr>
              <w:jc w:val="both"/>
            </w:pPr>
            <w:r>
              <w:rPr>
                <w:b/>
              </w:rPr>
              <w:t>Doporučená literatura:</w:t>
            </w:r>
          </w:p>
          <w:p w14:paraId="12A5287D" w14:textId="77777777" w:rsidR="00566CB2" w:rsidRDefault="00566CB2" w:rsidP="00DF1BE9">
            <w:pPr>
              <w:jc w:val="both"/>
            </w:pPr>
            <w:r w:rsidRPr="005D5BCC">
              <w:t xml:space="preserve">GABER, John. </w:t>
            </w:r>
            <w:r w:rsidRPr="005D5BCC">
              <w:rPr>
                <w:i/>
                <w:iCs/>
              </w:rPr>
              <w:t>Qualitative analysis for planning &amp; policy: beyond the numbers</w:t>
            </w:r>
            <w:r w:rsidRPr="005D5BCC">
              <w:t>. Second edition. New York: Routledge, Taylor &amp; Francis Group, 2020. ISBN 978-0-367-25850-4.</w:t>
            </w:r>
          </w:p>
          <w:p w14:paraId="650F01D3" w14:textId="77777777" w:rsidR="00566CB2" w:rsidRDefault="00566CB2" w:rsidP="00DF1BE9">
            <w:pPr>
              <w:jc w:val="both"/>
            </w:pPr>
            <w:r w:rsidRPr="005D5BCC">
              <w:t xml:space="preserve">KIRWAN, Christopher Grant a FU, Zhiyong. </w:t>
            </w:r>
            <w:r w:rsidRPr="005D5BCC">
              <w:rPr>
                <w:i/>
                <w:iCs/>
              </w:rPr>
              <w:t>Smart cities and artificial intelligence: convergent systems for planning, design, and operations. Smart cities.</w:t>
            </w:r>
            <w:r w:rsidRPr="005D5BCC">
              <w:t xml:space="preserve"> Amsterdam: Elsevier, [2020]. ISBN 978-0-12-817024-3</w:t>
            </w:r>
          </w:p>
          <w:p w14:paraId="0BC5E142" w14:textId="77777777" w:rsidR="00566CB2" w:rsidRDefault="00566CB2" w:rsidP="00DF1BE9">
            <w:pPr>
              <w:jc w:val="both"/>
            </w:pPr>
            <w:r w:rsidRPr="00C05109">
              <w:lastRenderedPageBreak/>
              <w:t>WILSON, Barbara B. </w:t>
            </w:r>
            <w:r w:rsidRPr="00C05109">
              <w:rPr>
                <w:i/>
                <w:iCs/>
              </w:rPr>
              <w:t>Resilience for all: striving for equity through community-driven design</w:t>
            </w:r>
            <w:r w:rsidRPr="00C05109">
              <w:t>. Washington: Island press, [2018]. ISBN 978-1-61091-892-3</w:t>
            </w:r>
            <w:r>
              <w:t>.</w:t>
            </w:r>
          </w:p>
        </w:tc>
      </w:tr>
      <w:tr w:rsidR="00566CB2" w14:paraId="047C06E6" w14:textId="77777777" w:rsidTr="00DF1BE9">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2F823A4" w14:textId="77777777" w:rsidR="00566CB2" w:rsidRDefault="00566CB2" w:rsidP="00DF1BE9">
            <w:pPr>
              <w:jc w:val="center"/>
              <w:rPr>
                <w:b/>
              </w:rPr>
            </w:pPr>
            <w:r>
              <w:rPr>
                <w:b/>
              </w:rPr>
              <w:lastRenderedPageBreak/>
              <w:t>Informace ke kombinované nebo distanční formě</w:t>
            </w:r>
          </w:p>
        </w:tc>
      </w:tr>
      <w:tr w:rsidR="00566CB2" w14:paraId="04522ADB" w14:textId="77777777" w:rsidTr="00DF1BE9">
        <w:tc>
          <w:tcPr>
            <w:tcW w:w="4787" w:type="dxa"/>
            <w:gridSpan w:val="3"/>
            <w:tcBorders>
              <w:top w:val="single" w:sz="2" w:space="0" w:color="auto"/>
            </w:tcBorders>
            <w:shd w:val="clear" w:color="auto" w:fill="F7CAAC"/>
          </w:tcPr>
          <w:p w14:paraId="25216180" w14:textId="77777777" w:rsidR="00566CB2" w:rsidRDefault="00566CB2" w:rsidP="00DF1BE9">
            <w:pPr>
              <w:jc w:val="both"/>
            </w:pPr>
            <w:r>
              <w:rPr>
                <w:b/>
              </w:rPr>
              <w:t>Rozsah konzultací (soustředění)</w:t>
            </w:r>
          </w:p>
        </w:tc>
        <w:tc>
          <w:tcPr>
            <w:tcW w:w="889" w:type="dxa"/>
            <w:tcBorders>
              <w:top w:val="single" w:sz="2" w:space="0" w:color="auto"/>
            </w:tcBorders>
          </w:tcPr>
          <w:p w14:paraId="0CA641F6" w14:textId="77777777" w:rsidR="00566CB2" w:rsidRDefault="00566CB2" w:rsidP="00DF1BE9">
            <w:pPr>
              <w:jc w:val="both"/>
            </w:pPr>
          </w:p>
        </w:tc>
        <w:tc>
          <w:tcPr>
            <w:tcW w:w="4179" w:type="dxa"/>
            <w:gridSpan w:val="4"/>
            <w:tcBorders>
              <w:top w:val="single" w:sz="2" w:space="0" w:color="auto"/>
            </w:tcBorders>
            <w:shd w:val="clear" w:color="auto" w:fill="F7CAAC"/>
          </w:tcPr>
          <w:p w14:paraId="613D361F" w14:textId="77777777" w:rsidR="00566CB2" w:rsidRDefault="00566CB2" w:rsidP="00DF1BE9">
            <w:pPr>
              <w:jc w:val="both"/>
              <w:rPr>
                <w:b/>
              </w:rPr>
            </w:pPr>
            <w:r>
              <w:rPr>
                <w:b/>
              </w:rPr>
              <w:t xml:space="preserve">hodin </w:t>
            </w:r>
          </w:p>
        </w:tc>
      </w:tr>
      <w:tr w:rsidR="00566CB2" w14:paraId="1DA9EF2A" w14:textId="77777777" w:rsidTr="00DF1BE9">
        <w:tc>
          <w:tcPr>
            <w:tcW w:w="9855" w:type="dxa"/>
            <w:gridSpan w:val="8"/>
            <w:shd w:val="clear" w:color="auto" w:fill="F7CAAC"/>
          </w:tcPr>
          <w:p w14:paraId="5F42B86C" w14:textId="77777777" w:rsidR="00566CB2" w:rsidRDefault="00566CB2" w:rsidP="00DF1BE9">
            <w:pPr>
              <w:jc w:val="both"/>
              <w:rPr>
                <w:b/>
              </w:rPr>
            </w:pPr>
            <w:r>
              <w:rPr>
                <w:b/>
              </w:rPr>
              <w:t>Informace o způsobu kontaktu s vyučujícím</w:t>
            </w:r>
          </w:p>
        </w:tc>
      </w:tr>
      <w:tr w:rsidR="00566CB2" w14:paraId="53440F3C" w14:textId="77777777" w:rsidTr="00DF1BE9">
        <w:trPr>
          <w:trHeight w:val="1373"/>
        </w:trPr>
        <w:tc>
          <w:tcPr>
            <w:tcW w:w="9855" w:type="dxa"/>
            <w:gridSpan w:val="8"/>
          </w:tcPr>
          <w:p w14:paraId="1B48CF43" w14:textId="77777777" w:rsidR="00566CB2" w:rsidRDefault="00566CB2" w:rsidP="00DF1BE9">
            <w:pPr>
              <w:jc w:val="both"/>
            </w:pPr>
          </w:p>
        </w:tc>
      </w:tr>
    </w:tbl>
    <w:p w14:paraId="75095F17" w14:textId="77777777" w:rsidR="00566CB2" w:rsidRDefault="00566CB2" w:rsidP="00566CB2"/>
    <w:p w14:paraId="0391DD96" w14:textId="77777777" w:rsidR="00566CB2" w:rsidRDefault="00566CB2" w:rsidP="00566CB2">
      <w:pPr>
        <w:spacing w:after="160" w:line="259" w:lineRule="auto"/>
      </w:pPr>
      <w:r>
        <w:br w:type="page"/>
      </w:r>
    </w:p>
    <w:p w14:paraId="0DEE6A15" w14:textId="77777777" w:rsidR="00566CB2" w:rsidRDefault="00566CB2" w:rsidP="00566CB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579DE866" w14:textId="77777777" w:rsidTr="00DF1BE9">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E687003" w14:textId="77777777" w:rsidR="00566CB2" w:rsidRDefault="00566CB2" w:rsidP="00DF1BE9">
            <w:pPr>
              <w:jc w:val="both"/>
              <w:rPr>
                <w:b/>
                <w:sz w:val="28"/>
              </w:rPr>
            </w:pPr>
            <w:r>
              <w:br w:type="page"/>
            </w:r>
            <w:r>
              <w:br w:type="page"/>
            </w:r>
            <w:r>
              <w:rPr>
                <w:b/>
                <w:sz w:val="28"/>
              </w:rPr>
              <w:t>B-III – Charakteristika studijního předmětu</w:t>
            </w:r>
          </w:p>
        </w:tc>
      </w:tr>
      <w:tr w:rsidR="00566CB2" w14:paraId="125944B2" w14:textId="77777777" w:rsidTr="00DF1BE9">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FE96B91" w14:textId="77777777" w:rsidR="00566CB2" w:rsidRDefault="00566CB2" w:rsidP="00DF1BE9">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8D083B4" w14:textId="77777777" w:rsidR="00566CB2" w:rsidRDefault="00566CB2" w:rsidP="00DF1BE9">
            <w:pPr>
              <w:jc w:val="both"/>
            </w:pPr>
            <w:r>
              <w:rPr>
                <w:b/>
              </w:rPr>
              <w:t>Technical Chemistry</w:t>
            </w:r>
          </w:p>
        </w:tc>
      </w:tr>
      <w:tr w:rsidR="00566CB2" w14:paraId="031FB1A7"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AD0BE7" w14:textId="77777777" w:rsidR="00566CB2" w:rsidRDefault="00566CB2" w:rsidP="00DF1BE9">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AAE48F9" w14:textId="77777777" w:rsidR="00566CB2" w:rsidRDefault="00566CB2" w:rsidP="00DF1BE9">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32712A" w14:textId="77777777" w:rsidR="00566CB2" w:rsidRDefault="00566CB2" w:rsidP="00DF1BE9">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92C4A01" w14:textId="77777777" w:rsidR="00566CB2" w:rsidRDefault="00566CB2" w:rsidP="00DF1BE9">
            <w:pPr>
              <w:jc w:val="both"/>
            </w:pPr>
            <w:r>
              <w:t>1/LS</w:t>
            </w:r>
          </w:p>
        </w:tc>
      </w:tr>
      <w:tr w:rsidR="00566CB2" w14:paraId="56E267BA"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EF0A5D" w14:textId="77777777" w:rsidR="00566CB2" w:rsidRDefault="00566CB2" w:rsidP="00DF1BE9">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A6D828D" w14:textId="77777777" w:rsidR="00566CB2" w:rsidRDefault="00566CB2" w:rsidP="00DF1BE9">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6365A3A" w14:textId="77777777" w:rsidR="00566CB2" w:rsidRDefault="00566CB2" w:rsidP="00DF1BE9">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E303869" w14:textId="77777777" w:rsidR="00566CB2" w:rsidRDefault="00566CB2" w:rsidP="00DF1BE9">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AF11014" w14:textId="77777777" w:rsidR="00566CB2" w:rsidRDefault="00566CB2" w:rsidP="00DF1BE9">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D029387" w14:textId="77777777" w:rsidR="00566CB2" w:rsidRDefault="00566CB2" w:rsidP="00DF1BE9">
            <w:pPr>
              <w:jc w:val="both"/>
            </w:pPr>
            <w:r>
              <w:t>6</w:t>
            </w:r>
          </w:p>
        </w:tc>
      </w:tr>
      <w:tr w:rsidR="00566CB2" w14:paraId="3577F079"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B22190" w14:textId="77777777" w:rsidR="00566CB2" w:rsidRDefault="00566CB2" w:rsidP="00DF1BE9">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3ABE66BB" w14:textId="77777777" w:rsidR="00566CB2" w:rsidRDefault="00566CB2" w:rsidP="00DF1BE9">
            <w:pPr>
              <w:jc w:val="both"/>
            </w:pPr>
          </w:p>
        </w:tc>
      </w:tr>
      <w:tr w:rsidR="00566CB2" w14:paraId="665B19E1"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5111F2" w14:textId="77777777" w:rsidR="00566CB2" w:rsidRDefault="00566CB2" w:rsidP="00DF1BE9">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22A4F67" w14:textId="77777777" w:rsidR="00566CB2" w:rsidRDefault="00566CB2" w:rsidP="00DF1BE9">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C34D7C4" w14:textId="77777777" w:rsidR="00566CB2" w:rsidRDefault="00566CB2" w:rsidP="00DF1BE9">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24660A2" w14:textId="77777777" w:rsidR="00566CB2" w:rsidRDefault="00566CB2" w:rsidP="00DF1BE9">
            <w:pPr>
              <w:jc w:val="both"/>
            </w:pPr>
            <w:r>
              <w:t>přednášky</w:t>
            </w:r>
          </w:p>
          <w:p w14:paraId="00F5E5F2" w14:textId="77777777" w:rsidR="00566CB2" w:rsidRDefault="00566CB2" w:rsidP="00DF1BE9">
            <w:pPr>
              <w:jc w:val="both"/>
            </w:pPr>
            <w:r>
              <w:t>semináře</w:t>
            </w:r>
          </w:p>
          <w:p w14:paraId="74832624" w14:textId="77777777" w:rsidR="00566CB2" w:rsidRDefault="00566CB2" w:rsidP="00DF1BE9">
            <w:pPr>
              <w:jc w:val="both"/>
            </w:pPr>
            <w:r>
              <w:t>cvičení</w:t>
            </w:r>
          </w:p>
        </w:tc>
      </w:tr>
      <w:tr w:rsidR="00566CB2" w14:paraId="6456319D"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FCBA35" w14:textId="77777777" w:rsidR="00566CB2" w:rsidRDefault="00566CB2" w:rsidP="00DF1BE9">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D806B8E" w14:textId="77777777" w:rsidR="00566CB2" w:rsidRDefault="00566CB2" w:rsidP="00DF1BE9">
            <w:pPr>
              <w:jc w:val="both"/>
            </w:pPr>
            <w:r>
              <w:t>Zápočet: aktivní účast na nejméně 80 % seminářů a aktivní účast na nejméně 80 % laboratorních cvičení.</w:t>
            </w:r>
          </w:p>
          <w:p w14:paraId="32AAFA6F" w14:textId="77777777" w:rsidR="00566CB2" w:rsidRDefault="00566CB2" w:rsidP="00DF1BE9">
            <w:pPr>
              <w:jc w:val="both"/>
            </w:pPr>
            <w:r>
              <w:t>Zkouška: písemná zkouška, ústní zkouška</w:t>
            </w:r>
          </w:p>
        </w:tc>
      </w:tr>
      <w:tr w:rsidR="00566CB2" w14:paraId="59D75582" w14:textId="77777777" w:rsidTr="00DF1BE9">
        <w:trPr>
          <w:trHeight w:val="227"/>
        </w:trPr>
        <w:tc>
          <w:tcPr>
            <w:tcW w:w="9855" w:type="dxa"/>
            <w:gridSpan w:val="8"/>
            <w:tcBorders>
              <w:top w:val="nil"/>
              <w:left w:val="single" w:sz="4" w:space="0" w:color="auto"/>
              <w:bottom w:val="single" w:sz="4" w:space="0" w:color="auto"/>
              <w:right w:val="single" w:sz="4" w:space="0" w:color="auto"/>
            </w:tcBorders>
          </w:tcPr>
          <w:p w14:paraId="59BA4434" w14:textId="77777777" w:rsidR="00566CB2" w:rsidRDefault="00566CB2" w:rsidP="00DF1BE9">
            <w:pPr>
              <w:jc w:val="both"/>
            </w:pPr>
          </w:p>
        </w:tc>
      </w:tr>
      <w:tr w:rsidR="00566CB2" w14:paraId="2D039689" w14:textId="77777777" w:rsidTr="00DF1BE9">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4F8352B" w14:textId="77777777" w:rsidR="00566CB2" w:rsidRDefault="00566CB2" w:rsidP="00DF1BE9">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11C7D67" w14:textId="77777777" w:rsidR="00566CB2" w:rsidRDefault="00566CB2" w:rsidP="00DF1BE9">
            <w:pPr>
              <w:jc w:val="both"/>
            </w:pPr>
            <w:r>
              <w:t>doc. Ing. Pavel Valášek, CSc., LL.M.</w:t>
            </w:r>
          </w:p>
        </w:tc>
      </w:tr>
      <w:tr w:rsidR="00566CB2" w14:paraId="61DCFDEC" w14:textId="77777777" w:rsidTr="00DF1BE9">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DB2CF7F" w14:textId="77777777" w:rsidR="00566CB2" w:rsidRDefault="00566CB2" w:rsidP="00DF1BE9">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FCF3126" w14:textId="77777777" w:rsidR="00566CB2" w:rsidRDefault="00566CB2" w:rsidP="00DF1BE9">
            <w:pPr>
              <w:jc w:val="both"/>
            </w:pPr>
            <w:r>
              <w:t>Garant stanovuje obsah přednášek, seminářů a cvičení a dohlíží na jejich jednotné vedení.</w:t>
            </w:r>
          </w:p>
          <w:p w14:paraId="5A9D5BF0" w14:textId="77777777" w:rsidR="00566CB2" w:rsidRDefault="00566CB2" w:rsidP="00DF1BE9">
            <w:pPr>
              <w:jc w:val="both"/>
            </w:pPr>
            <w:r>
              <w:t>Garant přímo vyučuje 80 % přednášek.</w:t>
            </w:r>
          </w:p>
        </w:tc>
      </w:tr>
      <w:tr w:rsidR="00566CB2" w14:paraId="0E80C74F"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062A9C" w14:textId="77777777" w:rsidR="00566CB2" w:rsidRDefault="00566CB2" w:rsidP="00DF1BE9">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659DA7BE" w14:textId="77777777" w:rsidR="00566CB2" w:rsidRDefault="00566CB2" w:rsidP="00DF1BE9">
            <w:pPr>
              <w:jc w:val="both"/>
            </w:pPr>
            <w:r>
              <w:t>doc. Ing. Pavel Valášek, CSc., LL.M. – přednášející (79 %)</w:t>
            </w:r>
          </w:p>
          <w:p w14:paraId="6C3914A3" w14:textId="77777777" w:rsidR="00566CB2" w:rsidRDefault="00566CB2" w:rsidP="00DF1BE9">
            <w:pPr>
              <w:jc w:val="both"/>
            </w:pPr>
            <w:r>
              <w:t>Ing. Ivan Princ – přednášející (10,5 %), vede semináře (100 %)</w:t>
            </w:r>
          </w:p>
          <w:p w14:paraId="64D9B1A4" w14:textId="77777777" w:rsidR="00566CB2" w:rsidRDefault="00566CB2" w:rsidP="00DF1BE9">
            <w:pPr>
              <w:jc w:val="both"/>
            </w:pPr>
            <w:r>
              <w:t>Ing. Bc. Lukáš Snopek, Ph.D.– přednášející (10,5 %), cvičící (100 %)</w:t>
            </w:r>
          </w:p>
        </w:tc>
      </w:tr>
      <w:tr w:rsidR="00566CB2" w14:paraId="06AC0F15" w14:textId="77777777" w:rsidTr="00DF1BE9">
        <w:trPr>
          <w:trHeight w:val="227"/>
        </w:trPr>
        <w:tc>
          <w:tcPr>
            <w:tcW w:w="9855" w:type="dxa"/>
            <w:gridSpan w:val="8"/>
            <w:tcBorders>
              <w:top w:val="nil"/>
              <w:left w:val="single" w:sz="4" w:space="0" w:color="auto"/>
              <w:bottom w:val="single" w:sz="4" w:space="0" w:color="auto"/>
              <w:right w:val="single" w:sz="4" w:space="0" w:color="auto"/>
            </w:tcBorders>
          </w:tcPr>
          <w:p w14:paraId="7D6AD64C" w14:textId="77777777" w:rsidR="00566CB2" w:rsidRDefault="00566CB2" w:rsidP="00DF1BE9">
            <w:pPr>
              <w:jc w:val="both"/>
            </w:pPr>
          </w:p>
        </w:tc>
      </w:tr>
      <w:tr w:rsidR="00566CB2" w14:paraId="46247BDD" w14:textId="77777777" w:rsidTr="00DF1BE9">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CB5AA5" w14:textId="77777777" w:rsidR="00566CB2" w:rsidRDefault="00566CB2" w:rsidP="00DF1BE9">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1612064" w14:textId="77777777" w:rsidR="00566CB2" w:rsidRDefault="00566CB2" w:rsidP="00DF1BE9">
            <w:pPr>
              <w:jc w:val="both"/>
            </w:pPr>
          </w:p>
        </w:tc>
      </w:tr>
      <w:tr w:rsidR="00566CB2" w14:paraId="570D97DB" w14:textId="77777777" w:rsidTr="00DF1BE9">
        <w:trPr>
          <w:trHeight w:val="3938"/>
        </w:trPr>
        <w:tc>
          <w:tcPr>
            <w:tcW w:w="9855" w:type="dxa"/>
            <w:gridSpan w:val="8"/>
            <w:tcBorders>
              <w:top w:val="nil"/>
              <w:left w:val="single" w:sz="4" w:space="0" w:color="auto"/>
              <w:bottom w:val="single" w:sz="12" w:space="0" w:color="auto"/>
              <w:right w:val="single" w:sz="4" w:space="0" w:color="auto"/>
            </w:tcBorders>
          </w:tcPr>
          <w:p w14:paraId="00B09778" w14:textId="77777777" w:rsidR="00566CB2" w:rsidRDefault="00566CB2" w:rsidP="00DF1BE9">
            <w:pPr>
              <w:jc w:val="both"/>
            </w:pPr>
            <w:r>
              <w:t xml:space="preserve">Absolvováním předmětu studenti získají znalosti, které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14:paraId="11AF8354" w14:textId="77777777" w:rsidR="00566CB2" w:rsidRPr="00D95006" w:rsidRDefault="00566CB2" w:rsidP="00DF1BE9">
            <w:pPr>
              <w:jc w:val="both"/>
              <w:rPr>
                <w:sz w:val="16"/>
                <w:szCs w:val="16"/>
              </w:rPr>
            </w:pPr>
          </w:p>
          <w:p w14:paraId="154DF1DB" w14:textId="77777777" w:rsidR="00566CB2" w:rsidRPr="00142F28" w:rsidRDefault="00566CB2" w:rsidP="00DF1BE9">
            <w:pPr>
              <w:jc w:val="both"/>
            </w:pPr>
            <w:r w:rsidRPr="00142F28">
              <w:t>Vyučovaná témata:</w:t>
            </w:r>
          </w:p>
          <w:p w14:paraId="6A441059" w14:textId="77777777" w:rsidR="00566CB2" w:rsidRDefault="00566CB2" w:rsidP="00566CB2">
            <w:pPr>
              <w:pStyle w:val="Odstavecseseznamem1"/>
              <w:numPr>
                <w:ilvl w:val="0"/>
                <w:numId w:val="39"/>
              </w:numPr>
              <w:jc w:val="both"/>
            </w:pPr>
            <w:r>
              <w:t>Úvod do předmětu, vývoj chemie, hmota a energie, základní chemické zákony. Mendělejevova tabulka prvků;</w:t>
            </w:r>
          </w:p>
          <w:p w14:paraId="503407DA" w14:textId="77777777" w:rsidR="00566CB2" w:rsidRDefault="00566CB2" w:rsidP="00566CB2">
            <w:pPr>
              <w:pStyle w:val="Odstavecseseznamem1"/>
              <w:numPr>
                <w:ilvl w:val="0"/>
                <w:numId w:val="39"/>
              </w:numPr>
              <w:jc w:val="both"/>
            </w:pPr>
            <w:r>
              <w:t>Atomy, molekuly, ionty. Složení a struktura chemických látek. Prvky, sloučeniny;</w:t>
            </w:r>
          </w:p>
          <w:p w14:paraId="771E0C5C" w14:textId="77777777" w:rsidR="00566CB2" w:rsidRDefault="00566CB2" w:rsidP="00566CB2">
            <w:pPr>
              <w:pStyle w:val="Odstavecseseznamem1"/>
              <w:numPr>
                <w:ilvl w:val="0"/>
                <w:numId w:val="39"/>
              </w:numPr>
              <w:jc w:val="both"/>
            </w:pPr>
            <w:r>
              <w:t>Názvosloví anorganických sloučenin, názvosloví organických sloučenin;</w:t>
            </w:r>
          </w:p>
          <w:p w14:paraId="56CD2147" w14:textId="77777777" w:rsidR="00566CB2" w:rsidRDefault="00566CB2" w:rsidP="00566CB2">
            <w:pPr>
              <w:pStyle w:val="Odstavecseseznamem1"/>
              <w:numPr>
                <w:ilvl w:val="0"/>
                <w:numId w:val="39"/>
              </w:numPr>
              <w:jc w:val="both"/>
            </w:pPr>
            <w:r>
              <w:t xml:space="preserve">Kvalitativní a kvantitativní stránka chemických reakcí. Energetika chemických reakcí. Základy termodynamiky; </w:t>
            </w:r>
          </w:p>
          <w:p w14:paraId="16828460" w14:textId="77777777" w:rsidR="00566CB2" w:rsidRDefault="00566CB2" w:rsidP="00566CB2">
            <w:pPr>
              <w:pStyle w:val="Odstavecseseznamem1"/>
              <w:numPr>
                <w:ilvl w:val="0"/>
                <w:numId w:val="39"/>
              </w:numPr>
              <w:jc w:val="both"/>
            </w:pPr>
            <w:r>
              <w:t xml:space="preserve">Skupenské stavy. Plyny, kapaliny, pevné látky. Disperzní soustavy. Roztoky; </w:t>
            </w:r>
          </w:p>
          <w:p w14:paraId="281D19B6" w14:textId="77777777" w:rsidR="00566CB2" w:rsidRDefault="00566CB2" w:rsidP="00566CB2">
            <w:pPr>
              <w:pStyle w:val="Odstavecseseznamem1"/>
              <w:numPr>
                <w:ilvl w:val="0"/>
                <w:numId w:val="39"/>
              </w:numPr>
              <w:jc w:val="both"/>
            </w:pPr>
            <w:r>
              <w:t xml:space="preserve">Základy elektrochemie. Zdroje elektrického proudu. Koroze; </w:t>
            </w:r>
          </w:p>
          <w:p w14:paraId="7F7035DA" w14:textId="77777777" w:rsidR="00566CB2" w:rsidRDefault="00566CB2" w:rsidP="00566CB2">
            <w:pPr>
              <w:pStyle w:val="Odstavecseseznamem1"/>
              <w:numPr>
                <w:ilvl w:val="0"/>
                <w:numId w:val="39"/>
              </w:numPr>
              <w:jc w:val="both"/>
            </w:pPr>
            <w:r>
              <w:t xml:space="preserve">Vybrané kapitoly z anorganické chemie, teorie kyselin a zásad, vodíkový exponent; </w:t>
            </w:r>
          </w:p>
          <w:p w14:paraId="0ECEEB21" w14:textId="77777777" w:rsidR="00566CB2" w:rsidRDefault="00566CB2" w:rsidP="00566CB2">
            <w:pPr>
              <w:pStyle w:val="Odstavecseseznamem1"/>
              <w:numPr>
                <w:ilvl w:val="0"/>
                <w:numId w:val="39"/>
              </w:numPr>
              <w:jc w:val="both"/>
            </w:pPr>
            <w:r>
              <w:t xml:space="preserve">Chemické vztahy mezi oxidy, hydroxidy, kyselinami a solemi; </w:t>
            </w:r>
          </w:p>
          <w:p w14:paraId="331EF913" w14:textId="77777777" w:rsidR="00566CB2" w:rsidRDefault="00566CB2" w:rsidP="00566CB2">
            <w:pPr>
              <w:pStyle w:val="Odstavecseseznamem1"/>
              <w:numPr>
                <w:ilvl w:val="0"/>
                <w:numId w:val="39"/>
              </w:numPr>
              <w:jc w:val="both"/>
            </w:pPr>
            <w:r>
              <w:t>Prvky nekovové, kovové. Přehled vlastností, výroby a technické využití kovů a nekovů;</w:t>
            </w:r>
          </w:p>
          <w:p w14:paraId="46462E8F" w14:textId="77777777" w:rsidR="00566CB2" w:rsidRDefault="00566CB2" w:rsidP="00566CB2">
            <w:pPr>
              <w:pStyle w:val="Odstavecseseznamem1"/>
              <w:numPr>
                <w:ilvl w:val="0"/>
                <w:numId w:val="39"/>
              </w:numPr>
              <w:jc w:val="both"/>
            </w:pPr>
            <w:r>
              <w:t xml:space="preserve">Anorganická technologie. Výroba vybraných prvků, minerálních kyselin a zásad, hnojiv apod; </w:t>
            </w:r>
          </w:p>
          <w:p w14:paraId="0D7509EE" w14:textId="77777777" w:rsidR="00566CB2" w:rsidRDefault="00566CB2" w:rsidP="00566CB2">
            <w:pPr>
              <w:pStyle w:val="Odstavecseseznamem1"/>
              <w:numPr>
                <w:ilvl w:val="0"/>
                <w:numId w:val="39"/>
              </w:numPr>
              <w:jc w:val="both"/>
            </w:pPr>
            <w:r>
              <w:t xml:space="preserve">Nebezpečné chemické látky a přípravky anorganického a organického původu; </w:t>
            </w:r>
          </w:p>
          <w:p w14:paraId="5E0AAB1A" w14:textId="77777777" w:rsidR="00566CB2" w:rsidRDefault="00566CB2" w:rsidP="00566CB2">
            <w:pPr>
              <w:pStyle w:val="Odstavecseseznamem1"/>
              <w:numPr>
                <w:ilvl w:val="0"/>
                <w:numId w:val="39"/>
              </w:numPr>
              <w:jc w:val="both"/>
            </w:pPr>
            <w:r>
              <w:t>Rozdělení organických sloučenin. Alifatické a aromatické uhlovodíky. Heterocyklické sloučeniny, Základní živiny;</w:t>
            </w:r>
          </w:p>
          <w:p w14:paraId="5A52F4C3" w14:textId="77777777" w:rsidR="00566CB2" w:rsidRDefault="00566CB2" w:rsidP="00566CB2">
            <w:pPr>
              <w:pStyle w:val="Odstavecseseznamem1"/>
              <w:numPr>
                <w:ilvl w:val="0"/>
                <w:numId w:val="39"/>
              </w:numPr>
              <w:jc w:val="both"/>
            </w:pPr>
            <w:r>
              <w:t>Heterosloučeniny-halogenderiváty, hydroxy-, nitro- sulfo-sloučeniny makromolekulární látky, jejich technické využití;</w:t>
            </w:r>
          </w:p>
          <w:p w14:paraId="3B84C165" w14:textId="77777777" w:rsidR="00566CB2" w:rsidRDefault="00566CB2" w:rsidP="00566CB2">
            <w:pPr>
              <w:pStyle w:val="Odstavecseseznamem1"/>
              <w:numPr>
                <w:ilvl w:val="0"/>
                <w:numId w:val="39"/>
              </w:numPr>
              <w:jc w:val="both"/>
            </w:pPr>
            <w:r>
              <w:t xml:space="preserve">Základní suroviny průmyslové organické chemie - uhlí, ropa, zemní plyn. Organické technologie. -Výroba vybraných organických sloučenin. </w:t>
            </w:r>
          </w:p>
          <w:p w14:paraId="6EFC1063" w14:textId="77777777" w:rsidR="00566CB2" w:rsidRDefault="00566CB2" w:rsidP="00DF1BE9">
            <w:pPr>
              <w:pStyle w:val="Odstavecseseznamem1"/>
              <w:jc w:val="both"/>
            </w:pPr>
          </w:p>
        </w:tc>
      </w:tr>
      <w:tr w:rsidR="00566CB2" w14:paraId="36C43BB6" w14:textId="77777777" w:rsidTr="00DF1BE9">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F8789FF" w14:textId="77777777" w:rsidR="00566CB2" w:rsidRDefault="00566CB2" w:rsidP="00DF1BE9">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DC5C285" w14:textId="77777777" w:rsidR="00566CB2" w:rsidRDefault="00566CB2" w:rsidP="00DF1BE9">
            <w:pPr>
              <w:jc w:val="both"/>
            </w:pPr>
          </w:p>
        </w:tc>
      </w:tr>
      <w:tr w:rsidR="00566CB2" w14:paraId="2D2FDB60" w14:textId="77777777" w:rsidTr="00DF1BE9">
        <w:trPr>
          <w:trHeight w:val="699"/>
        </w:trPr>
        <w:tc>
          <w:tcPr>
            <w:tcW w:w="9855" w:type="dxa"/>
            <w:gridSpan w:val="8"/>
            <w:tcBorders>
              <w:top w:val="nil"/>
              <w:left w:val="single" w:sz="4" w:space="0" w:color="auto"/>
              <w:bottom w:val="single" w:sz="4" w:space="0" w:color="auto"/>
              <w:right w:val="single" w:sz="4" w:space="0" w:color="auto"/>
            </w:tcBorders>
            <w:hideMark/>
          </w:tcPr>
          <w:p w14:paraId="21339554" w14:textId="77777777" w:rsidR="00566CB2" w:rsidRDefault="00566CB2" w:rsidP="00DF1BE9">
            <w:r>
              <w:rPr>
                <w:b/>
                <w:bCs/>
              </w:rPr>
              <w:t>Povinná literatura:</w:t>
            </w:r>
            <w:r>
              <w:t xml:space="preserve"> </w:t>
            </w:r>
          </w:p>
          <w:p w14:paraId="52F473AF" w14:textId="77777777" w:rsidR="00566CB2" w:rsidRPr="00F17DC8" w:rsidRDefault="00566CB2" w:rsidP="00DF1BE9">
            <w:pPr>
              <w:jc w:val="both"/>
              <w:rPr>
                <w:shd w:val="clear" w:color="auto" w:fill="FFFFFF"/>
              </w:rPr>
            </w:pPr>
            <w:r w:rsidRPr="00F17DC8">
              <w:rPr>
                <w:shd w:val="clear" w:color="auto" w:fill="FFFFFF"/>
              </w:rPr>
              <w:t>MANAHAN, Stanley E. </w:t>
            </w:r>
            <w:r w:rsidRPr="00F17DC8">
              <w:rPr>
                <w:i/>
                <w:iCs/>
                <w:shd w:val="clear" w:color="auto" w:fill="FFFFFF"/>
              </w:rPr>
              <w:t>Environmental chemistry</w:t>
            </w:r>
            <w:r w:rsidRPr="00F17DC8">
              <w:rPr>
                <w:shd w:val="clear" w:color="auto" w:fill="FFFFFF"/>
              </w:rPr>
              <w:t>. Eleventh edition. Boca Raton: CRC Press, Taylor and Francis Group, 2022. ISBN 978-0-367-55887-1.</w:t>
            </w:r>
          </w:p>
          <w:p w14:paraId="0706D4F3" w14:textId="77777777" w:rsidR="00566CB2" w:rsidRPr="00F17DC8" w:rsidRDefault="00566CB2" w:rsidP="00DF1BE9">
            <w:pPr>
              <w:jc w:val="both"/>
              <w:rPr>
                <w:shd w:val="clear" w:color="auto" w:fill="FFFFFF"/>
              </w:rPr>
            </w:pPr>
            <w:r w:rsidRPr="00F17DC8">
              <w:rPr>
                <w:shd w:val="clear" w:color="auto" w:fill="FFFFFF"/>
              </w:rPr>
              <w:t xml:space="preserve">BENVENUTO, Mark Anthony: </w:t>
            </w:r>
            <w:r w:rsidRPr="00F17DC8">
              <w:rPr>
                <w:i/>
              </w:rPr>
              <w:t xml:space="preserve">Industrial Chemistry, </w:t>
            </w:r>
            <w:hyperlink r:id="rId20" w:tooltip="Zobrazit všechny produkty od Gruyter, Walter de GmbH" w:history="1">
              <w:r w:rsidRPr="00F17DC8">
                <w:rPr>
                  <w:rStyle w:val="Hypertextovodkaz"/>
                </w:rPr>
                <w:t>Gruyter, Walter de GmbH</w:t>
              </w:r>
            </w:hyperlink>
            <w:r w:rsidRPr="00F17DC8">
              <w:t>, Berlin 2023, ISBN: 3110671069.</w:t>
            </w:r>
          </w:p>
          <w:p w14:paraId="2C240F9F" w14:textId="77777777" w:rsidR="00566CB2" w:rsidRPr="00D95006" w:rsidRDefault="00566CB2" w:rsidP="00DF1BE9">
            <w:pPr>
              <w:rPr>
                <w:b/>
                <w:bCs/>
                <w:sz w:val="16"/>
                <w:szCs w:val="16"/>
              </w:rPr>
            </w:pPr>
          </w:p>
          <w:p w14:paraId="7E781A14" w14:textId="77777777" w:rsidR="00566CB2" w:rsidRPr="00A71EA4" w:rsidRDefault="00566CB2" w:rsidP="00DF1BE9">
            <w:r w:rsidRPr="00A71EA4">
              <w:rPr>
                <w:b/>
                <w:bCs/>
              </w:rPr>
              <w:t>Doporučená literatura:</w:t>
            </w:r>
            <w:r w:rsidRPr="00A71EA4">
              <w:t xml:space="preserve"> </w:t>
            </w:r>
          </w:p>
          <w:p w14:paraId="608D70DE" w14:textId="77777777" w:rsidR="00566CB2" w:rsidRDefault="00566CB2" w:rsidP="00DF1BE9">
            <w:r w:rsidRPr="00A71EA4">
              <w:rPr>
                <w:shd w:val="clear" w:color="auto" w:fill="FFFFFF"/>
              </w:rPr>
              <w:t>SILBEY, Robert J.; ALBERTY, Robert A.; PAPADANTONAKIS, George A. a BAWENDI, Moungi Gabriel. </w:t>
            </w:r>
            <w:r w:rsidRPr="00A71EA4">
              <w:rPr>
                <w:i/>
                <w:iCs/>
                <w:shd w:val="clear" w:color="auto" w:fill="FFFFFF"/>
              </w:rPr>
              <w:t>Physical chemistry</w:t>
            </w:r>
            <w:r w:rsidRPr="00A71EA4">
              <w:rPr>
                <w:shd w:val="clear" w:color="auto" w:fill="FFFFFF"/>
              </w:rPr>
              <w:t>. Fifth edition. Hoboken: Wiley, 2021. ISBN 978-0-470-56660-2.</w:t>
            </w:r>
          </w:p>
        </w:tc>
      </w:tr>
      <w:tr w:rsidR="00566CB2" w14:paraId="33621B37" w14:textId="77777777" w:rsidTr="00DF1BE9">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FFFCCD7" w14:textId="77777777" w:rsidR="00566CB2" w:rsidRDefault="00566CB2" w:rsidP="00DF1BE9">
            <w:pPr>
              <w:jc w:val="center"/>
              <w:rPr>
                <w:b/>
              </w:rPr>
            </w:pPr>
            <w:r>
              <w:rPr>
                <w:b/>
              </w:rPr>
              <w:lastRenderedPageBreak/>
              <w:t>Informace ke kombinované nebo distanční formě</w:t>
            </w:r>
          </w:p>
        </w:tc>
      </w:tr>
      <w:tr w:rsidR="00566CB2" w14:paraId="0225DD2C" w14:textId="77777777" w:rsidTr="00DF1BE9">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5BACEEB" w14:textId="77777777" w:rsidR="00566CB2" w:rsidRDefault="00566CB2" w:rsidP="00DF1BE9">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7AA0E136" w14:textId="77777777" w:rsidR="00566CB2" w:rsidRDefault="00566CB2" w:rsidP="00DF1BE9">
            <w:pPr>
              <w:jc w:val="cente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8ECDEA4" w14:textId="77777777" w:rsidR="00566CB2" w:rsidRDefault="00566CB2" w:rsidP="00DF1BE9">
            <w:pPr>
              <w:jc w:val="both"/>
              <w:rPr>
                <w:b/>
              </w:rPr>
            </w:pPr>
            <w:r>
              <w:rPr>
                <w:b/>
              </w:rPr>
              <w:t xml:space="preserve">hodin </w:t>
            </w:r>
          </w:p>
        </w:tc>
      </w:tr>
      <w:tr w:rsidR="00566CB2" w14:paraId="56C1520C" w14:textId="77777777" w:rsidTr="00DF1BE9">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A29F2E" w14:textId="77777777" w:rsidR="00566CB2" w:rsidRDefault="00566CB2" w:rsidP="00DF1BE9">
            <w:pPr>
              <w:jc w:val="both"/>
              <w:rPr>
                <w:b/>
              </w:rPr>
            </w:pPr>
            <w:r>
              <w:rPr>
                <w:b/>
              </w:rPr>
              <w:t>Informace o způsobu kontaktu s vyučujícím</w:t>
            </w:r>
          </w:p>
        </w:tc>
      </w:tr>
      <w:tr w:rsidR="00566CB2" w14:paraId="22AB5DBB" w14:textId="77777777" w:rsidTr="00DF1BE9">
        <w:trPr>
          <w:trHeight w:val="269"/>
        </w:trPr>
        <w:tc>
          <w:tcPr>
            <w:tcW w:w="9855" w:type="dxa"/>
            <w:gridSpan w:val="8"/>
            <w:tcBorders>
              <w:top w:val="single" w:sz="4" w:space="0" w:color="auto"/>
              <w:left w:val="single" w:sz="4" w:space="0" w:color="auto"/>
              <w:bottom w:val="single" w:sz="4" w:space="0" w:color="auto"/>
              <w:right w:val="single" w:sz="4" w:space="0" w:color="auto"/>
            </w:tcBorders>
            <w:hideMark/>
          </w:tcPr>
          <w:p w14:paraId="517578E2" w14:textId="77777777" w:rsidR="00566CB2" w:rsidRDefault="00566CB2" w:rsidP="00DF1BE9">
            <w:pPr>
              <w:jc w:val="both"/>
            </w:pPr>
          </w:p>
        </w:tc>
      </w:tr>
    </w:tbl>
    <w:p w14:paraId="23378A6E" w14:textId="77777777" w:rsidR="00566CB2" w:rsidRDefault="00566CB2" w:rsidP="00566CB2"/>
    <w:p w14:paraId="24C659FB" w14:textId="77777777" w:rsidR="00566CB2" w:rsidRDefault="00566CB2" w:rsidP="00566CB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6CB2" w14:paraId="2D955559" w14:textId="77777777" w:rsidTr="00DF1BE9">
        <w:tc>
          <w:tcPr>
            <w:tcW w:w="9855" w:type="dxa"/>
            <w:gridSpan w:val="8"/>
            <w:tcBorders>
              <w:bottom w:val="double" w:sz="4" w:space="0" w:color="auto"/>
            </w:tcBorders>
            <w:shd w:val="clear" w:color="auto" w:fill="BDD6EE"/>
          </w:tcPr>
          <w:p w14:paraId="6876B89D" w14:textId="77777777" w:rsidR="00566CB2" w:rsidRDefault="00566CB2" w:rsidP="00DF1BE9">
            <w:pPr>
              <w:jc w:val="both"/>
              <w:rPr>
                <w:b/>
                <w:sz w:val="28"/>
              </w:rPr>
            </w:pPr>
            <w:r>
              <w:lastRenderedPageBreak/>
              <w:br w:type="page"/>
            </w:r>
            <w:r>
              <w:rPr>
                <w:b/>
                <w:sz w:val="28"/>
              </w:rPr>
              <w:t>B-III – Charakteristika studijního předmětu</w:t>
            </w:r>
          </w:p>
        </w:tc>
      </w:tr>
      <w:tr w:rsidR="00566CB2" w14:paraId="146D6508" w14:textId="77777777" w:rsidTr="00DF1BE9">
        <w:tc>
          <w:tcPr>
            <w:tcW w:w="3086" w:type="dxa"/>
            <w:tcBorders>
              <w:top w:val="double" w:sz="4" w:space="0" w:color="auto"/>
            </w:tcBorders>
            <w:shd w:val="clear" w:color="auto" w:fill="F7CAAC"/>
          </w:tcPr>
          <w:p w14:paraId="54F809E7" w14:textId="77777777" w:rsidR="00566CB2" w:rsidRDefault="00566CB2" w:rsidP="00DF1BE9">
            <w:pPr>
              <w:jc w:val="both"/>
              <w:rPr>
                <w:b/>
              </w:rPr>
            </w:pPr>
            <w:r>
              <w:rPr>
                <w:b/>
              </w:rPr>
              <w:t>Název studijního předmětu</w:t>
            </w:r>
          </w:p>
        </w:tc>
        <w:tc>
          <w:tcPr>
            <w:tcW w:w="6769" w:type="dxa"/>
            <w:gridSpan w:val="7"/>
            <w:tcBorders>
              <w:top w:val="double" w:sz="4" w:space="0" w:color="auto"/>
            </w:tcBorders>
          </w:tcPr>
          <w:p w14:paraId="4AA0C333" w14:textId="77777777" w:rsidR="00566CB2" w:rsidRPr="00C438F2" w:rsidRDefault="00566CB2" w:rsidP="00DF1BE9">
            <w:pPr>
              <w:jc w:val="both"/>
              <w:rPr>
                <w:b/>
              </w:rPr>
            </w:pPr>
            <w:r>
              <w:rPr>
                <w:b/>
              </w:rPr>
              <w:t>Works Experience</w:t>
            </w:r>
          </w:p>
        </w:tc>
      </w:tr>
      <w:tr w:rsidR="00566CB2" w14:paraId="10A5A47A" w14:textId="77777777" w:rsidTr="00DF1BE9">
        <w:tc>
          <w:tcPr>
            <w:tcW w:w="3086" w:type="dxa"/>
            <w:shd w:val="clear" w:color="auto" w:fill="F7CAAC"/>
          </w:tcPr>
          <w:p w14:paraId="43C98DCB" w14:textId="77777777" w:rsidR="00566CB2" w:rsidRDefault="00566CB2" w:rsidP="00DF1BE9">
            <w:pPr>
              <w:jc w:val="both"/>
              <w:rPr>
                <w:b/>
              </w:rPr>
            </w:pPr>
            <w:r>
              <w:rPr>
                <w:b/>
              </w:rPr>
              <w:t>Typ předmětu</w:t>
            </w:r>
          </w:p>
        </w:tc>
        <w:tc>
          <w:tcPr>
            <w:tcW w:w="3406" w:type="dxa"/>
            <w:gridSpan w:val="4"/>
          </w:tcPr>
          <w:p w14:paraId="26516CD4" w14:textId="77777777" w:rsidR="00566CB2" w:rsidRDefault="00566CB2" w:rsidP="00DF1BE9">
            <w:pPr>
              <w:jc w:val="both"/>
            </w:pPr>
            <w:r>
              <w:t>povinný</w:t>
            </w:r>
          </w:p>
        </w:tc>
        <w:tc>
          <w:tcPr>
            <w:tcW w:w="2695" w:type="dxa"/>
            <w:gridSpan w:val="2"/>
            <w:shd w:val="clear" w:color="auto" w:fill="F7CAAC"/>
          </w:tcPr>
          <w:p w14:paraId="1CC8D0D1" w14:textId="77777777" w:rsidR="00566CB2" w:rsidRDefault="00566CB2" w:rsidP="00DF1BE9">
            <w:pPr>
              <w:jc w:val="both"/>
            </w:pPr>
            <w:r>
              <w:rPr>
                <w:b/>
              </w:rPr>
              <w:t>doporučený ročník / semestr</w:t>
            </w:r>
          </w:p>
        </w:tc>
        <w:tc>
          <w:tcPr>
            <w:tcW w:w="668" w:type="dxa"/>
          </w:tcPr>
          <w:p w14:paraId="5EFFA68F" w14:textId="77777777" w:rsidR="00566CB2" w:rsidRDefault="00566CB2" w:rsidP="00DF1BE9">
            <w:pPr>
              <w:jc w:val="both"/>
            </w:pPr>
            <w:r>
              <w:t>3/ZS</w:t>
            </w:r>
          </w:p>
        </w:tc>
      </w:tr>
      <w:tr w:rsidR="00566CB2" w14:paraId="76087BAA" w14:textId="77777777" w:rsidTr="00DF1BE9">
        <w:tc>
          <w:tcPr>
            <w:tcW w:w="3086" w:type="dxa"/>
            <w:shd w:val="clear" w:color="auto" w:fill="F7CAAC"/>
          </w:tcPr>
          <w:p w14:paraId="3DA39EB5" w14:textId="77777777" w:rsidR="00566CB2" w:rsidRDefault="00566CB2" w:rsidP="00DF1BE9">
            <w:pPr>
              <w:jc w:val="both"/>
              <w:rPr>
                <w:b/>
              </w:rPr>
            </w:pPr>
            <w:r>
              <w:rPr>
                <w:b/>
              </w:rPr>
              <w:t>Rozsah studijního předmětu</w:t>
            </w:r>
          </w:p>
        </w:tc>
        <w:tc>
          <w:tcPr>
            <w:tcW w:w="1701" w:type="dxa"/>
            <w:gridSpan w:val="2"/>
          </w:tcPr>
          <w:p w14:paraId="490C5D0C" w14:textId="77777777" w:rsidR="00566CB2" w:rsidRDefault="00566CB2" w:rsidP="00DF1BE9">
            <w:pPr>
              <w:jc w:val="both"/>
            </w:pPr>
            <w:r>
              <w:t>80</w:t>
            </w:r>
          </w:p>
        </w:tc>
        <w:tc>
          <w:tcPr>
            <w:tcW w:w="889" w:type="dxa"/>
            <w:shd w:val="clear" w:color="auto" w:fill="F7CAAC"/>
          </w:tcPr>
          <w:p w14:paraId="7A5A6049" w14:textId="77777777" w:rsidR="00566CB2" w:rsidRDefault="00566CB2" w:rsidP="00DF1BE9">
            <w:pPr>
              <w:jc w:val="both"/>
              <w:rPr>
                <w:b/>
              </w:rPr>
            </w:pPr>
            <w:r>
              <w:rPr>
                <w:b/>
              </w:rPr>
              <w:t xml:space="preserve">hod. </w:t>
            </w:r>
          </w:p>
        </w:tc>
        <w:tc>
          <w:tcPr>
            <w:tcW w:w="816" w:type="dxa"/>
          </w:tcPr>
          <w:p w14:paraId="782CC2EF" w14:textId="77777777" w:rsidR="00566CB2" w:rsidRDefault="00566CB2" w:rsidP="00DF1BE9">
            <w:pPr>
              <w:jc w:val="both"/>
            </w:pPr>
            <w:r>
              <w:t>80</w:t>
            </w:r>
          </w:p>
        </w:tc>
        <w:tc>
          <w:tcPr>
            <w:tcW w:w="2156" w:type="dxa"/>
            <w:shd w:val="clear" w:color="auto" w:fill="F7CAAC"/>
          </w:tcPr>
          <w:p w14:paraId="683F32BF" w14:textId="77777777" w:rsidR="00566CB2" w:rsidRDefault="00566CB2" w:rsidP="00DF1BE9">
            <w:pPr>
              <w:jc w:val="both"/>
              <w:rPr>
                <w:b/>
              </w:rPr>
            </w:pPr>
            <w:r>
              <w:rPr>
                <w:b/>
              </w:rPr>
              <w:t>kreditů</w:t>
            </w:r>
          </w:p>
        </w:tc>
        <w:tc>
          <w:tcPr>
            <w:tcW w:w="1207" w:type="dxa"/>
            <w:gridSpan w:val="2"/>
          </w:tcPr>
          <w:p w14:paraId="5B8AC731" w14:textId="77777777" w:rsidR="00566CB2" w:rsidRDefault="00566CB2" w:rsidP="00DF1BE9">
            <w:pPr>
              <w:jc w:val="both"/>
            </w:pPr>
            <w:r>
              <w:t>4</w:t>
            </w:r>
          </w:p>
        </w:tc>
      </w:tr>
      <w:tr w:rsidR="00566CB2" w14:paraId="0606980B" w14:textId="77777777" w:rsidTr="00DF1BE9">
        <w:tc>
          <w:tcPr>
            <w:tcW w:w="3086" w:type="dxa"/>
            <w:shd w:val="clear" w:color="auto" w:fill="F7CAAC"/>
          </w:tcPr>
          <w:p w14:paraId="3E7D12EE" w14:textId="77777777" w:rsidR="00566CB2" w:rsidRDefault="00566CB2" w:rsidP="00DF1BE9">
            <w:pPr>
              <w:jc w:val="both"/>
              <w:rPr>
                <w:b/>
                <w:sz w:val="22"/>
              </w:rPr>
            </w:pPr>
            <w:r>
              <w:rPr>
                <w:b/>
              </w:rPr>
              <w:t>Prerekvizity, korekvizity, ekvivalence</w:t>
            </w:r>
          </w:p>
        </w:tc>
        <w:tc>
          <w:tcPr>
            <w:tcW w:w="6769" w:type="dxa"/>
            <w:gridSpan w:val="7"/>
          </w:tcPr>
          <w:p w14:paraId="5F4C1D22" w14:textId="77777777" w:rsidR="00566CB2" w:rsidRDefault="00566CB2" w:rsidP="00DF1BE9">
            <w:pPr>
              <w:jc w:val="both"/>
            </w:pPr>
          </w:p>
        </w:tc>
      </w:tr>
      <w:tr w:rsidR="00566CB2" w14:paraId="41EC9C59" w14:textId="77777777" w:rsidTr="00DF1BE9">
        <w:tc>
          <w:tcPr>
            <w:tcW w:w="3086" w:type="dxa"/>
            <w:shd w:val="clear" w:color="auto" w:fill="F7CAAC"/>
          </w:tcPr>
          <w:p w14:paraId="460386AF" w14:textId="77777777" w:rsidR="00566CB2" w:rsidRDefault="00566CB2" w:rsidP="00DF1BE9">
            <w:pPr>
              <w:jc w:val="both"/>
              <w:rPr>
                <w:b/>
              </w:rPr>
            </w:pPr>
            <w:r>
              <w:rPr>
                <w:b/>
              </w:rPr>
              <w:t>Způsob ověření studijních výsledků</w:t>
            </w:r>
          </w:p>
        </w:tc>
        <w:tc>
          <w:tcPr>
            <w:tcW w:w="3406" w:type="dxa"/>
            <w:gridSpan w:val="4"/>
          </w:tcPr>
          <w:p w14:paraId="1052B341" w14:textId="77777777" w:rsidR="00566CB2" w:rsidRDefault="00566CB2" w:rsidP="00DF1BE9">
            <w:pPr>
              <w:jc w:val="both"/>
            </w:pPr>
            <w:r>
              <w:t>zápočet</w:t>
            </w:r>
          </w:p>
        </w:tc>
        <w:tc>
          <w:tcPr>
            <w:tcW w:w="2156" w:type="dxa"/>
            <w:shd w:val="clear" w:color="auto" w:fill="F7CAAC"/>
          </w:tcPr>
          <w:p w14:paraId="4FB3899F" w14:textId="77777777" w:rsidR="00566CB2" w:rsidRDefault="00566CB2" w:rsidP="00DF1BE9">
            <w:pPr>
              <w:jc w:val="both"/>
              <w:rPr>
                <w:b/>
              </w:rPr>
            </w:pPr>
            <w:r>
              <w:rPr>
                <w:b/>
              </w:rPr>
              <w:t>Forma výuky</w:t>
            </w:r>
          </w:p>
        </w:tc>
        <w:tc>
          <w:tcPr>
            <w:tcW w:w="1207" w:type="dxa"/>
            <w:gridSpan w:val="2"/>
          </w:tcPr>
          <w:p w14:paraId="35B37DC4" w14:textId="77777777" w:rsidR="00566CB2" w:rsidRDefault="00566CB2" w:rsidP="00DF1BE9">
            <w:pPr>
              <w:jc w:val="both"/>
            </w:pPr>
            <w:r>
              <w:t>odborná praxe</w:t>
            </w:r>
          </w:p>
        </w:tc>
      </w:tr>
      <w:tr w:rsidR="00566CB2" w14:paraId="020D74A0" w14:textId="77777777" w:rsidTr="00DF1BE9">
        <w:tc>
          <w:tcPr>
            <w:tcW w:w="3086" w:type="dxa"/>
            <w:shd w:val="clear" w:color="auto" w:fill="F7CAAC"/>
          </w:tcPr>
          <w:p w14:paraId="2D36DB80" w14:textId="77777777" w:rsidR="00566CB2" w:rsidRDefault="00566CB2" w:rsidP="00DF1BE9">
            <w:pPr>
              <w:jc w:val="both"/>
              <w:rPr>
                <w:b/>
              </w:rPr>
            </w:pPr>
            <w:r>
              <w:rPr>
                <w:b/>
              </w:rPr>
              <w:t>Forma způsobu ověření studijních výsledků a další požadavky na studenta</w:t>
            </w:r>
          </w:p>
        </w:tc>
        <w:tc>
          <w:tcPr>
            <w:tcW w:w="6769" w:type="dxa"/>
            <w:gridSpan w:val="7"/>
            <w:tcBorders>
              <w:bottom w:val="nil"/>
            </w:tcBorders>
          </w:tcPr>
          <w:p w14:paraId="2C8F76D2" w14:textId="77777777" w:rsidR="00566CB2" w:rsidRDefault="00566CB2" w:rsidP="00DF1BE9">
            <w:pPr>
              <w:jc w:val="both"/>
              <w:rPr>
                <w:lang w:eastAsia="en-US"/>
              </w:rPr>
            </w:pPr>
            <w:r w:rsidRPr="00E7621E">
              <w:rPr>
                <w:lang w:eastAsia="en-US"/>
              </w:rPr>
              <w:t>Pro získání zápočtu je nutné:</w:t>
            </w:r>
          </w:p>
          <w:p w14:paraId="16CE2E68" w14:textId="77777777" w:rsidR="00566CB2" w:rsidRDefault="00566CB2" w:rsidP="00DF1BE9">
            <w:pPr>
              <w:jc w:val="both"/>
              <w:rPr>
                <w:lang w:eastAsia="en-US"/>
              </w:rPr>
            </w:pPr>
            <w:r w:rsidRPr="00E7621E">
              <w:rPr>
                <w:lang w:eastAsia="en-US"/>
              </w:rPr>
              <w:t>1. Akceptovat pokyny k pra</w:t>
            </w:r>
            <w:r>
              <w:rPr>
                <w:lang w:eastAsia="en-US"/>
              </w:rPr>
              <w:t xml:space="preserve">xím uvedené v sylabu předmětu. </w:t>
            </w:r>
          </w:p>
          <w:p w14:paraId="7ED716A2" w14:textId="77777777" w:rsidR="00566CB2" w:rsidRDefault="00566CB2" w:rsidP="00DF1BE9">
            <w:pPr>
              <w:jc w:val="both"/>
              <w:rPr>
                <w:lang w:eastAsia="en-US"/>
              </w:rPr>
            </w:pPr>
            <w:r w:rsidRPr="00E7621E">
              <w:rPr>
                <w:lang w:eastAsia="en-US"/>
              </w:rPr>
              <w:t>2. Splnit úkoly zadané ze strany organizace.</w:t>
            </w:r>
          </w:p>
          <w:p w14:paraId="1C8C304D" w14:textId="77777777" w:rsidR="00566CB2" w:rsidRDefault="00566CB2" w:rsidP="00DF1BE9">
            <w:pPr>
              <w:jc w:val="both"/>
              <w:rPr>
                <w:lang w:eastAsia="en-US"/>
              </w:rPr>
            </w:pPr>
            <w:r w:rsidRPr="00E7621E">
              <w:rPr>
                <w:lang w:eastAsia="en-US"/>
              </w:rPr>
              <w:t>3. Vypracování závěrečné zprávy, po absolvování odborné praxe.</w:t>
            </w:r>
          </w:p>
          <w:p w14:paraId="4925BFBB" w14:textId="77777777" w:rsidR="00566CB2" w:rsidRDefault="00566CB2" w:rsidP="00DF1BE9">
            <w:pPr>
              <w:jc w:val="both"/>
              <w:rPr>
                <w:lang w:eastAsia="en-US"/>
              </w:rPr>
            </w:pPr>
            <w:r w:rsidRPr="00E7621E">
              <w:rPr>
                <w:lang w:eastAsia="en-US"/>
              </w:rPr>
              <w:t xml:space="preserve">4. Vyplnění a odevzdání dotazníků </w:t>
            </w:r>
            <w:r>
              <w:rPr>
                <w:lang w:eastAsia="en-US"/>
              </w:rPr>
              <w:t>„</w:t>
            </w:r>
            <w:r w:rsidRPr="00E7621E">
              <w:rPr>
                <w:lang w:eastAsia="en-US"/>
              </w:rPr>
              <w:t>Hodnocení praxe praktikantem/stážistou</w:t>
            </w:r>
            <w:r>
              <w:rPr>
                <w:lang w:eastAsia="en-US"/>
              </w:rPr>
              <w:t>“.</w:t>
            </w:r>
          </w:p>
          <w:p w14:paraId="483946E5" w14:textId="77777777" w:rsidR="00566CB2" w:rsidRDefault="00566CB2" w:rsidP="00DF1BE9">
            <w:pPr>
              <w:jc w:val="both"/>
              <w:rPr>
                <w:lang w:eastAsia="en-US"/>
              </w:rPr>
            </w:pPr>
            <w:r>
              <w:rPr>
                <w:lang w:eastAsia="en-US"/>
              </w:rPr>
              <w:t xml:space="preserve">5. </w:t>
            </w:r>
            <w:r w:rsidRPr="00E7621E">
              <w:rPr>
                <w:lang w:eastAsia="en-US"/>
              </w:rPr>
              <w:t>Hodnocení praktikanta</w:t>
            </w:r>
            <w:r>
              <w:rPr>
                <w:lang w:eastAsia="en-US"/>
              </w:rPr>
              <w:t>/</w:t>
            </w:r>
            <w:r w:rsidRPr="00E7621E">
              <w:rPr>
                <w:lang w:eastAsia="en-US"/>
              </w:rPr>
              <w:t>stážisty</w:t>
            </w:r>
            <w:r>
              <w:rPr>
                <w:lang w:eastAsia="en-US"/>
              </w:rPr>
              <w:t xml:space="preserve"> </w:t>
            </w:r>
            <w:r w:rsidRPr="00E7621E">
              <w:rPr>
                <w:lang w:eastAsia="en-US"/>
              </w:rPr>
              <w:t>firmou.</w:t>
            </w:r>
          </w:p>
          <w:p w14:paraId="5861907D" w14:textId="77777777" w:rsidR="00566CB2" w:rsidRPr="00E7621E" w:rsidRDefault="00566CB2" w:rsidP="00DF1BE9">
            <w:pPr>
              <w:jc w:val="both"/>
              <w:rPr>
                <w:lang w:eastAsia="en-US"/>
              </w:rPr>
            </w:pPr>
            <w:r w:rsidRPr="00E7621E">
              <w:rPr>
                <w:lang w:eastAsia="en-US"/>
              </w:rPr>
              <w:br/>
              <w:t>Zpracování a odevzdání "Závěrečné zprávy z odborné praxe" se stanoveným obsahem a potvrzením zaměstnavatele o absolvování praxe.</w:t>
            </w:r>
          </w:p>
          <w:p w14:paraId="31F0E853" w14:textId="77777777" w:rsidR="00566CB2" w:rsidRDefault="00566CB2" w:rsidP="00DF1BE9">
            <w:pPr>
              <w:jc w:val="both"/>
            </w:pPr>
          </w:p>
        </w:tc>
      </w:tr>
      <w:tr w:rsidR="00566CB2" w14:paraId="7DF48E2A" w14:textId="77777777" w:rsidTr="00DF1BE9">
        <w:trPr>
          <w:trHeight w:val="358"/>
        </w:trPr>
        <w:tc>
          <w:tcPr>
            <w:tcW w:w="9855" w:type="dxa"/>
            <w:gridSpan w:val="8"/>
            <w:tcBorders>
              <w:top w:val="nil"/>
            </w:tcBorders>
          </w:tcPr>
          <w:p w14:paraId="593FC1A4" w14:textId="77777777" w:rsidR="00566CB2" w:rsidRDefault="00566CB2" w:rsidP="00DF1BE9">
            <w:pPr>
              <w:jc w:val="both"/>
            </w:pPr>
          </w:p>
        </w:tc>
      </w:tr>
      <w:tr w:rsidR="00566CB2" w14:paraId="55A40E22" w14:textId="77777777" w:rsidTr="00DF1BE9">
        <w:trPr>
          <w:trHeight w:val="197"/>
        </w:trPr>
        <w:tc>
          <w:tcPr>
            <w:tcW w:w="3086" w:type="dxa"/>
            <w:tcBorders>
              <w:top w:val="nil"/>
            </w:tcBorders>
            <w:shd w:val="clear" w:color="auto" w:fill="F7CAAC"/>
          </w:tcPr>
          <w:p w14:paraId="29FECD15" w14:textId="77777777" w:rsidR="00566CB2" w:rsidRDefault="00566CB2" w:rsidP="00DF1BE9">
            <w:pPr>
              <w:jc w:val="both"/>
              <w:rPr>
                <w:b/>
              </w:rPr>
            </w:pPr>
            <w:r>
              <w:rPr>
                <w:b/>
              </w:rPr>
              <w:t>Garant předmětu</w:t>
            </w:r>
          </w:p>
        </w:tc>
        <w:tc>
          <w:tcPr>
            <w:tcW w:w="6769" w:type="dxa"/>
            <w:gridSpan w:val="7"/>
            <w:tcBorders>
              <w:top w:val="nil"/>
            </w:tcBorders>
          </w:tcPr>
          <w:p w14:paraId="2F0E60CB" w14:textId="77777777" w:rsidR="00566CB2" w:rsidRDefault="00566CB2" w:rsidP="00DF1BE9">
            <w:pPr>
              <w:jc w:val="both"/>
            </w:pPr>
            <w:r>
              <w:t>Mgr. Marek Tomaštík, Ph.D.</w:t>
            </w:r>
          </w:p>
        </w:tc>
      </w:tr>
      <w:tr w:rsidR="00566CB2" w14:paraId="3A131811" w14:textId="77777777" w:rsidTr="00DF1BE9">
        <w:trPr>
          <w:trHeight w:val="243"/>
        </w:trPr>
        <w:tc>
          <w:tcPr>
            <w:tcW w:w="3086" w:type="dxa"/>
            <w:tcBorders>
              <w:top w:val="nil"/>
            </w:tcBorders>
            <w:shd w:val="clear" w:color="auto" w:fill="F7CAAC"/>
          </w:tcPr>
          <w:p w14:paraId="11BF05A5" w14:textId="77777777" w:rsidR="00566CB2" w:rsidRDefault="00566CB2" w:rsidP="00DF1BE9">
            <w:pPr>
              <w:jc w:val="both"/>
              <w:rPr>
                <w:b/>
              </w:rPr>
            </w:pPr>
            <w:r>
              <w:rPr>
                <w:b/>
              </w:rPr>
              <w:t>Zapojení garanta do výuky předmětu</w:t>
            </w:r>
          </w:p>
        </w:tc>
        <w:tc>
          <w:tcPr>
            <w:tcW w:w="6769" w:type="dxa"/>
            <w:gridSpan w:val="7"/>
            <w:tcBorders>
              <w:top w:val="nil"/>
            </w:tcBorders>
          </w:tcPr>
          <w:p w14:paraId="684855DE" w14:textId="77777777" w:rsidR="00566CB2" w:rsidRDefault="00566CB2" w:rsidP="00DF1BE9">
            <w:pPr>
              <w:jc w:val="both"/>
            </w:pPr>
            <w:r>
              <w:t>Garant stanovuje požadavky praxe, kontroluje její plnění a vyhodnocuje správnost předkládaných materiálů.</w:t>
            </w:r>
          </w:p>
        </w:tc>
      </w:tr>
      <w:tr w:rsidR="00566CB2" w14:paraId="79F3A38C" w14:textId="77777777" w:rsidTr="00DF1BE9">
        <w:tc>
          <w:tcPr>
            <w:tcW w:w="3086" w:type="dxa"/>
            <w:shd w:val="clear" w:color="auto" w:fill="F7CAAC"/>
          </w:tcPr>
          <w:p w14:paraId="098F05AB" w14:textId="77777777" w:rsidR="00566CB2" w:rsidRDefault="00566CB2" w:rsidP="00DF1BE9">
            <w:pPr>
              <w:jc w:val="both"/>
              <w:rPr>
                <w:b/>
              </w:rPr>
            </w:pPr>
            <w:r>
              <w:rPr>
                <w:b/>
              </w:rPr>
              <w:t>Vyučující</w:t>
            </w:r>
          </w:p>
        </w:tc>
        <w:tc>
          <w:tcPr>
            <w:tcW w:w="6769" w:type="dxa"/>
            <w:gridSpan w:val="7"/>
            <w:tcBorders>
              <w:bottom w:val="nil"/>
            </w:tcBorders>
          </w:tcPr>
          <w:p w14:paraId="4ED91B28" w14:textId="77777777" w:rsidR="00566CB2" w:rsidRDefault="00566CB2" w:rsidP="00DF1BE9">
            <w:pPr>
              <w:jc w:val="both"/>
            </w:pPr>
            <w:r>
              <w:t>Mgr. Marek Tomaštík, Ph.D. (100 %)</w:t>
            </w:r>
          </w:p>
        </w:tc>
      </w:tr>
      <w:tr w:rsidR="00566CB2" w14:paraId="3B8E011E" w14:textId="77777777" w:rsidTr="00DF1BE9">
        <w:trPr>
          <w:trHeight w:val="164"/>
        </w:trPr>
        <w:tc>
          <w:tcPr>
            <w:tcW w:w="9855" w:type="dxa"/>
            <w:gridSpan w:val="8"/>
            <w:tcBorders>
              <w:top w:val="nil"/>
            </w:tcBorders>
          </w:tcPr>
          <w:p w14:paraId="12D61FC8" w14:textId="77777777" w:rsidR="00566CB2" w:rsidRDefault="00566CB2" w:rsidP="00DF1BE9">
            <w:pPr>
              <w:jc w:val="both"/>
            </w:pPr>
          </w:p>
        </w:tc>
      </w:tr>
      <w:tr w:rsidR="00566CB2" w14:paraId="2B56A7EE" w14:textId="77777777" w:rsidTr="00DF1BE9">
        <w:tc>
          <w:tcPr>
            <w:tcW w:w="3086" w:type="dxa"/>
            <w:shd w:val="clear" w:color="auto" w:fill="F7CAAC"/>
          </w:tcPr>
          <w:p w14:paraId="51CD9DFC" w14:textId="77777777" w:rsidR="00566CB2" w:rsidRDefault="00566CB2" w:rsidP="00DF1BE9">
            <w:pPr>
              <w:jc w:val="both"/>
              <w:rPr>
                <w:b/>
              </w:rPr>
            </w:pPr>
            <w:r>
              <w:rPr>
                <w:b/>
              </w:rPr>
              <w:t>Stručná anotace předmětu</w:t>
            </w:r>
          </w:p>
        </w:tc>
        <w:tc>
          <w:tcPr>
            <w:tcW w:w="6769" w:type="dxa"/>
            <w:gridSpan w:val="7"/>
            <w:tcBorders>
              <w:bottom w:val="nil"/>
            </w:tcBorders>
          </w:tcPr>
          <w:p w14:paraId="5832AE54" w14:textId="77777777" w:rsidR="00566CB2" w:rsidRDefault="00566CB2" w:rsidP="00DF1BE9">
            <w:pPr>
              <w:jc w:val="both"/>
            </w:pPr>
          </w:p>
        </w:tc>
      </w:tr>
      <w:tr w:rsidR="00566CB2" w14:paraId="1ACD1E26" w14:textId="77777777" w:rsidTr="00DF1BE9">
        <w:trPr>
          <w:trHeight w:val="3938"/>
        </w:trPr>
        <w:tc>
          <w:tcPr>
            <w:tcW w:w="9855" w:type="dxa"/>
            <w:gridSpan w:val="8"/>
            <w:tcBorders>
              <w:top w:val="nil"/>
              <w:bottom w:val="single" w:sz="12" w:space="0" w:color="auto"/>
            </w:tcBorders>
          </w:tcPr>
          <w:p w14:paraId="36752004" w14:textId="77777777" w:rsidR="00566CB2" w:rsidRPr="00E7621E" w:rsidRDefault="00566CB2" w:rsidP="00DF1BE9">
            <w:pPr>
              <w:autoSpaceDE w:val="0"/>
              <w:autoSpaceDN w:val="0"/>
              <w:adjustRightInd w:val="0"/>
              <w:jc w:val="both"/>
              <w:rPr>
                <w:lang w:eastAsia="en-US"/>
              </w:rPr>
            </w:pPr>
            <w:r w:rsidRPr="00E7621E">
              <w:rPr>
                <w:color w:val="000000"/>
                <w:spacing w:val="-4"/>
                <w:lang w:eastAsia="en-US"/>
              </w:rPr>
              <w:t xml:space="preserve">Cílem předmětu je umožnit absolvování odborné praxe studentům prezenční formy studia programu </w:t>
            </w:r>
            <w:r>
              <w:rPr>
                <w:color w:val="000000"/>
                <w:spacing w:val="-4"/>
                <w:lang w:eastAsia="en-US"/>
              </w:rPr>
              <w:t>Management rizik</w:t>
            </w:r>
            <w:r w:rsidRPr="00E7621E">
              <w:rPr>
                <w:color w:val="000000"/>
                <w:spacing w:val="-4"/>
                <w:lang w:eastAsia="en-US"/>
              </w:rPr>
              <w:t xml:space="preserve">. Odborná praxe vede ke </w:t>
            </w:r>
            <w:r w:rsidRPr="00E7621E">
              <w:rPr>
                <w:lang w:eastAsia="en-US"/>
              </w:rPr>
              <w:t xml:space="preserve">zdokonalení studentů prezenční formy studia v praktických, odborných (popř. </w:t>
            </w:r>
            <w:r w:rsidRPr="00E7621E">
              <w:rPr>
                <w:lang w:eastAsia="en-US"/>
              </w:rPr>
              <w:br/>
              <w:t xml:space="preserve">i jazykových) dovednostech. Práce se studentem v rámci odborné praxe je vedena v duchu zájmu podniků (organizací) na cílenější a dlouhodobější (během studia potenciálního uchazeče o práci) spolupráci podniku s konkrétními studenty programu </w:t>
            </w:r>
            <w:r>
              <w:rPr>
                <w:lang w:eastAsia="en-US"/>
              </w:rPr>
              <w:t>Management rizik</w:t>
            </w:r>
            <w:r w:rsidRPr="00E7621E">
              <w:rPr>
                <w:lang w:eastAsia="en-US"/>
              </w:rPr>
              <w:t xml:space="preserve"> na FLKŘ. Jednotlivé odborné praxe dle svého podrobnějšího zaměření umožňují studentům poznat ekonomické i technologické fungování firem a institucí, institucí, organizací a zařízení, včetně orgánů státní správy a samosprávy, prohloubení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65A0907" w14:textId="77777777" w:rsidR="00566CB2" w:rsidRPr="00E7621E" w:rsidRDefault="00566CB2" w:rsidP="00DF1BE9">
            <w:pPr>
              <w:jc w:val="both"/>
              <w:rPr>
                <w:lang w:eastAsia="en-US"/>
              </w:rPr>
            </w:pPr>
            <w:r w:rsidRPr="00E7621E">
              <w:rPr>
                <w:lang w:eastAsia="en-US"/>
              </w:rPr>
              <w:t>Odborná praxe propojuje studium teorie s praktickými činnostmi studenta v daném prostředí. Po absolvování předmětu studenti budou schopni:</w:t>
            </w:r>
          </w:p>
          <w:p w14:paraId="071927A4" w14:textId="77777777" w:rsidR="00566CB2" w:rsidRPr="00E7621E" w:rsidRDefault="00566CB2" w:rsidP="00566CB2">
            <w:pPr>
              <w:numPr>
                <w:ilvl w:val="0"/>
                <w:numId w:val="38"/>
              </w:numPr>
              <w:ind w:left="714" w:hanging="357"/>
              <w:jc w:val="both"/>
              <w:rPr>
                <w:lang w:eastAsia="en-US"/>
              </w:rPr>
            </w:pPr>
            <w:r w:rsidRPr="00E7621E">
              <w:rPr>
                <w:lang w:eastAsia="en-US"/>
              </w:rPr>
              <w:t>lépe se orientovat v reálném prostředí, prezentovat své zkušenosti, dovednosti a poznatky</w:t>
            </w:r>
            <w:r>
              <w:rPr>
                <w:lang w:eastAsia="en-US"/>
              </w:rPr>
              <w:t>;</w:t>
            </w:r>
          </w:p>
          <w:p w14:paraId="6B1266BD" w14:textId="77777777" w:rsidR="00566CB2" w:rsidRPr="00E7621E" w:rsidRDefault="00566CB2" w:rsidP="00566CB2">
            <w:pPr>
              <w:numPr>
                <w:ilvl w:val="0"/>
                <w:numId w:val="38"/>
              </w:numPr>
              <w:ind w:left="714" w:hanging="357"/>
              <w:jc w:val="both"/>
              <w:rPr>
                <w:lang w:eastAsia="en-US"/>
              </w:rPr>
            </w:pPr>
            <w:r w:rsidRPr="00E7621E">
              <w:rPr>
                <w:lang w:eastAsia="en-US"/>
              </w:rPr>
              <w:t>kriticky zhodnotit fungování dané firmy na základě relevantních údajů a získají znalosti o nárocích dané profese</w:t>
            </w:r>
            <w:r>
              <w:rPr>
                <w:lang w:eastAsia="en-US"/>
              </w:rPr>
              <w:t>;</w:t>
            </w:r>
          </w:p>
          <w:p w14:paraId="3BFC4849" w14:textId="77777777" w:rsidR="00566CB2" w:rsidRPr="00E7621E" w:rsidRDefault="00566CB2" w:rsidP="00566CB2">
            <w:pPr>
              <w:numPr>
                <w:ilvl w:val="0"/>
                <w:numId w:val="38"/>
              </w:numPr>
              <w:ind w:left="714" w:hanging="357"/>
              <w:jc w:val="both"/>
              <w:rPr>
                <w:lang w:eastAsia="en-US"/>
              </w:rPr>
            </w:pPr>
            <w:r w:rsidRPr="00E7621E">
              <w:rPr>
                <w:lang w:eastAsia="en-US"/>
              </w:rPr>
              <w:t>na základě seznámení se s praxí identifikovat oblasti pro osobní (profesní) rozvoj</w:t>
            </w:r>
            <w:r>
              <w:rPr>
                <w:lang w:eastAsia="en-US"/>
              </w:rPr>
              <w:t>;</w:t>
            </w:r>
          </w:p>
          <w:p w14:paraId="586DFA73" w14:textId="77777777" w:rsidR="00566CB2" w:rsidRPr="00E7621E" w:rsidRDefault="00566CB2" w:rsidP="00566CB2">
            <w:pPr>
              <w:numPr>
                <w:ilvl w:val="0"/>
                <w:numId w:val="38"/>
              </w:numPr>
              <w:ind w:left="714" w:hanging="357"/>
              <w:jc w:val="both"/>
              <w:rPr>
                <w:lang w:eastAsia="en-US"/>
              </w:rPr>
            </w:pPr>
            <w:r w:rsidRPr="00E7621E">
              <w:rPr>
                <w:lang w:eastAsia="en-US"/>
              </w:rPr>
              <w:t>formulovat a obhajovat své názory a prezentovat výsledky vlastní práce</w:t>
            </w:r>
            <w:r>
              <w:rPr>
                <w:lang w:eastAsia="en-US"/>
              </w:rPr>
              <w:t>;</w:t>
            </w:r>
          </w:p>
          <w:p w14:paraId="0E2DF721" w14:textId="77777777" w:rsidR="00566CB2" w:rsidRPr="00E7621E" w:rsidRDefault="00566CB2" w:rsidP="00566CB2">
            <w:pPr>
              <w:numPr>
                <w:ilvl w:val="0"/>
                <w:numId w:val="38"/>
              </w:numPr>
              <w:ind w:left="714" w:hanging="357"/>
              <w:jc w:val="both"/>
              <w:rPr>
                <w:lang w:eastAsia="en-US"/>
              </w:rPr>
            </w:pPr>
            <w:r w:rsidRPr="00E7621E">
              <w:rPr>
                <w:lang w:eastAsia="en-US"/>
              </w:rPr>
              <w:t>ukotvit v praxi studiem nabyté vědomosti</w:t>
            </w:r>
            <w:r>
              <w:rPr>
                <w:lang w:eastAsia="en-US"/>
              </w:rPr>
              <w:t>;</w:t>
            </w:r>
          </w:p>
          <w:p w14:paraId="146E6F4E" w14:textId="77777777" w:rsidR="00566CB2" w:rsidRDefault="00566CB2" w:rsidP="00566CB2">
            <w:pPr>
              <w:numPr>
                <w:ilvl w:val="0"/>
                <w:numId w:val="38"/>
              </w:numPr>
              <w:ind w:left="714" w:hanging="357"/>
              <w:jc w:val="both"/>
              <w:rPr>
                <w:lang w:eastAsia="en-US"/>
              </w:rPr>
            </w:pPr>
            <w:r w:rsidRPr="00E7621E">
              <w:rPr>
                <w:lang w:eastAsia="en-US"/>
              </w:rPr>
              <w:t>identifikovat svou roli v týmu.</w:t>
            </w:r>
          </w:p>
          <w:p w14:paraId="6BB0AD4B" w14:textId="77777777" w:rsidR="00566CB2" w:rsidRPr="00E7621E" w:rsidRDefault="00566CB2" w:rsidP="00DF1BE9">
            <w:pPr>
              <w:ind w:left="714"/>
              <w:jc w:val="both"/>
              <w:rPr>
                <w:lang w:eastAsia="en-US"/>
              </w:rPr>
            </w:pPr>
          </w:p>
          <w:p w14:paraId="73F50BA8" w14:textId="77777777" w:rsidR="00566CB2" w:rsidRDefault="00566CB2" w:rsidP="00DF1BE9">
            <w:pPr>
              <w:jc w:val="both"/>
            </w:pPr>
            <w:r w:rsidRPr="00E7621E">
              <w:rPr>
                <w:lang w:eastAsia="en-US"/>
              </w:rPr>
              <w:t>Pobyt studenta v daném podniku (organizaci) je omezen pouze minimální vyžadovanou délkou (tj. 80hod/semestr)</w:t>
            </w:r>
            <w:r w:rsidRPr="00E7621E">
              <w:rPr>
                <w:color w:val="FF0000"/>
                <w:lang w:eastAsia="en-US"/>
              </w:rPr>
              <w:t xml:space="preserve"> </w:t>
            </w:r>
            <w:r w:rsidRPr="00E7621E">
              <w:rPr>
                <w:lang w:eastAsia="en-US"/>
              </w:rPr>
              <w:t>a může probíhat blokově i po dobu celého semestru.</w:t>
            </w:r>
          </w:p>
        </w:tc>
      </w:tr>
      <w:tr w:rsidR="00566CB2" w14:paraId="6E6D7C8A" w14:textId="77777777" w:rsidTr="00DF1BE9">
        <w:trPr>
          <w:trHeight w:val="265"/>
        </w:trPr>
        <w:tc>
          <w:tcPr>
            <w:tcW w:w="3653" w:type="dxa"/>
            <w:gridSpan w:val="2"/>
            <w:tcBorders>
              <w:top w:val="nil"/>
            </w:tcBorders>
            <w:shd w:val="clear" w:color="auto" w:fill="F7CAAC"/>
          </w:tcPr>
          <w:p w14:paraId="4A0A63DB" w14:textId="77777777" w:rsidR="00566CB2" w:rsidRDefault="00566CB2" w:rsidP="00DF1BE9">
            <w:pPr>
              <w:jc w:val="both"/>
            </w:pPr>
            <w:r>
              <w:rPr>
                <w:b/>
              </w:rPr>
              <w:t>Studijní literatura a studijní pomůcky</w:t>
            </w:r>
          </w:p>
        </w:tc>
        <w:tc>
          <w:tcPr>
            <w:tcW w:w="6202" w:type="dxa"/>
            <w:gridSpan w:val="6"/>
            <w:tcBorders>
              <w:top w:val="nil"/>
              <w:bottom w:val="nil"/>
            </w:tcBorders>
          </w:tcPr>
          <w:p w14:paraId="0BA5B06A" w14:textId="77777777" w:rsidR="00566CB2" w:rsidRDefault="00566CB2" w:rsidP="00DF1BE9">
            <w:pPr>
              <w:jc w:val="both"/>
            </w:pPr>
          </w:p>
        </w:tc>
      </w:tr>
      <w:tr w:rsidR="00566CB2" w14:paraId="43C2C342" w14:textId="77777777" w:rsidTr="00DF1BE9">
        <w:trPr>
          <w:trHeight w:val="986"/>
        </w:trPr>
        <w:tc>
          <w:tcPr>
            <w:tcW w:w="9855" w:type="dxa"/>
            <w:gridSpan w:val="8"/>
            <w:tcBorders>
              <w:top w:val="nil"/>
            </w:tcBorders>
          </w:tcPr>
          <w:p w14:paraId="794FB683" w14:textId="77777777" w:rsidR="00566CB2" w:rsidRPr="00605361" w:rsidRDefault="00566CB2" w:rsidP="00DF1BE9">
            <w:pPr>
              <w:jc w:val="both"/>
              <w:rPr>
                <w:b/>
                <w:bCs/>
              </w:rPr>
            </w:pPr>
            <w:r w:rsidRPr="00605361">
              <w:rPr>
                <w:b/>
                <w:bCs/>
              </w:rPr>
              <w:t>Povinná literatura:</w:t>
            </w:r>
          </w:p>
          <w:p w14:paraId="0219AD84" w14:textId="77777777" w:rsidR="00566CB2" w:rsidRPr="00605361" w:rsidRDefault="00566CB2" w:rsidP="00DF1BE9">
            <w:pPr>
              <w:jc w:val="both"/>
              <w:rPr>
                <w:color w:val="212529"/>
                <w:shd w:val="clear" w:color="auto" w:fill="FFFFFF"/>
              </w:rPr>
            </w:pPr>
            <w:r w:rsidRPr="00605361">
              <w:rPr>
                <w:color w:val="212529"/>
                <w:shd w:val="clear" w:color="auto" w:fill="FFFFFF"/>
              </w:rPr>
              <w:t>DUFOUR, Richard, Rebecca DUFOUR, Robert EAKER a Thomas W. MANY. </w:t>
            </w:r>
            <w:r w:rsidRPr="00605361">
              <w:rPr>
                <w:i/>
                <w:iCs/>
                <w:color w:val="212529"/>
                <w:shd w:val="clear" w:color="auto" w:fill="FFFFFF"/>
              </w:rPr>
              <w:t>Learning by Doing: A Handbook for Professional Learning Communities at WorkTM (An Actionable Guide to Implementing the PLC Process and Effective Teaching Methods)</w:t>
            </w:r>
            <w:r w:rsidRPr="00605361">
              <w:rPr>
                <w:color w:val="212529"/>
                <w:shd w:val="clear" w:color="auto" w:fill="FFFFFF"/>
              </w:rPr>
              <w:t>. 3rd edition. Solution Tree, 2016, 304 s. ISBN 978-1943874378.</w:t>
            </w:r>
          </w:p>
          <w:p w14:paraId="2E22400D" w14:textId="77777777" w:rsidR="00566CB2" w:rsidRPr="00605361" w:rsidRDefault="00566CB2" w:rsidP="00DF1BE9">
            <w:pPr>
              <w:jc w:val="both"/>
              <w:rPr>
                <w:color w:val="212529"/>
                <w:shd w:val="clear" w:color="auto" w:fill="FFFFFF"/>
              </w:rPr>
            </w:pPr>
            <w:r w:rsidRPr="00605361">
              <w:rPr>
                <w:color w:val="212529"/>
                <w:shd w:val="clear" w:color="auto" w:fill="FFFFFF"/>
              </w:rPr>
              <w:t>EAKER, Robert a Janel KEATING. </w:t>
            </w:r>
            <w:r w:rsidRPr="00605361">
              <w:rPr>
                <w:i/>
                <w:iCs/>
                <w:color w:val="212529"/>
                <w:shd w:val="clear" w:color="auto" w:fill="FFFFFF"/>
              </w:rPr>
              <w:t>Every School, Every Team, Every Classroom: District Leadership for Growing Professional Learning Communities at WorkTM</w:t>
            </w:r>
            <w:r w:rsidRPr="00605361">
              <w:rPr>
                <w:color w:val="212529"/>
                <w:shd w:val="clear" w:color="auto" w:fill="FFFFFF"/>
              </w:rPr>
              <w:t>. Solution Tree, 2016, 240 s. ISBN 978-1936765096.</w:t>
            </w:r>
          </w:p>
          <w:p w14:paraId="72FFF4CF" w14:textId="77777777" w:rsidR="00566CB2" w:rsidRPr="00605361" w:rsidRDefault="00566CB2" w:rsidP="00DF1BE9">
            <w:pPr>
              <w:jc w:val="both"/>
              <w:rPr>
                <w:color w:val="212529"/>
                <w:shd w:val="clear" w:color="auto" w:fill="FFFFFF"/>
              </w:rPr>
            </w:pPr>
            <w:r w:rsidRPr="00605361">
              <w:rPr>
                <w:i/>
                <w:iCs/>
                <w:color w:val="212529"/>
                <w:shd w:val="clear" w:color="auto" w:fill="FFFFFF"/>
              </w:rPr>
              <w:t>Fundamentals of Occupational Safety and Health</w:t>
            </w:r>
            <w:r w:rsidRPr="00605361">
              <w:rPr>
                <w:color w:val="212529"/>
                <w:shd w:val="clear" w:color="auto" w:fill="FFFFFF"/>
              </w:rPr>
              <w:t>. Seventh Edition. London: Bernan Press, 2018, 616 s. ISBN 978-1598889826.</w:t>
            </w:r>
          </w:p>
          <w:p w14:paraId="605FA1FB" w14:textId="77777777" w:rsidR="00566CB2" w:rsidRPr="00605361" w:rsidRDefault="00566CB2" w:rsidP="00DF1BE9">
            <w:pPr>
              <w:jc w:val="both"/>
            </w:pPr>
            <w:r w:rsidRPr="00605361">
              <w:rPr>
                <w:color w:val="212529"/>
                <w:shd w:val="clear" w:color="auto" w:fill="FFFFFF"/>
              </w:rPr>
              <w:t>LAKHE, Ramesh a Kranti DHARKAR. </w:t>
            </w:r>
            <w:r w:rsidRPr="00605361">
              <w:rPr>
                <w:i/>
                <w:iCs/>
                <w:color w:val="212529"/>
                <w:shd w:val="clear" w:color="auto" w:fill="FFFFFF"/>
              </w:rPr>
              <w:t>ISO 45001:2018 OCCUPATIONAL HEALTH &amp; SAFETY MANAGEMENT SYSTEM (RRL)</w:t>
            </w:r>
            <w:r w:rsidRPr="00605361">
              <w:rPr>
                <w:color w:val="212529"/>
                <w:shd w:val="clear" w:color="auto" w:fill="FFFFFF"/>
              </w:rPr>
              <w:t>. Independently published, 2018, 159 s. ISBN 978-1983323195.</w:t>
            </w:r>
          </w:p>
          <w:p w14:paraId="4FD612E4" w14:textId="77777777" w:rsidR="00566CB2" w:rsidRPr="00605361" w:rsidRDefault="00566CB2" w:rsidP="00DF1BE9">
            <w:pPr>
              <w:jc w:val="both"/>
            </w:pPr>
          </w:p>
          <w:p w14:paraId="629FA691" w14:textId="77777777" w:rsidR="00566CB2" w:rsidRPr="00605361" w:rsidRDefault="00566CB2" w:rsidP="00DF1BE9">
            <w:pPr>
              <w:jc w:val="both"/>
            </w:pPr>
            <w:r w:rsidRPr="00605361">
              <w:t>Company literature and health and safety regulations.</w:t>
            </w:r>
          </w:p>
          <w:p w14:paraId="21C5FE8A" w14:textId="77777777" w:rsidR="00566CB2" w:rsidRDefault="00566CB2" w:rsidP="00DF1BE9">
            <w:pPr>
              <w:jc w:val="both"/>
            </w:pPr>
            <w:r w:rsidRPr="00605361">
              <w:lastRenderedPageBreak/>
              <w:t>Quality manual, Standard operating procedures, manuals and other technical documentation (according to the specific focus of the practice)</w:t>
            </w:r>
          </w:p>
        </w:tc>
      </w:tr>
      <w:tr w:rsidR="00566CB2" w14:paraId="4C4AF403" w14:textId="77777777" w:rsidTr="00DF1B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C98DA0" w14:textId="77777777" w:rsidR="00566CB2" w:rsidRDefault="00566CB2" w:rsidP="00DF1BE9">
            <w:pPr>
              <w:jc w:val="center"/>
              <w:rPr>
                <w:b/>
              </w:rPr>
            </w:pPr>
            <w:r>
              <w:rPr>
                <w:b/>
              </w:rPr>
              <w:lastRenderedPageBreak/>
              <w:t>Informace ke kombinované nebo distanční formě</w:t>
            </w:r>
          </w:p>
        </w:tc>
      </w:tr>
      <w:tr w:rsidR="00566CB2" w14:paraId="3EF91F7A" w14:textId="77777777" w:rsidTr="00DF1BE9">
        <w:tc>
          <w:tcPr>
            <w:tcW w:w="4787" w:type="dxa"/>
            <w:gridSpan w:val="3"/>
            <w:tcBorders>
              <w:top w:val="single" w:sz="2" w:space="0" w:color="auto"/>
            </w:tcBorders>
            <w:shd w:val="clear" w:color="auto" w:fill="F7CAAC"/>
          </w:tcPr>
          <w:p w14:paraId="727FFC77" w14:textId="77777777" w:rsidR="00566CB2" w:rsidRDefault="00566CB2" w:rsidP="00DF1BE9">
            <w:pPr>
              <w:jc w:val="both"/>
            </w:pPr>
            <w:r>
              <w:rPr>
                <w:b/>
              </w:rPr>
              <w:t>Rozsah konzultací (soustředění)</w:t>
            </w:r>
          </w:p>
        </w:tc>
        <w:tc>
          <w:tcPr>
            <w:tcW w:w="889" w:type="dxa"/>
            <w:tcBorders>
              <w:top w:val="single" w:sz="2" w:space="0" w:color="auto"/>
            </w:tcBorders>
          </w:tcPr>
          <w:p w14:paraId="33055838" w14:textId="77777777" w:rsidR="00566CB2" w:rsidRDefault="00566CB2" w:rsidP="00DF1BE9">
            <w:pPr>
              <w:jc w:val="both"/>
            </w:pPr>
          </w:p>
        </w:tc>
        <w:tc>
          <w:tcPr>
            <w:tcW w:w="4179" w:type="dxa"/>
            <w:gridSpan w:val="4"/>
            <w:tcBorders>
              <w:top w:val="single" w:sz="2" w:space="0" w:color="auto"/>
            </w:tcBorders>
            <w:shd w:val="clear" w:color="auto" w:fill="F7CAAC"/>
          </w:tcPr>
          <w:p w14:paraId="6F1620E7" w14:textId="77777777" w:rsidR="00566CB2" w:rsidRDefault="00566CB2" w:rsidP="00DF1BE9">
            <w:pPr>
              <w:jc w:val="both"/>
              <w:rPr>
                <w:b/>
              </w:rPr>
            </w:pPr>
            <w:r>
              <w:rPr>
                <w:b/>
              </w:rPr>
              <w:t xml:space="preserve">hodin </w:t>
            </w:r>
          </w:p>
        </w:tc>
      </w:tr>
      <w:tr w:rsidR="00566CB2" w14:paraId="100AC8AD" w14:textId="77777777" w:rsidTr="00DF1BE9">
        <w:tc>
          <w:tcPr>
            <w:tcW w:w="9855" w:type="dxa"/>
            <w:gridSpan w:val="8"/>
            <w:shd w:val="clear" w:color="auto" w:fill="F7CAAC"/>
          </w:tcPr>
          <w:p w14:paraId="763951FA" w14:textId="77777777" w:rsidR="00566CB2" w:rsidRDefault="00566CB2" w:rsidP="00DF1BE9">
            <w:pPr>
              <w:jc w:val="both"/>
              <w:rPr>
                <w:b/>
              </w:rPr>
            </w:pPr>
            <w:r>
              <w:rPr>
                <w:b/>
              </w:rPr>
              <w:t>Informace o způsobu kontaktu s vyučujícím</w:t>
            </w:r>
          </w:p>
        </w:tc>
      </w:tr>
      <w:tr w:rsidR="00566CB2" w14:paraId="7CD4C93B" w14:textId="77777777" w:rsidTr="00DF1BE9">
        <w:trPr>
          <w:trHeight w:val="566"/>
        </w:trPr>
        <w:tc>
          <w:tcPr>
            <w:tcW w:w="9855" w:type="dxa"/>
            <w:gridSpan w:val="8"/>
          </w:tcPr>
          <w:p w14:paraId="08C15B36" w14:textId="77777777" w:rsidR="00566CB2" w:rsidRDefault="00566CB2" w:rsidP="00DF1BE9">
            <w:pPr>
              <w:jc w:val="both"/>
            </w:pPr>
          </w:p>
        </w:tc>
      </w:tr>
    </w:tbl>
    <w:p w14:paraId="0A38D97E" w14:textId="5733868B" w:rsidR="00FD3188" w:rsidRDefault="00FD3188" w:rsidP="00566CB2">
      <w:pPr>
        <w:spacing w:after="160" w:line="259" w:lineRule="auto"/>
        <w:rPr>
          <w:ins w:id="3321" w:author="Eva Skýbová" w:date="2024-05-15T09:30:00Z"/>
        </w:rPr>
      </w:pPr>
    </w:p>
    <w:p w14:paraId="6EBD6074" w14:textId="77777777" w:rsidR="00FD3188" w:rsidRDefault="00FD3188">
      <w:pPr>
        <w:rPr>
          <w:ins w:id="3322" w:author="Eva Skýbová" w:date="2024-05-15T09:30:00Z"/>
        </w:rPr>
      </w:pPr>
      <w:ins w:id="3323" w:author="Eva Skýbová" w:date="2024-05-15T09:30:00Z">
        <w:r>
          <w:br w:type="page"/>
        </w:r>
      </w:ins>
    </w:p>
    <w:tbl>
      <w:tblPr>
        <w:tblStyle w:val="Mkatabulky"/>
        <w:tblW w:w="0" w:type="auto"/>
        <w:tblInd w:w="0" w:type="dxa"/>
        <w:tblLook w:val="04A0" w:firstRow="1" w:lastRow="0" w:firstColumn="1" w:lastColumn="0" w:noHBand="0" w:noVBand="1"/>
        <w:tblPrChange w:id="3324" w:author="Eva Skýbová" w:date="2024-05-15T09:32:00Z">
          <w:tblPr>
            <w:tblStyle w:val="Mkatabulky"/>
            <w:tblW w:w="0" w:type="auto"/>
            <w:tblInd w:w="0" w:type="dxa"/>
            <w:tblLook w:val="04A0" w:firstRow="1" w:lastRow="0" w:firstColumn="1" w:lastColumn="0" w:noHBand="0" w:noVBand="1"/>
          </w:tblPr>
        </w:tblPrChange>
      </w:tblPr>
      <w:tblGrid>
        <w:gridCol w:w="1328"/>
        <w:gridCol w:w="1293"/>
        <w:gridCol w:w="1242"/>
        <w:gridCol w:w="1232"/>
        <w:gridCol w:w="1276"/>
        <w:gridCol w:w="1414"/>
        <w:gridCol w:w="1277"/>
        <w:tblGridChange w:id="3325">
          <w:tblGrid>
            <w:gridCol w:w="1328"/>
            <w:gridCol w:w="1293"/>
            <w:gridCol w:w="1242"/>
            <w:gridCol w:w="1232"/>
            <w:gridCol w:w="1276"/>
            <w:gridCol w:w="1414"/>
            <w:gridCol w:w="1277"/>
          </w:tblGrid>
        </w:tblGridChange>
      </w:tblGrid>
      <w:tr w:rsidR="00FD3188" w14:paraId="56BA944B"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2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C8DF824" w14:textId="77777777" w:rsidR="00FD3188" w:rsidRDefault="00FD3188" w:rsidP="000B5951">
            <w:pPr>
              <w:spacing w:after="160" w:line="252" w:lineRule="auto"/>
              <w:rPr>
                <w:b/>
              </w:rPr>
            </w:pPr>
            <w:r>
              <w:rPr>
                <w:b/>
              </w:rPr>
              <w:lastRenderedPageBreak/>
              <w:t>Příjmení</w:t>
            </w:r>
          </w:p>
        </w:tc>
        <w:tc>
          <w:tcPr>
            <w:tcW w:w="1293" w:type="dxa"/>
            <w:tcBorders>
              <w:top w:val="single" w:sz="4" w:space="0" w:color="auto"/>
              <w:left w:val="single" w:sz="4" w:space="0" w:color="auto"/>
              <w:bottom w:val="single" w:sz="4" w:space="0" w:color="auto"/>
              <w:right w:val="single" w:sz="4" w:space="0" w:color="auto"/>
            </w:tcBorders>
            <w:hideMark/>
            <w:tcPrChange w:id="3327"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D7546F6" w14:textId="77777777" w:rsidR="00FD3188" w:rsidRDefault="00FD3188" w:rsidP="000B5951">
            <w:pPr>
              <w:spacing w:after="160" w:line="252" w:lineRule="auto"/>
              <w:rPr>
                <w:b/>
              </w:rPr>
            </w:pPr>
            <w:r>
              <w:rPr>
                <w:b/>
              </w:rPr>
              <w:t>Jméno</w:t>
            </w:r>
          </w:p>
        </w:tc>
        <w:tc>
          <w:tcPr>
            <w:tcW w:w="1242" w:type="dxa"/>
            <w:tcBorders>
              <w:top w:val="single" w:sz="4" w:space="0" w:color="auto"/>
              <w:left w:val="single" w:sz="4" w:space="0" w:color="auto"/>
              <w:bottom w:val="single" w:sz="4" w:space="0" w:color="auto"/>
              <w:right w:val="single" w:sz="4" w:space="0" w:color="auto"/>
            </w:tcBorders>
            <w:hideMark/>
            <w:tcPrChange w:id="332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7300296" w14:textId="77777777" w:rsidR="00FD3188" w:rsidRDefault="00FD3188" w:rsidP="000B5951">
            <w:pPr>
              <w:spacing w:after="160" w:line="252" w:lineRule="auto"/>
              <w:rPr>
                <w:b/>
              </w:rPr>
            </w:pPr>
            <w:r>
              <w:rPr>
                <w:b/>
              </w:rPr>
              <w:t>Tituly</w:t>
            </w:r>
          </w:p>
        </w:tc>
        <w:tc>
          <w:tcPr>
            <w:tcW w:w="1232" w:type="dxa"/>
            <w:tcBorders>
              <w:top w:val="single" w:sz="4" w:space="0" w:color="auto"/>
              <w:left w:val="single" w:sz="4" w:space="0" w:color="auto"/>
              <w:bottom w:val="single" w:sz="4" w:space="0" w:color="auto"/>
              <w:right w:val="single" w:sz="4" w:space="0" w:color="auto"/>
            </w:tcBorders>
            <w:hideMark/>
            <w:tcPrChange w:id="332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7E02FAD" w14:textId="77777777" w:rsidR="00FD3188" w:rsidRDefault="00FD3188" w:rsidP="000B5951">
            <w:pPr>
              <w:spacing w:after="160" w:line="252" w:lineRule="auto"/>
              <w:rPr>
                <w:b/>
              </w:rPr>
            </w:pPr>
            <w:r>
              <w:rPr>
                <w:b/>
              </w:rPr>
              <w:t>Vztah k VŠ</w:t>
            </w:r>
          </w:p>
        </w:tc>
        <w:tc>
          <w:tcPr>
            <w:tcW w:w="1276" w:type="dxa"/>
            <w:tcBorders>
              <w:top w:val="single" w:sz="4" w:space="0" w:color="auto"/>
              <w:left w:val="single" w:sz="4" w:space="0" w:color="auto"/>
              <w:bottom w:val="single" w:sz="4" w:space="0" w:color="auto"/>
              <w:right w:val="single" w:sz="4" w:space="0" w:color="auto"/>
            </w:tcBorders>
            <w:hideMark/>
            <w:tcPrChange w:id="333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E91CB01" w14:textId="77777777" w:rsidR="00FD3188" w:rsidRDefault="00FD3188" w:rsidP="000B5951">
            <w:pPr>
              <w:spacing w:after="160" w:line="252" w:lineRule="auto"/>
              <w:rPr>
                <w:b/>
              </w:rPr>
            </w:pPr>
            <w:r>
              <w:rPr>
                <w:b/>
              </w:rPr>
              <w:t>Vztah k součásti VŠ</w:t>
            </w:r>
          </w:p>
        </w:tc>
        <w:tc>
          <w:tcPr>
            <w:tcW w:w="1414" w:type="dxa"/>
            <w:tcBorders>
              <w:top w:val="single" w:sz="4" w:space="0" w:color="auto"/>
              <w:left w:val="single" w:sz="4" w:space="0" w:color="auto"/>
              <w:bottom w:val="single" w:sz="4" w:space="0" w:color="auto"/>
              <w:right w:val="single" w:sz="4" w:space="0" w:color="auto"/>
            </w:tcBorders>
            <w:hideMark/>
            <w:tcPrChange w:id="3331"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A259FF5" w14:textId="77777777" w:rsidR="00FD3188" w:rsidRDefault="00FD3188" w:rsidP="000B5951">
            <w:pPr>
              <w:spacing w:after="160" w:line="252" w:lineRule="auto"/>
              <w:rPr>
                <w:b/>
              </w:rPr>
            </w:pPr>
            <w:r>
              <w:rPr>
                <w:b/>
              </w:rPr>
              <w:t>Garantování předmětů</w:t>
            </w:r>
          </w:p>
        </w:tc>
        <w:tc>
          <w:tcPr>
            <w:tcW w:w="1277" w:type="dxa"/>
            <w:tcBorders>
              <w:top w:val="single" w:sz="4" w:space="0" w:color="auto"/>
              <w:left w:val="single" w:sz="4" w:space="0" w:color="auto"/>
              <w:bottom w:val="single" w:sz="4" w:space="0" w:color="auto"/>
              <w:right w:val="single" w:sz="4" w:space="0" w:color="auto"/>
            </w:tcBorders>
            <w:hideMark/>
            <w:tcPrChange w:id="333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076557F" w14:textId="77777777" w:rsidR="00FD3188" w:rsidRDefault="00FD3188" w:rsidP="000B5951">
            <w:pPr>
              <w:spacing w:after="160" w:line="252" w:lineRule="auto"/>
              <w:rPr>
                <w:b/>
              </w:rPr>
            </w:pPr>
            <w:r>
              <w:rPr>
                <w:b/>
              </w:rPr>
              <w:t>Odborník z praxe</w:t>
            </w:r>
          </w:p>
        </w:tc>
      </w:tr>
      <w:tr w:rsidR="00FD3188" w14:paraId="623FEF3C"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3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ED7F310" w14:textId="77777777" w:rsidR="00FD3188" w:rsidRDefault="00FD3188" w:rsidP="000B5951">
            <w:pPr>
              <w:spacing w:after="160" w:line="252" w:lineRule="auto"/>
            </w:pPr>
            <w:r>
              <w:t>Bartošová</w:t>
            </w:r>
          </w:p>
        </w:tc>
        <w:tc>
          <w:tcPr>
            <w:tcW w:w="1293" w:type="dxa"/>
            <w:tcBorders>
              <w:top w:val="single" w:sz="4" w:space="0" w:color="auto"/>
              <w:left w:val="single" w:sz="4" w:space="0" w:color="auto"/>
              <w:bottom w:val="single" w:sz="4" w:space="0" w:color="auto"/>
              <w:right w:val="single" w:sz="4" w:space="0" w:color="auto"/>
            </w:tcBorders>
            <w:hideMark/>
            <w:tcPrChange w:id="3334"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D948EBE" w14:textId="77777777" w:rsidR="00FD3188" w:rsidRDefault="00FD3188" w:rsidP="000B5951">
            <w:pPr>
              <w:spacing w:after="160" w:line="252" w:lineRule="auto"/>
            </w:pPr>
            <w:r>
              <w:t>Tereza</w:t>
            </w:r>
          </w:p>
        </w:tc>
        <w:tc>
          <w:tcPr>
            <w:tcW w:w="1242" w:type="dxa"/>
            <w:tcBorders>
              <w:top w:val="single" w:sz="4" w:space="0" w:color="auto"/>
              <w:left w:val="single" w:sz="4" w:space="0" w:color="auto"/>
              <w:bottom w:val="single" w:sz="4" w:space="0" w:color="auto"/>
              <w:right w:val="single" w:sz="4" w:space="0" w:color="auto"/>
            </w:tcBorders>
            <w:hideMark/>
            <w:tcPrChange w:id="333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734F85F" w14:textId="77777777" w:rsidR="00FD3188" w:rsidRDefault="00FD3188" w:rsidP="000B5951">
            <w:pPr>
              <w:spacing w:after="160" w:line="252" w:lineRule="auto"/>
            </w:pPr>
            <w:r>
              <w:t>Ing.</w:t>
            </w:r>
          </w:p>
        </w:tc>
        <w:tc>
          <w:tcPr>
            <w:tcW w:w="1232" w:type="dxa"/>
            <w:tcBorders>
              <w:top w:val="single" w:sz="4" w:space="0" w:color="auto"/>
              <w:left w:val="single" w:sz="4" w:space="0" w:color="auto"/>
              <w:bottom w:val="single" w:sz="4" w:space="0" w:color="auto"/>
              <w:right w:val="single" w:sz="4" w:space="0" w:color="auto"/>
            </w:tcBorders>
            <w:hideMark/>
            <w:tcPrChange w:id="333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6293D30" w14:textId="77777777" w:rsidR="00FD3188" w:rsidRDefault="00FD3188" w:rsidP="000B5951">
            <w:pPr>
              <w:spacing w:after="160" w:line="252" w:lineRule="auto"/>
            </w:pPr>
            <w:r>
              <w:t>PP 1,0 do 08/26</w:t>
            </w:r>
          </w:p>
        </w:tc>
        <w:tc>
          <w:tcPr>
            <w:tcW w:w="1276" w:type="dxa"/>
            <w:tcBorders>
              <w:top w:val="single" w:sz="4" w:space="0" w:color="auto"/>
              <w:left w:val="single" w:sz="4" w:space="0" w:color="auto"/>
              <w:bottom w:val="single" w:sz="4" w:space="0" w:color="auto"/>
              <w:right w:val="single" w:sz="4" w:space="0" w:color="auto"/>
            </w:tcBorders>
            <w:hideMark/>
            <w:tcPrChange w:id="333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71D2AC3" w14:textId="77777777" w:rsidR="00FD3188" w:rsidRDefault="00FD3188" w:rsidP="000B5951">
            <w:pPr>
              <w:spacing w:after="160" w:line="252" w:lineRule="auto"/>
            </w:pPr>
            <w:r>
              <w:t>PP 1,0 do 08/26</w:t>
            </w:r>
          </w:p>
        </w:tc>
        <w:tc>
          <w:tcPr>
            <w:tcW w:w="1414" w:type="dxa"/>
            <w:tcBorders>
              <w:top w:val="single" w:sz="4" w:space="0" w:color="auto"/>
              <w:left w:val="single" w:sz="4" w:space="0" w:color="auto"/>
              <w:bottom w:val="single" w:sz="4" w:space="0" w:color="auto"/>
              <w:right w:val="single" w:sz="4" w:space="0" w:color="auto"/>
            </w:tcBorders>
            <w:hideMark/>
            <w:tcPrChange w:id="3338"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54FE49E3"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33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A657B82" w14:textId="77777777" w:rsidR="00FD3188" w:rsidRDefault="00FD3188" w:rsidP="000B5951">
            <w:pPr>
              <w:spacing w:after="160" w:line="252" w:lineRule="auto"/>
            </w:pPr>
            <w:r>
              <w:t>--</w:t>
            </w:r>
          </w:p>
        </w:tc>
      </w:tr>
      <w:tr w:rsidR="00FD3188" w14:paraId="3FC31F52"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4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9C9B5CD" w14:textId="77777777" w:rsidR="00FD3188" w:rsidRDefault="00FD3188" w:rsidP="000B5951">
            <w:pPr>
              <w:spacing w:after="160" w:line="252" w:lineRule="auto"/>
            </w:pPr>
            <w:r>
              <w:t>Cerman</w:t>
            </w:r>
          </w:p>
        </w:tc>
        <w:tc>
          <w:tcPr>
            <w:tcW w:w="1293" w:type="dxa"/>
            <w:tcBorders>
              <w:top w:val="single" w:sz="4" w:space="0" w:color="auto"/>
              <w:left w:val="single" w:sz="4" w:space="0" w:color="auto"/>
              <w:bottom w:val="single" w:sz="4" w:space="0" w:color="auto"/>
              <w:right w:val="single" w:sz="4" w:space="0" w:color="auto"/>
            </w:tcBorders>
            <w:hideMark/>
            <w:tcPrChange w:id="3341"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A504D9E" w14:textId="77777777" w:rsidR="00FD3188" w:rsidRDefault="00FD3188" w:rsidP="000B5951">
            <w:pPr>
              <w:spacing w:after="160" w:line="252" w:lineRule="auto"/>
            </w:pPr>
            <w:r>
              <w:t>Zbyněk</w:t>
            </w:r>
          </w:p>
        </w:tc>
        <w:tc>
          <w:tcPr>
            <w:tcW w:w="1242" w:type="dxa"/>
            <w:tcBorders>
              <w:top w:val="single" w:sz="4" w:space="0" w:color="auto"/>
              <w:left w:val="single" w:sz="4" w:space="0" w:color="auto"/>
              <w:bottom w:val="single" w:sz="4" w:space="0" w:color="auto"/>
              <w:right w:val="single" w:sz="4" w:space="0" w:color="auto"/>
            </w:tcBorders>
            <w:hideMark/>
            <w:tcPrChange w:id="334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5BE7F90" w14:textId="77777777" w:rsidR="00FD3188" w:rsidRDefault="00FD3188" w:rsidP="000B5951">
            <w:pPr>
              <w:spacing w:after="160" w:line="252" w:lineRule="auto"/>
            </w:pPr>
            <w:r>
              <w:t>Mgr., Ph.D.</w:t>
            </w:r>
          </w:p>
        </w:tc>
        <w:tc>
          <w:tcPr>
            <w:tcW w:w="1232" w:type="dxa"/>
            <w:tcBorders>
              <w:top w:val="single" w:sz="4" w:space="0" w:color="auto"/>
              <w:left w:val="single" w:sz="4" w:space="0" w:color="auto"/>
              <w:bottom w:val="single" w:sz="4" w:space="0" w:color="auto"/>
              <w:right w:val="single" w:sz="4" w:space="0" w:color="auto"/>
            </w:tcBorders>
            <w:hideMark/>
            <w:tcPrChange w:id="334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8309700" w14:textId="77777777" w:rsidR="00FD3188" w:rsidRDefault="00FD3188" w:rsidP="000B5951">
            <w:pPr>
              <w:spacing w:after="160" w:line="252" w:lineRule="auto"/>
            </w:pPr>
            <w:r>
              <w:t>PP 1,0 do 08/28</w:t>
            </w:r>
          </w:p>
        </w:tc>
        <w:tc>
          <w:tcPr>
            <w:tcW w:w="1276" w:type="dxa"/>
            <w:tcBorders>
              <w:top w:val="single" w:sz="4" w:space="0" w:color="auto"/>
              <w:left w:val="single" w:sz="4" w:space="0" w:color="auto"/>
              <w:bottom w:val="single" w:sz="4" w:space="0" w:color="auto"/>
              <w:right w:val="single" w:sz="4" w:space="0" w:color="auto"/>
            </w:tcBorders>
            <w:hideMark/>
            <w:tcPrChange w:id="334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B1D8CC1"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345"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7AD92F7"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34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8EBF92D" w14:textId="77777777" w:rsidR="00FD3188" w:rsidRDefault="00FD3188" w:rsidP="000B5951">
            <w:pPr>
              <w:spacing w:after="160" w:line="252" w:lineRule="auto"/>
            </w:pPr>
            <w:r>
              <w:t>--</w:t>
            </w:r>
          </w:p>
        </w:tc>
      </w:tr>
      <w:tr w:rsidR="00FD3188" w14:paraId="1599796D"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4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B955CD0" w14:textId="0927CBDA" w:rsidR="00FD3188" w:rsidRDefault="00FD3188" w:rsidP="000B5951">
            <w:pPr>
              <w:spacing w:after="160" w:line="252" w:lineRule="auto"/>
            </w:pPr>
            <w:del w:id="3348" w:author="Eva Skýbová" w:date="2024-05-15T09:31:00Z">
              <w:r w:rsidDel="00FD3188">
                <w:delText xml:space="preserve">Dobeš </w:delText>
              </w:r>
            </w:del>
            <w:ins w:id="3349" w:author="Eva Skýbová" w:date="2024-05-15T09:31:00Z">
              <w:r>
                <w:t>Damborský</w:t>
              </w:r>
            </w:ins>
          </w:p>
        </w:tc>
        <w:tc>
          <w:tcPr>
            <w:tcW w:w="1293" w:type="dxa"/>
            <w:tcBorders>
              <w:top w:val="single" w:sz="4" w:space="0" w:color="auto"/>
              <w:left w:val="single" w:sz="4" w:space="0" w:color="auto"/>
              <w:bottom w:val="single" w:sz="4" w:space="0" w:color="auto"/>
              <w:right w:val="single" w:sz="4" w:space="0" w:color="auto"/>
            </w:tcBorders>
            <w:hideMark/>
            <w:tcPrChange w:id="335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6C167119" w14:textId="2E2E9FD7" w:rsidR="00FD3188" w:rsidRDefault="00FD3188" w:rsidP="000B5951">
            <w:pPr>
              <w:spacing w:after="160" w:line="252" w:lineRule="auto"/>
            </w:pPr>
            <w:del w:id="3351" w:author="Eva Skýbová" w:date="2024-05-15T09:31:00Z">
              <w:r w:rsidDel="00FD3188">
                <w:delText>Kamil</w:delText>
              </w:r>
            </w:del>
            <w:ins w:id="3352" w:author="Eva Skýbová" w:date="2024-05-15T09:31:00Z">
              <w:r>
                <w:t>Milan</w:t>
              </w:r>
            </w:ins>
          </w:p>
        </w:tc>
        <w:tc>
          <w:tcPr>
            <w:tcW w:w="1242" w:type="dxa"/>
            <w:tcBorders>
              <w:top w:val="single" w:sz="4" w:space="0" w:color="auto"/>
              <w:left w:val="single" w:sz="4" w:space="0" w:color="auto"/>
              <w:bottom w:val="single" w:sz="4" w:space="0" w:color="auto"/>
              <w:right w:val="single" w:sz="4" w:space="0" w:color="auto"/>
            </w:tcBorders>
            <w:hideMark/>
            <w:tcPrChange w:id="335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3FDCE9C"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35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AEBFA55"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35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9EF698B"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356"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30B0CB18" w14:textId="77777777" w:rsidR="00FD3188" w:rsidRDefault="00FD3188" w:rsidP="000B5951">
            <w:pPr>
              <w:spacing w:after="160" w:line="252" w:lineRule="auto"/>
            </w:pPr>
            <w:r>
              <w:t>ano, ZT</w:t>
            </w:r>
          </w:p>
        </w:tc>
        <w:tc>
          <w:tcPr>
            <w:tcW w:w="1277" w:type="dxa"/>
            <w:tcBorders>
              <w:top w:val="single" w:sz="4" w:space="0" w:color="auto"/>
              <w:left w:val="single" w:sz="4" w:space="0" w:color="auto"/>
              <w:bottom w:val="single" w:sz="4" w:space="0" w:color="auto"/>
              <w:right w:val="single" w:sz="4" w:space="0" w:color="auto"/>
            </w:tcBorders>
            <w:hideMark/>
            <w:tcPrChange w:id="335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96C2A25" w14:textId="77777777" w:rsidR="00FD3188" w:rsidRDefault="00FD3188" w:rsidP="000B5951">
            <w:pPr>
              <w:spacing w:after="160" w:line="252" w:lineRule="auto"/>
            </w:pPr>
            <w:r>
              <w:t>--</w:t>
            </w:r>
          </w:p>
        </w:tc>
      </w:tr>
      <w:tr w:rsidR="00FD3188" w14:paraId="4AC45C6F"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5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BD415FA" w14:textId="77777777" w:rsidR="00FD3188" w:rsidRDefault="00FD3188" w:rsidP="000B5951">
            <w:pPr>
              <w:spacing w:after="160" w:line="252" w:lineRule="auto"/>
            </w:pPr>
            <w:r>
              <w:t>Džermanský</w:t>
            </w:r>
          </w:p>
        </w:tc>
        <w:tc>
          <w:tcPr>
            <w:tcW w:w="1293" w:type="dxa"/>
            <w:tcBorders>
              <w:top w:val="single" w:sz="4" w:space="0" w:color="auto"/>
              <w:left w:val="single" w:sz="4" w:space="0" w:color="auto"/>
              <w:bottom w:val="single" w:sz="4" w:space="0" w:color="auto"/>
              <w:right w:val="single" w:sz="4" w:space="0" w:color="auto"/>
            </w:tcBorders>
            <w:hideMark/>
            <w:tcPrChange w:id="335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25BE752" w14:textId="77777777" w:rsidR="00FD3188" w:rsidRDefault="00FD3188" w:rsidP="000B5951">
            <w:pPr>
              <w:spacing w:after="160" w:line="252" w:lineRule="auto"/>
            </w:pPr>
            <w:r>
              <w:t>Martin</w:t>
            </w:r>
          </w:p>
        </w:tc>
        <w:tc>
          <w:tcPr>
            <w:tcW w:w="1242" w:type="dxa"/>
            <w:tcBorders>
              <w:top w:val="single" w:sz="4" w:space="0" w:color="auto"/>
              <w:left w:val="single" w:sz="4" w:space="0" w:color="auto"/>
              <w:bottom w:val="single" w:sz="4" w:space="0" w:color="auto"/>
              <w:right w:val="single" w:sz="4" w:space="0" w:color="auto"/>
            </w:tcBorders>
            <w:hideMark/>
            <w:tcPrChange w:id="336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AC603EA" w14:textId="77777777" w:rsidR="00FD3188" w:rsidRDefault="00FD3188" w:rsidP="000B5951">
            <w:pPr>
              <w:spacing w:after="160" w:line="252" w:lineRule="auto"/>
            </w:pPr>
            <w:r>
              <w:t>Ing.</w:t>
            </w:r>
          </w:p>
        </w:tc>
        <w:tc>
          <w:tcPr>
            <w:tcW w:w="1232" w:type="dxa"/>
            <w:tcBorders>
              <w:top w:val="single" w:sz="4" w:space="0" w:color="auto"/>
              <w:left w:val="single" w:sz="4" w:space="0" w:color="auto"/>
              <w:bottom w:val="single" w:sz="4" w:space="0" w:color="auto"/>
              <w:right w:val="single" w:sz="4" w:space="0" w:color="auto"/>
            </w:tcBorders>
            <w:hideMark/>
            <w:tcPrChange w:id="336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990FAA8" w14:textId="77777777" w:rsidR="00FD3188" w:rsidRDefault="00FD3188" w:rsidP="000B5951">
            <w:pPr>
              <w:spacing w:after="160" w:line="252" w:lineRule="auto"/>
            </w:pPr>
            <w:r>
              <w:t>PP 1,0 01/25</w:t>
            </w:r>
          </w:p>
        </w:tc>
        <w:tc>
          <w:tcPr>
            <w:tcW w:w="1276" w:type="dxa"/>
            <w:tcBorders>
              <w:top w:val="single" w:sz="4" w:space="0" w:color="auto"/>
              <w:left w:val="single" w:sz="4" w:space="0" w:color="auto"/>
              <w:bottom w:val="single" w:sz="4" w:space="0" w:color="auto"/>
              <w:right w:val="single" w:sz="4" w:space="0" w:color="auto"/>
            </w:tcBorders>
            <w:hideMark/>
            <w:tcPrChange w:id="336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9ECBFEC" w14:textId="77777777" w:rsidR="00FD3188" w:rsidRDefault="00FD3188" w:rsidP="000B5951">
            <w:pPr>
              <w:spacing w:after="160" w:line="252" w:lineRule="auto"/>
            </w:pPr>
            <w:r>
              <w:t>PP 1,0 01/28</w:t>
            </w:r>
          </w:p>
        </w:tc>
        <w:tc>
          <w:tcPr>
            <w:tcW w:w="1414" w:type="dxa"/>
            <w:tcBorders>
              <w:top w:val="single" w:sz="4" w:space="0" w:color="auto"/>
              <w:left w:val="single" w:sz="4" w:space="0" w:color="auto"/>
              <w:bottom w:val="single" w:sz="4" w:space="0" w:color="auto"/>
              <w:right w:val="single" w:sz="4" w:space="0" w:color="auto"/>
            </w:tcBorders>
            <w:hideMark/>
            <w:tcPrChange w:id="336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A8B7FC0"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36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4B0B95F" w14:textId="77777777" w:rsidR="00FD3188" w:rsidRDefault="00FD3188" w:rsidP="000B5951">
            <w:pPr>
              <w:spacing w:after="160" w:line="252" w:lineRule="auto"/>
            </w:pPr>
            <w:r>
              <w:t>--</w:t>
            </w:r>
          </w:p>
        </w:tc>
      </w:tr>
      <w:tr w:rsidR="00FD3188" w14:paraId="5E18C1EE"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6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A1AEFE1" w14:textId="77777777" w:rsidR="00FD3188" w:rsidRDefault="00FD3188" w:rsidP="000B5951">
            <w:pPr>
              <w:spacing w:after="160" w:line="252" w:lineRule="auto"/>
            </w:pPr>
            <w:r>
              <w:t>Ficek</w:t>
            </w:r>
          </w:p>
        </w:tc>
        <w:tc>
          <w:tcPr>
            <w:tcW w:w="1293" w:type="dxa"/>
            <w:tcBorders>
              <w:top w:val="single" w:sz="4" w:space="0" w:color="auto"/>
              <w:left w:val="single" w:sz="4" w:space="0" w:color="auto"/>
              <w:bottom w:val="single" w:sz="4" w:space="0" w:color="auto"/>
              <w:right w:val="single" w:sz="4" w:space="0" w:color="auto"/>
            </w:tcBorders>
            <w:hideMark/>
            <w:tcPrChange w:id="3366"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2671779C" w14:textId="77777777" w:rsidR="00FD3188" w:rsidRDefault="00FD3188" w:rsidP="000B5951">
            <w:pPr>
              <w:spacing w:after="160" w:line="252" w:lineRule="auto"/>
            </w:pPr>
            <w:r>
              <w:t>Martin</w:t>
            </w:r>
          </w:p>
        </w:tc>
        <w:tc>
          <w:tcPr>
            <w:tcW w:w="1242" w:type="dxa"/>
            <w:tcBorders>
              <w:top w:val="single" w:sz="4" w:space="0" w:color="auto"/>
              <w:left w:val="single" w:sz="4" w:space="0" w:color="auto"/>
              <w:bottom w:val="single" w:sz="4" w:space="0" w:color="auto"/>
              <w:right w:val="single" w:sz="4" w:space="0" w:color="auto"/>
            </w:tcBorders>
            <w:hideMark/>
            <w:tcPrChange w:id="336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A067296"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36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466D94F" w14:textId="77777777" w:rsidR="00FD3188" w:rsidRDefault="00FD3188" w:rsidP="000B5951">
            <w:pPr>
              <w:spacing w:after="160" w:line="252" w:lineRule="auto"/>
            </w:pPr>
            <w:r>
              <w:t>PP 1,0 do 09/26</w:t>
            </w:r>
          </w:p>
        </w:tc>
        <w:tc>
          <w:tcPr>
            <w:tcW w:w="1276" w:type="dxa"/>
            <w:tcBorders>
              <w:top w:val="single" w:sz="4" w:space="0" w:color="auto"/>
              <w:left w:val="single" w:sz="4" w:space="0" w:color="auto"/>
              <w:bottom w:val="single" w:sz="4" w:space="0" w:color="auto"/>
              <w:right w:val="single" w:sz="4" w:space="0" w:color="auto"/>
            </w:tcBorders>
            <w:hideMark/>
            <w:tcPrChange w:id="336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8AB65FE" w14:textId="77777777" w:rsidR="00FD3188" w:rsidRDefault="00FD3188" w:rsidP="000B5951">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3370"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7274A740"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37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0412443" w14:textId="77777777" w:rsidR="00FD3188" w:rsidRDefault="00FD3188" w:rsidP="000B5951">
            <w:pPr>
              <w:spacing w:after="160" w:line="252" w:lineRule="auto"/>
            </w:pPr>
            <w:r>
              <w:t>--</w:t>
            </w:r>
          </w:p>
        </w:tc>
      </w:tr>
      <w:tr w:rsidR="00FD3188" w14:paraId="3860244A"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7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6D4AC03" w14:textId="77777777" w:rsidR="00FD3188" w:rsidRDefault="00FD3188" w:rsidP="000B5951">
            <w:pPr>
              <w:spacing w:after="160" w:line="252" w:lineRule="auto"/>
            </w:pPr>
            <w:r>
              <w:t>Heinzová</w:t>
            </w:r>
          </w:p>
        </w:tc>
        <w:tc>
          <w:tcPr>
            <w:tcW w:w="1293" w:type="dxa"/>
            <w:tcBorders>
              <w:top w:val="single" w:sz="4" w:space="0" w:color="auto"/>
              <w:left w:val="single" w:sz="4" w:space="0" w:color="auto"/>
              <w:bottom w:val="single" w:sz="4" w:space="0" w:color="auto"/>
              <w:right w:val="single" w:sz="4" w:space="0" w:color="auto"/>
            </w:tcBorders>
            <w:hideMark/>
            <w:tcPrChange w:id="3373"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7D7F489" w14:textId="77777777" w:rsidR="00FD3188" w:rsidRDefault="00FD3188" w:rsidP="000B5951">
            <w:pPr>
              <w:spacing w:after="160" w:line="252" w:lineRule="auto"/>
            </w:pPr>
            <w:r>
              <w:t>Romana</w:t>
            </w:r>
          </w:p>
        </w:tc>
        <w:tc>
          <w:tcPr>
            <w:tcW w:w="1242" w:type="dxa"/>
            <w:tcBorders>
              <w:top w:val="single" w:sz="4" w:space="0" w:color="auto"/>
              <w:left w:val="single" w:sz="4" w:space="0" w:color="auto"/>
              <w:bottom w:val="single" w:sz="4" w:space="0" w:color="auto"/>
              <w:right w:val="single" w:sz="4" w:space="0" w:color="auto"/>
            </w:tcBorders>
            <w:hideMark/>
            <w:tcPrChange w:id="337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2CD18F1"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37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142A1FA"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37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44CD826"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377"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30D0BF6"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37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690B442" w14:textId="77777777" w:rsidR="00FD3188" w:rsidRDefault="00FD3188" w:rsidP="000B5951">
            <w:pPr>
              <w:spacing w:after="160" w:line="252" w:lineRule="auto"/>
            </w:pPr>
            <w:r>
              <w:t>--</w:t>
            </w:r>
          </w:p>
        </w:tc>
      </w:tr>
      <w:tr w:rsidR="00FD3188" w14:paraId="33AB0032"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7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B5CFC54" w14:textId="77777777" w:rsidR="00FD3188" w:rsidRDefault="00FD3188" w:rsidP="000B5951">
            <w:pPr>
              <w:spacing w:after="160" w:line="252" w:lineRule="auto"/>
            </w:pPr>
            <w:r>
              <w:t>Hoke</w:t>
            </w:r>
          </w:p>
        </w:tc>
        <w:tc>
          <w:tcPr>
            <w:tcW w:w="1293" w:type="dxa"/>
            <w:tcBorders>
              <w:top w:val="single" w:sz="4" w:space="0" w:color="auto"/>
              <w:left w:val="single" w:sz="4" w:space="0" w:color="auto"/>
              <w:bottom w:val="single" w:sz="4" w:space="0" w:color="auto"/>
              <w:right w:val="single" w:sz="4" w:space="0" w:color="auto"/>
            </w:tcBorders>
            <w:hideMark/>
            <w:tcPrChange w:id="338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19490D5E" w14:textId="77777777" w:rsidR="00FD3188" w:rsidRDefault="00FD3188" w:rsidP="000B5951">
            <w:pPr>
              <w:spacing w:after="160" w:line="252" w:lineRule="auto"/>
            </w:pPr>
            <w:r>
              <w:t>Eva</w:t>
            </w:r>
          </w:p>
        </w:tc>
        <w:tc>
          <w:tcPr>
            <w:tcW w:w="1242" w:type="dxa"/>
            <w:tcBorders>
              <w:top w:val="single" w:sz="4" w:space="0" w:color="auto"/>
              <w:left w:val="single" w:sz="4" w:space="0" w:color="auto"/>
              <w:bottom w:val="single" w:sz="4" w:space="0" w:color="auto"/>
              <w:right w:val="single" w:sz="4" w:space="0" w:color="auto"/>
            </w:tcBorders>
            <w:hideMark/>
            <w:tcPrChange w:id="338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2928360"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38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9C6C480"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38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96D5F69"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384"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3F1EAC1"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38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2C7BD04" w14:textId="77777777" w:rsidR="00FD3188" w:rsidRDefault="00FD3188" w:rsidP="000B5951">
            <w:pPr>
              <w:spacing w:after="160" w:line="252" w:lineRule="auto"/>
            </w:pPr>
            <w:r>
              <w:t>--</w:t>
            </w:r>
          </w:p>
        </w:tc>
      </w:tr>
      <w:tr w:rsidR="00FD3188" w14:paraId="07853969"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8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2334B6A" w14:textId="77777777" w:rsidR="00FD3188" w:rsidRDefault="00FD3188" w:rsidP="000B5951">
            <w:pPr>
              <w:spacing w:after="160" w:line="252" w:lineRule="auto"/>
            </w:pPr>
            <w:r>
              <w:t>Horáková</w:t>
            </w:r>
          </w:p>
        </w:tc>
        <w:tc>
          <w:tcPr>
            <w:tcW w:w="1293" w:type="dxa"/>
            <w:tcBorders>
              <w:top w:val="single" w:sz="4" w:space="0" w:color="auto"/>
              <w:left w:val="single" w:sz="4" w:space="0" w:color="auto"/>
              <w:bottom w:val="single" w:sz="4" w:space="0" w:color="auto"/>
              <w:right w:val="single" w:sz="4" w:space="0" w:color="auto"/>
            </w:tcBorders>
            <w:hideMark/>
            <w:tcPrChange w:id="3387"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4E105C3" w14:textId="77777777" w:rsidR="00FD3188" w:rsidRDefault="00FD3188" w:rsidP="000B5951">
            <w:pPr>
              <w:spacing w:after="160" w:line="252" w:lineRule="auto"/>
            </w:pPr>
            <w:r>
              <w:t>Monika</w:t>
            </w:r>
          </w:p>
        </w:tc>
        <w:tc>
          <w:tcPr>
            <w:tcW w:w="1242" w:type="dxa"/>
            <w:tcBorders>
              <w:top w:val="single" w:sz="4" w:space="0" w:color="auto"/>
              <w:left w:val="single" w:sz="4" w:space="0" w:color="auto"/>
              <w:bottom w:val="single" w:sz="4" w:space="0" w:color="auto"/>
              <w:right w:val="single" w:sz="4" w:space="0" w:color="auto"/>
            </w:tcBorders>
            <w:hideMark/>
            <w:tcPrChange w:id="338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7A6E508"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38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8AD198F"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39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3BA3887"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391"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A1741A5" w14:textId="77777777" w:rsidR="00FD3188" w:rsidRDefault="00FD3188" w:rsidP="000B5951">
            <w:pPr>
              <w:spacing w:after="160" w:line="252" w:lineRule="auto"/>
            </w:pPr>
            <w:r>
              <w:t>ano, ZT</w:t>
            </w:r>
          </w:p>
        </w:tc>
        <w:tc>
          <w:tcPr>
            <w:tcW w:w="1277" w:type="dxa"/>
            <w:tcBorders>
              <w:top w:val="single" w:sz="4" w:space="0" w:color="auto"/>
              <w:left w:val="single" w:sz="4" w:space="0" w:color="auto"/>
              <w:bottom w:val="single" w:sz="4" w:space="0" w:color="auto"/>
              <w:right w:val="single" w:sz="4" w:space="0" w:color="auto"/>
            </w:tcBorders>
            <w:hideMark/>
            <w:tcPrChange w:id="339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93E5666" w14:textId="77777777" w:rsidR="00FD3188" w:rsidRDefault="00FD3188" w:rsidP="000B5951">
            <w:pPr>
              <w:spacing w:after="160" w:line="252" w:lineRule="auto"/>
            </w:pPr>
            <w:r>
              <w:t>--</w:t>
            </w:r>
          </w:p>
        </w:tc>
      </w:tr>
      <w:tr w:rsidR="00FD3188" w14:paraId="7FFB048E"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39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CF82705" w14:textId="77777777" w:rsidR="00FD3188" w:rsidRDefault="00FD3188" w:rsidP="000B5951">
            <w:pPr>
              <w:spacing w:after="160" w:line="252" w:lineRule="auto"/>
            </w:pPr>
            <w:r>
              <w:t>Hromada</w:t>
            </w:r>
          </w:p>
        </w:tc>
        <w:tc>
          <w:tcPr>
            <w:tcW w:w="1293" w:type="dxa"/>
            <w:tcBorders>
              <w:top w:val="single" w:sz="4" w:space="0" w:color="auto"/>
              <w:left w:val="single" w:sz="4" w:space="0" w:color="auto"/>
              <w:bottom w:val="single" w:sz="4" w:space="0" w:color="auto"/>
              <w:right w:val="single" w:sz="4" w:space="0" w:color="auto"/>
            </w:tcBorders>
            <w:hideMark/>
            <w:tcPrChange w:id="3394"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76FDB54B" w14:textId="77777777" w:rsidR="00FD3188" w:rsidRDefault="00FD3188" w:rsidP="000B5951">
            <w:pPr>
              <w:spacing w:after="160" w:line="252" w:lineRule="auto"/>
            </w:pPr>
            <w:r>
              <w:t>Martin</w:t>
            </w:r>
          </w:p>
        </w:tc>
        <w:tc>
          <w:tcPr>
            <w:tcW w:w="1242" w:type="dxa"/>
            <w:tcBorders>
              <w:top w:val="single" w:sz="4" w:space="0" w:color="auto"/>
              <w:left w:val="single" w:sz="4" w:space="0" w:color="auto"/>
              <w:bottom w:val="single" w:sz="4" w:space="0" w:color="auto"/>
              <w:right w:val="single" w:sz="4" w:space="0" w:color="auto"/>
            </w:tcBorders>
            <w:hideMark/>
            <w:tcPrChange w:id="339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E20ED36" w14:textId="77777777" w:rsidR="00FD3188" w:rsidRDefault="00FD3188" w:rsidP="000B5951">
            <w:pPr>
              <w:spacing w:after="160" w:line="252" w:lineRule="auto"/>
            </w:pPr>
            <w:r>
              <w:t>doc. Ing., Ph.D.</w:t>
            </w:r>
          </w:p>
        </w:tc>
        <w:tc>
          <w:tcPr>
            <w:tcW w:w="1232" w:type="dxa"/>
            <w:tcBorders>
              <w:top w:val="single" w:sz="4" w:space="0" w:color="auto"/>
              <w:left w:val="single" w:sz="4" w:space="0" w:color="auto"/>
              <w:bottom w:val="single" w:sz="4" w:space="0" w:color="auto"/>
              <w:right w:val="single" w:sz="4" w:space="0" w:color="auto"/>
            </w:tcBorders>
            <w:hideMark/>
            <w:tcPrChange w:id="339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0393145"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39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D23F943"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398"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81E46F9"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39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C958ACF" w14:textId="77777777" w:rsidR="00FD3188" w:rsidRDefault="00FD3188" w:rsidP="000B5951">
            <w:pPr>
              <w:spacing w:after="160" w:line="252" w:lineRule="auto"/>
            </w:pPr>
            <w:r>
              <w:t>--</w:t>
            </w:r>
          </w:p>
        </w:tc>
      </w:tr>
      <w:tr w:rsidR="00FD3188" w14:paraId="3A63CC5E"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0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BEAC83A" w14:textId="77777777" w:rsidR="00FD3188" w:rsidRDefault="00FD3188" w:rsidP="000B5951">
            <w:pPr>
              <w:spacing w:after="160" w:line="252" w:lineRule="auto"/>
            </w:pPr>
            <w:r>
              <w:t>Konečný</w:t>
            </w:r>
          </w:p>
        </w:tc>
        <w:tc>
          <w:tcPr>
            <w:tcW w:w="1293" w:type="dxa"/>
            <w:tcBorders>
              <w:top w:val="single" w:sz="4" w:space="0" w:color="auto"/>
              <w:left w:val="single" w:sz="4" w:space="0" w:color="auto"/>
              <w:bottom w:val="single" w:sz="4" w:space="0" w:color="auto"/>
              <w:right w:val="single" w:sz="4" w:space="0" w:color="auto"/>
            </w:tcBorders>
            <w:hideMark/>
            <w:tcPrChange w:id="3401"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91030A9" w14:textId="77777777" w:rsidR="00FD3188" w:rsidRDefault="00FD3188" w:rsidP="000B5951">
            <w:pPr>
              <w:spacing w:after="160" w:line="252" w:lineRule="auto"/>
            </w:pPr>
            <w:r>
              <w:t>Jiří</w:t>
            </w:r>
          </w:p>
        </w:tc>
        <w:tc>
          <w:tcPr>
            <w:tcW w:w="1242" w:type="dxa"/>
            <w:tcBorders>
              <w:top w:val="single" w:sz="4" w:space="0" w:color="auto"/>
              <w:left w:val="single" w:sz="4" w:space="0" w:color="auto"/>
              <w:bottom w:val="single" w:sz="4" w:space="0" w:color="auto"/>
              <w:right w:val="single" w:sz="4" w:space="0" w:color="auto"/>
            </w:tcBorders>
            <w:hideMark/>
            <w:tcPrChange w:id="340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D27AA32" w14:textId="77777777" w:rsidR="00FD3188" w:rsidRDefault="00FD3188" w:rsidP="000B5951">
            <w:pPr>
              <w:spacing w:after="160" w:line="252" w:lineRule="auto"/>
            </w:pPr>
            <w:r>
              <w:t>Ing. et Ing., Ph.D.</w:t>
            </w:r>
          </w:p>
        </w:tc>
        <w:tc>
          <w:tcPr>
            <w:tcW w:w="1232" w:type="dxa"/>
            <w:tcBorders>
              <w:top w:val="single" w:sz="4" w:space="0" w:color="auto"/>
              <w:left w:val="single" w:sz="4" w:space="0" w:color="auto"/>
              <w:bottom w:val="single" w:sz="4" w:space="0" w:color="auto"/>
              <w:right w:val="single" w:sz="4" w:space="0" w:color="auto"/>
            </w:tcBorders>
            <w:hideMark/>
            <w:tcPrChange w:id="340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5B92218"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40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A5DDC12"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405"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3DD060DA"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40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E205B84" w14:textId="77777777" w:rsidR="00FD3188" w:rsidRDefault="00FD3188" w:rsidP="000B5951">
            <w:pPr>
              <w:spacing w:after="160" w:line="252" w:lineRule="auto"/>
            </w:pPr>
            <w:r>
              <w:t>--</w:t>
            </w:r>
          </w:p>
        </w:tc>
      </w:tr>
      <w:tr w:rsidR="00FD3188" w:rsidDel="00FD3188" w14:paraId="0E5E8862" w14:textId="4B0B0D70" w:rsidTr="00FD3188">
        <w:trPr>
          <w:del w:id="3407" w:author="Eva Skýbová" w:date="2024-05-15T09:32:00Z"/>
        </w:trPr>
        <w:tc>
          <w:tcPr>
            <w:tcW w:w="1328" w:type="dxa"/>
            <w:tcBorders>
              <w:top w:val="single" w:sz="4" w:space="0" w:color="auto"/>
              <w:left w:val="single" w:sz="4" w:space="0" w:color="auto"/>
              <w:bottom w:val="single" w:sz="4" w:space="0" w:color="auto"/>
              <w:right w:val="single" w:sz="4" w:space="0" w:color="auto"/>
            </w:tcBorders>
            <w:tcPrChange w:id="3408"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21A3FDE7" w14:textId="35370666" w:rsidR="00FD3188" w:rsidDel="00FD3188" w:rsidRDefault="00FD3188" w:rsidP="000B5951">
            <w:pPr>
              <w:spacing w:after="160" w:line="252" w:lineRule="auto"/>
              <w:rPr>
                <w:del w:id="3409" w:author="Eva Skýbová" w:date="2024-05-15T09:32:00Z"/>
              </w:rPr>
            </w:pPr>
            <w:del w:id="3410" w:author="Eva Skýbová" w:date="2024-05-15T09:31:00Z">
              <w:r w:rsidDel="00FD3188">
                <w:delText>Křivák</w:delText>
              </w:r>
            </w:del>
          </w:p>
        </w:tc>
        <w:tc>
          <w:tcPr>
            <w:tcW w:w="1293" w:type="dxa"/>
            <w:tcBorders>
              <w:top w:val="single" w:sz="4" w:space="0" w:color="auto"/>
              <w:left w:val="single" w:sz="4" w:space="0" w:color="auto"/>
              <w:bottom w:val="single" w:sz="4" w:space="0" w:color="auto"/>
              <w:right w:val="single" w:sz="4" w:space="0" w:color="auto"/>
            </w:tcBorders>
            <w:tcPrChange w:id="3411" w:author="Eva Skýbová" w:date="2024-05-15T09:32:00Z">
              <w:tcPr>
                <w:tcW w:w="1293" w:type="dxa"/>
                <w:tcBorders>
                  <w:top w:val="single" w:sz="4" w:space="0" w:color="auto"/>
                  <w:left w:val="single" w:sz="4" w:space="0" w:color="auto"/>
                  <w:bottom w:val="single" w:sz="4" w:space="0" w:color="auto"/>
                  <w:right w:val="single" w:sz="4" w:space="0" w:color="auto"/>
                </w:tcBorders>
              </w:tcPr>
            </w:tcPrChange>
          </w:tcPr>
          <w:p w14:paraId="2B5052E6" w14:textId="1AFD5817" w:rsidR="00FD3188" w:rsidDel="00FD3188" w:rsidRDefault="00FD3188" w:rsidP="000B5951">
            <w:pPr>
              <w:spacing w:after="160" w:line="252" w:lineRule="auto"/>
              <w:rPr>
                <w:del w:id="3412" w:author="Eva Skýbová" w:date="2024-05-15T09:32:00Z"/>
              </w:rPr>
            </w:pPr>
            <w:del w:id="3413" w:author="Eva Skýbová" w:date="2024-05-15T09:31:00Z">
              <w:r w:rsidDel="00FD3188">
                <w:delText>Radim</w:delText>
              </w:r>
            </w:del>
          </w:p>
        </w:tc>
        <w:tc>
          <w:tcPr>
            <w:tcW w:w="1242" w:type="dxa"/>
            <w:tcBorders>
              <w:top w:val="single" w:sz="4" w:space="0" w:color="auto"/>
              <w:left w:val="single" w:sz="4" w:space="0" w:color="auto"/>
              <w:bottom w:val="single" w:sz="4" w:space="0" w:color="auto"/>
              <w:right w:val="single" w:sz="4" w:space="0" w:color="auto"/>
            </w:tcBorders>
            <w:tcPrChange w:id="3414"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4388FC13" w14:textId="04292674" w:rsidR="00FD3188" w:rsidDel="00FD3188" w:rsidRDefault="00FD3188" w:rsidP="000B5951">
            <w:pPr>
              <w:spacing w:after="160" w:line="252" w:lineRule="auto"/>
              <w:rPr>
                <w:del w:id="3415" w:author="Eva Skýbová" w:date="2024-05-15T09:32:00Z"/>
              </w:rPr>
            </w:pPr>
            <w:del w:id="3416" w:author="Eva Skýbová" w:date="2024-05-15T09:31:00Z">
              <w:r w:rsidDel="00FD3188">
                <w:delText>PhDr., Mgr., BBA</w:delText>
              </w:r>
            </w:del>
          </w:p>
        </w:tc>
        <w:tc>
          <w:tcPr>
            <w:tcW w:w="1232" w:type="dxa"/>
            <w:tcBorders>
              <w:top w:val="single" w:sz="4" w:space="0" w:color="auto"/>
              <w:left w:val="single" w:sz="4" w:space="0" w:color="auto"/>
              <w:bottom w:val="single" w:sz="4" w:space="0" w:color="auto"/>
              <w:right w:val="single" w:sz="4" w:space="0" w:color="auto"/>
            </w:tcBorders>
            <w:tcPrChange w:id="3417"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793B396B" w14:textId="39B4D72E" w:rsidR="00FD3188" w:rsidDel="00FD3188" w:rsidRDefault="00FD3188" w:rsidP="000B5951">
            <w:pPr>
              <w:spacing w:after="160" w:line="252" w:lineRule="auto"/>
              <w:rPr>
                <w:del w:id="3418" w:author="Eva Skýbová" w:date="2024-05-15T09:32:00Z"/>
              </w:rPr>
            </w:pPr>
            <w:del w:id="3419" w:author="Eva Skýbová" w:date="2024-05-15T09:31:00Z">
              <w:r w:rsidDel="00FD3188">
                <w:delText>DPP bud.</w:delText>
              </w:r>
            </w:del>
          </w:p>
        </w:tc>
        <w:tc>
          <w:tcPr>
            <w:tcW w:w="1276" w:type="dxa"/>
            <w:tcBorders>
              <w:top w:val="single" w:sz="4" w:space="0" w:color="auto"/>
              <w:left w:val="single" w:sz="4" w:space="0" w:color="auto"/>
              <w:bottom w:val="single" w:sz="4" w:space="0" w:color="auto"/>
              <w:right w:val="single" w:sz="4" w:space="0" w:color="auto"/>
            </w:tcBorders>
            <w:tcPrChange w:id="3420" w:author="Eva Skýbová" w:date="2024-05-15T09:32:00Z">
              <w:tcPr>
                <w:tcW w:w="1294" w:type="dxa"/>
                <w:tcBorders>
                  <w:top w:val="single" w:sz="4" w:space="0" w:color="auto"/>
                  <w:left w:val="single" w:sz="4" w:space="0" w:color="auto"/>
                  <w:bottom w:val="single" w:sz="4" w:space="0" w:color="auto"/>
                  <w:right w:val="single" w:sz="4" w:space="0" w:color="auto"/>
                </w:tcBorders>
              </w:tcPr>
            </w:tcPrChange>
          </w:tcPr>
          <w:p w14:paraId="7016B9E0" w14:textId="69AFCB89" w:rsidR="00FD3188" w:rsidDel="00FD3188" w:rsidRDefault="00FD3188" w:rsidP="000B5951">
            <w:pPr>
              <w:spacing w:after="160" w:line="252" w:lineRule="auto"/>
              <w:rPr>
                <w:del w:id="3421" w:author="Eva Skýbová" w:date="2024-05-15T09:32:00Z"/>
              </w:rPr>
            </w:pPr>
            <w:del w:id="3422" w:author="Eva Skýbová" w:date="2024-05-15T09:31:00Z">
              <w:r w:rsidDel="00FD3188">
                <w:delText>DPP bud.</w:delText>
              </w:r>
            </w:del>
          </w:p>
        </w:tc>
        <w:tc>
          <w:tcPr>
            <w:tcW w:w="1414" w:type="dxa"/>
            <w:tcBorders>
              <w:top w:val="single" w:sz="4" w:space="0" w:color="auto"/>
              <w:left w:val="single" w:sz="4" w:space="0" w:color="auto"/>
              <w:bottom w:val="single" w:sz="4" w:space="0" w:color="auto"/>
              <w:right w:val="single" w:sz="4" w:space="0" w:color="auto"/>
            </w:tcBorders>
            <w:tcPrChange w:id="3423" w:author="Eva Skýbová" w:date="2024-05-15T09:32:00Z">
              <w:tcPr>
                <w:tcW w:w="1305" w:type="dxa"/>
                <w:tcBorders>
                  <w:top w:val="single" w:sz="4" w:space="0" w:color="auto"/>
                  <w:left w:val="single" w:sz="4" w:space="0" w:color="auto"/>
                  <w:bottom w:val="single" w:sz="4" w:space="0" w:color="auto"/>
                  <w:right w:val="single" w:sz="4" w:space="0" w:color="auto"/>
                </w:tcBorders>
              </w:tcPr>
            </w:tcPrChange>
          </w:tcPr>
          <w:p w14:paraId="32E5B7E4" w14:textId="18204015" w:rsidR="00FD3188" w:rsidDel="00FD3188" w:rsidRDefault="00FD3188" w:rsidP="000B5951">
            <w:pPr>
              <w:spacing w:after="160" w:line="252" w:lineRule="auto"/>
              <w:rPr>
                <w:del w:id="3424" w:author="Eva Skýbová" w:date="2024-05-15T09:32:00Z"/>
              </w:rPr>
            </w:pPr>
            <w:del w:id="3425" w:author="Eva Skýbová" w:date="2024-05-15T09:31:00Z">
              <w:r w:rsidDel="00FD3188">
                <w:delText>--</w:delText>
              </w:r>
            </w:del>
          </w:p>
        </w:tc>
        <w:tc>
          <w:tcPr>
            <w:tcW w:w="1277" w:type="dxa"/>
            <w:tcBorders>
              <w:top w:val="single" w:sz="4" w:space="0" w:color="auto"/>
              <w:left w:val="single" w:sz="4" w:space="0" w:color="auto"/>
              <w:bottom w:val="single" w:sz="4" w:space="0" w:color="auto"/>
              <w:right w:val="single" w:sz="4" w:space="0" w:color="auto"/>
            </w:tcBorders>
            <w:tcPrChange w:id="3426" w:author="Eva Skýbová" w:date="2024-05-15T09:32:00Z">
              <w:tcPr>
                <w:tcW w:w="1294" w:type="dxa"/>
                <w:tcBorders>
                  <w:top w:val="single" w:sz="4" w:space="0" w:color="auto"/>
                  <w:left w:val="single" w:sz="4" w:space="0" w:color="auto"/>
                  <w:bottom w:val="single" w:sz="4" w:space="0" w:color="auto"/>
                  <w:right w:val="single" w:sz="4" w:space="0" w:color="auto"/>
                </w:tcBorders>
              </w:tcPr>
            </w:tcPrChange>
          </w:tcPr>
          <w:p w14:paraId="31CC86DD" w14:textId="28471C07" w:rsidR="00FD3188" w:rsidDel="00FD3188" w:rsidRDefault="00FD3188" w:rsidP="000B5951">
            <w:pPr>
              <w:spacing w:after="160" w:line="252" w:lineRule="auto"/>
              <w:rPr>
                <w:del w:id="3427" w:author="Eva Skýbová" w:date="2024-05-15T09:32:00Z"/>
              </w:rPr>
            </w:pPr>
            <w:del w:id="3428" w:author="Eva Skýbová" w:date="2024-05-15T09:31:00Z">
              <w:r w:rsidDel="00FD3188">
                <w:delText>ano</w:delText>
              </w:r>
            </w:del>
          </w:p>
        </w:tc>
      </w:tr>
      <w:tr w:rsidR="00FD3188" w14:paraId="1B152A93"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2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BA2BEA3" w14:textId="77777777" w:rsidR="00FD3188" w:rsidRDefault="00FD3188" w:rsidP="000B5951">
            <w:pPr>
              <w:spacing w:after="160" w:line="252" w:lineRule="auto"/>
            </w:pPr>
            <w:r>
              <w:t>Kyselák</w:t>
            </w:r>
          </w:p>
        </w:tc>
        <w:tc>
          <w:tcPr>
            <w:tcW w:w="1293" w:type="dxa"/>
            <w:tcBorders>
              <w:top w:val="single" w:sz="4" w:space="0" w:color="auto"/>
              <w:left w:val="single" w:sz="4" w:space="0" w:color="auto"/>
              <w:bottom w:val="single" w:sz="4" w:space="0" w:color="auto"/>
              <w:right w:val="single" w:sz="4" w:space="0" w:color="auto"/>
            </w:tcBorders>
            <w:hideMark/>
            <w:tcPrChange w:id="343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D786569" w14:textId="77777777" w:rsidR="00FD3188" w:rsidRDefault="00FD3188" w:rsidP="000B5951">
            <w:pPr>
              <w:spacing w:after="160" w:line="252" w:lineRule="auto"/>
            </w:pPr>
            <w:r>
              <w:t>Jan</w:t>
            </w:r>
          </w:p>
        </w:tc>
        <w:tc>
          <w:tcPr>
            <w:tcW w:w="1242" w:type="dxa"/>
            <w:tcBorders>
              <w:top w:val="single" w:sz="4" w:space="0" w:color="auto"/>
              <w:left w:val="single" w:sz="4" w:space="0" w:color="auto"/>
              <w:bottom w:val="single" w:sz="4" w:space="0" w:color="auto"/>
              <w:right w:val="single" w:sz="4" w:space="0" w:color="auto"/>
            </w:tcBorders>
            <w:hideMark/>
            <w:tcPrChange w:id="343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ED719BA"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43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D02D154"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43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0257EC5"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434"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97D4420"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43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5AB6382" w14:textId="77777777" w:rsidR="00FD3188" w:rsidRDefault="00FD3188" w:rsidP="000B5951">
            <w:pPr>
              <w:spacing w:after="160" w:line="252" w:lineRule="auto"/>
            </w:pPr>
            <w:r>
              <w:t>--</w:t>
            </w:r>
          </w:p>
        </w:tc>
      </w:tr>
      <w:tr w:rsidR="00FD3188" w:rsidDel="00FD3188" w14:paraId="6551B37C" w14:textId="7F6D9474" w:rsidTr="00FD3188">
        <w:trPr>
          <w:del w:id="3436" w:author="Eva Skýbová" w:date="2024-05-15T09:32:00Z"/>
        </w:trPr>
        <w:tc>
          <w:tcPr>
            <w:tcW w:w="1328" w:type="dxa"/>
            <w:tcBorders>
              <w:top w:val="single" w:sz="4" w:space="0" w:color="auto"/>
              <w:left w:val="single" w:sz="4" w:space="0" w:color="auto"/>
              <w:bottom w:val="single" w:sz="4" w:space="0" w:color="auto"/>
              <w:right w:val="single" w:sz="4" w:space="0" w:color="auto"/>
            </w:tcBorders>
            <w:tcPrChange w:id="3437"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160F13A9" w14:textId="374BE1C4" w:rsidR="00FD3188" w:rsidDel="00FD3188" w:rsidRDefault="00FD3188" w:rsidP="000B5951">
            <w:pPr>
              <w:spacing w:after="160" w:line="252" w:lineRule="auto"/>
              <w:rPr>
                <w:del w:id="3438" w:author="Eva Skýbová" w:date="2024-05-15T09:32:00Z"/>
              </w:rPr>
            </w:pPr>
            <w:del w:id="3439" w:author="Eva Skýbová" w:date="2024-05-15T09:32:00Z">
              <w:r w:rsidDel="00FD3188">
                <w:delText>Lehejček</w:delText>
              </w:r>
            </w:del>
          </w:p>
        </w:tc>
        <w:tc>
          <w:tcPr>
            <w:tcW w:w="1293" w:type="dxa"/>
            <w:tcBorders>
              <w:top w:val="single" w:sz="4" w:space="0" w:color="auto"/>
              <w:left w:val="single" w:sz="4" w:space="0" w:color="auto"/>
              <w:bottom w:val="single" w:sz="4" w:space="0" w:color="auto"/>
              <w:right w:val="single" w:sz="4" w:space="0" w:color="auto"/>
            </w:tcBorders>
            <w:tcPrChange w:id="3440" w:author="Eva Skýbová" w:date="2024-05-15T09:32:00Z">
              <w:tcPr>
                <w:tcW w:w="1293" w:type="dxa"/>
                <w:tcBorders>
                  <w:top w:val="single" w:sz="4" w:space="0" w:color="auto"/>
                  <w:left w:val="single" w:sz="4" w:space="0" w:color="auto"/>
                  <w:bottom w:val="single" w:sz="4" w:space="0" w:color="auto"/>
                  <w:right w:val="single" w:sz="4" w:space="0" w:color="auto"/>
                </w:tcBorders>
              </w:tcPr>
            </w:tcPrChange>
          </w:tcPr>
          <w:p w14:paraId="5B71EE18" w14:textId="08E59FB4" w:rsidR="00FD3188" w:rsidDel="00FD3188" w:rsidRDefault="00FD3188" w:rsidP="000B5951">
            <w:pPr>
              <w:spacing w:after="160" w:line="252" w:lineRule="auto"/>
              <w:rPr>
                <w:del w:id="3441" w:author="Eva Skýbová" w:date="2024-05-15T09:32:00Z"/>
              </w:rPr>
            </w:pPr>
            <w:del w:id="3442" w:author="Eva Skýbová" w:date="2024-05-15T09:32:00Z">
              <w:r w:rsidDel="00FD3188">
                <w:delText>Jiří</w:delText>
              </w:r>
            </w:del>
          </w:p>
        </w:tc>
        <w:tc>
          <w:tcPr>
            <w:tcW w:w="1242" w:type="dxa"/>
            <w:tcBorders>
              <w:top w:val="single" w:sz="4" w:space="0" w:color="auto"/>
              <w:left w:val="single" w:sz="4" w:space="0" w:color="auto"/>
              <w:bottom w:val="single" w:sz="4" w:space="0" w:color="auto"/>
              <w:right w:val="single" w:sz="4" w:space="0" w:color="auto"/>
            </w:tcBorders>
            <w:tcPrChange w:id="3443"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3CC7F54C" w14:textId="7F3CAFC8" w:rsidR="00FD3188" w:rsidDel="00FD3188" w:rsidRDefault="00FD3188" w:rsidP="000B5951">
            <w:pPr>
              <w:spacing w:after="160" w:line="252" w:lineRule="auto"/>
              <w:rPr>
                <w:del w:id="3444" w:author="Eva Skýbová" w:date="2024-05-15T09:32:00Z"/>
              </w:rPr>
            </w:pPr>
            <w:del w:id="3445" w:author="Eva Skýbová" w:date="2024-05-15T09:32:00Z">
              <w:r w:rsidDel="00FD3188">
                <w:delText>Ing. Mgr., Ph.D.</w:delText>
              </w:r>
            </w:del>
          </w:p>
        </w:tc>
        <w:tc>
          <w:tcPr>
            <w:tcW w:w="1232" w:type="dxa"/>
            <w:tcBorders>
              <w:top w:val="single" w:sz="4" w:space="0" w:color="auto"/>
              <w:left w:val="single" w:sz="4" w:space="0" w:color="auto"/>
              <w:bottom w:val="single" w:sz="4" w:space="0" w:color="auto"/>
              <w:right w:val="single" w:sz="4" w:space="0" w:color="auto"/>
            </w:tcBorders>
            <w:tcPrChange w:id="3446" w:author="Eva Skýbová" w:date="2024-05-15T09:32:00Z">
              <w:tcPr>
                <w:tcW w:w="1292" w:type="dxa"/>
                <w:tcBorders>
                  <w:top w:val="single" w:sz="4" w:space="0" w:color="auto"/>
                  <w:left w:val="single" w:sz="4" w:space="0" w:color="auto"/>
                  <w:bottom w:val="single" w:sz="4" w:space="0" w:color="auto"/>
                  <w:right w:val="single" w:sz="4" w:space="0" w:color="auto"/>
                </w:tcBorders>
              </w:tcPr>
            </w:tcPrChange>
          </w:tcPr>
          <w:p w14:paraId="5E1A31A2" w14:textId="218330E0" w:rsidR="00FD3188" w:rsidDel="00FD3188" w:rsidRDefault="00FD3188" w:rsidP="000B5951">
            <w:pPr>
              <w:spacing w:after="160" w:line="252" w:lineRule="auto"/>
              <w:rPr>
                <w:del w:id="3447" w:author="Eva Skýbová" w:date="2024-05-15T09:32:00Z"/>
              </w:rPr>
            </w:pPr>
            <w:del w:id="3448" w:author="Eva Skýbová" w:date="2024-05-15T09:32:00Z">
              <w:r w:rsidDel="00FD3188">
                <w:delText>PP 0,5 N</w:delText>
              </w:r>
            </w:del>
          </w:p>
        </w:tc>
        <w:tc>
          <w:tcPr>
            <w:tcW w:w="1276" w:type="dxa"/>
            <w:tcBorders>
              <w:top w:val="single" w:sz="4" w:space="0" w:color="auto"/>
              <w:left w:val="single" w:sz="4" w:space="0" w:color="auto"/>
              <w:bottom w:val="single" w:sz="4" w:space="0" w:color="auto"/>
              <w:right w:val="single" w:sz="4" w:space="0" w:color="auto"/>
            </w:tcBorders>
            <w:tcPrChange w:id="3449" w:author="Eva Skýbová" w:date="2024-05-15T09:32:00Z">
              <w:tcPr>
                <w:tcW w:w="1294" w:type="dxa"/>
                <w:tcBorders>
                  <w:top w:val="single" w:sz="4" w:space="0" w:color="auto"/>
                  <w:left w:val="single" w:sz="4" w:space="0" w:color="auto"/>
                  <w:bottom w:val="single" w:sz="4" w:space="0" w:color="auto"/>
                  <w:right w:val="single" w:sz="4" w:space="0" w:color="auto"/>
                </w:tcBorders>
              </w:tcPr>
            </w:tcPrChange>
          </w:tcPr>
          <w:p w14:paraId="2DEF0991" w14:textId="55D7E618" w:rsidR="00FD3188" w:rsidDel="00FD3188" w:rsidRDefault="00FD3188" w:rsidP="000B5951">
            <w:pPr>
              <w:spacing w:after="160" w:line="252" w:lineRule="auto"/>
              <w:rPr>
                <w:del w:id="3450" w:author="Eva Skýbová" w:date="2024-05-15T09:32:00Z"/>
              </w:rPr>
            </w:pPr>
            <w:del w:id="3451" w:author="Eva Skýbová" w:date="2024-05-15T09:32:00Z">
              <w:r w:rsidDel="00FD3188">
                <w:delText>PP 0,5 N</w:delText>
              </w:r>
            </w:del>
          </w:p>
        </w:tc>
        <w:tc>
          <w:tcPr>
            <w:tcW w:w="1414" w:type="dxa"/>
            <w:tcBorders>
              <w:top w:val="single" w:sz="4" w:space="0" w:color="auto"/>
              <w:left w:val="single" w:sz="4" w:space="0" w:color="auto"/>
              <w:bottom w:val="single" w:sz="4" w:space="0" w:color="auto"/>
              <w:right w:val="single" w:sz="4" w:space="0" w:color="auto"/>
            </w:tcBorders>
            <w:tcPrChange w:id="3452" w:author="Eva Skýbová" w:date="2024-05-15T09:32:00Z">
              <w:tcPr>
                <w:tcW w:w="1305" w:type="dxa"/>
                <w:tcBorders>
                  <w:top w:val="single" w:sz="4" w:space="0" w:color="auto"/>
                  <w:left w:val="single" w:sz="4" w:space="0" w:color="auto"/>
                  <w:bottom w:val="single" w:sz="4" w:space="0" w:color="auto"/>
                  <w:right w:val="single" w:sz="4" w:space="0" w:color="auto"/>
                </w:tcBorders>
              </w:tcPr>
            </w:tcPrChange>
          </w:tcPr>
          <w:p w14:paraId="464EC0DD" w14:textId="4AABEDD5" w:rsidR="00FD3188" w:rsidDel="00FD3188" w:rsidRDefault="00FD3188" w:rsidP="000B5951">
            <w:pPr>
              <w:spacing w:after="160" w:line="252" w:lineRule="auto"/>
              <w:rPr>
                <w:del w:id="3453" w:author="Eva Skýbová" w:date="2024-05-15T09:32:00Z"/>
              </w:rPr>
            </w:pPr>
            <w:del w:id="3454" w:author="Eva Skýbová" w:date="2024-05-15T09:32:00Z">
              <w:r w:rsidDel="00FD3188">
                <w:delText>--</w:delText>
              </w:r>
            </w:del>
          </w:p>
        </w:tc>
        <w:tc>
          <w:tcPr>
            <w:tcW w:w="1277" w:type="dxa"/>
            <w:tcBorders>
              <w:top w:val="single" w:sz="4" w:space="0" w:color="auto"/>
              <w:left w:val="single" w:sz="4" w:space="0" w:color="auto"/>
              <w:bottom w:val="single" w:sz="4" w:space="0" w:color="auto"/>
              <w:right w:val="single" w:sz="4" w:space="0" w:color="auto"/>
            </w:tcBorders>
            <w:tcPrChange w:id="3455" w:author="Eva Skýbová" w:date="2024-05-15T09:32:00Z">
              <w:tcPr>
                <w:tcW w:w="1294" w:type="dxa"/>
                <w:tcBorders>
                  <w:top w:val="single" w:sz="4" w:space="0" w:color="auto"/>
                  <w:left w:val="single" w:sz="4" w:space="0" w:color="auto"/>
                  <w:bottom w:val="single" w:sz="4" w:space="0" w:color="auto"/>
                  <w:right w:val="single" w:sz="4" w:space="0" w:color="auto"/>
                </w:tcBorders>
              </w:tcPr>
            </w:tcPrChange>
          </w:tcPr>
          <w:p w14:paraId="5649B92C" w14:textId="40CFD00F" w:rsidR="00FD3188" w:rsidDel="00FD3188" w:rsidRDefault="00FD3188" w:rsidP="000B5951">
            <w:pPr>
              <w:spacing w:after="160" w:line="252" w:lineRule="auto"/>
              <w:rPr>
                <w:del w:id="3456" w:author="Eva Skýbová" w:date="2024-05-15T09:32:00Z"/>
              </w:rPr>
            </w:pPr>
          </w:p>
        </w:tc>
      </w:tr>
      <w:tr w:rsidR="00FD3188" w14:paraId="2CD56B08"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5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A5F8879" w14:textId="77777777" w:rsidR="00FD3188" w:rsidRDefault="00FD3188" w:rsidP="000B5951">
            <w:pPr>
              <w:spacing w:after="160" w:line="252" w:lineRule="auto"/>
            </w:pPr>
            <w:r>
              <w:t>Lošek</w:t>
            </w:r>
          </w:p>
        </w:tc>
        <w:tc>
          <w:tcPr>
            <w:tcW w:w="1293" w:type="dxa"/>
            <w:tcBorders>
              <w:top w:val="single" w:sz="4" w:space="0" w:color="auto"/>
              <w:left w:val="single" w:sz="4" w:space="0" w:color="auto"/>
              <w:bottom w:val="single" w:sz="4" w:space="0" w:color="auto"/>
              <w:right w:val="single" w:sz="4" w:space="0" w:color="auto"/>
            </w:tcBorders>
            <w:hideMark/>
            <w:tcPrChange w:id="3458"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E033711" w14:textId="77777777" w:rsidR="00FD3188" w:rsidRDefault="00FD3188" w:rsidP="000B5951">
            <w:pPr>
              <w:spacing w:after="160" w:line="252" w:lineRule="auto"/>
            </w:pPr>
            <w:r>
              <w:t>Václav</w:t>
            </w:r>
          </w:p>
        </w:tc>
        <w:tc>
          <w:tcPr>
            <w:tcW w:w="1242" w:type="dxa"/>
            <w:tcBorders>
              <w:top w:val="single" w:sz="4" w:space="0" w:color="auto"/>
              <w:left w:val="single" w:sz="4" w:space="0" w:color="auto"/>
              <w:bottom w:val="single" w:sz="4" w:space="0" w:color="auto"/>
              <w:right w:val="single" w:sz="4" w:space="0" w:color="auto"/>
            </w:tcBorders>
            <w:hideMark/>
            <w:tcPrChange w:id="345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C6447FE" w14:textId="77777777" w:rsidR="00FD3188" w:rsidRDefault="00FD3188" w:rsidP="000B5951">
            <w:pPr>
              <w:spacing w:after="160" w:line="252" w:lineRule="auto"/>
            </w:pPr>
            <w:r>
              <w:t>doc. RSDr, CSc.</w:t>
            </w:r>
          </w:p>
        </w:tc>
        <w:tc>
          <w:tcPr>
            <w:tcW w:w="1232" w:type="dxa"/>
            <w:tcBorders>
              <w:top w:val="single" w:sz="4" w:space="0" w:color="auto"/>
              <w:left w:val="single" w:sz="4" w:space="0" w:color="auto"/>
              <w:bottom w:val="single" w:sz="4" w:space="0" w:color="auto"/>
              <w:right w:val="single" w:sz="4" w:space="0" w:color="auto"/>
            </w:tcBorders>
            <w:hideMark/>
            <w:tcPrChange w:id="346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E2A9352"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46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2628588"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462"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78A99CF3"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46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DF721B9" w14:textId="77777777" w:rsidR="00FD3188" w:rsidRDefault="00FD3188" w:rsidP="000B5951">
            <w:pPr>
              <w:spacing w:after="160" w:line="252" w:lineRule="auto"/>
            </w:pPr>
            <w:r>
              <w:t>--</w:t>
            </w:r>
          </w:p>
        </w:tc>
      </w:tr>
      <w:tr w:rsidR="00FD3188" w14:paraId="5A195C1F"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6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277EDEC" w14:textId="77777777" w:rsidR="00FD3188" w:rsidRDefault="00FD3188" w:rsidP="000B5951">
            <w:pPr>
              <w:spacing w:after="160" w:line="252" w:lineRule="auto"/>
            </w:pPr>
            <w:r>
              <w:t>Pavlík</w:t>
            </w:r>
          </w:p>
        </w:tc>
        <w:tc>
          <w:tcPr>
            <w:tcW w:w="1293" w:type="dxa"/>
            <w:tcBorders>
              <w:top w:val="single" w:sz="4" w:space="0" w:color="auto"/>
              <w:left w:val="single" w:sz="4" w:space="0" w:color="auto"/>
              <w:bottom w:val="single" w:sz="4" w:space="0" w:color="auto"/>
              <w:right w:val="single" w:sz="4" w:space="0" w:color="auto"/>
            </w:tcBorders>
            <w:hideMark/>
            <w:tcPrChange w:id="3465"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1DEF2C4F" w14:textId="77777777" w:rsidR="00FD3188" w:rsidRDefault="00FD3188" w:rsidP="000B5951">
            <w:pPr>
              <w:spacing w:after="160" w:line="252" w:lineRule="auto"/>
            </w:pPr>
            <w:r>
              <w:t>Lukáš</w:t>
            </w:r>
          </w:p>
        </w:tc>
        <w:tc>
          <w:tcPr>
            <w:tcW w:w="1242" w:type="dxa"/>
            <w:tcBorders>
              <w:top w:val="single" w:sz="4" w:space="0" w:color="auto"/>
              <w:left w:val="single" w:sz="4" w:space="0" w:color="auto"/>
              <w:bottom w:val="single" w:sz="4" w:space="0" w:color="auto"/>
              <w:right w:val="single" w:sz="4" w:space="0" w:color="auto"/>
            </w:tcBorders>
            <w:hideMark/>
            <w:tcPrChange w:id="346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B83A7AA"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46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4C42437" w14:textId="77777777" w:rsidR="00FD3188" w:rsidRDefault="00FD3188" w:rsidP="000B5951">
            <w:pPr>
              <w:spacing w:after="160" w:line="252" w:lineRule="auto"/>
            </w:pPr>
            <w:r>
              <w:t>PP 1,0 do 02/29</w:t>
            </w:r>
          </w:p>
        </w:tc>
        <w:tc>
          <w:tcPr>
            <w:tcW w:w="1276" w:type="dxa"/>
            <w:tcBorders>
              <w:top w:val="single" w:sz="4" w:space="0" w:color="auto"/>
              <w:left w:val="single" w:sz="4" w:space="0" w:color="auto"/>
              <w:bottom w:val="single" w:sz="4" w:space="0" w:color="auto"/>
              <w:right w:val="single" w:sz="4" w:space="0" w:color="auto"/>
            </w:tcBorders>
            <w:hideMark/>
            <w:tcPrChange w:id="346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3AE0468" w14:textId="77777777" w:rsidR="00FD3188" w:rsidRDefault="00FD3188" w:rsidP="000B5951">
            <w:pPr>
              <w:spacing w:after="160" w:line="252" w:lineRule="auto"/>
            </w:pPr>
            <w:r>
              <w:t>PP 1,0 do 02/29</w:t>
            </w:r>
          </w:p>
        </w:tc>
        <w:tc>
          <w:tcPr>
            <w:tcW w:w="1414" w:type="dxa"/>
            <w:tcBorders>
              <w:top w:val="single" w:sz="4" w:space="0" w:color="auto"/>
              <w:left w:val="single" w:sz="4" w:space="0" w:color="auto"/>
              <w:bottom w:val="single" w:sz="4" w:space="0" w:color="auto"/>
              <w:right w:val="single" w:sz="4" w:space="0" w:color="auto"/>
            </w:tcBorders>
            <w:hideMark/>
            <w:tcPrChange w:id="3469"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75EBECFC"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47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6EF6C44" w14:textId="77777777" w:rsidR="00FD3188" w:rsidRDefault="00FD3188" w:rsidP="000B5951">
            <w:pPr>
              <w:spacing w:after="160" w:line="252" w:lineRule="auto"/>
            </w:pPr>
            <w:r>
              <w:t>--</w:t>
            </w:r>
          </w:p>
        </w:tc>
      </w:tr>
      <w:tr w:rsidR="00FD3188" w14:paraId="68A1066E"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7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9EFEF00" w14:textId="77777777" w:rsidR="00FD3188" w:rsidRDefault="00FD3188" w:rsidP="000B5951">
            <w:pPr>
              <w:spacing w:after="160" w:line="252" w:lineRule="auto"/>
            </w:pPr>
            <w:r>
              <w:t>Pekaj</w:t>
            </w:r>
          </w:p>
        </w:tc>
        <w:tc>
          <w:tcPr>
            <w:tcW w:w="1293" w:type="dxa"/>
            <w:tcBorders>
              <w:top w:val="single" w:sz="4" w:space="0" w:color="auto"/>
              <w:left w:val="single" w:sz="4" w:space="0" w:color="auto"/>
              <w:bottom w:val="single" w:sz="4" w:space="0" w:color="auto"/>
              <w:right w:val="single" w:sz="4" w:space="0" w:color="auto"/>
            </w:tcBorders>
            <w:hideMark/>
            <w:tcPrChange w:id="3472"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24B08F65" w14:textId="77777777" w:rsidR="00FD3188" w:rsidRDefault="00FD3188" w:rsidP="000B5951">
            <w:pPr>
              <w:spacing w:after="160" w:line="252" w:lineRule="auto"/>
            </w:pPr>
            <w:r>
              <w:t>Robert</w:t>
            </w:r>
          </w:p>
        </w:tc>
        <w:tc>
          <w:tcPr>
            <w:tcW w:w="1242" w:type="dxa"/>
            <w:tcBorders>
              <w:top w:val="single" w:sz="4" w:space="0" w:color="auto"/>
              <w:left w:val="single" w:sz="4" w:space="0" w:color="auto"/>
              <w:bottom w:val="single" w:sz="4" w:space="0" w:color="auto"/>
              <w:right w:val="single" w:sz="4" w:space="0" w:color="auto"/>
            </w:tcBorders>
            <w:hideMark/>
            <w:tcPrChange w:id="347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479D89B" w14:textId="77777777" w:rsidR="00FD3188" w:rsidRDefault="00FD3188" w:rsidP="000B5951">
            <w:pPr>
              <w:spacing w:after="160" w:line="252" w:lineRule="auto"/>
            </w:pPr>
            <w:r>
              <w:t>Ing., MPA</w:t>
            </w:r>
          </w:p>
        </w:tc>
        <w:tc>
          <w:tcPr>
            <w:tcW w:w="1232" w:type="dxa"/>
            <w:tcBorders>
              <w:top w:val="single" w:sz="4" w:space="0" w:color="auto"/>
              <w:left w:val="single" w:sz="4" w:space="0" w:color="auto"/>
              <w:bottom w:val="single" w:sz="4" w:space="0" w:color="auto"/>
              <w:right w:val="single" w:sz="4" w:space="0" w:color="auto"/>
            </w:tcBorders>
            <w:hideMark/>
            <w:tcPrChange w:id="347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1776DA6" w14:textId="77777777" w:rsidR="00FD3188" w:rsidRDefault="00FD3188" w:rsidP="000B5951">
            <w:pPr>
              <w:spacing w:after="160" w:line="252" w:lineRule="auto"/>
            </w:pPr>
            <w:r>
              <w:t>PP 0,5 do 08/26</w:t>
            </w:r>
          </w:p>
        </w:tc>
        <w:tc>
          <w:tcPr>
            <w:tcW w:w="1276" w:type="dxa"/>
            <w:tcBorders>
              <w:top w:val="single" w:sz="4" w:space="0" w:color="auto"/>
              <w:left w:val="single" w:sz="4" w:space="0" w:color="auto"/>
              <w:bottom w:val="single" w:sz="4" w:space="0" w:color="auto"/>
              <w:right w:val="single" w:sz="4" w:space="0" w:color="auto"/>
            </w:tcBorders>
            <w:hideMark/>
            <w:tcPrChange w:id="347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DB6741E" w14:textId="77777777" w:rsidR="00FD3188" w:rsidRDefault="00FD3188" w:rsidP="000B5951">
            <w:pPr>
              <w:spacing w:after="160" w:line="252" w:lineRule="auto"/>
            </w:pPr>
            <w:r>
              <w:t>PP 0,5 do 08/26</w:t>
            </w:r>
          </w:p>
        </w:tc>
        <w:tc>
          <w:tcPr>
            <w:tcW w:w="1414" w:type="dxa"/>
            <w:tcBorders>
              <w:top w:val="single" w:sz="4" w:space="0" w:color="auto"/>
              <w:left w:val="single" w:sz="4" w:space="0" w:color="auto"/>
              <w:bottom w:val="single" w:sz="4" w:space="0" w:color="auto"/>
              <w:right w:val="single" w:sz="4" w:space="0" w:color="auto"/>
            </w:tcBorders>
            <w:hideMark/>
            <w:tcPrChange w:id="3476"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B914B49"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47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00205B1" w14:textId="77777777" w:rsidR="00FD3188" w:rsidRDefault="00FD3188" w:rsidP="000B5951">
            <w:pPr>
              <w:spacing w:after="160" w:line="252" w:lineRule="auto"/>
            </w:pPr>
            <w:r>
              <w:t>ano</w:t>
            </w:r>
          </w:p>
        </w:tc>
      </w:tr>
      <w:tr w:rsidR="00FD3188" w14:paraId="4FD2A9C4"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47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4808D79" w14:textId="77777777" w:rsidR="00FD3188" w:rsidRDefault="00FD3188" w:rsidP="000B5951">
            <w:pPr>
              <w:spacing w:after="160" w:line="252" w:lineRule="auto"/>
            </w:pPr>
            <w:r>
              <w:t>Peterek</w:t>
            </w:r>
          </w:p>
        </w:tc>
        <w:tc>
          <w:tcPr>
            <w:tcW w:w="1293" w:type="dxa"/>
            <w:tcBorders>
              <w:top w:val="single" w:sz="4" w:space="0" w:color="auto"/>
              <w:left w:val="single" w:sz="4" w:space="0" w:color="auto"/>
              <w:bottom w:val="single" w:sz="4" w:space="0" w:color="auto"/>
              <w:right w:val="single" w:sz="4" w:space="0" w:color="auto"/>
            </w:tcBorders>
            <w:hideMark/>
            <w:tcPrChange w:id="347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2BFFE53" w14:textId="77777777" w:rsidR="00FD3188" w:rsidRDefault="00FD3188" w:rsidP="000B5951">
            <w:pPr>
              <w:spacing w:after="160" w:line="252" w:lineRule="auto"/>
            </w:pPr>
            <w:r>
              <w:t>Kamil</w:t>
            </w:r>
          </w:p>
        </w:tc>
        <w:tc>
          <w:tcPr>
            <w:tcW w:w="1242" w:type="dxa"/>
            <w:tcBorders>
              <w:top w:val="single" w:sz="4" w:space="0" w:color="auto"/>
              <w:left w:val="single" w:sz="4" w:space="0" w:color="auto"/>
              <w:bottom w:val="single" w:sz="4" w:space="0" w:color="auto"/>
              <w:right w:val="single" w:sz="4" w:space="0" w:color="auto"/>
            </w:tcBorders>
            <w:hideMark/>
            <w:tcPrChange w:id="348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A8C85CE" w14:textId="77777777" w:rsidR="00FD3188" w:rsidRDefault="00FD3188" w:rsidP="000B5951">
            <w:pPr>
              <w:spacing w:after="160" w:line="252" w:lineRule="auto"/>
            </w:pPr>
            <w:r>
              <w:t>Mgr., Ph.D.</w:t>
            </w:r>
          </w:p>
        </w:tc>
        <w:tc>
          <w:tcPr>
            <w:tcW w:w="1232" w:type="dxa"/>
            <w:tcBorders>
              <w:top w:val="single" w:sz="4" w:space="0" w:color="auto"/>
              <w:left w:val="single" w:sz="4" w:space="0" w:color="auto"/>
              <w:bottom w:val="single" w:sz="4" w:space="0" w:color="auto"/>
              <w:right w:val="single" w:sz="4" w:space="0" w:color="auto"/>
            </w:tcBorders>
            <w:hideMark/>
            <w:tcPrChange w:id="348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BF5E688" w14:textId="77777777" w:rsidR="00FD3188" w:rsidRDefault="00FD3188" w:rsidP="000B5951">
            <w:pPr>
              <w:spacing w:after="160" w:line="252" w:lineRule="auto"/>
            </w:pPr>
            <w:r>
              <w:t>PP 1,0 do 10/26</w:t>
            </w:r>
          </w:p>
        </w:tc>
        <w:tc>
          <w:tcPr>
            <w:tcW w:w="1276" w:type="dxa"/>
            <w:tcBorders>
              <w:top w:val="single" w:sz="4" w:space="0" w:color="auto"/>
              <w:left w:val="single" w:sz="4" w:space="0" w:color="auto"/>
              <w:bottom w:val="single" w:sz="4" w:space="0" w:color="auto"/>
              <w:right w:val="single" w:sz="4" w:space="0" w:color="auto"/>
            </w:tcBorders>
            <w:hideMark/>
            <w:tcPrChange w:id="348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399E02C" w14:textId="77777777" w:rsidR="00FD3188" w:rsidRDefault="00FD3188" w:rsidP="000B5951">
            <w:pPr>
              <w:spacing w:after="160" w:line="252" w:lineRule="auto"/>
            </w:pPr>
            <w:r>
              <w:t>PP 1,0 do 10/26</w:t>
            </w:r>
          </w:p>
        </w:tc>
        <w:tc>
          <w:tcPr>
            <w:tcW w:w="1414" w:type="dxa"/>
            <w:tcBorders>
              <w:top w:val="single" w:sz="4" w:space="0" w:color="auto"/>
              <w:left w:val="single" w:sz="4" w:space="0" w:color="auto"/>
              <w:bottom w:val="single" w:sz="4" w:space="0" w:color="auto"/>
              <w:right w:val="single" w:sz="4" w:space="0" w:color="auto"/>
            </w:tcBorders>
            <w:hideMark/>
            <w:tcPrChange w:id="348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5139E00F"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48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45584C1" w14:textId="77777777" w:rsidR="00FD3188" w:rsidRDefault="00FD3188" w:rsidP="000B5951">
            <w:pPr>
              <w:spacing w:after="160" w:line="252" w:lineRule="auto"/>
            </w:pPr>
            <w:r>
              <w:t>--</w:t>
            </w:r>
          </w:p>
        </w:tc>
      </w:tr>
      <w:tr w:rsidR="00FD3188" w:rsidDel="00FD3188" w14:paraId="153602C1" w14:textId="6DD46024" w:rsidTr="00FD3188">
        <w:trPr>
          <w:del w:id="3485" w:author="Eva Skýbová" w:date="2024-05-15T09:32:00Z"/>
        </w:trPr>
        <w:tc>
          <w:tcPr>
            <w:tcW w:w="1328" w:type="dxa"/>
            <w:tcBorders>
              <w:top w:val="single" w:sz="4" w:space="0" w:color="auto"/>
              <w:left w:val="single" w:sz="4" w:space="0" w:color="auto"/>
              <w:bottom w:val="single" w:sz="4" w:space="0" w:color="auto"/>
              <w:right w:val="single" w:sz="4" w:space="0" w:color="auto"/>
            </w:tcBorders>
            <w:hideMark/>
            <w:tcPrChange w:id="348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FC7B33F" w14:textId="053F69E1" w:rsidR="00FD3188" w:rsidDel="00FD3188" w:rsidRDefault="00FD3188" w:rsidP="000B5951">
            <w:pPr>
              <w:spacing w:after="160" w:line="252" w:lineRule="auto"/>
              <w:rPr>
                <w:del w:id="3487" w:author="Eva Skýbová" w:date="2024-05-15T09:32:00Z"/>
              </w:rPr>
            </w:pPr>
            <w:del w:id="3488" w:author="Eva Skýbová" w:date="2024-05-15T09:32:00Z">
              <w:r w:rsidDel="00FD3188">
                <w:delText>Pitrová</w:delText>
              </w:r>
            </w:del>
          </w:p>
        </w:tc>
        <w:tc>
          <w:tcPr>
            <w:tcW w:w="1293" w:type="dxa"/>
            <w:tcBorders>
              <w:top w:val="single" w:sz="4" w:space="0" w:color="auto"/>
              <w:left w:val="single" w:sz="4" w:space="0" w:color="auto"/>
              <w:bottom w:val="single" w:sz="4" w:space="0" w:color="auto"/>
              <w:right w:val="single" w:sz="4" w:space="0" w:color="auto"/>
            </w:tcBorders>
            <w:hideMark/>
            <w:tcPrChange w:id="348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B345912" w14:textId="268F6F3B" w:rsidR="00FD3188" w:rsidDel="00FD3188" w:rsidRDefault="00FD3188" w:rsidP="000B5951">
            <w:pPr>
              <w:spacing w:after="160" w:line="252" w:lineRule="auto"/>
              <w:rPr>
                <w:del w:id="3490" w:author="Eva Skýbová" w:date="2024-05-15T09:32:00Z"/>
              </w:rPr>
            </w:pPr>
            <w:del w:id="3491" w:author="Eva Skýbová" w:date="2024-05-15T09:32:00Z">
              <w:r w:rsidDel="00FD3188">
                <w:delText>Kateřina</w:delText>
              </w:r>
            </w:del>
          </w:p>
        </w:tc>
        <w:tc>
          <w:tcPr>
            <w:tcW w:w="1242" w:type="dxa"/>
            <w:tcBorders>
              <w:top w:val="single" w:sz="4" w:space="0" w:color="auto"/>
              <w:left w:val="single" w:sz="4" w:space="0" w:color="auto"/>
              <w:bottom w:val="single" w:sz="4" w:space="0" w:color="auto"/>
              <w:right w:val="single" w:sz="4" w:space="0" w:color="auto"/>
            </w:tcBorders>
            <w:hideMark/>
            <w:tcPrChange w:id="349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249D191" w14:textId="230FAE4C" w:rsidR="00FD3188" w:rsidDel="00FD3188" w:rsidRDefault="00FD3188" w:rsidP="000B5951">
            <w:pPr>
              <w:spacing w:after="160" w:line="252" w:lineRule="auto"/>
              <w:rPr>
                <w:del w:id="3493" w:author="Eva Skýbová" w:date="2024-05-15T09:32:00Z"/>
              </w:rPr>
            </w:pPr>
            <w:del w:id="3494" w:author="Eva Skýbová" w:date="2024-05-15T09:32:00Z">
              <w:r w:rsidDel="00FD3188">
                <w:delText>Mgr. et Mgr., BBA, Ph.D.</w:delText>
              </w:r>
            </w:del>
          </w:p>
        </w:tc>
        <w:tc>
          <w:tcPr>
            <w:tcW w:w="1232" w:type="dxa"/>
            <w:tcBorders>
              <w:top w:val="single" w:sz="4" w:space="0" w:color="auto"/>
              <w:left w:val="single" w:sz="4" w:space="0" w:color="auto"/>
              <w:bottom w:val="single" w:sz="4" w:space="0" w:color="auto"/>
              <w:right w:val="single" w:sz="4" w:space="0" w:color="auto"/>
            </w:tcBorders>
            <w:hideMark/>
            <w:tcPrChange w:id="349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4F99333" w14:textId="77FC5D3E" w:rsidR="00FD3188" w:rsidDel="00FD3188" w:rsidRDefault="00FD3188" w:rsidP="000B5951">
            <w:pPr>
              <w:spacing w:after="160" w:line="252" w:lineRule="auto"/>
              <w:rPr>
                <w:del w:id="3496" w:author="Eva Skýbová" w:date="2024-05-15T09:32:00Z"/>
              </w:rPr>
            </w:pPr>
            <w:del w:id="3497" w:author="Eva Skýbová" w:date="2024-05-15T09:32:00Z">
              <w:r w:rsidDel="00FD3188">
                <w:delText>PP 1,0 N</w:delText>
              </w:r>
            </w:del>
          </w:p>
        </w:tc>
        <w:tc>
          <w:tcPr>
            <w:tcW w:w="1276" w:type="dxa"/>
            <w:tcBorders>
              <w:top w:val="single" w:sz="4" w:space="0" w:color="auto"/>
              <w:left w:val="single" w:sz="4" w:space="0" w:color="auto"/>
              <w:bottom w:val="single" w:sz="4" w:space="0" w:color="auto"/>
              <w:right w:val="single" w:sz="4" w:space="0" w:color="auto"/>
            </w:tcBorders>
            <w:hideMark/>
            <w:tcPrChange w:id="349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590D82E" w14:textId="25FB0723" w:rsidR="00FD3188" w:rsidDel="00FD3188" w:rsidRDefault="00FD3188" w:rsidP="000B5951">
            <w:pPr>
              <w:spacing w:after="160" w:line="252" w:lineRule="auto"/>
              <w:rPr>
                <w:del w:id="3499" w:author="Eva Skýbová" w:date="2024-05-15T09:32:00Z"/>
              </w:rPr>
            </w:pPr>
            <w:del w:id="3500" w:author="Eva Skýbová" w:date="2024-05-15T09:32:00Z">
              <w:r w:rsidDel="00FD3188">
                <w:delText>PP 1,0 N</w:delText>
              </w:r>
            </w:del>
          </w:p>
        </w:tc>
        <w:tc>
          <w:tcPr>
            <w:tcW w:w="1414" w:type="dxa"/>
            <w:tcBorders>
              <w:top w:val="single" w:sz="4" w:space="0" w:color="auto"/>
              <w:left w:val="single" w:sz="4" w:space="0" w:color="auto"/>
              <w:bottom w:val="single" w:sz="4" w:space="0" w:color="auto"/>
              <w:right w:val="single" w:sz="4" w:space="0" w:color="auto"/>
            </w:tcBorders>
            <w:hideMark/>
            <w:tcPrChange w:id="3501"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0C22F94" w14:textId="7A1BEEB8" w:rsidR="00FD3188" w:rsidDel="00FD3188" w:rsidRDefault="00FD3188" w:rsidP="000B5951">
            <w:pPr>
              <w:spacing w:after="160" w:line="252" w:lineRule="auto"/>
              <w:rPr>
                <w:del w:id="3502" w:author="Eva Skýbová" w:date="2024-05-15T09:32:00Z"/>
              </w:rPr>
            </w:pPr>
            <w:del w:id="3503" w:author="Eva Skýbová" w:date="2024-05-15T09:32:00Z">
              <w:r w:rsidDel="00FD3188">
                <w:delText>ano</w:delText>
              </w:r>
            </w:del>
          </w:p>
        </w:tc>
        <w:tc>
          <w:tcPr>
            <w:tcW w:w="1277" w:type="dxa"/>
            <w:tcBorders>
              <w:top w:val="single" w:sz="4" w:space="0" w:color="auto"/>
              <w:left w:val="single" w:sz="4" w:space="0" w:color="auto"/>
              <w:bottom w:val="single" w:sz="4" w:space="0" w:color="auto"/>
              <w:right w:val="single" w:sz="4" w:space="0" w:color="auto"/>
            </w:tcBorders>
            <w:hideMark/>
            <w:tcPrChange w:id="350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4A83CED" w14:textId="0E870B97" w:rsidR="00FD3188" w:rsidDel="00FD3188" w:rsidRDefault="00FD3188" w:rsidP="000B5951">
            <w:pPr>
              <w:spacing w:after="160" w:line="252" w:lineRule="auto"/>
              <w:rPr>
                <w:del w:id="3505" w:author="Eva Skýbová" w:date="2024-05-15T09:32:00Z"/>
              </w:rPr>
            </w:pPr>
            <w:del w:id="3506" w:author="Eva Skýbová" w:date="2024-05-15T09:32:00Z">
              <w:r w:rsidDel="00FD3188">
                <w:delText>--</w:delText>
              </w:r>
            </w:del>
          </w:p>
        </w:tc>
      </w:tr>
      <w:tr w:rsidR="00FD3188" w14:paraId="57242C19"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0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414517F" w14:textId="77777777" w:rsidR="00FD3188" w:rsidRDefault="00FD3188" w:rsidP="000B5951">
            <w:pPr>
              <w:spacing w:after="160" w:line="252" w:lineRule="auto"/>
            </w:pPr>
            <w:r>
              <w:t xml:space="preserve">Polášek </w:t>
            </w:r>
          </w:p>
        </w:tc>
        <w:tc>
          <w:tcPr>
            <w:tcW w:w="1293" w:type="dxa"/>
            <w:tcBorders>
              <w:top w:val="single" w:sz="4" w:space="0" w:color="auto"/>
              <w:left w:val="single" w:sz="4" w:space="0" w:color="auto"/>
              <w:bottom w:val="single" w:sz="4" w:space="0" w:color="auto"/>
              <w:right w:val="single" w:sz="4" w:space="0" w:color="auto"/>
            </w:tcBorders>
            <w:hideMark/>
            <w:tcPrChange w:id="3508"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2A87557F" w14:textId="77777777" w:rsidR="00FD3188" w:rsidRDefault="00FD3188" w:rsidP="000B5951">
            <w:pPr>
              <w:spacing w:after="160" w:line="252" w:lineRule="auto"/>
            </w:pPr>
            <w:r>
              <w:t>Vladimír</w:t>
            </w:r>
          </w:p>
        </w:tc>
        <w:tc>
          <w:tcPr>
            <w:tcW w:w="1242" w:type="dxa"/>
            <w:tcBorders>
              <w:top w:val="single" w:sz="4" w:space="0" w:color="auto"/>
              <w:left w:val="single" w:sz="4" w:space="0" w:color="auto"/>
              <w:bottom w:val="single" w:sz="4" w:space="0" w:color="auto"/>
              <w:right w:val="single" w:sz="4" w:space="0" w:color="auto"/>
            </w:tcBorders>
            <w:hideMark/>
            <w:tcPrChange w:id="350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4E7B33E" w14:textId="77777777" w:rsidR="00FD3188" w:rsidRDefault="00FD3188" w:rsidP="000B5951">
            <w:pPr>
              <w:spacing w:after="160" w:line="252" w:lineRule="auto"/>
            </w:pPr>
            <w:r>
              <w:t>Mgr., Ph.D.</w:t>
            </w:r>
          </w:p>
        </w:tc>
        <w:tc>
          <w:tcPr>
            <w:tcW w:w="1232" w:type="dxa"/>
            <w:tcBorders>
              <w:top w:val="single" w:sz="4" w:space="0" w:color="auto"/>
              <w:left w:val="single" w:sz="4" w:space="0" w:color="auto"/>
              <w:bottom w:val="single" w:sz="4" w:space="0" w:color="auto"/>
              <w:right w:val="single" w:sz="4" w:space="0" w:color="auto"/>
            </w:tcBorders>
            <w:hideMark/>
            <w:tcPrChange w:id="351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7D41DA6"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1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F82581F"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512"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567B8FE7"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51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D4C674F" w14:textId="77777777" w:rsidR="00FD3188" w:rsidRDefault="00FD3188" w:rsidP="000B5951">
            <w:pPr>
              <w:spacing w:after="160" w:line="252" w:lineRule="auto"/>
            </w:pPr>
            <w:r>
              <w:t>--</w:t>
            </w:r>
          </w:p>
        </w:tc>
      </w:tr>
      <w:tr w:rsidR="00FD3188" w14:paraId="0428E78A"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1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1BC923A" w14:textId="77777777" w:rsidR="00FD3188" w:rsidRDefault="00FD3188" w:rsidP="000B5951">
            <w:pPr>
              <w:spacing w:after="160" w:line="252" w:lineRule="auto"/>
            </w:pPr>
            <w:r>
              <w:t>Princ</w:t>
            </w:r>
          </w:p>
        </w:tc>
        <w:tc>
          <w:tcPr>
            <w:tcW w:w="1293" w:type="dxa"/>
            <w:tcBorders>
              <w:top w:val="single" w:sz="4" w:space="0" w:color="auto"/>
              <w:left w:val="single" w:sz="4" w:space="0" w:color="auto"/>
              <w:bottom w:val="single" w:sz="4" w:space="0" w:color="auto"/>
              <w:right w:val="single" w:sz="4" w:space="0" w:color="auto"/>
            </w:tcBorders>
            <w:hideMark/>
            <w:tcPrChange w:id="3515"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A427810" w14:textId="77777777" w:rsidR="00FD3188" w:rsidRDefault="00FD3188" w:rsidP="000B5951">
            <w:pPr>
              <w:spacing w:after="160" w:line="252" w:lineRule="auto"/>
            </w:pPr>
            <w:r>
              <w:t>Ivan</w:t>
            </w:r>
          </w:p>
        </w:tc>
        <w:tc>
          <w:tcPr>
            <w:tcW w:w="1242" w:type="dxa"/>
            <w:tcBorders>
              <w:top w:val="single" w:sz="4" w:space="0" w:color="auto"/>
              <w:left w:val="single" w:sz="4" w:space="0" w:color="auto"/>
              <w:bottom w:val="single" w:sz="4" w:space="0" w:color="auto"/>
              <w:right w:val="single" w:sz="4" w:space="0" w:color="auto"/>
            </w:tcBorders>
            <w:hideMark/>
            <w:tcPrChange w:id="351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304D21B" w14:textId="77777777" w:rsidR="00FD3188" w:rsidRDefault="00FD3188" w:rsidP="000B5951">
            <w:pPr>
              <w:spacing w:after="160" w:line="252" w:lineRule="auto"/>
            </w:pPr>
            <w:r>
              <w:t>Ing.</w:t>
            </w:r>
          </w:p>
        </w:tc>
        <w:tc>
          <w:tcPr>
            <w:tcW w:w="1232" w:type="dxa"/>
            <w:tcBorders>
              <w:top w:val="single" w:sz="4" w:space="0" w:color="auto"/>
              <w:left w:val="single" w:sz="4" w:space="0" w:color="auto"/>
              <w:bottom w:val="single" w:sz="4" w:space="0" w:color="auto"/>
              <w:right w:val="single" w:sz="4" w:space="0" w:color="auto"/>
            </w:tcBorders>
            <w:hideMark/>
            <w:tcPrChange w:id="351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AFD3CE9"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1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0168E16"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19"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0C55BADC"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tcPrChange w:id="3520" w:author="Eva Skýbová" w:date="2024-05-15T09:32:00Z">
              <w:tcPr>
                <w:tcW w:w="1294" w:type="dxa"/>
                <w:tcBorders>
                  <w:top w:val="single" w:sz="4" w:space="0" w:color="auto"/>
                  <w:left w:val="single" w:sz="4" w:space="0" w:color="auto"/>
                  <w:bottom w:val="single" w:sz="4" w:space="0" w:color="auto"/>
                  <w:right w:val="single" w:sz="4" w:space="0" w:color="auto"/>
                </w:tcBorders>
              </w:tcPr>
            </w:tcPrChange>
          </w:tcPr>
          <w:p w14:paraId="4FEE4DBB" w14:textId="77777777" w:rsidR="00FD3188" w:rsidRDefault="00FD3188" w:rsidP="000B5951">
            <w:pPr>
              <w:spacing w:after="160" w:line="252" w:lineRule="auto"/>
            </w:pPr>
          </w:p>
        </w:tc>
      </w:tr>
      <w:tr w:rsidR="00FD3188" w14:paraId="18F4FF1F"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2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0473C20" w14:textId="77777777" w:rsidR="00FD3188" w:rsidRDefault="00FD3188" w:rsidP="000B5951">
            <w:pPr>
              <w:spacing w:after="160" w:line="252" w:lineRule="auto"/>
            </w:pPr>
            <w:r>
              <w:t>Rak</w:t>
            </w:r>
          </w:p>
        </w:tc>
        <w:tc>
          <w:tcPr>
            <w:tcW w:w="1293" w:type="dxa"/>
            <w:tcBorders>
              <w:top w:val="single" w:sz="4" w:space="0" w:color="auto"/>
              <w:left w:val="single" w:sz="4" w:space="0" w:color="auto"/>
              <w:bottom w:val="single" w:sz="4" w:space="0" w:color="auto"/>
              <w:right w:val="single" w:sz="4" w:space="0" w:color="auto"/>
            </w:tcBorders>
            <w:hideMark/>
            <w:tcPrChange w:id="3522"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37DA6ACC" w14:textId="77777777" w:rsidR="00FD3188" w:rsidRDefault="00FD3188" w:rsidP="000B5951">
            <w:pPr>
              <w:spacing w:after="160" w:line="252" w:lineRule="auto"/>
            </w:pPr>
            <w:r>
              <w:t>Jakub</w:t>
            </w:r>
          </w:p>
        </w:tc>
        <w:tc>
          <w:tcPr>
            <w:tcW w:w="1242" w:type="dxa"/>
            <w:tcBorders>
              <w:top w:val="single" w:sz="4" w:space="0" w:color="auto"/>
              <w:left w:val="single" w:sz="4" w:space="0" w:color="auto"/>
              <w:bottom w:val="single" w:sz="4" w:space="0" w:color="auto"/>
              <w:right w:val="single" w:sz="4" w:space="0" w:color="auto"/>
            </w:tcBorders>
            <w:hideMark/>
            <w:tcPrChange w:id="352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13FDF69"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2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A6AAE0B"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2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9A388E2"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26"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1C6F202"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52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83F2180" w14:textId="77777777" w:rsidR="00FD3188" w:rsidRDefault="00FD3188" w:rsidP="000B5951">
            <w:pPr>
              <w:spacing w:after="160" w:line="252" w:lineRule="auto"/>
            </w:pPr>
            <w:r>
              <w:t>--</w:t>
            </w:r>
          </w:p>
        </w:tc>
      </w:tr>
      <w:tr w:rsidR="00FD3188" w14:paraId="490B70CF"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2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9EC1704" w14:textId="77777777" w:rsidR="00FD3188" w:rsidRDefault="00FD3188" w:rsidP="000B5951">
            <w:pPr>
              <w:spacing w:after="160" w:line="252" w:lineRule="auto"/>
            </w:pPr>
            <w:r>
              <w:t>Snopek</w:t>
            </w:r>
          </w:p>
        </w:tc>
        <w:tc>
          <w:tcPr>
            <w:tcW w:w="1293" w:type="dxa"/>
            <w:tcBorders>
              <w:top w:val="single" w:sz="4" w:space="0" w:color="auto"/>
              <w:left w:val="single" w:sz="4" w:space="0" w:color="auto"/>
              <w:bottom w:val="single" w:sz="4" w:space="0" w:color="auto"/>
              <w:right w:val="single" w:sz="4" w:space="0" w:color="auto"/>
            </w:tcBorders>
            <w:hideMark/>
            <w:tcPrChange w:id="352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13BA442" w14:textId="77777777" w:rsidR="00FD3188" w:rsidRDefault="00FD3188" w:rsidP="000B5951">
            <w:pPr>
              <w:spacing w:after="160" w:line="252" w:lineRule="auto"/>
            </w:pPr>
            <w:r>
              <w:t>Lukáš</w:t>
            </w:r>
          </w:p>
        </w:tc>
        <w:tc>
          <w:tcPr>
            <w:tcW w:w="1242" w:type="dxa"/>
            <w:tcBorders>
              <w:top w:val="single" w:sz="4" w:space="0" w:color="auto"/>
              <w:left w:val="single" w:sz="4" w:space="0" w:color="auto"/>
              <w:bottom w:val="single" w:sz="4" w:space="0" w:color="auto"/>
              <w:right w:val="single" w:sz="4" w:space="0" w:color="auto"/>
            </w:tcBorders>
            <w:hideMark/>
            <w:tcPrChange w:id="353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8194D79" w14:textId="77777777" w:rsidR="00FD3188" w:rsidRDefault="00FD3188" w:rsidP="000B5951">
            <w:pPr>
              <w:spacing w:after="160" w:line="252" w:lineRule="auto"/>
            </w:pPr>
            <w:r>
              <w:t>Ing. Bc et Bc., Ph.D.</w:t>
            </w:r>
          </w:p>
        </w:tc>
        <w:tc>
          <w:tcPr>
            <w:tcW w:w="1232" w:type="dxa"/>
            <w:tcBorders>
              <w:top w:val="single" w:sz="4" w:space="0" w:color="auto"/>
              <w:left w:val="single" w:sz="4" w:space="0" w:color="auto"/>
              <w:bottom w:val="single" w:sz="4" w:space="0" w:color="auto"/>
              <w:right w:val="single" w:sz="4" w:space="0" w:color="auto"/>
            </w:tcBorders>
            <w:hideMark/>
            <w:tcPrChange w:id="353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DBDD819" w14:textId="77777777" w:rsidR="00FD3188" w:rsidRDefault="00FD3188" w:rsidP="000B5951">
            <w:pPr>
              <w:spacing w:after="160" w:line="252" w:lineRule="auto"/>
            </w:pPr>
            <w:r>
              <w:t>PP 1,0 do 09/26</w:t>
            </w:r>
          </w:p>
        </w:tc>
        <w:tc>
          <w:tcPr>
            <w:tcW w:w="1276" w:type="dxa"/>
            <w:tcBorders>
              <w:top w:val="single" w:sz="4" w:space="0" w:color="auto"/>
              <w:left w:val="single" w:sz="4" w:space="0" w:color="auto"/>
              <w:bottom w:val="single" w:sz="4" w:space="0" w:color="auto"/>
              <w:right w:val="single" w:sz="4" w:space="0" w:color="auto"/>
            </w:tcBorders>
            <w:hideMark/>
            <w:tcPrChange w:id="353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7181951" w14:textId="77777777" w:rsidR="00FD3188" w:rsidRDefault="00FD3188" w:rsidP="000B5951">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353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28FF0FF"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53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71D45CC" w14:textId="77777777" w:rsidR="00FD3188" w:rsidRDefault="00FD3188" w:rsidP="000B5951">
            <w:pPr>
              <w:spacing w:after="160" w:line="252" w:lineRule="auto"/>
            </w:pPr>
            <w:r>
              <w:t>--</w:t>
            </w:r>
          </w:p>
        </w:tc>
      </w:tr>
      <w:tr w:rsidR="00FD3188" w:rsidDel="00FD3188" w14:paraId="0262F601" w14:textId="181408E2" w:rsidTr="00FD3188">
        <w:trPr>
          <w:del w:id="3535" w:author="Eva Skýbová" w:date="2024-05-15T09:32:00Z"/>
        </w:trPr>
        <w:tc>
          <w:tcPr>
            <w:tcW w:w="1328" w:type="dxa"/>
            <w:tcBorders>
              <w:top w:val="single" w:sz="4" w:space="0" w:color="auto"/>
              <w:left w:val="single" w:sz="4" w:space="0" w:color="auto"/>
              <w:bottom w:val="single" w:sz="4" w:space="0" w:color="auto"/>
              <w:right w:val="single" w:sz="4" w:space="0" w:color="auto"/>
            </w:tcBorders>
            <w:hideMark/>
            <w:tcPrChange w:id="353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6F39CE6" w14:textId="72354B05" w:rsidR="00FD3188" w:rsidDel="00FD3188" w:rsidRDefault="00FD3188" w:rsidP="000B5951">
            <w:pPr>
              <w:spacing w:after="160" w:line="252" w:lineRule="auto"/>
              <w:rPr>
                <w:del w:id="3537" w:author="Eva Skýbová" w:date="2024-05-15T09:32:00Z"/>
              </w:rPr>
            </w:pPr>
            <w:del w:id="3538" w:author="Eva Skýbová" w:date="2024-05-15T09:32:00Z">
              <w:r w:rsidDel="00FD3188">
                <w:delText>Snopek</w:delText>
              </w:r>
            </w:del>
          </w:p>
        </w:tc>
        <w:tc>
          <w:tcPr>
            <w:tcW w:w="1293" w:type="dxa"/>
            <w:tcBorders>
              <w:top w:val="single" w:sz="4" w:space="0" w:color="auto"/>
              <w:left w:val="single" w:sz="4" w:space="0" w:color="auto"/>
              <w:bottom w:val="single" w:sz="4" w:space="0" w:color="auto"/>
              <w:right w:val="single" w:sz="4" w:space="0" w:color="auto"/>
            </w:tcBorders>
            <w:hideMark/>
            <w:tcPrChange w:id="353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AD70C61" w14:textId="71B7E0AA" w:rsidR="00FD3188" w:rsidDel="00FD3188" w:rsidRDefault="00FD3188" w:rsidP="000B5951">
            <w:pPr>
              <w:spacing w:after="160" w:line="252" w:lineRule="auto"/>
              <w:rPr>
                <w:del w:id="3540" w:author="Eva Skýbová" w:date="2024-05-15T09:32:00Z"/>
              </w:rPr>
            </w:pPr>
            <w:del w:id="3541" w:author="Eva Skýbová" w:date="2024-05-15T09:32:00Z">
              <w:r w:rsidDel="00FD3188">
                <w:delText>Petr</w:delText>
              </w:r>
            </w:del>
          </w:p>
        </w:tc>
        <w:tc>
          <w:tcPr>
            <w:tcW w:w="1242" w:type="dxa"/>
            <w:tcBorders>
              <w:top w:val="single" w:sz="4" w:space="0" w:color="auto"/>
              <w:left w:val="single" w:sz="4" w:space="0" w:color="auto"/>
              <w:bottom w:val="single" w:sz="4" w:space="0" w:color="auto"/>
              <w:right w:val="single" w:sz="4" w:space="0" w:color="auto"/>
            </w:tcBorders>
            <w:hideMark/>
            <w:tcPrChange w:id="354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702C380" w14:textId="5417DB29" w:rsidR="00FD3188" w:rsidDel="00FD3188" w:rsidRDefault="00FD3188" w:rsidP="000B5951">
            <w:pPr>
              <w:spacing w:after="160" w:line="252" w:lineRule="auto"/>
              <w:rPr>
                <w:del w:id="3543" w:author="Eva Skýbová" w:date="2024-05-15T09:32:00Z"/>
              </w:rPr>
            </w:pPr>
            <w:del w:id="3544" w:author="Eva Skýbová" w:date="2024-05-15T09:32:00Z">
              <w:r w:rsidDel="00FD3188">
                <w:delText>PhDr. Mgr., PhD., MBA</w:delText>
              </w:r>
            </w:del>
          </w:p>
        </w:tc>
        <w:tc>
          <w:tcPr>
            <w:tcW w:w="1232" w:type="dxa"/>
            <w:tcBorders>
              <w:top w:val="single" w:sz="4" w:space="0" w:color="auto"/>
              <w:left w:val="single" w:sz="4" w:space="0" w:color="auto"/>
              <w:bottom w:val="single" w:sz="4" w:space="0" w:color="auto"/>
              <w:right w:val="single" w:sz="4" w:space="0" w:color="auto"/>
            </w:tcBorders>
            <w:hideMark/>
            <w:tcPrChange w:id="354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012CC4F" w14:textId="4C1BCC3C" w:rsidR="00FD3188" w:rsidDel="00FD3188" w:rsidRDefault="00FD3188" w:rsidP="000B5951">
            <w:pPr>
              <w:spacing w:after="160" w:line="252" w:lineRule="auto"/>
              <w:rPr>
                <w:del w:id="3546" w:author="Eva Skýbová" w:date="2024-05-15T09:32:00Z"/>
              </w:rPr>
            </w:pPr>
            <w:del w:id="3547" w:author="Eva Skýbová" w:date="2024-05-15T09:32:00Z">
              <w:r w:rsidDel="00FD3188">
                <w:delText>PP 1,0 N</w:delText>
              </w:r>
            </w:del>
          </w:p>
        </w:tc>
        <w:tc>
          <w:tcPr>
            <w:tcW w:w="1276" w:type="dxa"/>
            <w:tcBorders>
              <w:top w:val="single" w:sz="4" w:space="0" w:color="auto"/>
              <w:left w:val="single" w:sz="4" w:space="0" w:color="auto"/>
              <w:bottom w:val="single" w:sz="4" w:space="0" w:color="auto"/>
              <w:right w:val="single" w:sz="4" w:space="0" w:color="auto"/>
            </w:tcBorders>
            <w:hideMark/>
            <w:tcPrChange w:id="354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C34BF20" w14:textId="2BD7E11A" w:rsidR="00FD3188" w:rsidDel="00FD3188" w:rsidRDefault="00FD3188" w:rsidP="000B5951">
            <w:pPr>
              <w:spacing w:after="160" w:line="252" w:lineRule="auto"/>
              <w:rPr>
                <w:del w:id="3549" w:author="Eva Skýbová" w:date="2024-05-15T09:32:00Z"/>
              </w:rPr>
            </w:pPr>
            <w:del w:id="3550" w:author="Eva Skýbová" w:date="2024-05-15T09:32:00Z">
              <w:r w:rsidDel="00FD3188">
                <w:delText>--</w:delText>
              </w:r>
            </w:del>
          </w:p>
        </w:tc>
        <w:tc>
          <w:tcPr>
            <w:tcW w:w="1414" w:type="dxa"/>
            <w:tcBorders>
              <w:top w:val="single" w:sz="4" w:space="0" w:color="auto"/>
              <w:left w:val="single" w:sz="4" w:space="0" w:color="auto"/>
              <w:bottom w:val="single" w:sz="4" w:space="0" w:color="auto"/>
              <w:right w:val="single" w:sz="4" w:space="0" w:color="auto"/>
            </w:tcBorders>
            <w:hideMark/>
            <w:tcPrChange w:id="3551"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E9512F4" w14:textId="1937ED4A" w:rsidR="00FD3188" w:rsidDel="00FD3188" w:rsidRDefault="00FD3188" w:rsidP="000B5951">
            <w:pPr>
              <w:spacing w:after="160" w:line="252" w:lineRule="auto"/>
              <w:rPr>
                <w:del w:id="3552" w:author="Eva Skýbová" w:date="2024-05-15T09:32:00Z"/>
              </w:rPr>
            </w:pPr>
            <w:del w:id="3553" w:author="Eva Skýbová" w:date="2024-05-15T09:32:00Z">
              <w:r w:rsidDel="00FD3188">
                <w:delText>ano</w:delText>
              </w:r>
            </w:del>
          </w:p>
        </w:tc>
        <w:tc>
          <w:tcPr>
            <w:tcW w:w="1277" w:type="dxa"/>
            <w:tcBorders>
              <w:top w:val="single" w:sz="4" w:space="0" w:color="auto"/>
              <w:left w:val="single" w:sz="4" w:space="0" w:color="auto"/>
              <w:bottom w:val="single" w:sz="4" w:space="0" w:color="auto"/>
              <w:right w:val="single" w:sz="4" w:space="0" w:color="auto"/>
            </w:tcBorders>
            <w:hideMark/>
            <w:tcPrChange w:id="355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804FCCC" w14:textId="65F8E271" w:rsidR="00FD3188" w:rsidDel="00FD3188" w:rsidRDefault="00FD3188" w:rsidP="000B5951">
            <w:pPr>
              <w:spacing w:after="160" w:line="252" w:lineRule="auto"/>
              <w:rPr>
                <w:del w:id="3555" w:author="Eva Skýbová" w:date="2024-05-15T09:32:00Z"/>
              </w:rPr>
            </w:pPr>
            <w:del w:id="3556" w:author="Eva Skýbová" w:date="2024-05-15T09:32:00Z">
              <w:r w:rsidDel="00FD3188">
                <w:delText>--</w:delText>
              </w:r>
            </w:del>
          </w:p>
        </w:tc>
      </w:tr>
      <w:tr w:rsidR="00FD3188" w14:paraId="57720BAC"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5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9843A50" w14:textId="77777777" w:rsidR="00FD3188" w:rsidRDefault="00FD3188" w:rsidP="000B5951">
            <w:pPr>
              <w:spacing w:after="160" w:line="252" w:lineRule="auto"/>
            </w:pPr>
            <w:r>
              <w:t>Strohmandl</w:t>
            </w:r>
          </w:p>
        </w:tc>
        <w:tc>
          <w:tcPr>
            <w:tcW w:w="1293" w:type="dxa"/>
            <w:tcBorders>
              <w:top w:val="single" w:sz="4" w:space="0" w:color="auto"/>
              <w:left w:val="single" w:sz="4" w:space="0" w:color="auto"/>
              <w:bottom w:val="single" w:sz="4" w:space="0" w:color="auto"/>
              <w:right w:val="single" w:sz="4" w:space="0" w:color="auto"/>
            </w:tcBorders>
            <w:hideMark/>
            <w:tcPrChange w:id="3558"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0BDE083" w14:textId="77777777" w:rsidR="00FD3188" w:rsidRDefault="00FD3188" w:rsidP="000B5951">
            <w:pPr>
              <w:spacing w:after="160" w:line="252" w:lineRule="auto"/>
            </w:pPr>
            <w:r>
              <w:t>Jan</w:t>
            </w:r>
          </w:p>
        </w:tc>
        <w:tc>
          <w:tcPr>
            <w:tcW w:w="1242" w:type="dxa"/>
            <w:tcBorders>
              <w:top w:val="single" w:sz="4" w:space="0" w:color="auto"/>
              <w:left w:val="single" w:sz="4" w:space="0" w:color="auto"/>
              <w:bottom w:val="single" w:sz="4" w:space="0" w:color="auto"/>
              <w:right w:val="single" w:sz="4" w:space="0" w:color="auto"/>
            </w:tcBorders>
            <w:hideMark/>
            <w:tcPrChange w:id="355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F5ADD14"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6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BE019C9"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6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F4A25D6"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62"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3A9A5949" w14:textId="77777777" w:rsidR="00FD3188" w:rsidRDefault="00FD3188" w:rsidP="000B5951">
            <w:pPr>
              <w:spacing w:after="160" w:line="252" w:lineRule="auto"/>
            </w:pPr>
            <w:r>
              <w:t>ano, ZT</w:t>
            </w:r>
          </w:p>
        </w:tc>
        <w:tc>
          <w:tcPr>
            <w:tcW w:w="1277" w:type="dxa"/>
            <w:tcBorders>
              <w:top w:val="single" w:sz="4" w:space="0" w:color="auto"/>
              <w:left w:val="single" w:sz="4" w:space="0" w:color="auto"/>
              <w:bottom w:val="single" w:sz="4" w:space="0" w:color="auto"/>
              <w:right w:val="single" w:sz="4" w:space="0" w:color="auto"/>
            </w:tcBorders>
            <w:hideMark/>
            <w:tcPrChange w:id="356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E60177E" w14:textId="77777777" w:rsidR="00FD3188" w:rsidRDefault="00FD3188" w:rsidP="000B5951">
            <w:pPr>
              <w:spacing w:after="160" w:line="252" w:lineRule="auto"/>
            </w:pPr>
            <w:r>
              <w:t>--</w:t>
            </w:r>
          </w:p>
        </w:tc>
      </w:tr>
      <w:tr w:rsidR="00FD3188" w14:paraId="2A7966AE"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6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D36A997" w14:textId="77777777" w:rsidR="00FD3188" w:rsidRDefault="00FD3188" w:rsidP="000B5951">
            <w:pPr>
              <w:spacing w:after="160" w:line="252" w:lineRule="auto"/>
            </w:pPr>
            <w:r>
              <w:t>Svoboda</w:t>
            </w:r>
          </w:p>
        </w:tc>
        <w:tc>
          <w:tcPr>
            <w:tcW w:w="1293" w:type="dxa"/>
            <w:tcBorders>
              <w:top w:val="single" w:sz="4" w:space="0" w:color="auto"/>
              <w:left w:val="single" w:sz="4" w:space="0" w:color="auto"/>
              <w:bottom w:val="single" w:sz="4" w:space="0" w:color="auto"/>
              <w:right w:val="single" w:sz="4" w:space="0" w:color="auto"/>
            </w:tcBorders>
            <w:hideMark/>
            <w:tcPrChange w:id="3565"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514D31B" w14:textId="77777777" w:rsidR="00FD3188" w:rsidRDefault="00FD3188" w:rsidP="000B5951">
            <w:pPr>
              <w:spacing w:after="160" w:line="252" w:lineRule="auto"/>
            </w:pPr>
            <w:r>
              <w:t>Petr</w:t>
            </w:r>
          </w:p>
        </w:tc>
        <w:tc>
          <w:tcPr>
            <w:tcW w:w="1242" w:type="dxa"/>
            <w:tcBorders>
              <w:top w:val="single" w:sz="4" w:space="0" w:color="auto"/>
              <w:left w:val="single" w:sz="4" w:space="0" w:color="auto"/>
              <w:bottom w:val="single" w:sz="4" w:space="0" w:color="auto"/>
              <w:right w:val="single" w:sz="4" w:space="0" w:color="auto"/>
            </w:tcBorders>
            <w:hideMark/>
            <w:tcPrChange w:id="356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AF39710"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6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DF71BFF"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6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BFA0804"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69"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2123708"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57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FD5DC83" w14:textId="77777777" w:rsidR="00FD3188" w:rsidRDefault="00FD3188" w:rsidP="000B5951">
            <w:pPr>
              <w:spacing w:after="160" w:line="252" w:lineRule="auto"/>
            </w:pPr>
            <w:r>
              <w:t>--</w:t>
            </w:r>
          </w:p>
        </w:tc>
      </w:tr>
      <w:tr w:rsidR="00FD3188" w14:paraId="6746A6A0"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7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E64F9EE" w14:textId="77777777" w:rsidR="00FD3188" w:rsidRDefault="00FD3188" w:rsidP="000B5951">
            <w:pPr>
              <w:spacing w:after="160" w:line="252" w:lineRule="auto"/>
            </w:pPr>
            <w:r>
              <w:lastRenderedPageBreak/>
              <w:t xml:space="preserve">Šaur </w:t>
            </w:r>
          </w:p>
        </w:tc>
        <w:tc>
          <w:tcPr>
            <w:tcW w:w="1293" w:type="dxa"/>
            <w:tcBorders>
              <w:top w:val="single" w:sz="4" w:space="0" w:color="auto"/>
              <w:left w:val="single" w:sz="4" w:space="0" w:color="auto"/>
              <w:bottom w:val="single" w:sz="4" w:space="0" w:color="auto"/>
              <w:right w:val="single" w:sz="4" w:space="0" w:color="auto"/>
            </w:tcBorders>
            <w:hideMark/>
            <w:tcPrChange w:id="3572"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2D4D555" w14:textId="77777777" w:rsidR="00FD3188" w:rsidRDefault="00FD3188" w:rsidP="000B5951">
            <w:pPr>
              <w:spacing w:after="160" w:line="252" w:lineRule="auto"/>
            </w:pPr>
            <w:r>
              <w:t>David</w:t>
            </w:r>
          </w:p>
        </w:tc>
        <w:tc>
          <w:tcPr>
            <w:tcW w:w="1242" w:type="dxa"/>
            <w:tcBorders>
              <w:top w:val="single" w:sz="4" w:space="0" w:color="auto"/>
              <w:left w:val="single" w:sz="4" w:space="0" w:color="auto"/>
              <w:bottom w:val="single" w:sz="4" w:space="0" w:color="auto"/>
              <w:right w:val="single" w:sz="4" w:space="0" w:color="auto"/>
            </w:tcBorders>
            <w:hideMark/>
            <w:tcPrChange w:id="357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A090EB8"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7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88697D0" w14:textId="77777777" w:rsidR="00FD3188" w:rsidRDefault="00FD3188" w:rsidP="000B5951">
            <w:pPr>
              <w:spacing w:after="160" w:line="252" w:lineRule="auto"/>
            </w:pPr>
            <w:r>
              <w:t>PP 1,0 do 06/25</w:t>
            </w:r>
          </w:p>
        </w:tc>
        <w:tc>
          <w:tcPr>
            <w:tcW w:w="1276" w:type="dxa"/>
            <w:tcBorders>
              <w:top w:val="single" w:sz="4" w:space="0" w:color="auto"/>
              <w:left w:val="single" w:sz="4" w:space="0" w:color="auto"/>
              <w:bottom w:val="single" w:sz="4" w:space="0" w:color="auto"/>
              <w:right w:val="single" w:sz="4" w:space="0" w:color="auto"/>
            </w:tcBorders>
            <w:hideMark/>
            <w:tcPrChange w:id="357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E7AE0C7"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576"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0B0E0072"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57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333DA33" w14:textId="77777777" w:rsidR="00FD3188" w:rsidRDefault="00FD3188" w:rsidP="000B5951">
            <w:pPr>
              <w:spacing w:after="160" w:line="252" w:lineRule="auto"/>
            </w:pPr>
            <w:r>
              <w:t>--</w:t>
            </w:r>
          </w:p>
        </w:tc>
      </w:tr>
      <w:tr w:rsidR="00FD3188" w14:paraId="59D04DD3"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7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C7328A3" w14:textId="77777777" w:rsidR="00FD3188" w:rsidRDefault="00FD3188" w:rsidP="000B5951">
            <w:pPr>
              <w:spacing w:after="160" w:line="252" w:lineRule="auto"/>
            </w:pPr>
            <w:r>
              <w:t>Taraba</w:t>
            </w:r>
          </w:p>
        </w:tc>
        <w:tc>
          <w:tcPr>
            <w:tcW w:w="1293" w:type="dxa"/>
            <w:tcBorders>
              <w:top w:val="single" w:sz="4" w:space="0" w:color="auto"/>
              <w:left w:val="single" w:sz="4" w:space="0" w:color="auto"/>
              <w:bottom w:val="single" w:sz="4" w:space="0" w:color="auto"/>
              <w:right w:val="single" w:sz="4" w:space="0" w:color="auto"/>
            </w:tcBorders>
            <w:hideMark/>
            <w:tcPrChange w:id="357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8EAA6E5" w14:textId="77777777" w:rsidR="00FD3188" w:rsidRDefault="00FD3188" w:rsidP="000B5951">
            <w:pPr>
              <w:spacing w:after="160" w:line="252" w:lineRule="auto"/>
            </w:pPr>
            <w:r>
              <w:t>Pavel</w:t>
            </w:r>
          </w:p>
        </w:tc>
        <w:tc>
          <w:tcPr>
            <w:tcW w:w="1242" w:type="dxa"/>
            <w:tcBorders>
              <w:top w:val="single" w:sz="4" w:space="0" w:color="auto"/>
              <w:left w:val="single" w:sz="4" w:space="0" w:color="auto"/>
              <w:bottom w:val="single" w:sz="4" w:space="0" w:color="auto"/>
              <w:right w:val="single" w:sz="4" w:space="0" w:color="auto"/>
            </w:tcBorders>
            <w:hideMark/>
            <w:tcPrChange w:id="358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D116314"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8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F12BF79"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8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D484A30"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8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39530D59" w14:textId="77777777" w:rsidR="00FD3188" w:rsidRDefault="00FD3188" w:rsidP="000B5951">
            <w:pPr>
              <w:spacing w:after="160" w:line="252" w:lineRule="auto"/>
            </w:pPr>
            <w:r>
              <w:t>ano, ZT</w:t>
            </w:r>
          </w:p>
        </w:tc>
        <w:tc>
          <w:tcPr>
            <w:tcW w:w="1277" w:type="dxa"/>
            <w:tcBorders>
              <w:top w:val="single" w:sz="4" w:space="0" w:color="auto"/>
              <w:left w:val="single" w:sz="4" w:space="0" w:color="auto"/>
              <w:bottom w:val="single" w:sz="4" w:space="0" w:color="auto"/>
              <w:right w:val="single" w:sz="4" w:space="0" w:color="auto"/>
            </w:tcBorders>
            <w:hideMark/>
            <w:tcPrChange w:id="358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233D71D" w14:textId="77777777" w:rsidR="00FD3188" w:rsidRDefault="00FD3188" w:rsidP="000B5951">
            <w:pPr>
              <w:spacing w:after="160" w:line="252" w:lineRule="auto"/>
            </w:pPr>
            <w:r>
              <w:t>--</w:t>
            </w:r>
          </w:p>
        </w:tc>
      </w:tr>
      <w:tr w:rsidR="00FD3188" w14:paraId="43E1D096"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8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7466CC6" w14:textId="77777777" w:rsidR="00FD3188" w:rsidRDefault="00FD3188" w:rsidP="000B5951">
            <w:pPr>
              <w:spacing w:after="160" w:line="252" w:lineRule="auto"/>
            </w:pPr>
            <w:r>
              <w:t>Tomášek</w:t>
            </w:r>
          </w:p>
        </w:tc>
        <w:tc>
          <w:tcPr>
            <w:tcW w:w="1293" w:type="dxa"/>
            <w:tcBorders>
              <w:top w:val="single" w:sz="4" w:space="0" w:color="auto"/>
              <w:left w:val="single" w:sz="4" w:space="0" w:color="auto"/>
              <w:bottom w:val="single" w:sz="4" w:space="0" w:color="auto"/>
              <w:right w:val="single" w:sz="4" w:space="0" w:color="auto"/>
            </w:tcBorders>
            <w:hideMark/>
            <w:tcPrChange w:id="3586"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3C7A898" w14:textId="77777777" w:rsidR="00FD3188" w:rsidRDefault="00FD3188" w:rsidP="000B5951">
            <w:pPr>
              <w:spacing w:after="160" w:line="252" w:lineRule="auto"/>
            </w:pPr>
            <w:r>
              <w:t>Pavel</w:t>
            </w:r>
          </w:p>
        </w:tc>
        <w:tc>
          <w:tcPr>
            <w:tcW w:w="1242" w:type="dxa"/>
            <w:tcBorders>
              <w:top w:val="single" w:sz="4" w:space="0" w:color="auto"/>
              <w:left w:val="single" w:sz="4" w:space="0" w:color="auto"/>
              <w:bottom w:val="single" w:sz="4" w:space="0" w:color="auto"/>
              <w:right w:val="single" w:sz="4" w:space="0" w:color="auto"/>
            </w:tcBorders>
            <w:hideMark/>
            <w:tcPrChange w:id="358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D9B9FB1"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58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64A2649" w14:textId="77777777" w:rsidR="00FD3188" w:rsidRDefault="00FD3188" w:rsidP="000B5951">
            <w:pPr>
              <w:spacing w:after="160" w:line="252" w:lineRule="auto"/>
            </w:pPr>
            <w:r>
              <w:t>PP 1,0 do 09/25</w:t>
            </w:r>
          </w:p>
        </w:tc>
        <w:tc>
          <w:tcPr>
            <w:tcW w:w="1276" w:type="dxa"/>
            <w:tcBorders>
              <w:top w:val="single" w:sz="4" w:space="0" w:color="auto"/>
              <w:left w:val="single" w:sz="4" w:space="0" w:color="auto"/>
              <w:bottom w:val="single" w:sz="4" w:space="0" w:color="auto"/>
              <w:right w:val="single" w:sz="4" w:space="0" w:color="auto"/>
            </w:tcBorders>
            <w:hideMark/>
            <w:tcPrChange w:id="358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5ABA852" w14:textId="77777777" w:rsidR="00FD3188" w:rsidRDefault="00FD3188" w:rsidP="000B5951">
            <w:pPr>
              <w:spacing w:after="160" w:line="252" w:lineRule="auto"/>
            </w:pPr>
            <w:r>
              <w:t>PP 1,0 do 09/25</w:t>
            </w:r>
          </w:p>
        </w:tc>
        <w:tc>
          <w:tcPr>
            <w:tcW w:w="1414" w:type="dxa"/>
            <w:tcBorders>
              <w:top w:val="single" w:sz="4" w:space="0" w:color="auto"/>
              <w:left w:val="single" w:sz="4" w:space="0" w:color="auto"/>
              <w:bottom w:val="single" w:sz="4" w:space="0" w:color="auto"/>
              <w:right w:val="single" w:sz="4" w:space="0" w:color="auto"/>
            </w:tcBorders>
            <w:hideMark/>
            <w:tcPrChange w:id="3590"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565178C"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59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24533D2" w14:textId="77777777" w:rsidR="00FD3188" w:rsidRDefault="00FD3188" w:rsidP="000B5951">
            <w:pPr>
              <w:spacing w:after="160" w:line="252" w:lineRule="auto"/>
            </w:pPr>
            <w:r>
              <w:t>--</w:t>
            </w:r>
          </w:p>
        </w:tc>
      </w:tr>
      <w:tr w:rsidR="00FD3188" w14:paraId="5062D53A"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9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90BE767" w14:textId="77777777" w:rsidR="00FD3188" w:rsidRDefault="00FD3188" w:rsidP="000B5951">
            <w:pPr>
              <w:spacing w:after="160" w:line="252" w:lineRule="auto"/>
            </w:pPr>
            <w:r>
              <w:t>Tomaštík</w:t>
            </w:r>
          </w:p>
        </w:tc>
        <w:tc>
          <w:tcPr>
            <w:tcW w:w="1293" w:type="dxa"/>
            <w:tcBorders>
              <w:top w:val="single" w:sz="4" w:space="0" w:color="auto"/>
              <w:left w:val="single" w:sz="4" w:space="0" w:color="auto"/>
              <w:bottom w:val="single" w:sz="4" w:space="0" w:color="auto"/>
              <w:right w:val="single" w:sz="4" w:space="0" w:color="auto"/>
            </w:tcBorders>
            <w:hideMark/>
            <w:tcPrChange w:id="3593"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68B93D3F" w14:textId="77777777" w:rsidR="00FD3188" w:rsidRDefault="00FD3188" w:rsidP="000B5951">
            <w:pPr>
              <w:spacing w:after="160" w:line="252" w:lineRule="auto"/>
            </w:pPr>
            <w:r>
              <w:t>Marek</w:t>
            </w:r>
          </w:p>
        </w:tc>
        <w:tc>
          <w:tcPr>
            <w:tcW w:w="1242" w:type="dxa"/>
            <w:tcBorders>
              <w:top w:val="single" w:sz="4" w:space="0" w:color="auto"/>
              <w:left w:val="single" w:sz="4" w:space="0" w:color="auto"/>
              <w:bottom w:val="single" w:sz="4" w:space="0" w:color="auto"/>
              <w:right w:val="single" w:sz="4" w:space="0" w:color="auto"/>
            </w:tcBorders>
            <w:hideMark/>
            <w:tcPrChange w:id="359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56F8A22" w14:textId="77777777" w:rsidR="00FD3188" w:rsidRDefault="00FD3188" w:rsidP="000B5951">
            <w:pPr>
              <w:spacing w:after="160" w:line="252" w:lineRule="auto"/>
            </w:pPr>
            <w:r>
              <w:t>Mgr., Ph.D.</w:t>
            </w:r>
          </w:p>
        </w:tc>
        <w:tc>
          <w:tcPr>
            <w:tcW w:w="1232" w:type="dxa"/>
            <w:tcBorders>
              <w:top w:val="single" w:sz="4" w:space="0" w:color="auto"/>
              <w:left w:val="single" w:sz="4" w:space="0" w:color="auto"/>
              <w:bottom w:val="single" w:sz="4" w:space="0" w:color="auto"/>
              <w:right w:val="single" w:sz="4" w:space="0" w:color="auto"/>
            </w:tcBorders>
            <w:hideMark/>
            <w:tcPrChange w:id="359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312F193"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59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8CA6939"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97"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8337ADD"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59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9FD2AE2" w14:textId="77777777" w:rsidR="00FD3188" w:rsidRDefault="00FD3188" w:rsidP="000B5951">
            <w:pPr>
              <w:spacing w:after="160" w:line="252" w:lineRule="auto"/>
            </w:pPr>
            <w:r>
              <w:t>--</w:t>
            </w:r>
          </w:p>
        </w:tc>
      </w:tr>
      <w:tr w:rsidR="00FD3188" w14:paraId="398CB6F6"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59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A9AE397" w14:textId="77777777" w:rsidR="00FD3188" w:rsidRDefault="00FD3188" w:rsidP="000B5951">
            <w:pPr>
              <w:spacing w:after="160" w:line="252" w:lineRule="auto"/>
            </w:pPr>
            <w:r>
              <w:t>Tomek</w:t>
            </w:r>
          </w:p>
        </w:tc>
        <w:tc>
          <w:tcPr>
            <w:tcW w:w="1293" w:type="dxa"/>
            <w:tcBorders>
              <w:top w:val="single" w:sz="4" w:space="0" w:color="auto"/>
              <w:left w:val="single" w:sz="4" w:space="0" w:color="auto"/>
              <w:bottom w:val="single" w:sz="4" w:space="0" w:color="auto"/>
              <w:right w:val="single" w:sz="4" w:space="0" w:color="auto"/>
            </w:tcBorders>
            <w:hideMark/>
            <w:tcPrChange w:id="360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231A09AC" w14:textId="77777777" w:rsidR="00FD3188" w:rsidRDefault="00FD3188" w:rsidP="000B5951">
            <w:pPr>
              <w:spacing w:after="160" w:line="252" w:lineRule="auto"/>
            </w:pPr>
            <w:r>
              <w:t>Miroslav</w:t>
            </w:r>
          </w:p>
        </w:tc>
        <w:tc>
          <w:tcPr>
            <w:tcW w:w="1242" w:type="dxa"/>
            <w:tcBorders>
              <w:top w:val="single" w:sz="4" w:space="0" w:color="auto"/>
              <w:left w:val="single" w:sz="4" w:space="0" w:color="auto"/>
              <w:bottom w:val="single" w:sz="4" w:space="0" w:color="auto"/>
              <w:right w:val="single" w:sz="4" w:space="0" w:color="auto"/>
            </w:tcBorders>
            <w:hideMark/>
            <w:tcPrChange w:id="360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8F1E207" w14:textId="77777777" w:rsidR="00FD3188" w:rsidRDefault="00FD3188" w:rsidP="000B5951">
            <w:pPr>
              <w:spacing w:after="160" w:line="252" w:lineRule="auto"/>
            </w:pPr>
            <w:r>
              <w:t>doc. Ing., PhD.</w:t>
            </w:r>
          </w:p>
        </w:tc>
        <w:tc>
          <w:tcPr>
            <w:tcW w:w="1232" w:type="dxa"/>
            <w:tcBorders>
              <w:top w:val="single" w:sz="4" w:space="0" w:color="auto"/>
              <w:left w:val="single" w:sz="4" w:space="0" w:color="auto"/>
              <w:bottom w:val="single" w:sz="4" w:space="0" w:color="auto"/>
              <w:right w:val="single" w:sz="4" w:space="0" w:color="auto"/>
            </w:tcBorders>
            <w:hideMark/>
            <w:tcPrChange w:id="360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278F884"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0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5E2AEDA"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604"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45AC54D" w14:textId="77777777" w:rsidR="00FD3188" w:rsidRDefault="00FD3188" w:rsidP="000B5951">
            <w:pPr>
              <w:spacing w:after="160" w:line="252" w:lineRule="auto"/>
            </w:pPr>
            <w:r>
              <w:t>PZ</w:t>
            </w:r>
          </w:p>
        </w:tc>
        <w:tc>
          <w:tcPr>
            <w:tcW w:w="1277" w:type="dxa"/>
            <w:tcBorders>
              <w:top w:val="single" w:sz="4" w:space="0" w:color="auto"/>
              <w:left w:val="single" w:sz="4" w:space="0" w:color="auto"/>
              <w:bottom w:val="single" w:sz="4" w:space="0" w:color="auto"/>
              <w:right w:val="single" w:sz="4" w:space="0" w:color="auto"/>
            </w:tcBorders>
            <w:hideMark/>
            <w:tcPrChange w:id="360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94FE839" w14:textId="77777777" w:rsidR="00FD3188" w:rsidRDefault="00FD3188" w:rsidP="000B5951">
            <w:pPr>
              <w:spacing w:after="160" w:line="252" w:lineRule="auto"/>
            </w:pPr>
            <w:r>
              <w:t>--</w:t>
            </w:r>
          </w:p>
        </w:tc>
      </w:tr>
      <w:tr w:rsidR="00FD3188" w14:paraId="02CECEC7"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0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653D68E" w14:textId="77777777" w:rsidR="00FD3188" w:rsidRDefault="00FD3188" w:rsidP="000B5951">
            <w:pPr>
              <w:spacing w:after="160" w:line="252" w:lineRule="auto"/>
            </w:pPr>
            <w:r>
              <w:t>Trechová</w:t>
            </w:r>
          </w:p>
        </w:tc>
        <w:tc>
          <w:tcPr>
            <w:tcW w:w="1293" w:type="dxa"/>
            <w:tcBorders>
              <w:top w:val="single" w:sz="4" w:space="0" w:color="auto"/>
              <w:left w:val="single" w:sz="4" w:space="0" w:color="auto"/>
              <w:bottom w:val="single" w:sz="4" w:space="0" w:color="auto"/>
              <w:right w:val="single" w:sz="4" w:space="0" w:color="auto"/>
            </w:tcBorders>
            <w:hideMark/>
            <w:tcPrChange w:id="3607"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395AE199" w14:textId="77777777" w:rsidR="00FD3188" w:rsidRDefault="00FD3188" w:rsidP="000B5951">
            <w:pPr>
              <w:spacing w:after="160" w:line="252" w:lineRule="auto"/>
            </w:pPr>
            <w:r>
              <w:t>Petra</w:t>
            </w:r>
          </w:p>
        </w:tc>
        <w:tc>
          <w:tcPr>
            <w:tcW w:w="1242" w:type="dxa"/>
            <w:tcBorders>
              <w:top w:val="single" w:sz="4" w:space="0" w:color="auto"/>
              <w:left w:val="single" w:sz="4" w:space="0" w:color="auto"/>
              <w:bottom w:val="single" w:sz="4" w:space="0" w:color="auto"/>
              <w:right w:val="single" w:sz="4" w:space="0" w:color="auto"/>
            </w:tcBorders>
            <w:hideMark/>
            <w:tcPrChange w:id="360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E8D8684" w14:textId="77777777" w:rsidR="00FD3188" w:rsidRDefault="00FD3188" w:rsidP="000B5951">
            <w:pPr>
              <w:spacing w:after="160" w:line="252" w:lineRule="auto"/>
            </w:pPr>
            <w:r>
              <w:t>Mgr.</w:t>
            </w:r>
          </w:p>
        </w:tc>
        <w:tc>
          <w:tcPr>
            <w:tcW w:w="1232" w:type="dxa"/>
            <w:tcBorders>
              <w:top w:val="single" w:sz="4" w:space="0" w:color="auto"/>
              <w:left w:val="single" w:sz="4" w:space="0" w:color="auto"/>
              <w:bottom w:val="single" w:sz="4" w:space="0" w:color="auto"/>
              <w:right w:val="single" w:sz="4" w:space="0" w:color="auto"/>
            </w:tcBorders>
            <w:hideMark/>
            <w:tcPrChange w:id="360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66E7149" w14:textId="77777777" w:rsidR="00FD3188" w:rsidRDefault="00FD3188" w:rsidP="000B5951">
            <w:pPr>
              <w:spacing w:after="160" w:line="252" w:lineRule="auto"/>
            </w:pPr>
            <w:r>
              <w:t>PP 0,5 do 10/26</w:t>
            </w:r>
          </w:p>
        </w:tc>
        <w:tc>
          <w:tcPr>
            <w:tcW w:w="1276" w:type="dxa"/>
            <w:tcBorders>
              <w:top w:val="single" w:sz="4" w:space="0" w:color="auto"/>
              <w:left w:val="single" w:sz="4" w:space="0" w:color="auto"/>
              <w:bottom w:val="single" w:sz="4" w:space="0" w:color="auto"/>
              <w:right w:val="single" w:sz="4" w:space="0" w:color="auto"/>
            </w:tcBorders>
            <w:hideMark/>
            <w:tcPrChange w:id="361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5FCD6C3" w14:textId="77777777" w:rsidR="00FD3188" w:rsidRDefault="00FD3188" w:rsidP="000B5951">
            <w:pPr>
              <w:spacing w:after="160" w:line="252" w:lineRule="auto"/>
            </w:pPr>
            <w:r>
              <w:t>PP 0,5 do 10/26</w:t>
            </w:r>
          </w:p>
        </w:tc>
        <w:tc>
          <w:tcPr>
            <w:tcW w:w="1414" w:type="dxa"/>
            <w:tcBorders>
              <w:top w:val="single" w:sz="4" w:space="0" w:color="auto"/>
              <w:left w:val="single" w:sz="4" w:space="0" w:color="auto"/>
              <w:bottom w:val="single" w:sz="4" w:space="0" w:color="auto"/>
              <w:right w:val="single" w:sz="4" w:space="0" w:color="auto"/>
            </w:tcBorders>
            <w:hideMark/>
            <w:tcPrChange w:id="3611"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FC7B721"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1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BC940FC" w14:textId="77777777" w:rsidR="00FD3188" w:rsidRDefault="00FD3188" w:rsidP="000B5951">
            <w:pPr>
              <w:spacing w:after="160" w:line="252" w:lineRule="auto"/>
            </w:pPr>
            <w:r>
              <w:t>ano</w:t>
            </w:r>
          </w:p>
        </w:tc>
      </w:tr>
      <w:tr w:rsidR="00FD3188" w14:paraId="7539B962"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1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2DF69DB" w14:textId="77777777" w:rsidR="00FD3188" w:rsidRDefault="00FD3188" w:rsidP="000B5951">
            <w:pPr>
              <w:spacing w:after="160" w:line="252" w:lineRule="auto"/>
            </w:pPr>
            <w:r>
              <w:t>Trojan</w:t>
            </w:r>
          </w:p>
        </w:tc>
        <w:tc>
          <w:tcPr>
            <w:tcW w:w="1293" w:type="dxa"/>
            <w:tcBorders>
              <w:top w:val="single" w:sz="4" w:space="0" w:color="auto"/>
              <w:left w:val="single" w:sz="4" w:space="0" w:color="auto"/>
              <w:bottom w:val="single" w:sz="4" w:space="0" w:color="auto"/>
              <w:right w:val="single" w:sz="4" w:space="0" w:color="auto"/>
            </w:tcBorders>
            <w:hideMark/>
            <w:tcPrChange w:id="3614"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5FECCDED" w14:textId="77777777" w:rsidR="00FD3188" w:rsidRDefault="00FD3188" w:rsidP="000B5951">
            <w:pPr>
              <w:spacing w:after="160" w:line="252" w:lineRule="auto"/>
            </w:pPr>
            <w:r>
              <w:t>Jakub</w:t>
            </w:r>
          </w:p>
        </w:tc>
        <w:tc>
          <w:tcPr>
            <w:tcW w:w="1242" w:type="dxa"/>
            <w:tcBorders>
              <w:top w:val="single" w:sz="4" w:space="0" w:color="auto"/>
              <w:left w:val="single" w:sz="4" w:space="0" w:color="auto"/>
              <w:bottom w:val="single" w:sz="4" w:space="0" w:color="auto"/>
              <w:right w:val="single" w:sz="4" w:space="0" w:color="auto"/>
            </w:tcBorders>
            <w:hideMark/>
            <w:tcPrChange w:id="361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AA4E600" w14:textId="77777777" w:rsidR="00FD3188" w:rsidRDefault="00FD3188" w:rsidP="000B5951">
            <w:pPr>
              <w:spacing w:after="160" w:line="252" w:lineRule="auto"/>
            </w:pPr>
            <w:r>
              <w:t>RNDr., Ph.D., MSc</w:t>
            </w:r>
          </w:p>
        </w:tc>
        <w:tc>
          <w:tcPr>
            <w:tcW w:w="1232" w:type="dxa"/>
            <w:tcBorders>
              <w:top w:val="single" w:sz="4" w:space="0" w:color="auto"/>
              <w:left w:val="single" w:sz="4" w:space="0" w:color="auto"/>
              <w:bottom w:val="single" w:sz="4" w:space="0" w:color="auto"/>
              <w:right w:val="single" w:sz="4" w:space="0" w:color="auto"/>
            </w:tcBorders>
            <w:hideMark/>
            <w:tcPrChange w:id="361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3184CDD"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1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649A356"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618"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20BE70C"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61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DAB71CE" w14:textId="77777777" w:rsidR="00FD3188" w:rsidRDefault="00FD3188" w:rsidP="000B5951">
            <w:pPr>
              <w:spacing w:after="160" w:line="252" w:lineRule="auto"/>
            </w:pPr>
            <w:r>
              <w:t>--</w:t>
            </w:r>
          </w:p>
        </w:tc>
      </w:tr>
      <w:tr w:rsidR="00FD3188" w14:paraId="6CF557B0"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2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289E4BB" w14:textId="77777777" w:rsidR="00FD3188" w:rsidRDefault="00FD3188" w:rsidP="000B5951">
            <w:pPr>
              <w:spacing w:after="160" w:line="252" w:lineRule="auto"/>
            </w:pPr>
            <w:r>
              <w:t>Tuček</w:t>
            </w:r>
          </w:p>
        </w:tc>
        <w:tc>
          <w:tcPr>
            <w:tcW w:w="1293" w:type="dxa"/>
            <w:tcBorders>
              <w:top w:val="single" w:sz="4" w:space="0" w:color="auto"/>
              <w:left w:val="single" w:sz="4" w:space="0" w:color="auto"/>
              <w:bottom w:val="single" w:sz="4" w:space="0" w:color="auto"/>
              <w:right w:val="single" w:sz="4" w:space="0" w:color="auto"/>
            </w:tcBorders>
            <w:hideMark/>
            <w:tcPrChange w:id="3621"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3F18A4CA" w14:textId="77777777" w:rsidR="00FD3188" w:rsidRDefault="00FD3188" w:rsidP="000B5951">
            <w:pPr>
              <w:spacing w:after="160" w:line="252" w:lineRule="auto"/>
            </w:pPr>
            <w:r>
              <w:t>David</w:t>
            </w:r>
          </w:p>
        </w:tc>
        <w:tc>
          <w:tcPr>
            <w:tcW w:w="1242" w:type="dxa"/>
            <w:tcBorders>
              <w:top w:val="single" w:sz="4" w:space="0" w:color="auto"/>
              <w:left w:val="single" w:sz="4" w:space="0" w:color="auto"/>
              <w:bottom w:val="single" w:sz="4" w:space="0" w:color="auto"/>
              <w:right w:val="single" w:sz="4" w:space="0" w:color="auto"/>
            </w:tcBorders>
            <w:hideMark/>
            <w:tcPrChange w:id="362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F769E78" w14:textId="77777777" w:rsidR="00FD3188" w:rsidRDefault="00FD3188" w:rsidP="000B5951">
            <w:pPr>
              <w:spacing w:after="160" w:line="252" w:lineRule="auto"/>
            </w:pPr>
            <w:r>
              <w:t>prof. Ing., Ph.D.</w:t>
            </w:r>
          </w:p>
        </w:tc>
        <w:tc>
          <w:tcPr>
            <w:tcW w:w="1232" w:type="dxa"/>
            <w:tcBorders>
              <w:top w:val="single" w:sz="4" w:space="0" w:color="auto"/>
              <w:left w:val="single" w:sz="4" w:space="0" w:color="auto"/>
              <w:bottom w:val="single" w:sz="4" w:space="0" w:color="auto"/>
              <w:right w:val="single" w:sz="4" w:space="0" w:color="auto"/>
            </w:tcBorders>
            <w:hideMark/>
            <w:tcPrChange w:id="362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4AA2733"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2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EAEC5EA" w14:textId="77777777" w:rsidR="00FD3188" w:rsidRDefault="00FD3188" w:rsidP="000B5951">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625"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51EB7B8C"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2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1EF8605" w14:textId="77777777" w:rsidR="00FD3188" w:rsidRDefault="00FD3188" w:rsidP="000B5951">
            <w:pPr>
              <w:spacing w:after="160" w:line="252" w:lineRule="auto"/>
            </w:pPr>
            <w:r>
              <w:t>--</w:t>
            </w:r>
          </w:p>
        </w:tc>
      </w:tr>
      <w:tr w:rsidR="00FD3188" w14:paraId="07D2ADD2"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2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B31EE08" w14:textId="77777777" w:rsidR="00FD3188" w:rsidRDefault="00FD3188" w:rsidP="000B5951">
            <w:pPr>
              <w:spacing w:after="160" w:line="252" w:lineRule="auto"/>
            </w:pPr>
            <w:r>
              <w:t>Tučková</w:t>
            </w:r>
          </w:p>
        </w:tc>
        <w:tc>
          <w:tcPr>
            <w:tcW w:w="1293" w:type="dxa"/>
            <w:tcBorders>
              <w:top w:val="single" w:sz="4" w:space="0" w:color="auto"/>
              <w:left w:val="single" w:sz="4" w:space="0" w:color="auto"/>
              <w:bottom w:val="single" w:sz="4" w:space="0" w:color="auto"/>
              <w:right w:val="single" w:sz="4" w:space="0" w:color="auto"/>
            </w:tcBorders>
            <w:hideMark/>
            <w:tcPrChange w:id="3628"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65855C61" w14:textId="77777777" w:rsidR="00FD3188" w:rsidRDefault="00FD3188" w:rsidP="000B5951">
            <w:pPr>
              <w:spacing w:after="160" w:line="252" w:lineRule="auto"/>
            </w:pPr>
            <w:r>
              <w:t>Zuzana</w:t>
            </w:r>
          </w:p>
        </w:tc>
        <w:tc>
          <w:tcPr>
            <w:tcW w:w="1242" w:type="dxa"/>
            <w:tcBorders>
              <w:top w:val="single" w:sz="4" w:space="0" w:color="auto"/>
              <w:left w:val="single" w:sz="4" w:space="0" w:color="auto"/>
              <w:bottom w:val="single" w:sz="4" w:space="0" w:color="auto"/>
              <w:right w:val="single" w:sz="4" w:space="0" w:color="auto"/>
            </w:tcBorders>
            <w:hideMark/>
            <w:tcPrChange w:id="362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835ED46" w14:textId="77777777" w:rsidR="00FD3188" w:rsidRDefault="00FD3188" w:rsidP="000B5951">
            <w:pPr>
              <w:spacing w:after="160" w:line="252" w:lineRule="auto"/>
            </w:pPr>
            <w:r>
              <w:t>doc. Ing., Ph.D.</w:t>
            </w:r>
          </w:p>
        </w:tc>
        <w:tc>
          <w:tcPr>
            <w:tcW w:w="1232" w:type="dxa"/>
            <w:tcBorders>
              <w:top w:val="single" w:sz="4" w:space="0" w:color="auto"/>
              <w:left w:val="single" w:sz="4" w:space="0" w:color="auto"/>
              <w:bottom w:val="single" w:sz="4" w:space="0" w:color="auto"/>
              <w:right w:val="single" w:sz="4" w:space="0" w:color="auto"/>
            </w:tcBorders>
            <w:hideMark/>
            <w:tcPrChange w:id="363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7DC6FD1"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3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EBA9984" w14:textId="77777777" w:rsidR="00FD3188" w:rsidRDefault="00FD3188" w:rsidP="000B5951">
            <w:pPr>
              <w:spacing w:after="160" w:line="252" w:lineRule="auto"/>
            </w:pPr>
            <w:r>
              <w:t>PP 0,5 N</w:t>
            </w:r>
          </w:p>
        </w:tc>
        <w:tc>
          <w:tcPr>
            <w:tcW w:w="1414" w:type="dxa"/>
            <w:tcBorders>
              <w:top w:val="single" w:sz="4" w:space="0" w:color="auto"/>
              <w:left w:val="single" w:sz="4" w:space="0" w:color="auto"/>
              <w:bottom w:val="single" w:sz="4" w:space="0" w:color="auto"/>
              <w:right w:val="single" w:sz="4" w:space="0" w:color="auto"/>
            </w:tcBorders>
            <w:hideMark/>
            <w:tcPrChange w:id="3632"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7A028B5"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63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64673BA" w14:textId="77777777" w:rsidR="00FD3188" w:rsidRDefault="00FD3188" w:rsidP="000B5951">
            <w:pPr>
              <w:spacing w:after="160" w:line="252" w:lineRule="auto"/>
            </w:pPr>
            <w:r>
              <w:t>--</w:t>
            </w:r>
          </w:p>
        </w:tc>
      </w:tr>
      <w:tr w:rsidR="00FD3188" w14:paraId="524981B5"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3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862FF85" w14:textId="77777777" w:rsidR="00FD3188" w:rsidRDefault="00FD3188" w:rsidP="000B5951">
            <w:pPr>
              <w:spacing w:after="160" w:line="252" w:lineRule="auto"/>
            </w:pPr>
            <w:r>
              <w:t>Tvrdoň</w:t>
            </w:r>
          </w:p>
        </w:tc>
        <w:tc>
          <w:tcPr>
            <w:tcW w:w="1293" w:type="dxa"/>
            <w:tcBorders>
              <w:top w:val="single" w:sz="4" w:space="0" w:color="auto"/>
              <w:left w:val="single" w:sz="4" w:space="0" w:color="auto"/>
              <w:bottom w:val="single" w:sz="4" w:space="0" w:color="auto"/>
              <w:right w:val="single" w:sz="4" w:space="0" w:color="auto"/>
            </w:tcBorders>
            <w:hideMark/>
            <w:tcPrChange w:id="3635"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8F16DED" w14:textId="77777777" w:rsidR="00FD3188" w:rsidRDefault="00FD3188" w:rsidP="000B5951">
            <w:pPr>
              <w:spacing w:after="160" w:line="252" w:lineRule="auto"/>
            </w:pPr>
            <w:r>
              <w:t>Leo</w:t>
            </w:r>
          </w:p>
        </w:tc>
        <w:tc>
          <w:tcPr>
            <w:tcW w:w="1242" w:type="dxa"/>
            <w:tcBorders>
              <w:top w:val="single" w:sz="4" w:space="0" w:color="auto"/>
              <w:left w:val="single" w:sz="4" w:space="0" w:color="auto"/>
              <w:bottom w:val="single" w:sz="4" w:space="0" w:color="auto"/>
              <w:right w:val="single" w:sz="4" w:space="0" w:color="auto"/>
            </w:tcBorders>
            <w:hideMark/>
            <w:tcPrChange w:id="363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1130A6A"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63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283853D" w14:textId="77777777" w:rsidR="00FD3188" w:rsidRDefault="00FD3188" w:rsidP="000B5951">
            <w:pPr>
              <w:spacing w:after="160" w:line="252" w:lineRule="auto"/>
            </w:pPr>
            <w:r>
              <w:t>PP 1,0 do 09/27</w:t>
            </w:r>
          </w:p>
        </w:tc>
        <w:tc>
          <w:tcPr>
            <w:tcW w:w="1276" w:type="dxa"/>
            <w:tcBorders>
              <w:top w:val="single" w:sz="4" w:space="0" w:color="auto"/>
              <w:left w:val="single" w:sz="4" w:space="0" w:color="auto"/>
              <w:bottom w:val="single" w:sz="4" w:space="0" w:color="auto"/>
              <w:right w:val="single" w:sz="4" w:space="0" w:color="auto"/>
            </w:tcBorders>
            <w:hideMark/>
            <w:tcPrChange w:id="363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A9B2B0A" w14:textId="77777777" w:rsidR="00FD3188" w:rsidRDefault="00FD3188" w:rsidP="000B5951">
            <w:pPr>
              <w:spacing w:after="160" w:line="252" w:lineRule="auto"/>
            </w:pPr>
            <w:r>
              <w:t>PP 1,0 do 09/27</w:t>
            </w:r>
          </w:p>
        </w:tc>
        <w:tc>
          <w:tcPr>
            <w:tcW w:w="1414" w:type="dxa"/>
            <w:tcBorders>
              <w:top w:val="single" w:sz="4" w:space="0" w:color="auto"/>
              <w:left w:val="single" w:sz="4" w:space="0" w:color="auto"/>
              <w:bottom w:val="single" w:sz="4" w:space="0" w:color="auto"/>
              <w:right w:val="single" w:sz="4" w:space="0" w:color="auto"/>
            </w:tcBorders>
            <w:hideMark/>
            <w:tcPrChange w:id="3639"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7DCEC2BF"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40"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0121F5A" w14:textId="77777777" w:rsidR="00FD3188" w:rsidRDefault="00FD3188" w:rsidP="000B5951">
            <w:pPr>
              <w:spacing w:after="160" w:line="252" w:lineRule="auto"/>
            </w:pPr>
            <w:r>
              <w:t>--</w:t>
            </w:r>
          </w:p>
        </w:tc>
      </w:tr>
      <w:tr w:rsidR="00FD3188" w14:paraId="7CDC13FC"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4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901D791" w14:textId="77777777" w:rsidR="00FD3188" w:rsidRDefault="00FD3188" w:rsidP="000B5951">
            <w:pPr>
              <w:spacing w:after="160" w:line="252" w:lineRule="auto"/>
            </w:pPr>
            <w:r>
              <w:t>Valášek</w:t>
            </w:r>
          </w:p>
        </w:tc>
        <w:tc>
          <w:tcPr>
            <w:tcW w:w="1293" w:type="dxa"/>
            <w:tcBorders>
              <w:top w:val="single" w:sz="4" w:space="0" w:color="auto"/>
              <w:left w:val="single" w:sz="4" w:space="0" w:color="auto"/>
              <w:bottom w:val="single" w:sz="4" w:space="0" w:color="auto"/>
              <w:right w:val="single" w:sz="4" w:space="0" w:color="auto"/>
            </w:tcBorders>
            <w:hideMark/>
            <w:tcPrChange w:id="3642"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6B7C2DA" w14:textId="77777777" w:rsidR="00FD3188" w:rsidRDefault="00FD3188" w:rsidP="000B5951">
            <w:pPr>
              <w:spacing w:after="160" w:line="252" w:lineRule="auto"/>
            </w:pPr>
            <w:r>
              <w:t>Pavel</w:t>
            </w:r>
          </w:p>
        </w:tc>
        <w:tc>
          <w:tcPr>
            <w:tcW w:w="1242" w:type="dxa"/>
            <w:tcBorders>
              <w:top w:val="single" w:sz="4" w:space="0" w:color="auto"/>
              <w:left w:val="single" w:sz="4" w:space="0" w:color="auto"/>
              <w:bottom w:val="single" w:sz="4" w:space="0" w:color="auto"/>
              <w:right w:val="single" w:sz="4" w:space="0" w:color="auto"/>
            </w:tcBorders>
            <w:hideMark/>
            <w:tcPrChange w:id="364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2BACB42" w14:textId="77777777" w:rsidR="00FD3188" w:rsidRDefault="00FD3188" w:rsidP="000B5951">
            <w:pPr>
              <w:spacing w:after="160" w:line="252" w:lineRule="auto"/>
            </w:pPr>
            <w:r>
              <w:t>doc. Ing., CSc., LLM</w:t>
            </w:r>
          </w:p>
        </w:tc>
        <w:tc>
          <w:tcPr>
            <w:tcW w:w="1232" w:type="dxa"/>
            <w:tcBorders>
              <w:top w:val="single" w:sz="4" w:space="0" w:color="auto"/>
              <w:left w:val="single" w:sz="4" w:space="0" w:color="auto"/>
              <w:bottom w:val="single" w:sz="4" w:space="0" w:color="auto"/>
              <w:right w:val="single" w:sz="4" w:space="0" w:color="auto"/>
            </w:tcBorders>
            <w:hideMark/>
            <w:tcPrChange w:id="364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314874E"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4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25979D7E"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646"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4481C2AA"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47"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115D012" w14:textId="77777777" w:rsidR="00FD3188" w:rsidRDefault="00FD3188" w:rsidP="000B5951">
            <w:pPr>
              <w:spacing w:after="160" w:line="252" w:lineRule="auto"/>
            </w:pPr>
            <w:r>
              <w:t>--</w:t>
            </w:r>
          </w:p>
        </w:tc>
      </w:tr>
      <w:tr w:rsidR="00FD3188" w14:paraId="16A86C88"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4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21F79566" w14:textId="77777777" w:rsidR="00FD3188" w:rsidRDefault="00FD3188" w:rsidP="000B5951">
            <w:pPr>
              <w:spacing w:after="160" w:line="252" w:lineRule="auto"/>
            </w:pPr>
            <w:r>
              <w:t>Valášek</w:t>
            </w:r>
          </w:p>
        </w:tc>
        <w:tc>
          <w:tcPr>
            <w:tcW w:w="1293" w:type="dxa"/>
            <w:tcBorders>
              <w:top w:val="single" w:sz="4" w:space="0" w:color="auto"/>
              <w:left w:val="single" w:sz="4" w:space="0" w:color="auto"/>
              <w:bottom w:val="single" w:sz="4" w:space="0" w:color="auto"/>
              <w:right w:val="single" w:sz="4" w:space="0" w:color="auto"/>
            </w:tcBorders>
            <w:hideMark/>
            <w:tcPrChange w:id="364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322B1E6E" w14:textId="77777777" w:rsidR="00FD3188" w:rsidRDefault="00FD3188" w:rsidP="000B5951">
            <w:pPr>
              <w:spacing w:after="160" w:line="252" w:lineRule="auto"/>
            </w:pPr>
            <w:r>
              <w:t>Pavel</w:t>
            </w:r>
          </w:p>
        </w:tc>
        <w:tc>
          <w:tcPr>
            <w:tcW w:w="1242" w:type="dxa"/>
            <w:tcBorders>
              <w:top w:val="single" w:sz="4" w:space="0" w:color="auto"/>
              <w:left w:val="single" w:sz="4" w:space="0" w:color="auto"/>
              <w:bottom w:val="single" w:sz="4" w:space="0" w:color="auto"/>
              <w:right w:val="single" w:sz="4" w:space="0" w:color="auto"/>
            </w:tcBorders>
            <w:hideMark/>
            <w:tcPrChange w:id="365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B3B3A87" w14:textId="77777777" w:rsidR="00FD3188" w:rsidRDefault="00FD3188" w:rsidP="000B5951">
            <w:pPr>
              <w:spacing w:after="160" w:line="252" w:lineRule="auto"/>
            </w:pPr>
            <w:r>
              <w:t>Ing.</w:t>
            </w:r>
          </w:p>
        </w:tc>
        <w:tc>
          <w:tcPr>
            <w:tcW w:w="1232" w:type="dxa"/>
            <w:tcBorders>
              <w:top w:val="single" w:sz="4" w:space="0" w:color="auto"/>
              <w:left w:val="single" w:sz="4" w:space="0" w:color="auto"/>
              <w:bottom w:val="single" w:sz="4" w:space="0" w:color="auto"/>
              <w:right w:val="single" w:sz="4" w:space="0" w:color="auto"/>
            </w:tcBorders>
            <w:hideMark/>
            <w:tcPrChange w:id="365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A411B57"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5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EC2D1B0"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65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72F33B27" w14:textId="77777777" w:rsidR="00FD3188" w:rsidRDefault="00FD3188" w:rsidP="000B5951">
            <w:pPr>
              <w:spacing w:after="160" w:line="252" w:lineRule="auto"/>
            </w:pPr>
            <w:r>
              <w:t>--</w:t>
            </w:r>
          </w:p>
        </w:tc>
        <w:tc>
          <w:tcPr>
            <w:tcW w:w="1277" w:type="dxa"/>
            <w:tcBorders>
              <w:top w:val="single" w:sz="4" w:space="0" w:color="auto"/>
              <w:left w:val="single" w:sz="4" w:space="0" w:color="auto"/>
              <w:bottom w:val="single" w:sz="4" w:space="0" w:color="auto"/>
              <w:right w:val="single" w:sz="4" w:space="0" w:color="auto"/>
            </w:tcBorders>
            <w:hideMark/>
            <w:tcPrChange w:id="365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78314EC9" w14:textId="77777777" w:rsidR="00FD3188" w:rsidRDefault="00FD3188" w:rsidP="000B5951">
            <w:pPr>
              <w:spacing w:after="160" w:line="252" w:lineRule="auto"/>
            </w:pPr>
            <w:r>
              <w:t>--</w:t>
            </w:r>
          </w:p>
        </w:tc>
      </w:tr>
      <w:tr w:rsidR="00FD3188" w14:paraId="39B2E164"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5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6586C74" w14:textId="77777777" w:rsidR="00FD3188" w:rsidRDefault="00FD3188" w:rsidP="000B5951">
            <w:pPr>
              <w:spacing w:after="160" w:line="252" w:lineRule="auto"/>
            </w:pPr>
            <w:r>
              <w:t>Vargová</w:t>
            </w:r>
          </w:p>
        </w:tc>
        <w:tc>
          <w:tcPr>
            <w:tcW w:w="1293" w:type="dxa"/>
            <w:tcBorders>
              <w:top w:val="single" w:sz="4" w:space="0" w:color="auto"/>
              <w:left w:val="single" w:sz="4" w:space="0" w:color="auto"/>
              <w:bottom w:val="single" w:sz="4" w:space="0" w:color="auto"/>
              <w:right w:val="single" w:sz="4" w:space="0" w:color="auto"/>
            </w:tcBorders>
            <w:hideMark/>
            <w:tcPrChange w:id="3656"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1945902F" w14:textId="77777777" w:rsidR="00FD3188" w:rsidRDefault="00FD3188" w:rsidP="000B5951">
            <w:pPr>
              <w:spacing w:after="160" w:line="252" w:lineRule="auto"/>
            </w:pPr>
            <w:r>
              <w:t>Slavomíra</w:t>
            </w:r>
          </w:p>
        </w:tc>
        <w:tc>
          <w:tcPr>
            <w:tcW w:w="1242" w:type="dxa"/>
            <w:tcBorders>
              <w:top w:val="single" w:sz="4" w:space="0" w:color="auto"/>
              <w:left w:val="single" w:sz="4" w:space="0" w:color="auto"/>
              <w:bottom w:val="single" w:sz="4" w:space="0" w:color="auto"/>
              <w:right w:val="single" w:sz="4" w:space="0" w:color="auto"/>
            </w:tcBorders>
            <w:hideMark/>
            <w:tcPrChange w:id="365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CB92016"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65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510AAA3"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65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B6EDCFE"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660"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720FBCE"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66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768C74E" w14:textId="77777777" w:rsidR="00FD3188" w:rsidRDefault="00FD3188" w:rsidP="000B5951">
            <w:pPr>
              <w:spacing w:after="160" w:line="252" w:lineRule="auto"/>
            </w:pPr>
            <w:r>
              <w:t>--</w:t>
            </w:r>
          </w:p>
        </w:tc>
      </w:tr>
      <w:tr w:rsidR="00FD3188" w14:paraId="2E2C1EC6"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6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E7D7BF1" w14:textId="77777777" w:rsidR="00FD3188" w:rsidRDefault="00FD3188" w:rsidP="000B5951">
            <w:pPr>
              <w:spacing w:after="160" w:line="252" w:lineRule="auto"/>
            </w:pPr>
            <w:r>
              <w:t>Veselá</w:t>
            </w:r>
          </w:p>
        </w:tc>
        <w:tc>
          <w:tcPr>
            <w:tcW w:w="1293" w:type="dxa"/>
            <w:tcBorders>
              <w:top w:val="single" w:sz="4" w:space="0" w:color="auto"/>
              <w:left w:val="single" w:sz="4" w:space="0" w:color="auto"/>
              <w:bottom w:val="single" w:sz="4" w:space="0" w:color="auto"/>
              <w:right w:val="single" w:sz="4" w:space="0" w:color="auto"/>
            </w:tcBorders>
            <w:hideMark/>
            <w:tcPrChange w:id="3663"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4F089262" w14:textId="77777777" w:rsidR="00FD3188" w:rsidRDefault="00FD3188" w:rsidP="000B5951">
            <w:pPr>
              <w:spacing w:after="160" w:line="252" w:lineRule="auto"/>
            </w:pPr>
            <w:r>
              <w:t>Radomíra</w:t>
            </w:r>
          </w:p>
        </w:tc>
        <w:tc>
          <w:tcPr>
            <w:tcW w:w="1242" w:type="dxa"/>
            <w:tcBorders>
              <w:top w:val="single" w:sz="4" w:space="0" w:color="auto"/>
              <w:left w:val="single" w:sz="4" w:space="0" w:color="auto"/>
              <w:bottom w:val="single" w:sz="4" w:space="0" w:color="auto"/>
              <w:right w:val="single" w:sz="4" w:space="0" w:color="auto"/>
            </w:tcBorders>
            <w:hideMark/>
            <w:tcPrChange w:id="3664"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6E49E88" w14:textId="77777777" w:rsidR="00FD3188" w:rsidRDefault="00FD3188" w:rsidP="000B5951">
            <w:pPr>
              <w:spacing w:after="160" w:line="252" w:lineRule="auto"/>
            </w:pPr>
            <w:r>
              <w:t>JUDr., Ph.D., LLM</w:t>
            </w:r>
          </w:p>
        </w:tc>
        <w:tc>
          <w:tcPr>
            <w:tcW w:w="1232" w:type="dxa"/>
            <w:tcBorders>
              <w:top w:val="single" w:sz="4" w:space="0" w:color="auto"/>
              <w:left w:val="single" w:sz="4" w:space="0" w:color="auto"/>
              <w:bottom w:val="single" w:sz="4" w:space="0" w:color="auto"/>
              <w:right w:val="single" w:sz="4" w:space="0" w:color="auto"/>
            </w:tcBorders>
            <w:hideMark/>
            <w:tcPrChange w:id="366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BA29495" w14:textId="77777777" w:rsidR="00FD3188" w:rsidRDefault="00FD3188" w:rsidP="000B5951">
            <w:pPr>
              <w:spacing w:after="160" w:line="252" w:lineRule="auto"/>
            </w:pPr>
            <w:r>
              <w:t>PP 0,9 N</w:t>
            </w:r>
          </w:p>
        </w:tc>
        <w:tc>
          <w:tcPr>
            <w:tcW w:w="1276" w:type="dxa"/>
            <w:tcBorders>
              <w:top w:val="single" w:sz="4" w:space="0" w:color="auto"/>
              <w:left w:val="single" w:sz="4" w:space="0" w:color="auto"/>
              <w:bottom w:val="single" w:sz="4" w:space="0" w:color="auto"/>
              <w:right w:val="single" w:sz="4" w:space="0" w:color="auto"/>
            </w:tcBorders>
            <w:hideMark/>
            <w:tcPrChange w:id="3666"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72AF56B" w14:textId="77777777" w:rsidR="00FD3188" w:rsidRDefault="00FD3188" w:rsidP="000B5951">
            <w:pPr>
              <w:spacing w:after="160" w:line="252" w:lineRule="auto"/>
            </w:pPr>
            <w:r>
              <w:t>PP 0,9 N</w:t>
            </w:r>
          </w:p>
        </w:tc>
        <w:tc>
          <w:tcPr>
            <w:tcW w:w="1414" w:type="dxa"/>
            <w:tcBorders>
              <w:top w:val="single" w:sz="4" w:space="0" w:color="auto"/>
              <w:left w:val="single" w:sz="4" w:space="0" w:color="auto"/>
              <w:bottom w:val="single" w:sz="4" w:space="0" w:color="auto"/>
              <w:right w:val="single" w:sz="4" w:space="0" w:color="auto"/>
            </w:tcBorders>
            <w:hideMark/>
            <w:tcPrChange w:id="3667"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615C2D2"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68"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5BDFA790" w14:textId="77777777" w:rsidR="00FD3188" w:rsidRDefault="00FD3188" w:rsidP="000B5951">
            <w:pPr>
              <w:spacing w:after="160" w:line="252" w:lineRule="auto"/>
            </w:pPr>
            <w:r>
              <w:t>--</w:t>
            </w:r>
          </w:p>
        </w:tc>
      </w:tr>
      <w:tr w:rsidR="00FD3188" w14:paraId="4E66A828"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69"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DA55523" w14:textId="77777777" w:rsidR="00FD3188" w:rsidRDefault="00FD3188" w:rsidP="000B5951">
            <w:pPr>
              <w:spacing w:after="160" w:line="252" w:lineRule="auto"/>
            </w:pPr>
            <w:r>
              <w:t>Veselík</w:t>
            </w:r>
          </w:p>
        </w:tc>
        <w:tc>
          <w:tcPr>
            <w:tcW w:w="1293" w:type="dxa"/>
            <w:tcBorders>
              <w:top w:val="single" w:sz="4" w:space="0" w:color="auto"/>
              <w:left w:val="single" w:sz="4" w:space="0" w:color="auto"/>
              <w:bottom w:val="single" w:sz="4" w:space="0" w:color="auto"/>
              <w:right w:val="single" w:sz="4" w:space="0" w:color="auto"/>
            </w:tcBorders>
            <w:hideMark/>
            <w:tcPrChange w:id="367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7AC01D4B" w14:textId="77777777" w:rsidR="00FD3188" w:rsidRDefault="00FD3188" w:rsidP="000B5951">
            <w:pPr>
              <w:spacing w:after="160" w:line="252" w:lineRule="auto"/>
            </w:pPr>
            <w:r>
              <w:t>Petr</w:t>
            </w:r>
          </w:p>
        </w:tc>
        <w:tc>
          <w:tcPr>
            <w:tcW w:w="1242" w:type="dxa"/>
            <w:tcBorders>
              <w:top w:val="single" w:sz="4" w:space="0" w:color="auto"/>
              <w:left w:val="single" w:sz="4" w:space="0" w:color="auto"/>
              <w:bottom w:val="single" w:sz="4" w:space="0" w:color="auto"/>
              <w:right w:val="single" w:sz="4" w:space="0" w:color="auto"/>
            </w:tcBorders>
            <w:hideMark/>
            <w:tcPrChange w:id="367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730B092"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672"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61F2A149" w14:textId="77777777" w:rsidR="00FD3188" w:rsidRDefault="00FD3188" w:rsidP="000B5951">
            <w:pPr>
              <w:spacing w:after="160" w:line="252" w:lineRule="auto"/>
            </w:pPr>
            <w:r>
              <w:t>PP 1,0 do 01/25</w:t>
            </w:r>
          </w:p>
        </w:tc>
        <w:tc>
          <w:tcPr>
            <w:tcW w:w="1276" w:type="dxa"/>
            <w:tcBorders>
              <w:top w:val="single" w:sz="4" w:space="0" w:color="auto"/>
              <w:left w:val="single" w:sz="4" w:space="0" w:color="auto"/>
              <w:bottom w:val="single" w:sz="4" w:space="0" w:color="auto"/>
              <w:right w:val="single" w:sz="4" w:space="0" w:color="auto"/>
            </w:tcBorders>
            <w:hideMark/>
            <w:tcPrChange w:id="3673"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34225BF7" w14:textId="77777777" w:rsidR="00FD3188" w:rsidRDefault="00FD3188" w:rsidP="000B5951">
            <w:pPr>
              <w:spacing w:after="160" w:line="252" w:lineRule="auto"/>
            </w:pPr>
            <w:r>
              <w:t>PP 1,0 do 01/25</w:t>
            </w:r>
          </w:p>
        </w:tc>
        <w:tc>
          <w:tcPr>
            <w:tcW w:w="1414" w:type="dxa"/>
            <w:tcBorders>
              <w:top w:val="single" w:sz="4" w:space="0" w:color="auto"/>
              <w:left w:val="single" w:sz="4" w:space="0" w:color="auto"/>
              <w:bottom w:val="single" w:sz="4" w:space="0" w:color="auto"/>
              <w:right w:val="single" w:sz="4" w:space="0" w:color="auto"/>
            </w:tcBorders>
            <w:hideMark/>
            <w:tcPrChange w:id="3674"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252EE288" w14:textId="77777777" w:rsidR="00FD3188" w:rsidRDefault="00FD3188" w:rsidP="000B5951">
            <w:pPr>
              <w:spacing w:after="160" w:line="252" w:lineRule="auto"/>
            </w:pPr>
            <w:r>
              <w:t>ano</w:t>
            </w:r>
          </w:p>
        </w:tc>
        <w:tc>
          <w:tcPr>
            <w:tcW w:w="1277" w:type="dxa"/>
            <w:tcBorders>
              <w:top w:val="single" w:sz="4" w:space="0" w:color="auto"/>
              <w:left w:val="single" w:sz="4" w:space="0" w:color="auto"/>
              <w:bottom w:val="single" w:sz="4" w:space="0" w:color="auto"/>
              <w:right w:val="single" w:sz="4" w:space="0" w:color="auto"/>
            </w:tcBorders>
            <w:hideMark/>
            <w:tcPrChange w:id="367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12B5400B" w14:textId="77777777" w:rsidR="00FD3188" w:rsidRDefault="00FD3188" w:rsidP="000B5951">
            <w:pPr>
              <w:spacing w:after="160" w:line="252" w:lineRule="auto"/>
            </w:pPr>
            <w:r>
              <w:t>--</w:t>
            </w:r>
          </w:p>
        </w:tc>
      </w:tr>
      <w:tr w:rsidR="00FD3188" w:rsidDel="00FD3188" w14:paraId="774051E5" w14:textId="48D412F6" w:rsidTr="00FD3188">
        <w:trPr>
          <w:del w:id="3676" w:author="Eva Skýbová" w:date="2024-05-15T09:33:00Z"/>
        </w:trPr>
        <w:tc>
          <w:tcPr>
            <w:tcW w:w="1328" w:type="dxa"/>
            <w:tcBorders>
              <w:top w:val="single" w:sz="4" w:space="0" w:color="auto"/>
              <w:left w:val="single" w:sz="4" w:space="0" w:color="auto"/>
              <w:bottom w:val="single" w:sz="4" w:space="0" w:color="auto"/>
              <w:right w:val="single" w:sz="4" w:space="0" w:color="auto"/>
            </w:tcBorders>
            <w:hideMark/>
            <w:tcPrChange w:id="367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34DEF48" w14:textId="090A36CD" w:rsidR="00FD3188" w:rsidDel="00FD3188" w:rsidRDefault="00FD3188" w:rsidP="000B5951">
            <w:pPr>
              <w:spacing w:after="160" w:line="252" w:lineRule="auto"/>
              <w:rPr>
                <w:del w:id="3678" w:author="Eva Skýbová" w:date="2024-05-15T09:33:00Z"/>
              </w:rPr>
            </w:pPr>
            <w:del w:id="3679" w:author="Eva Skýbová" w:date="2024-05-15T09:33:00Z">
              <w:r w:rsidDel="00FD3188">
                <w:delText>Vičar</w:delText>
              </w:r>
            </w:del>
          </w:p>
        </w:tc>
        <w:tc>
          <w:tcPr>
            <w:tcW w:w="1293" w:type="dxa"/>
            <w:tcBorders>
              <w:top w:val="single" w:sz="4" w:space="0" w:color="auto"/>
              <w:left w:val="single" w:sz="4" w:space="0" w:color="auto"/>
              <w:bottom w:val="single" w:sz="4" w:space="0" w:color="auto"/>
              <w:right w:val="single" w:sz="4" w:space="0" w:color="auto"/>
            </w:tcBorders>
            <w:hideMark/>
            <w:tcPrChange w:id="3680"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6FE17472" w14:textId="5A81AC84" w:rsidR="00FD3188" w:rsidDel="00FD3188" w:rsidRDefault="00FD3188" w:rsidP="000B5951">
            <w:pPr>
              <w:spacing w:after="160" w:line="252" w:lineRule="auto"/>
              <w:rPr>
                <w:del w:id="3681" w:author="Eva Skýbová" w:date="2024-05-15T09:33:00Z"/>
              </w:rPr>
            </w:pPr>
            <w:del w:id="3682" w:author="Eva Skýbová" w:date="2024-05-15T09:33:00Z">
              <w:r w:rsidDel="00FD3188">
                <w:delText>Dušan</w:delText>
              </w:r>
            </w:del>
          </w:p>
        </w:tc>
        <w:tc>
          <w:tcPr>
            <w:tcW w:w="1242" w:type="dxa"/>
            <w:tcBorders>
              <w:top w:val="single" w:sz="4" w:space="0" w:color="auto"/>
              <w:left w:val="single" w:sz="4" w:space="0" w:color="auto"/>
              <w:bottom w:val="single" w:sz="4" w:space="0" w:color="auto"/>
              <w:right w:val="single" w:sz="4" w:space="0" w:color="auto"/>
            </w:tcBorders>
            <w:hideMark/>
            <w:tcPrChange w:id="3683"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73D2AB5" w14:textId="6DCEC561" w:rsidR="00FD3188" w:rsidDel="00FD3188" w:rsidRDefault="00FD3188" w:rsidP="000B5951">
            <w:pPr>
              <w:spacing w:after="160" w:line="252" w:lineRule="auto"/>
              <w:rPr>
                <w:del w:id="3684" w:author="Eva Skýbová" w:date="2024-05-15T09:33:00Z"/>
              </w:rPr>
            </w:pPr>
            <w:del w:id="3685" w:author="Eva Skýbová" w:date="2024-05-15T09:33:00Z">
              <w:r w:rsidDel="00FD3188">
                <w:delText>prof. Ing., CSc.</w:delText>
              </w:r>
            </w:del>
          </w:p>
        </w:tc>
        <w:tc>
          <w:tcPr>
            <w:tcW w:w="1232" w:type="dxa"/>
            <w:tcBorders>
              <w:top w:val="single" w:sz="4" w:space="0" w:color="auto"/>
              <w:left w:val="single" w:sz="4" w:space="0" w:color="auto"/>
              <w:bottom w:val="single" w:sz="4" w:space="0" w:color="auto"/>
              <w:right w:val="single" w:sz="4" w:space="0" w:color="auto"/>
            </w:tcBorders>
            <w:hideMark/>
            <w:tcPrChange w:id="3686"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409C2DCE" w14:textId="64FBEA43" w:rsidR="00FD3188" w:rsidDel="00FD3188" w:rsidRDefault="00FD3188" w:rsidP="000B5951">
            <w:pPr>
              <w:spacing w:after="160" w:line="252" w:lineRule="auto"/>
              <w:rPr>
                <w:del w:id="3687" w:author="Eva Skýbová" w:date="2024-05-15T09:33:00Z"/>
              </w:rPr>
            </w:pPr>
            <w:del w:id="3688" w:author="Eva Skýbová" w:date="2024-05-15T09:33:00Z">
              <w:r w:rsidDel="00FD3188">
                <w:delText>PP 1,0 N</w:delText>
              </w:r>
            </w:del>
          </w:p>
        </w:tc>
        <w:tc>
          <w:tcPr>
            <w:tcW w:w="1276" w:type="dxa"/>
            <w:tcBorders>
              <w:top w:val="single" w:sz="4" w:space="0" w:color="auto"/>
              <w:left w:val="single" w:sz="4" w:space="0" w:color="auto"/>
              <w:bottom w:val="single" w:sz="4" w:space="0" w:color="auto"/>
              <w:right w:val="single" w:sz="4" w:space="0" w:color="auto"/>
            </w:tcBorders>
            <w:hideMark/>
            <w:tcPrChange w:id="368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2961FB0" w14:textId="343F1F15" w:rsidR="00FD3188" w:rsidDel="00FD3188" w:rsidRDefault="00FD3188" w:rsidP="000B5951">
            <w:pPr>
              <w:spacing w:after="160" w:line="252" w:lineRule="auto"/>
              <w:rPr>
                <w:del w:id="3690" w:author="Eva Skýbová" w:date="2024-05-15T09:33:00Z"/>
              </w:rPr>
            </w:pPr>
            <w:del w:id="3691" w:author="Eva Skýbová" w:date="2024-05-15T09:33:00Z">
              <w:r w:rsidDel="00FD3188">
                <w:delText>PP 1,0 N</w:delText>
              </w:r>
            </w:del>
          </w:p>
        </w:tc>
        <w:tc>
          <w:tcPr>
            <w:tcW w:w="1414" w:type="dxa"/>
            <w:tcBorders>
              <w:top w:val="single" w:sz="4" w:space="0" w:color="auto"/>
              <w:left w:val="single" w:sz="4" w:space="0" w:color="auto"/>
              <w:bottom w:val="single" w:sz="4" w:space="0" w:color="auto"/>
              <w:right w:val="single" w:sz="4" w:space="0" w:color="auto"/>
            </w:tcBorders>
            <w:hideMark/>
            <w:tcPrChange w:id="3692"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44A7357" w14:textId="0DD682D1" w:rsidR="00FD3188" w:rsidDel="00FD3188" w:rsidRDefault="00FD3188" w:rsidP="000B5951">
            <w:pPr>
              <w:spacing w:after="160" w:line="252" w:lineRule="auto"/>
              <w:rPr>
                <w:del w:id="3693" w:author="Eva Skýbová" w:date="2024-05-15T09:33:00Z"/>
              </w:rPr>
            </w:pPr>
            <w:del w:id="3694" w:author="Eva Skýbová" w:date="2024-05-15T09:33:00Z">
              <w:r w:rsidDel="00FD3188">
                <w:delText>ano</w:delText>
              </w:r>
            </w:del>
          </w:p>
        </w:tc>
        <w:tc>
          <w:tcPr>
            <w:tcW w:w="1277" w:type="dxa"/>
            <w:tcBorders>
              <w:top w:val="single" w:sz="4" w:space="0" w:color="auto"/>
              <w:left w:val="single" w:sz="4" w:space="0" w:color="auto"/>
              <w:bottom w:val="single" w:sz="4" w:space="0" w:color="auto"/>
              <w:right w:val="single" w:sz="4" w:space="0" w:color="auto"/>
            </w:tcBorders>
            <w:hideMark/>
            <w:tcPrChange w:id="3695"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7378043" w14:textId="3B806CA0" w:rsidR="00FD3188" w:rsidDel="00FD3188" w:rsidRDefault="00FD3188" w:rsidP="000B5951">
            <w:pPr>
              <w:spacing w:after="160" w:line="252" w:lineRule="auto"/>
              <w:rPr>
                <w:del w:id="3696" w:author="Eva Skýbová" w:date="2024-05-15T09:33:00Z"/>
              </w:rPr>
            </w:pPr>
            <w:del w:id="3697" w:author="Eva Skýbová" w:date="2024-05-15T09:33:00Z">
              <w:r w:rsidDel="00FD3188">
                <w:delText>--</w:delText>
              </w:r>
            </w:del>
          </w:p>
        </w:tc>
      </w:tr>
      <w:tr w:rsidR="00FD3188" w14:paraId="2E1351E7"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69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7992A9EF" w14:textId="77777777" w:rsidR="00FD3188" w:rsidRDefault="00FD3188" w:rsidP="000B5951">
            <w:pPr>
              <w:spacing w:after="160" w:line="252" w:lineRule="auto"/>
            </w:pPr>
            <w:r>
              <w:t>Víchová</w:t>
            </w:r>
          </w:p>
        </w:tc>
        <w:tc>
          <w:tcPr>
            <w:tcW w:w="1293" w:type="dxa"/>
            <w:tcBorders>
              <w:top w:val="single" w:sz="4" w:space="0" w:color="auto"/>
              <w:left w:val="single" w:sz="4" w:space="0" w:color="auto"/>
              <w:bottom w:val="single" w:sz="4" w:space="0" w:color="auto"/>
              <w:right w:val="single" w:sz="4" w:space="0" w:color="auto"/>
            </w:tcBorders>
            <w:hideMark/>
            <w:tcPrChange w:id="3699"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0A8E3DD3" w14:textId="77777777" w:rsidR="00FD3188" w:rsidRDefault="00FD3188" w:rsidP="000B5951">
            <w:pPr>
              <w:spacing w:after="160" w:line="252" w:lineRule="auto"/>
            </w:pPr>
            <w:r>
              <w:t>Kateřina</w:t>
            </w:r>
          </w:p>
        </w:tc>
        <w:tc>
          <w:tcPr>
            <w:tcW w:w="1242" w:type="dxa"/>
            <w:tcBorders>
              <w:top w:val="single" w:sz="4" w:space="0" w:color="auto"/>
              <w:left w:val="single" w:sz="4" w:space="0" w:color="auto"/>
              <w:bottom w:val="single" w:sz="4" w:space="0" w:color="auto"/>
              <w:right w:val="single" w:sz="4" w:space="0" w:color="auto"/>
            </w:tcBorders>
            <w:hideMark/>
            <w:tcPrChange w:id="3700"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0DE66ED8" w14:textId="77777777" w:rsidR="00FD3188" w:rsidRDefault="00FD3188" w:rsidP="000B5951">
            <w:pPr>
              <w:spacing w:after="160" w:line="252" w:lineRule="auto"/>
            </w:pPr>
            <w:r>
              <w:t>Ing., Ph.D.</w:t>
            </w:r>
          </w:p>
        </w:tc>
        <w:tc>
          <w:tcPr>
            <w:tcW w:w="1232" w:type="dxa"/>
            <w:tcBorders>
              <w:top w:val="single" w:sz="4" w:space="0" w:color="auto"/>
              <w:left w:val="single" w:sz="4" w:space="0" w:color="auto"/>
              <w:bottom w:val="single" w:sz="4" w:space="0" w:color="auto"/>
              <w:right w:val="single" w:sz="4" w:space="0" w:color="auto"/>
            </w:tcBorders>
            <w:hideMark/>
            <w:tcPrChange w:id="3701"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C3707DE" w14:textId="77777777" w:rsidR="00FD3188" w:rsidRDefault="00FD3188" w:rsidP="000B5951">
            <w:pPr>
              <w:spacing w:after="160" w:line="252" w:lineRule="auto"/>
            </w:pPr>
            <w:r>
              <w:t>PP 1,0 do 09/26</w:t>
            </w:r>
          </w:p>
        </w:tc>
        <w:tc>
          <w:tcPr>
            <w:tcW w:w="1276" w:type="dxa"/>
            <w:tcBorders>
              <w:top w:val="single" w:sz="4" w:space="0" w:color="auto"/>
              <w:left w:val="single" w:sz="4" w:space="0" w:color="auto"/>
              <w:bottom w:val="single" w:sz="4" w:space="0" w:color="auto"/>
              <w:right w:val="single" w:sz="4" w:space="0" w:color="auto"/>
            </w:tcBorders>
            <w:hideMark/>
            <w:tcPrChange w:id="3702"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4635C0B7" w14:textId="77777777" w:rsidR="00FD3188" w:rsidRDefault="00FD3188" w:rsidP="000B5951">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3703"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172F09FE" w14:textId="77777777" w:rsidR="00FD3188" w:rsidRDefault="00FD3188" w:rsidP="000B5951">
            <w:pPr>
              <w:spacing w:after="160" w:line="252" w:lineRule="auto"/>
            </w:pPr>
            <w:r>
              <w:t>ano, PZ</w:t>
            </w:r>
          </w:p>
        </w:tc>
        <w:tc>
          <w:tcPr>
            <w:tcW w:w="1277" w:type="dxa"/>
            <w:tcBorders>
              <w:top w:val="single" w:sz="4" w:space="0" w:color="auto"/>
              <w:left w:val="single" w:sz="4" w:space="0" w:color="auto"/>
              <w:bottom w:val="single" w:sz="4" w:space="0" w:color="auto"/>
              <w:right w:val="single" w:sz="4" w:space="0" w:color="auto"/>
            </w:tcBorders>
            <w:hideMark/>
            <w:tcPrChange w:id="3704"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029F2321" w14:textId="77777777" w:rsidR="00FD3188" w:rsidRDefault="00FD3188" w:rsidP="000B5951">
            <w:pPr>
              <w:spacing w:after="160" w:line="252" w:lineRule="auto"/>
            </w:pPr>
            <w:r>
              <w:t>--</w:t>
            </w:r>
          </w:p>
        </w:tc>
      </w:tr>
      <w:tr w:rsidR="00FD3188" w14:paraId="7B533156" w14:textId="77777777" w:rsidTr="00FD3188">
        <w:tc>
          <w:tcPr>
            <w:tcW w:w="1328" w:type="dxa"/>
            <w:tcBorders>
              <w:top w:val="single" w:sz="4" w:space="0" w:color="auto"/>
              <w:left w:val="single" w:sz="4" w:space="0" w:color="auto"/>
              <w:bottom w:val="single" w:sz="4" w:space="0" w:color="auto"/>
              <w:right w:val="single" w:sz="4" w:space="0" w:color="auto"/>
            </w:tcBorders>
            <w:hideMark/>
            <w:tcPrChange w:id="3705"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3639C524" w14:textId="77777777" w:rsidR="00FD3188" w:rsidRDefault="00FD3188" w:rsidP="000B5951">
            <w:pPr>
              <w:spacing w:after="160" w:line="252" w:lineRule="auto"/>
            </w:pPr>
            <w:r>
              <w:t>Zeman</w:t>
            </w:r>
          </w:p>
        </w:tc>
        <w:tc>
          <w:tcPr>
            <w:tcW w:w="1293" w:type="dxa"/>
            <w:tcBorders>
              <w:top w:val="single" w:sz="4" w:space="0" w:color="auto"/>
              <w:left w:val="single" w:sz="4" w:space="0" w:color="auto"/>
              <w:bottom w:val="single" w:sz="4" w:space="0" w:color="auto"/>
              <w:right w:val="single" w:sz="4" w:space="0" w:color="auto"/>
            </w:tcBorders>
            <w:hideMark/>
            <w:tcPrChange w:id="3706" w:author="Eva Skýbová" w:date="2024-05-15T09:32:00Z">
              <w:tcPr>
                <w:tcW w:w="1293" w:type="dxa"/>
                <w:tcBorders>
                  <w:top w:val="single" w:sz="4" w:space="0" w:color="auto"/>
                  <w:left w:val="single" w:sz="4" w:space="0" w:color="auto"/>
                  <w:bottom w:val="single" w:sz="4" w:space="0" w:color="auto"/>
                  <w:right w:val="single" w:sz="4" w:space="0" w:color="auto"/>
                </w:tcBorders>
                <w:hideMark/>
              </w:tcPr>
            </w:tcPrChange>
          </w:tcPr>
          <w:p w14:paraId="614CC5BA" w14:textId="77777777" w:rsidR="00FD3188" w:rsidRDefault="00FD3188" w:rsidP="000B5951">
            <w:pPr>
              <w:spacing w:after="160" w:line="252" w:lineRule="auto"/>
            </w:pPr>
            <w:r>
              <w:t>Tomáš</w:t>
            </w:r>
          </w:p>
        </w:tc>
        <w:tc>
          <w:tcPr>
            <w:tcW w:w="1242" w:type="dxa"/>
            <w:tcBorders>
              <w:top w:val="single" w:sz="4" w:space="0" w:color="auto"/>
              <w:left w:val="single" w:sz="4" w:space="0" w:color="auto"/>
              <w:bottom w:val="single" w:sz="4" w:space="0" w:color="auto"/>
              <w:right w:val="single" w:sz="4" w:space="0" w:color="auto"/>
            </w:tcBorders>
            <w:hideMark/>
            <w:tcPrChange w:id="3707"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594A4DA1" w14:textId="77777777" w:rsidR="00FD3188" w:rsidRDefault="00FD3188" w:rsidP="000B5951">
            <w:pPr>
              <w:spacing w:after="160" w:line="252" w:lineRule="auto"/>
            </w:pPr>
            <w:r>
              <w:t>doc. Mgr., Ph.D. et Ph.D.</w:t>
            </w:r>
          </w:p>
        </w:tc>
        <w:tc>
          <w:tcPr>
            <w:tcW w:w="1232" w:type="dxa"/>
            <w:tcBorders>
              <w:top w:val="single" w:sz="4" w:space="0" w:color="auto"/>
              <w:left w:val="single" w:sz="4" w:space="0" w:color="auto"/>
              <w:bottom w:val="single" w:sz="4" w:space="0" w:color="auto"/>
              <w:right w:val="single" w:sz="4" w:space="0" w:color="auto"/>
            </w:tcBorders>
            <w:hideMark/>
            <w:tcPrChange w:id="3708" w:author="Eva Skýbová" w:date="2024-05-15T09:32:00Z">
              <w:tcPr>
                <w:tcW w:w="1292" w:type="dxa"/>
                <w:tcBorders>
                  <w:top w:val="single" w:sz="4" w:space="0" w:color="auto"/>
                  <w:left w:val="single" w:sz="4" w:space="0" w:color="auto"/>
                  <w:bottom w:val="single" w:sz="4" w:space="0" w:color="auto"/>
                  <w:right w:val="single" w:sz="4" w:space="0" w:color="auto"/>
                </w:tcBorders>
                <w:hideMark/>
              </w:tcPr>
            </w:tcPrChange>
          </w:tcPr>
          <w:p w14:paraId="12910A42" w14:textId="77777777" w:rsidR="00FD3188" w:rsidRDefault="00FD3188" w:rsidP="000B5951">
            <w:pPr>
              <w:spacing w:after="160" w:line="252" w:lineRule="auto"/>
            </w:pPr>
            <w:r>
              <w:t>PP 1,0 N</w:t>
            </w:r>
          </w:p>
        </w:tc>
        <w:tc>
          <w:tcPr>
            <w:tcW w:w="1276" w:type="dxa"/>
            <w:tcBorders>
              <w:top w:val="single" w:sz="4" w:space="0" w:color="auto"/>
              <w:left w:val="single" w:sz="4" w:space="0" w:color="auto"/>
              <w:bottom w:val="single" w:sz="4" w:space="0" w:color="auto"/>
              <w:right w:val="single" w:sz="4" w:space="0" w:color="auto"/>
            </w:tcBorders>
            <w:hideMark/>
            <w:tcPrChange w:id="3709"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143479D" w14:textId="77777777" w:rsidR="00FD3188" w:rsidRDefault="00FD3188" w:rsidP="000B5951">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710" w:author="Eva Skýbová" w:date="2024-05-15T09:32:00Z">
              <w:tcPr>
                <w:tcW w:w="1305" w:type="dxa"/>
                <w:tcBorders>
                  <w:top w:val="single" w:sz="4" w:space="0" w:color="auto"/>
                  <w:left w:val="single" w:sz="4" w:space="0" w:color="auto"/>
                  <w:bottom w:val="single" w:sz="4" w:space="0" w:color="auto"/>
                  <w:right w:val="single" w:sz="4" w:space="0" w:color="auto"/>
                </w:tcBorders>
                <w:hideMark/>
              </w:tcPr>
            </w:tcPrChange>
          </w:tcPr>
          <w:p w14:paraId="6D1F305E" w14:textId="77777777" w:rsidR="00FD3188" w:rsidRDefault="00FD3188" w:rsidP="000B5951">
            <w:pPr>
              <w:spacing w:after="160" w:line="252" w:lineRule="auto"/>
            </w:pPr>
            <w:r>
              <w:t>ano, ZT</w:t>
            </w:r>
          </w:p>
        </w:tc>
        <w:tc>
          <w:tcPr>
            <w:tcW w:w="1277" w:type="dxa"/>
            <w:tcBorders>
              <w:top w:val="single" w:sz="4" w:space="0" w:color="auto"/>
              <w:left w:val="single" w:sz="4" w:space="0" w:color="auto"/>
              <w:bottom w:val="single" w:sz="4" w:space="0" w:color="auto"/>
              <w:right w:val="single" w:sz="4" w:space="0" w:color="auto"/>
            </w:tcBorders>
            <w:hideMark/>
            <w:tcPrChange w:id="3711" w:author="Eva Skýbová" w:date="2024-05-15T09:32:00Z">
              <w:tcPr>
                <w:tcW w:w="1294" w:type="dxa"/>
                <w:tcBorders>
                  <w:top w:val="single" w:sz="4" w:space="0" w:color="auto"/>
                  <w:left w:val="single" w:sz="4" w:space="0" w:color="auto"/>
                  <w:bottom w:val="single" w:sz="4" w:space="0" w:color="auto"/>
                  <w:right w:val="single" w:sz="4" w:space="0" w:color="auto"/>
                </w:tcBorders>
                <w:hideMark/>
              </w:tcPr>
            </w:tcPrChange>
          </w:tcPr>
          <w:p w14:paraId="608F7A49" w14:textId="77777777" w:rsidR="00FD3188" w:rsidRDefault="00FD3188" w:rsidP="000B5951">
            <w:pPr>
              <w:spacing w:after="160" w:line="252" w:lineRule="auto"/>
            </w:pPr>
            <w:r>
              <w:t>--</w:t>
            </w:r>
          </w:p>
        </w:tc>
      </w:tr>
    </w:tbl>
    <w:p w14:paraId="4198A2E2" w14:textId="77777777" w:rsidR="00FD3188" w:rsidRDefault="00FD3188" w:rsidP="00FD3188">
      <w:pPr>
        <w:spacing w:after="160" w:line="254" w:lineRule="auto"/>
      </w:pPr>
    </w:p>
    <w:p w14:paraId="17AD8EA6" w14:textId="77777777" w:rsidR="00FD3188" w:rsidRDefault="00FD3188" w:rsidP="00FD3188">
      <w:pPr>
        <w:spacing w:after="160" w:line="259" w:lineRule="auto"/>
      </w:pPr>
    </w:p>
    <w:p w14:paraId="212D055D" w14:textId="24121D80" w:rsidR="00FD3188" w:rsidRDefault="00FD3188">
      <w:pPr>
        <w:rPr>
          <w:ins w:id="3712" w:author="Eva Skýbová" w:date="2024-05-15T09:33:00Z"/>
        </w:rPr>
      </w:pPr>
      <w:ins w:id="3713" w:author="Eva Skýbová" w:date="2024-05-15T09:3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088B805" w14:textId="77777777" w:rsidTr="000B5951">
        <w:tc>
          <w:tcPr>
            <w:tcW w:w="9859" w:type="dxa"/>
            <w:gridSpan w:val="15"/>
            <w:tcBorders>
              <w:bottom w:val="double" w:sz="4" w:space="0" w:color="auto"/>
            </w:tcBorders>
            <w:shd w:val="clear" w:color="auto" w:fill="BDD6EE"/>
          </w:tcPr>
          <w:p w14:paraId="141B25E0" w14:textId="77777777" w:rsidR="00FD3188" w:rsidRDefault="00FD3188" w:rsidP="000B5951">
            <w:pPr>
              <w:jc w:val="both"/>
              <w:rPr>
                <w:b/>
                <w:sz w:val="28"/>
              </w:rPr>
            </w:pPr>
            <w:r>
              <w:rPr>
                <w:b/>
                <w:sz w:val="28"/>
              </w:rPr>
              <w:lastRenderedPageBreak/>
              <w:t>C-I – Personální zabezpečení</w:t>
            </w:r>
          </w:p>
        </w:tc>
      </w:tr>
      <w:tr w:rsidR="00FD3188" w14:paraId="51410E9C" w14:textId="77777777" w:rsidTr="000B5951">
        <w:tc>
          <w:tcPr>
            <w:tcW w:w="2518" w:type="dxa"/>
            <w:tcBorders>
              <w:top w:val="double" w:sz="4" w:space="0" w:color="auto"/>
            </w:tcBorders>
            <w:shd w:val="clear" w:color="auto" w:fill="F7CAAC"/>
          </w:tcPr>
          <w:p w14:paraId="48089A1E" w14:textId="77777777" w:rsidR="00FD3188" w:rsidRDefault="00FD3188" w:rsidP="000B5951">
            <w:pPr>
              <w:jc w:val="both"/>
              <w:rPr>
                <w:b/>
              </w:rPr>
            </w:pPr>
            <w:r>
              <w:rPr>
                <w:b/>
              </w:rPr>
              <w:t>Vysoká škola</w:t>
            </w:r>
          </w:p>
        </w:tc>
        <w:tc>
          <w:tcPr>
            <w:tcW w:w="7341" w:type="dxa"/>
            <w:gridSpan w:val="14"/>
          </w:tcPr>
          <w:p w14:paraId="0D0D45F2" w14:textId="77777777" w:rsidR="00FD3188" w:rsidRDefault="00FD3188" w:rsidP="000B5951">
            <w:pPr>
              <w:jc w:val="both"/>
            </w:pPr>
            <w:r w:rsidRPr="001B2AE1">
              <w:t>Univerzita Tomáše Bati ve Zlíně</w:t>
            </w:r>
          </w:p>
        </w:tc>
      </w:tr>
      <w:tr w:rsidR="00FD3188" w14:paraId="672A8661" w14:textId="77777777" w:rsidTr="000B5951">
        <w:tc>
          <w:tcPr>
            <w:tcW w:w="2518" w:type="dxa"/>
            <w:shd w:val="clear" w:color="auto" w:fill="F7CAAC"/>
          </w:tcPr>
          <w:p w14:paraId="47DA4B44" w14:textId="77777777" w:rsidR="00FD3188" w:rsidRDefault="00FD3188" w:rsidP="000B5951">
            <w:pPr>
              <w:jc w:val="both"/>
              <w:rPr>
                <w:b/>
              </w:rPr>
            </w:pPr>
            <w:r>
              <w:rPr>
                <w:b/>
              </w:rPr>
              <w:t>Součást vysoké školy</w:t>
            </w:r>
          </w:p>
        </w:tc>
        <w:tc>
          <w:tcPr>
            <w:tcW w:w="7341" w:type="dxa"/>
            <w:gridSpan w:val="14"/>
          </w:tcPr>
          <w:p w14:paraId="1C864C51" w14:textId="77777777" w:rsidR="00FD3188" w:rsidRDefault="00FD3188" w:rsidP="000B5951">
            <w:pPr>
              <w:jc w:val="both"/>
            </w:pPr>
            <w:r>
              <w:t>Fakulta logistiky a krizového řízení</w:t>
            </w:r>
          </w:p>
        </w:tc>
      </w:tr>
      <w:tr w:rsidR="00FD3188" w14:paraId="65AC66D4" w14:textId="77777777" w:rsidTr="000B5951">
        <w:tc>
          <w:tcPr>
            <w:tcW w:w="2518" w:type="dxa"/>
            <w:shd w:val="clear" w:color="auto" w:fill="F7CAAC"/>
          </w:tcPr>
          <w:p w14:paraId="657237F7" w14:textId="77777777" w:rsidR="00FD3188" w:rsidRDefault="00FD3188" w:rsidP="000B5951">
            <w:pPr>
              <w:jc w:val="both"/>
              <w:rPr>
                <w:b/>
              </w:rPr>
            </w:pPr>
            <w:r>
              <w:rPr>
                <w:b/>
              </w:rPr>
              <w:t>Název studijního programu</w:t>
            </w:r>
          </w:p>
        </w:tc>
        <w:tc>
          <w:tcPr>
            <w:tcW w:w="7341" w:type="dxa"/>
            <w:gridSpan w:val="14"/>
          </w:tcPr>
          <w:p w14:paraId="69D9DAD1" w14:textId="77777777" w:rsidR="00FD3188" w:rsidRDefault="00FD3188" w:rsidP="000B5951">
            <w:pPr>
              <w:jc w:val="both"/>
            </w:pPr>
            <w:r>
              <w:t>Risk Management</w:t>
            </w:r>
          </w:p>
        </w:tc>
      </w:tr>
      <w:tr w:rsidR="00FD3188" w14:paraId="397A4314" w14:textId="77777777" w:rsidTr="000B5951">
        <w:tc>
          <w:tcPr>
            <w:tcW w:w="2518" w:type="dxa"/>
            <w:shd w:val="clear" w:color="auto" w:fill="F7CAAC"/>
          </w:tcPr>
          <w:p w14:paraId="21F1CA3B" w14:textId="77777777" w:rsidR="00FD3188" w:rsidRDefault="00FD3188" w:rsidP="000B5951">
            <w:pPr>
              <w:jc w:val="both"/>
              <w:rPr>
                <w:b/>
              </w:rPr>
            </w:pPr>
            <w:r>
              <w:rPr>
                <w:b/>
              </w:rPr>
              <w:t>Jméno a příjmení</w:t>
            </w:r>
          </w:p>
        </w:tc>
        <w:tc>
          <w:tcPr>
            <w:tcW w:w="4536" w:type="dxa"/>
            <w:gridSpan w:val="8"/>
          </w:tcPr>
          <w:p w14:paraId="53E7EC89" w14:textId="77777777" w:rsidR="00FD3188" w:rsidRPr="00A42879" w:rsidRDefault="00FD3188" w:rsidP="000B5951">
            <w:pPr>
              <w:jc w:val="both"/>
              <w:rPr>
                <w:b/>
                <w:bCs/>
              </w:rPr>
            </w:pPr>
            <w:r w:rsidRPr="00A42879">
              <w:rPr>
                <w:b/>
                <w:bCs/>
              </w:rPr>
              <w:t>Tomáš Zeman</w:t>
            </w:r>
          </w:p>
        </w:tc>
        <w:tc>
          <w:tcPr>
            <w:tcW w:w="709" w:type="dxa"/>
            <w:shd w:val="clear" w:color="auto" w:fill="F7CAAC"/>
          </w:tcPr>
          <w:p w14:paraId="036A18F8" w14:textId="77777777" w:rsidR="00FD3188" w:rsidRDefault="00FD3188" w:rsidP="000B5951">
            <w:pPr>
              <w:jc w:val="both"/>
              <w:rPr>
                <w:b/>
              </w:rPr>
            </w:pPr>
            <w:r>
              <w:rPr>
                <w:b/>
              </w:rPr>
              <w:t>Tituly</w:t>
            </w:r>
          </w:p>
        </w:tc>
        <w:tc>
          <w:tcPr>
            <w:tcW w:w="2096" w:type="dxa"/>
            <w:gridSpan w:val="5"/>
          </w:tcPr>
          <w:p w14:paraId="184C835D" w14:textId="77777777" w:rsidR="00FD3188" w:rsidRDefault="00FD3188" w:rsidP="000B5951">
            <w:r>
              <w:t>doc. Mgr.</w:t>
            </w:r>
          </w:p>
          <w:p w14:paraId="4A585323" w14:textId="77777777" w:rsidR="00FD3188" w:rsidRDefault="00FD3188" w:rsidP="000B5951">
            <w:r>
              <w:t>Ph.D. et Ph.D.</w:t>
            </w:r>
          </w:p>
        </w:tc>
      </w:tr>
      <w:tr w:rsidR="00FD3188" w14:paraId="70CC878E" w14:textId="77777777" w:rsidTr="000B5951">
        <w:tc>
          <w:tcPr>
            <w:tcW w:w="2518" w:type="dxa"/>
            <w:shd w:val="clear" w:color="auto" w:fill="F7CAAC"/>
          </w:tcPr>
          <w:p w14:paraId="226C162E" w14:textId="77777777" w:rsidR="00FD3188" w:rsidRDefault="00FD3188" w:rsidP="000B5951">
            <w:pPr>
              <w:jc w:val="both"/>
              <w:rPr>
                <w:b/>
              </w:rPr>
            </w:pPr>
            <w:r>
              <w:rPr>
                <w:b/>
              </w:rPr>
              <w:t>Rok narození</w:t>
            </w:r>
          </w:p>
        </w:tc>
        <w:tc>
          <w:tcPr>
            <w:tcW w:w="829" w:type="dxa"/>
            <w:gridSpan w:val="2"/>
          </w:tcPr>
          <w:p w14:paraId="279BBA3B" w14:textId="77777777" w:rsidR="00FD3188" w:rsidRDefault="00FD3188" w:rsidP="000B5951">
            <w:pPr>
              <w:jc w:val="both"/>
            </w:pPr>
            <w:r>
              <w:t>1986</w:t>
            </w:r>
          </w:p>
        </w:tc>
        <w:tc>
          <w:tcPr>
            <w:tcW w:w="1721" w:type="dxa"/>
            <w:shd w:val="clear" w:color="auto" w:fill="F7CAAC"/>
          </w:tcPr>
          <w:p w14:paraId="1C4422E8" w14:textId="77777777" w:rsidR="00FD3188" w:rsidRDefault="00FD3188" w:rsidP="000B5951">
            <w:pPr>
              <w:jc w:val="both"/>
              <w:rPr>
                <w:b/>
              </w:rPr>
            </w:pPr>
            <w:r>
              <w:rPr>
                <w:b/>
              </w:rPr>
              <w:t>typ vztahu k VŠ</w:t>
            </w:r>
          </w:p>
        </w:tc>
        <w:tc>
          <w:tcPr>
            <w:tcW w:w="992" w:type="dxa"/>
            <w:gridSpan w:val="4"/>
          </w:tcPr>
          <w:p w14:paraId="7CFBDDF8" w14:textId="77777777" w:rsidR="00FD3188" w:rsidRPr="00124859" w:rsidRDefault="00FD3188" w:rsidP="000B5951">
            <w:pPr>
              <w:jc w:val="both"/>
              <w:rPr>
                <w:i/>
                <w:iCs/>
              </w:rPr>
            </w:pPr>
            <w:r w:rsidRPr="00124859">
              <w:rPr>
                <w:i/>
                <w:iCs/>
              </w:rPr>
              <w:t>pp.</w:t>
            </w:r>
          </w:p>
        </w:tc>
        <w:tc>
          <w:tcPr>
            <w:tcW w:w="994" w:type="dxa"/>
            <w:shd w:val="clear" w:color="auto" w:fill="F7CAAC"/>
          </w:tcPr>
          <w:p w14:paraId="657F5C11" w14:textId="77777777" w:rsidR="00FD3188" w:rsidRDefault="00FD3188" w:rsidP="000B5951">
            <w:pPr>
              <w:jc w:val="both"/>
              <w:rPr>
                <w:b/>
              </w:rPr>
            </w:pPr>
            <w:r>
              <w:rPr>
                <w:b/>
              </w:rPr>
              <w:t>rozsah</w:t>
            </w:r>
          </w:p>
        </w:tc>
        <w:tc>
          <w:tcPr>
            <w:tcW w:w="709" w:type="dxa"/>
          </w:tcPr>
          <w:p w14:paraId="61FBE472" w14:textId="77777777" w:rsidR="00FD3188" w:rsidRDefault="00FD3188" w:rsidP="000B5951">
            <w:pPr>
              <w:jc w:val="both"/>
            </w:pPr>
            <w:r>
              <w:t>40</w:t>
            </w:r>
          </w:p>
        </w:tc>
        <w:tc>
          <w:tcPr>
            <w:tcW w:w="709" w:type="dxa"/>
            <w:gridSpan w:val="3"/>
            <w:shd w:val="clear" w:color="auto" w:fill="F7CAAC"/>
          </w:tcPr>
          <w:p w14:paraId="1777D550" w14:textId="77777777" w:rsidR="00FD3188" w:rsidRDefault="00FD3188" w:rsidP="000B5951">
            <w:pPr>
              <w:jc w:val="both"/>
              <w:rPr>
                <w:b/>
              </w:rPr>
            </w:pPr>
            <w:r>
              <w:rPr>
                <w:b/>
              </w:rPr>
              <w:t>do kdy</w:t>
            </w:r>
          </w:p>
        </w:tc>
        <w:tc>
          <w:tcPr>
            <w:tcW w:w="1387" w:type="dxa"/>
            <w:gridSpan w:val="2"/>
          </w:tcPr>
          <w:p w14:paraId="6B3F271E" w14:textId="77777777" w:rsidR="00FD3188" w:rsidRDefault="00FD3188" w:rsidP="000B5951">
            <w:pPr>
              <w:jc w:val="both"/>
            </w:pPr>
            <w:r>
              <w:t>N</w:t>
            </w:r>
          </w:p>
        </w:tc>
      </w:tr>
      <w:tr w:rsidR="00FD3188" w14:paraId="142E5C93" w14:textId="77777777" w:rsidTr="000B5951">
        <w:tc>
          <w:tcPr>
            <w:tcW w:w="5068" w:type="dxa"/>
            <w:gridSpan w:val="4"/>
            <w:shd w:val="clear" w:color="auto" w:fill="F7CAAC"/>
          </w:tcPr>
          <w:p w14:paraId="717954E2" w14:textId="77777777" w:rsidR="00FD3188" w:rsidRDefault="00FD3188" w:rsidP="000B5951">
            <w:pPr>
              <w:jc w:val="both"/>
              <w:rPr>
                <w:b/>
              </w:rPr>
            </w:pPr>
            <w:r>
              <w:rPr>
                <w:b/>
              </w:rPr>
              <w:t>Typ vztahu na součásti VŠ, která uskutečňuje st. program</w:t>
            </w:r>
          </w:p>
        </w:tc>
        <w:tc>
          <w:tcPr>
            <w:tcW w:w="992" w:type="dxa"/>
            <w:gridSpan w:val="4"/>
          </w:tcPr>
          <w:p w14:paraId="56BA5D82" w14:textId="77777777" w:rsidR="00FD3188" w:rsidRPr="00124859" w:rsidRDefault="00FD3188" w:rsidP="000B5951">
            <w:pPr>
              <w:jc w:val="both"/>
              <w:rPr>
                <w:i/>
                <w:iCs/>
              </w:rPr>
            </w:pPr>
            <w:r>
              <w:rPr>
                <w:i/>
                <w:iCs/>
              </w:rPr>
              <w:t>pp.</w:t>
            </w:r>
          </w:p>
        </w:tc>
        <w:tc>
          <w:tcPr>
            <w:tcW w:w="994" w:type="dxa"/>
            <w:shd w:val="clear" w:color="auto" w:fill="F7CAAC"/>
          </w:tcPr>
          <w:p w14:paraId="46A2245C" w14:textId="77777777" w:rsidR="00FD3188" w:rsidRDefault="00FD3188" w:rsidP="000B5951">
            <w:pPr>
              <w:jc w:val="both"/>
              <w:rPr>
                <w:b/>
              </w:rPr>
            </w:pPr>
            <w:r>
              <w:rPr>
                <w:b/>
              </w:rPr>
              <w:t>rozsah</w:t>
            </w:r>
          </w:p>
        </w:tc>
        <w:tc>
          <w:tcPr>
            <w:tcW w:w="709" w:type="dxa"/>
          </w:tcPr>
          <w:p w14:paraId="5559B8FC" w14:textId="77777777" w:rsidR="00FD3188" w:rsidRDefault="00FD3188" w:rsidP="000B5951">
            <w:pPr>
              <w:jc w:val="both"/>
            </w:pPr>
            <w:r>
              <w:t>40</w:t>
            </w:r>
          </w:p>
        </w:tc>
        <w:tc>
          <w:tcPr>
            <w:tcW w:w="709" w:type="dxa"/>
            <w:gridSpan w:val="3"/>
            <w:shd w:val="clear" w:color="auto" w:fill="F7CAAC"/>
          </w:tcPr>
          <w:p w14:paraId="6E1A7409" w14:textId="77777777" w:rsidR="00FD3188" w:rsidRDefault="00FD3188" w:rsidP="000B5951">
            <w:pPr>
              <w:jc w:val="both"/>
              <w:rPr>
                <w:b/>
              </w:rPr>
            </w:pPr>
            <w:r>
              <w:rPr>
                <w:b/>
              </w:rPr>
              <w:t>do kdy</w:t>
            </w:r>
          </w:p>
        </w:tc>
        <w:tc>
          <w:tcPr>
            <w:tcW w:w="1387" w:type="dxa"/>
            <w:gridSpan w:val="2"/>
          </w:tcPr>
          <w:p w14:paraId="07E26AF8" w14:textId="77777777" w:rsidR="00FD3188" w:rsidRDefault="00FD3188" w:rsidP="000B5951">
            <w:pPr>
              <w:jc w:val="both"/>
            </w:pPr>
            <w:r>
              <w:t>N</w:t>
            </w:r>
          </w:p>
        </w:tc>
      </w:tr>
      <w:tr w:rsidR="00FD3188" w14:paraId="24C26C23" w14:textId="77777777" w:rsidTr="000B5951">
        <w:tc>
          <w:tcPr>
            <w:tcW w:w="6060" w:type="dxa"/>
            <w:gridSpan w:val="8"/>
            <w:shd w:val="clear" w:color="auto" w:fill="F7CAAC"/>
          </w:tcPr>
          <w:p w14:paraId="51A23AE2"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57B9D4E1" w14:textId="77777777" w:rsidR="00FD3188" w:rsidRDefault="00FD3188" w:rsidP="000B5951">
            <w:pPr>
              <w:jc w:val="both"/>
              <w:rPr>
                <w:b/>
              </w:rPr>
            </w:pPr>
            <w:r>
              <w:rPr>
                <w:b/>
              </w:rPr>
              <w:t>typ prac. vztahu</w:t>
            </w:r>
          </w:p>
        </w:tc>
        <w:tc>
          <w:tcPr>
            <w:tcW w:w="2096" w:type="dxa"/>
            <w:gridSpan w:val="5"/>
            <w:shd w:val="clear" w:color="auto" w:fill="F7CAAC"/>
          </w:tcPr>
          <w:p w14:paraId="0F28A158" w14:textId="77777777" w:rsidR="00FD3188" w:rsidRDefault="00FD3188" w:rsidP="000B5951">
            <w:pPr>
              <w:jc w:val="both"/>
              <w:rPr>
                <w:b/>
              </w:rPr>
            </w:pPr>
            <w:r>
              <w:rPr>
                <w:b/>
              </w:rPr>
              <w:t>rozsah</w:t>
            </w:r>
          </w:p>
        </w:tc>
      </w:tr>
      <w:tr w:rsidR="00FD3188" w14:paraId="59162755" w14:textId="77777777" w:rsidTr="000B5951">
        <w:tc>
          <w:tcPr>
            <w:tcW w:w="6060" w:type="dxa"/>
            <w:gridSpan w:val="8"/>
          </w:tcPr>
          <w:p w14:paraId="51BB32E9" w14:textId="77777777" w:rsidR="00FD3188" w:rsidRDefault="00FD3188" w:rsidP="000B5951">
            <w:pPr>
              <w:jc w:val="both"/>
            </w:pPr>
            <w:r>
              <w:t>Univerzita obrany</w:t>
            </w:r>
          </w:p>
        </w:tc>
        <w:tc>
          <w:tcPr>
            <w:tcW w:w="1703" w:type="dxa"/>
            <w:gridSpan w:val="2"/>
          </w:tcPr>
          <w:p w14:paraId="159CF754" w14:textId="77777777" w:rsidR="00FD3188" w:rsidRPr="00A42879" w:rsidRDefault="00FD3188" w:rsidP="000B5951">
            <w:pPr>
              <w:jc w:val="both"/>
              <w:rPr>
                <w:i/>
                <w:iCs/>
              </w:rPr>
            </w:pPr>
            <w:r w:rsidRPr="00A42879">
              <w:rPr>
                <w:i/>
                <w:iCs/>
              </w:rPr>
              <w:t>pp.</w:t>
            </w:r>
          </w:p>
        </w:tc>
        <w:tc>
          <w:tcPr>
            <w:tcW w:w="2096" w:type="dxa"/>
            <w:gridSpan w:val="5"/>
          </w:tcPr>
          <w:p w14:paraId="41C90D75" w14:textId="77777777" w:rsidR="00FD3188" w:rsidRDefault="00FD3188" w:rsidP="000B5951">
            <w:pPr>
              <w:jc w:val="both"/>
            </w:pPr>
            <w:r>
              <w:t>20</w:t>
            </w:r>
          </w:p>
        </w:tc>
      </w:tr>
      <w:tr w:rsidR="00FD3188" w14:paraId="3BE7A495" w14:textId="77777777" w:rsidTr="000B5951">
        <w:tc>
          <w:tcPr>
            <w:tcW w:w="6060" w:type="dxa"/>
            <w:gridSpan w:val="8"/>
          </w:tcPr>
          <w:p w14:paraId="41EFBBF3" w14:textId="77777777" w:rsidR="00FD3188" w:rsidRDefault="00FD3188" w:rsidP="000B5951">
            <w:pPr>
              <w:jc w:val="both"/>
            </w:pPr>
          </w:p>
        </w:tc>
        <w:tc>
          <w:tcPr>
            <w:tcW w:w="1703" w:type="dxa"/>
            <w:gridSpan w:val="2"/>
          </w:tcPr>
          <w:p w14:paraId="250A2B7A" w14:textId="77777777" w:rsidR="00FD3188" w:rsidRDefault="00FD3188" w:rsidP="000B5951">
            <w:pPr>
              <w:jc w:val="both"/>
            </w:pPr>
          </w:p>
        </w:tc>
        <w:tc>
          <w:tcPr>
            <w:tcW w:w="2096" w:type="dxa"/>
            <w:gridSpan w:val="5"/>
          </w:tcPr>
          <w:p w14:paraId="1232A4C4" w14:textId="77777777" w:rsidR="00FD3188" w:rsidRDefault="00FD3188" w:rsidP="000B5951">
            <w:pPr>
              <w:jc w:val="both"/>
            </w:pPr>
          </w:p>
        </w:tc>
      </w:tr>
      <w:tr w:rsidR="00FD3188" w14:paraId="7FABD66B" w14:textId="77777777" w:rsidTr="000B5951">
        <w:tc>
          <w:tcPr>
            <w:tcW w:w="6060" w:type="dxa"/>
            <w:gridSpan w:val="8"/>
          </w:tcPr>
          <w:p w14:paraId="40A1B681" w14:textId="77777777" w:rsidR="00FD3188" w:rsidRDefault="00FD3188" w:rsidP="000B5951">
            <w:pPr>
              <w:jc w:val="both"/>
            </w:pPr>
          </w:p>
        </w:tc>
        <w:tc>
          <w:tcPr>
            <w:tcW w:w="1703" w:type="dxa"/>
            <w:gridSpan w:val="2"/>
          </w:tcPr>
          <w:p w14:paraId="16E34C8E" w14:textId="77777777" w:rsidR="00FD3188" w:rsidRDefault="00FD3188" w:rsidP="000B5951">
            <w:pPr>
              <w:jc w:val="both"/>
            </w:pPr>
          </w:p>
        </w:tc>
        <w:tc>
          <w:tcPr>
            <w:tcW w:w="2096" w:type="dxa"/>
            <w:gridSpan w:val="5"/>
          </w:tcPr>
          <w:p w14:paraId="28FCA753" w14:textId="77777777" w:rsidR="00FD3188" w:rsidRDefault="00FD3188" w:rsidP="000B5951">
            <w:pPr>
              <w:jc w:val="both"/>
            </w:pPr>
          </w:p>
        </w:tc>
      </w:tr>
      <w:tr w:rsidR="00FD3188" w14:paraId="4641F92B" w14:textId="77777777" w:rsidTr="000B5951">
        <w:tc>
          <w:tcPr>
            <w:tcW w:w="6060" w:type="dxa"/>
            <w:gridSpan w:val="8"/>
          </w:tcPr>
          <w:p w14:paraId="7E4DBAB5" w14:textId="77777777" w:rsidR="00FD3188" w:rsidRDefault="00FD3188" w:rsidP="000B5951">
            <w:pPr>
              <w:jc w:val="both"/>
            </w:pPr>
          </w:p>
        </w:tc>
        <w:tc>
          <w:tcPr>
            <w:tcW w:w="1703" w:type="dxa"/>
            <w:gridSpan w:val="2"/>
          </w:tcPr>
          <w:p w14:paraId="0700AB11" w14:textId="77777777" w:rsidR="00FD3188" w:rsidRDefault="00FD3188" w:rsidP="000B5951">
            <w:pPr>
              <w:jc w:val="both"/>
            </w:pPr>
          </w:p>
        </w:tc>
        <w:tc>
          <w:tcPr>
            <w:tcW w:w="2096" w:type="dxa"/>
            <w:gridSpan w:val="5"/>
          </w:tcPr>
          <w:p w14:paraId="3FAF61A6" w14:textId="77777777" w:rsidR="00FD3188" w:rsidRDefault="00FD3188" w:rsidP="000B5951">
            <w:pPr>
              <w:jc w:val="both"/>
            </w:pPr>
          </w:p>
        </w:tc>
      </w:tr>
      <w:tr w:rsidR="00FD3188" w14:paraId="721E14F8" w14:textId="77777777" w:rsidTr="000B5951">
        <w:tc>
          <w:tcPr>
            <w:tcW w:w="9859" w:type="dxa"/>
            <w:gridSpan w:val="15"/>
            <w:shd w:val="clear" w:color="auto" w:fill="F7CAAC"/>
          </w:tcPr>
          <w:p w14:paraId="6C00B49E"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5587E9B" w14:textId="77777777" w:rsidTr="000B5951">
        <w:trPr>
          <w:trHeight w:val="1417"/>
        </w:trPr>
        <w:tc>
          <w:tcPr>
            <w:tcW w:w="9859" w:type="dxa"/>
            <w:gridSpan w:val="15"/>
            <w:tcBorders>
              <w:top w:val="nil"/>
            </w:tcBorders>
          </w:tcPr>
          <w:p w14:paraId="07176CCD" w14:textId="77777777" w:rsidR="00FD3188" w:rsidRDefault="00FD3188" w:rsidP="000B5951">
            <w:pPr>
              <w:jc w:val="both"/>
            </w:pPr>
            <w:r>
              <w:t>Risk Management I (ZT) – garant, přednášející (100 %)</w:t>
            </w:r>
          </w:p>
          <w:p w14:paraId="28B5ADF2" w14:textId="77777777" w:rsidR="00FD3188" w:rsidRDefault="00FD3188" w:rsidP="000B5951">
            <w:pPr>
              <w:jc w:val="both"/>
            </w:pPr>
            <w:r>
              <w:t>Risk Management II (ZT) – garant, přednášející (100 %)</w:t>
            </w:r>
          </w:p>
          <w:p w14:paraId="5CDEDC9A" w14:textId="5586A474" w:rsidR="00FD3188" w:rsidDel="006C1D0C" w:rsidRDefault="00FD3188" w:rsidP="000B5951">
            <w:pPr>
              <w:jc w:val="both"/>
              <w:rPr>
                <w:del w:id="3714" w:author="Eva Skýbová" w:date="2024-05-15T09:38:00Z"/>
              </w:rPr>
            </w:pPr>
            <w:del w:id="3715" w:author="Eva Skýbová" w:date="2024-05-15T09:38:00Z">
              <w:r w:rsidDel="006C1D0C">
                <w:delText>Health Risk Assessmen Methods – garant, přednášející (100 %)</w:delText>
              </w:r>
            </w:del>
          </w:p>
          <w:p w14:paraId="6CC1E8EB" w14:textId="77777777" w:rsidR="00FD3188" w:rsidRDefault="00FD3188" w:rsidP="000B5951">
            <w:pPr>
              <w:jc w:val="both"/>
            </w:pPr>
            <w:r>
              <w:t>Bachelor Thesis – garant</w:t>
            </w:r>
          </w:p>
          <w:p w14:paraId="66116B91" w14:textId="77777777" w:rsidR="00FD3188" w:rsidRPr="002827C6" w:rsidRDefault="00FD3188" w:rsidP="000B5951">
            <w:pPr>
              <w:jc w:val="both"/>
            </w:pPr>
          </w:p>
        </w:tc>
      </w:tr>
      <w:tr w:rsidR="00FD3188" w14:paraId="19C0EB56" w14:textId="77777777" w:rsidTr="000B5951">
        <w:trPr>
          <w:trHeight w:val="340"/>
        </w:trPr>
        <w:tc>
          <w:tcPr>
            <w:tcW w:w="9859" w:type="dxa"/>
            <w:gridSpan w:val="15"/>
            <w:tcBorders>
              <w:top w:val="nil"/>
            </w:tcBorders>
            <w:shd w:val="clear" w:color="auto" w:fill="FBD4B4"/>
          </w:tcPr>
          <w:p w14:paraId="6EFDCD7B"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2F21E76D" w14:textId="77777777" w:rsidTr="000B5951">
        <w:trPr>
          <w:trHeight w:val="340"/>
        </w:trPr>
        <w:tc>
          <w:tcPr>
            <w:tcW w:w="2802" w:type="dxa"/>
            <w:gridSpan w:val="2"/>
            <w:tcBorders>
              <w:top w:val="nil"/>
            </w:tcBorders>
          </w:tcPr>
          <w:p w14:paraId="1910FB44"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3B841BF2"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5630EE40" w14:textId="77777777" w:rsidR="00FD3188" w:rsidRPr="002827C6" w:rsidRDefault="00FD3188" w:rsidP="000B5951">
            <w:pPr>
              <w:jc w:val="both"/>
              <w:rPr>
                <w:b/>
              </w:rPr>
            </w:pPr>
            <w:r w:rsidRPr="002827C6">
              <w:rPr>
                <w:b/>
              </w:rPr>
              <w:t>Sem.</w:t>
            </w:r>
          </w:p>
        </w:tc>
        <w:tc>
          <w:tcPr>
            <w:tcW w:w="2109" w:type="dxa"/>
            <w:gridSpan w:val="5"/>
            <w:tcBorders>
              <w:top w:val="nil"/>
            </w:tcBorders>
          </w:tcPr>
          <w:p w14:paraId="2E30F733"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27883339"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53CB806C" w14:textId="77777777" w:rsidTr="000B5951">
        <w:trPr>
          <w:trHeight w:val="285"/>
        </w:trPr>
        <w:tc>
          <w:tcPr>
            <w:tcW w:w="2802" w:type="dxa"/>
            <w:gridSpan w:val="2"/>
            <w:tcBorders>
              <w:top w:val="nil"/>
            </w:tcBorders>
          </w:tcPr>
          <w:p w14:paraId="42B812A5" w14:textId="77777777" w:rsidR="00FD3188" w:rsidRPr="009B6531" w:rsidRDefault="00FD3188" w:rsidP="000B5951">
            <w:pPr>
              <w:jc w:val="both"/>
            </w:pPr>
            <w:r>
              <w:t>Systémy řízení bezpečnosti státu a společnosti</w:t>
            </w:r>
          </w:p>
        </w:tc>
        <w:tc>
          <w:tcPr>
            <w:tcW w:w="2409" w:type="dxa"/>
            <w:gridSpan w:val="3"/>
            <w:tcBorders>
              <w:top w:val="nil"/>
            </w:tcBorders>
          </w:tcPr>
          <w:p w14:paraId="2AB019D0" w14:textId="77777777" w:rsidR="00FD3188" w:rsidRPr="009B6531" w:rsidRDefault="00FD3188" w:rsidP="000B5951">
            <w:pPr>
              <w:jc w:val="both"/>
            </w:pPr>
            <w:r>
              <w:t>Bezpečnost společnosti</w:t>
            </w:r>
          </w:p>
        </w:tc>
        <w:tc>
          <w:tcPr>
            <w:tcW w:w="567" w:type="dxa"/>
            <w:gridSpan w:val="2"/>
            <w:tcBorders>
              <w:top w:val="nil"/>
            </w:tcBorders>
          </w:tcPr>
          <w:p w14:paraId="40DAFA2F" w14:textId="77777777" w:rsidR="00FD3188" w:rsidRPr="009B6531" w:rsidRDefault="00FD3188" w:rsidP="000B5951">
            <w:pPr>
              <w:jc w:val="both"/>
            </w:pPr>
            <w:r>
              <w:t>ZS</w:t>
            </w:r>
          </w:p>
        </w:tc>
        <w:tc>
          <w:tcPr>
            <w:tcW w:w="2109" w:type="dxa"/>
            <w:gridSpan w:val="5"/>
            <w:tcBorders>
              <w:top w:val="nil"/>
            </w:tcBorders>
          </w:tcPr>
          <w:p w14:paraId="2BBCAAB4" w14:textId="77777777" w:rsidR="00FD3188" w:rsidRPr="009B6531" w:rsidRDefault="00FD3188" w:rsidP="000B5951">
            <w:pPr>
              <w:jc w:val="both"/>
            </w:pPr>
            <w:r>
              <w:t>garant, přednášející</w:t>
            </w:r>
          </w:p>
        </w:tc>
        <w:tc>
          <w:tcPr>
            <w:tcW w:w="1972" w:type="dxa"/>
            <w:gridSpan w:val="3"/>
            <w:tcBorders>
              <w:top w:val="nil"/>
            </w:tcBorders>
          </w:tcPr>
          <w:p w14:paraId="7FED75C2" w14:textId="77777777" w:rsidR="00FD3188" w:rsidRPr="009B6531" w:rsidRDefault="00FD3188" w:rsidP="000B5951">
            <w:pPr>
              <w:jc w:val="both"/>
            </w:pPr>
          </w:p>
        </w:tc>
      </w:tr>
      <w:tr w:rsidR="00FD3188" w14:paraId="250F726F" w14:textId="77777777" w:rsidTr="000B5951">
        <w:trPr>
          <w:trHeight w:val="284"/>
        </w:trPr>
        <w:tc>
          <w:tcPr>
            <w:tcW w:w="2802" w:type="dxa"/>
            <w:gridSpan w:val="2"/>
            <w:tcBorders>
              <w:top w:val="nil"/>
            </w:tcBorders>
          </w:tcPr>
          <w:p w14:paraId="410A8D45" w14:textId="77777777" w:rsidR="00FD3188" w:rsidRPr="009B6531" w:rsidRDefault="00FD3188" w:rsidP="000B5951">
            <w:pPr>
              <w:jc w:val="both"/>
            </w:pPr>
            <w:r>
              <w:t>Řízení rizik</w:t>
            </w:r>
          </w:p>
        </w:tc>
        <w:tc>
          <w:tcPr>
            <w:tcW w:w="2409" w:type="dxa"/>
            <w:gridSpan w:val="3"/>
            <w:tcBorders>
              <w:top w:val="nil"/>
            </w:tcBorders>
          </w:tcPr>
          <w:p w14:paraId="4CDA6855" w14:textId="77777777" w:rsidR="00FD3188" w:rsidRPr="009B6531" w:rsidRDefault="00FD3188" w:rsidP="000B5951">
            <w:pPr>
              <w:jc w:val="both"/>
            </w:pPr>
            <w:r>
              <w:t>Bezpečnost společnosti</w:t>
            </w:r>
          </w:p>
        </w:tc>
        <w:tc>
          <w:tcPr>
            <w:tcW w:w="567" w:type="dxa"/>
            <w:gridSpan w:val="2"/>
            <w:tcBorders>
              <w:top w:val="nil"/>
            </w:tcBorders>
          </w:tcPr>
          <w:p w14:paraId="71E15DAB" w14:textId="77777777" w:rsidR="00FD3188" w:rsidRPr="009B6531" w:rsidRDefault="00FD3188" w:rsidP="000B5951">
            <w:pPr>
              <w:jc w:val="both"/>
            </w:pPr>
            <w:r>
              <w:t>LS</w:t>
            </w:r>
          </w:p>
        </w:tc>
        <w:tc>
          <w:tcPr>
            <w:tcW w:w="2109" w:type="dxa"/>
            <w:gridSpan w:val="5"/>
            <w:tcBorders>
              <w:top w:val="nil"/>
            </w:tcBorders>
          </w:tcPr>
          <w:p w14:paraId="6DD34C53" w14:textId="77777777" w:rsidR="00FD3188" w:rsidRPr="009B6531" w:rsidRDefault="00FD3188" w:rsidP="000B5951">
            <w:pPr>
              <w:jc w:val="both"/>
            </w:pPr>
            <w:r>
              <w:t>garant, přednášející</w:t>
            </w:r>
          </w:p>
        </w:tc>
        <w:tc>
          <w:tcPr>
            <w:tcW w:w="1972" w:type="dxa"/>
            <w:gridSpan w:val="3"/>
            <w:tcBorders>
              <w:top w:val="nil"/>
            </w:tcBorders>
          </w:tcPr>
          <w:p w14:paraId="5E23F8DF" w14:textId="77777777" w:rsidR="00FD3188" w:rsidRPr="009B6531" w:rsidRDefault="00FD3188" w:rsidP="000B5951">
            <w:pPr>
              <w:jc w:val="both"/>
            </w:pPr>
          </w:p>
        </w:tc>
      </w:tr>
      <w:tr w:rsidR="00FD3188" w14:paraId="325E662B" w14:textId="77777777" w:rsidTr="000B5951">
        <w:trPr>
          <w:trHeight w:val="284"/>
        </w:trPr>
        <w:tc>
          <w:tcPr>
            <w:tcW w:w="2802" w:type="dxa"/>
            <w:gridSpan w:val="2"/>
            <w:tcBorders>
              <w:top w:val="nil"/>
            </w:tcBorders>
          </w:tcPr>
          <w:p w14:paraId="5CA5C39F" w14:textId="77777777" w:rsidR="00FD3188" w:rsidRPr="009B6531" w:rsidRDefault="00FD3188" w:rsidP="000B5951">
            <w:pPr>
              <w:jc w:val="both"/>
            </w:pPr>
            <w:r>
              <w:t>Metody posuzování rizik</w:t>
            </w:r>
          </w:p>
        </w:tc>
        <w:tc>
          <w:tcPr>
            <w:tcW w:w="2409" w:type="dxa"/>
            <w:gridSpan w:val="3"/>
            <w:tcBorders>
              <w:top w:val="nil"/>
            </w:tcBorders>
          </w:tcPr>
          <w:p w14:paraId="5E4E868C" w14:textId="77777777" w:rsidR="00FD3188" w:rsidRPr="009B6531" w:rsidRDefault="00FD3188" w:rsidP="000B5951">
            <w:pPr>
              <w:jc w:val="both"/>
            </w:pPr>
            <w:r>
              <w:t>Bezpečnost společnosti</w:t>
            </w:r>
          </w:p>
        </w:tc>
        <w:tc>
          <w:tcPr>
            <w:tcW w:w="567" w:type="dxa"/>
            <w:gridSpan w:val="2"/>
            <w:tcBorders>
              <w:top w:val="nil"/>
            </w:tcBorders>
          </w:tcPr>
          <w:p w14:paraId="058C9642" w14:textId="77777777" w:rsidR="00FD3188" w:rsidRPr="009B6531" w:rsidRDefault="00FD3188" w:rsidP="000B5951">
            <w:pPr>
              <w:jc w:val="both"/>
            </w:pPr>
            <w:r>
              <w:t>LS</w:t>
            </w:r>
          </w:p>
        </w:tc>
        <w:tc>
          <w:tcPr>
            <w:tcW w:w="2109" w:type="dxa"/>
            <w:gridSpan w:val="5"/>
            <w:tcBorders>
              <w:top w:val="nil"/>
            </w:tcBorders>
          </w:tcPr>
          <w:p w14:paraId="7D6D1CF1" w14:textId="77777777" w:rsidR="00FD3188" w:rsidRPr="009B6531" w:rsidRDefault="00FD3188" w:rsidP="000B5951">
            <w:pPr>
              <w:jc w:val="both"/>
            </w:pPr>
            <w:r>
              <w:t>garant, přednášející</w:t>
            </w:r>
          </w:p>
        </w:tc>
        <w:tc>
          <w:tcPr>
            <w:tcW w:w="1972" w:type="dxa"/>
            <w:gridSpan w:val="3"/>
            <w:tcBorders>
              <w:top w:val="nil"/>
            </w:tcBorders>
          </w:tcPr>
          <w:p w14:paraId="5DFC47E1" w14:textId="77777777" w:rsidR="00FD3188" w:rsidRPr="009B6531" w:rsidRDefault="00FD3188" w:rsidP="000B5951">
            <w:pPr>
              <w:jc w:val="both"/>
            </w:pPr>
          </w:p>
        </w:tc>
      </w:tr>
      <w:tr w:rsidR="00FD3188" w14:paraId="55894657" w14:textId="77777777" w:rsidTr="000B5951">
        <w:trPr>
          <w:trHeight w:val="284"/>
        </w:trPr>
        <w:tc>
          <w:tcPr>
            <w:tcW w:w="2802" w:type="dxa"/>
            <w:gridSpan w:val="2"/>
            <w:tcBorders>
              <w:top w:val="nil"/>
            </w:tcBorders>
          </w:tcPr>
          <w:p w14:paraId="6A825AE2" w14:textId="77777777" w:rsidR="00FD3188" w:rsidRPr="009B6531" w:rsidRDefault="00FD3188" w:rsidP="000B5951">
            <w:pPr>
              <w:jc w:val="both"/>
            </w:pPr>
            <w:r>
              <w:t>Kvantitativní analýza rizik</w:t>
            </w:r>
          </w:p>
        </w:tc>
        <w:tc>
          <w:tcPr>
            <w:tcW w:w="2409" w:type="dxa"/>
            <w:gridSpan w:val="3"/>
            <w:tcBorders>
              <w:top w:val="nil"/>
            </w:tcBorders>
          </w:tcPr>
          <w:p w14:paraId="25E57315" w14:textId="77777777" w:rsidR="00FD3188" w:rsidRPr="009B6531" w:rsidRDefault="00FD3188" w:rsidP="000B5951">
            <w:pPr>
              <w:jc w:val="both"/>
            </w:pPr>
            <w:r>
              <w:t>Bezpečnost společnosti</w:t>
            </w:r>
          </w:p>
        </w:tc>
        <w:tc>
          <w:tcPr>
            <w:tcW w:w="567" w:type="dxa"/>
            <w:gridSpan w:val="2"/>
            <w:tcBorders>
              <w:top w:val="nil"/>
            </w:tcBorders>
          </w:tcPr>
          <w:p w14:paraId="6E7CC471" w14:textId="77777777" w:rsidR="00FD3188" w:rsidRPr="009B6531" w:rsidRDefault="00FD3188" w:rsidP="000B5951">
            <w:pPr>
              <w:jc w:val="both"/>
            </w:pPr>
            <w:r>
              <w:t>ZS</w:t>
            </w:r>
          </w:p>
        </w:tc>
        <w:tc>
          <w:tcPr>
            <w:tcW w:w="2109" w:type="dxa"/>
            <w:gridSpan w:val="5"/>
            <w:tcBorders>
              <w:top w:val="nil"/>
            </w:tcBorders>
          </w:tcPr>
          <w:p w14:paraId="43891EC2" w14:textId="77777777" w:rsidR="00FD3188" w:rsidRPr="009B6531" w:rsidRDefault="00FD3188" w:rsidP="000B5951">
            <w:pPr>
              <w:jc w:val="both"/>
            </w:pPr>
            <w:r>
              <w:t>přednášející</w:t>
            </w:r>
          </w:p>
        </w:tc>
        <w:tc>
          <w:tcPr>
            <w:tcW w:w="1972" w:type="dxa"/>
            <w:gridSpan w:val="3"/>
            <w:tcBorders>
              <w:top w:val="nil"/>
            </w:tcBorders>
          </w:tcPr>
          <w:p w14:paraId="7E6DCE1E" w14:textId="77777777" w:rsidR="00FD3188" w:rsidRPr="009B6531" w:rsidRDefault="00FD3188" w:rsidP="000B5951">
            <w:pPr>
              <w:jc w:val="both"/>
            </w:pPr>
          </w:p>
        </w:tc>
      </w:tr>
      <w:tr w:rsidR="00FD3188" w14:paraId="63B81F2B" w14:textId="77777777" w:rsidTr="000B5951">
        <w:trPr>
          <w:trHeight w:val="284"/>
        </w:trPr>
        <w:tc>
          <w:tcPr>
            <w:tcW w:w="2802" w:type="dxa"/>
            <w:gridSpan w:val="2"/>
            <w:tcBorders>
              <w:top w:val="nil"/>
            </w:tcBorders>
          </w:tcPr>
          <w:p w14:paraId="0E5C51BF" w14:textId="77777777" w:rsidR="00FD3188" w:rsidRPr="009B6531" w:rsidRDefault="00FD3188" w:rsidP="000B5951">
            <w:pPr>
              <w:jc w:val="both"/>
            </w:pPr>
            <w:r>
              <w:t>Diplomový seminář</w:t>
            </w:r>
          </w:p>
        </w:tc>
        <w:tc>
          <w:tcPr>
            <w:tcW w:w="2409" w:type="dxa"/>
            <w:gridSpan w:val="3"/>
            <w:tcBorders>
              <w:top w:val="nil"/>
            </w:tcBorders>
          </w:tcPr>
          <w:p w14:paraId="06B8D393" w14:textId="77777777" w:rsidR="00FD3188" w:rsidRPr="009B6531" w:rsidRDefault="00FD3188" w:rsidP="000B5951">
            <w:pPr>
              <w:jc w:val="both"/>
            </w:pPr>
            <w:r>
              <w:t>Bezpečnost společnosti</w:t>
            </w:r>
          </w:p>
        </w:tc>
        <w:tc>
          <w:tcPr>
            <w:tcW w:w="567" w:type="dxa"/>
            <w:gridSpan w:val="2"/>
            <w:tcBorders>
              <w:top w:val="nil"/>
            </w:tcBorders>
          </w:tcPr>
          <w:p w14:paraId="7B9950F1" w14:textId="77777777" w:rsidR="00FD3188" w:rsidRPr="009B6531" w:rsidRDefault="00FD3188" w:rsidP="000B5951">
            <w:pPr>
              <w:jc w:val="both"/>
            </w:pPr>
            <w:r>
              <w:t>LS</w:t>
            </w:r>
          </w:p>
        </w:tc>
        <w:tc>
          <w:tcPr>
            <w:tcW w:w="2109" w:type="dxa"/>
            <w:gridSpan w:val="5"/>
            <w:tcBorders>
              <w:top w:val="nil"/>
            </w:tcBorders>
          </w:tcPr>
          <w:p w14:paraId="43C323A3" w14:textId="77777777" w:rsidR="00FD3188" w:rsidRPr="009B6531" w:rsidRDefault="00FD3188" w:rsidP="000B5951">
            <w:pPr>
              <w:jc w:val="both"/>
            </w:pPr>
            <w:r>
              <w:t>garant, vede semináře</w:t>
            </w:r>
          </w:p>
        </w:tc>
        <w:tc>
          <w:tcPr>
            <w:tcW w:w="1972" w:type="dxa"/>
            <w:gridSpan w:val="3"/>
            <w:tcBorders>
              <w:top w:val="nil"/>
            </w:tcBorders>
          </w:tcPr>
          <w:p w14:paraId="303B083F" w14:textId="77777777" w:rsidR="00FD3188" w:rsidRPr="009B6531" w:rsidRDefault="00FD3188" w:rsidP="000B5951">
            <w:pPr>
              <w:jc w:val="both"/>
            </w:pPr>
          </w:p>
        </w:tc>
      </w:tr>
      <w:tr w:rsidR="00FD3188" w14:paraId="28813419" w14:textId="77777777" w:rsidTr="000B5951">
        <w:trPr>
          <w:trHeight w:val="284"/>
        </w:trPr>
        <w:tc>
          <w:tcPr>
            <w:tcW w:w="2802" w:type="dxa"/>
            <w:gridSpan w:val="2"/>
            <w:tcBorders>
              <w:top w:val="nil"/>
            </w:tcBorders>
          </w:tcPr>
          <w:p w14:paraId="29909CFF" w14:textId="77777777" w:rsidR="00FD3188" w:rsidRDefault="00FD3188" w:rsidP="000B5951">
            <w:pPr>
              <w:jc w:val="both"/>
            </w:pPr>
          </w:p>
        </w:tc>
        <w:tc>
          <w:tcPr>
            <w:tcW w:w="2409" w:type="dxa"/>
            <w:gridSpan w:val="3"/>
            <w:tcBorders>
              <w:top w:val="nil"/>
            </w:tcBorders>
          </w:tcPr>
          <w:p w14:paraId="2BE3BD74" w14:textId="77777777" w:rsidR="00FD3188" w:rsidRDefault="00FD3188" w:rsidP="000B5951">
            <w:pPr>
              <w:jc w:val="both"/>
            </w:pPr>
          </w:p>
        </w:tc>
        <w:tc>
          <w:tcPr>
            <w:tcW w:w="567" w:type="dxa"/>
            <w:gridSpan w:val="2"/>
            <w:tcBorders>
              <w:top w:val="nil"/>
            </w:tcBorders>
          </w:tcPr>
          <w:p w14:paraId="5AE7C44F" w14:textId="77777777" w:rsidR="00FD3188" w:rsidRDefault="00FD3188" w:rsidP="000B5951">
            <w:pPr>
              <w:jc w:val="both"/>
            </w:pPr>
          </w:p>
        </w:tc>
        <w:tc>
          <w:tcPr>
            <w:tcW w:w="2109" w:type="dxa"/>
            <w:gridSpan w:val="5"/>
            <w:tcBorders>
              <w:top w:val="nil"/>
            </w:tcBorders>
          </w:tcPr>
          <w:p w14:paraId="0862FB3F" w14:textId="77777777" w:rsidR="00FD3188" w:rsidRDefault="00FD3188" w:rsidP="000B5951">
            <w:pPr>
              <w:jc w:val="both"/>
            </w:pPr>
          </w:p>
        </w:tc>
        <w:tc>
          <w:tcPr>
            <w:tcW w:w="1972" w:type="dxa"/>
            <w:gridSpan w:val="3"/>
            <w:tcBorders>
              <w:top w:val="nil"/>
            </w:tcBorders>
          </w:tcPr>
          <w:p w14:paraId="584D4C9E" w14:textId="77777777" w:rsidR="00FD3188" w:rsidRPr="009B6531" w:rsidRDefault="00FD3188" w:rsidP="000B5951">
            <w:pPr>
              <w:jc w:val="both"/>
            </w:pPr>
          </w:p>
        </w:tc>
      </w:tr>
      <w:tr w:rsidR="00FD3188" w14:paraId="61A3522A" w14:textId="77777777" w:rsidTr="000B5951">
        <w:tc>
          <w:tcPr>
            <w:tcW w:w="9859" w:type="dxa"/>
            <w:gridSpan w:val="15"/>
            <w:shd w:val="clear" w:color="auto" w:fill="F7CAAC"/>
          </w:tcPr>
          <w:p w14:paraId="7FB86FBB" w14:textId="77777777" w:rsidR="00FD3188" w:rsidRDefault="00FD3188" w:rsidP="000B5951">
            <w:pPr>
              <w:jc w:val="both"/>
            </w:pPr>
            <w:r>
              <w:rPr>
                <w:b/>
              </w:rPr>
              <w:t>Údaje o vzdělání na VŠ</w:t>
            </w:r>
          </w:p>
        </w:tc>
      </w:tr>
      <w:tr w:rsidR="00FD3188" w14:paraId="21AE0236" w14:textId="77777777" w:rsidTr="000B5951">
        <w:trPr>
          <w:trHeight w:val="1020"/>
        </w:trPr>
        <w:tc>
          <w:tcPr>
            <w:tcW w:w="9859" w:type="dxa"/>
            <w:gridSpan w:val="15"/>
          </w:tcPr>
          <w:p w14:paraId="51941190" w14:textId="77777777" w:rsidR="00FD3188" w:rsidRPr="006E5EE7" w:rsidRDefault="00FD3188" w:rsidP="000B5951">
            <w:pPr>
              <w:jc w:val="both"/>
              <w:rPr>
                <w:bCs/>
              </w:rPr>
            </w:pPr>
            <w:r w:rsidRPr="006E5EE7">
              <w:rPr>
                <w:bCs/>
              </w:rPr>
              <w:t>2017 - doktor (Ph.D.), studijní program: Všeobecná ekologie a ekologie jedince a populací, obor: Všeobecná ekologie a</w:t>
            </w:r>
            <w:r>
              <w:rPr>
                <w:bCs/>
              </w:rPr>
              <w:t> </w:t>
            </w:r>
            <w:r w:rsidRPr="006E5EE7">
              <w:rPr>
                <w:bCs/>
              </w:rPr>
              <w:t>ekologie jedince a populací, Univerzita Komenského v Bratislave</w:t>
            </w:r>
          </w:p>
          <w:p w14:paraId="3872A844" w14:textId="77777777" w:rsidR="00FD3188" w:rsidRPr="006E5EE7" w:rsidRDefault="00FD3188" w:rsidP="000B5951">
            <w:pPr>
              <w:jc w:val="both"/>
              <w:rPr>
                <w:bCs/>
              </w:rPr>
            </w:pPr>
            <w:r w:rsidRPr="006E5EE7">
              <w:rPr>
                <w:bCs/>
              </w:rPr>
              <w:t>2015 - doktor (Ph.D.), studijní program: Ochrana vojsk a obyvatelstva, obor: Ochrana obyvatelstva, Univerzita obrany</w:t>
            </w:r>
          </w:p>
        </w:tc>
      </w:tr>
      <w:tr w:rsidR="00FD3188" w14:paraId="6FF08ED8" w14:textId="77777777" w:rsidTr="000B5951">
        <w:tc>
          <w:tcPr>
            <w:tcW w:w="9859" w:type="dxa"/>
            <w:gridSpan w:val="15"/>
            <w:shd w:val="clear" w:color="auto" w:fill="F7CAAC"/>
          </w:tcPr>
          <w:p w14:paraId="2B978C5D" w14:textId="77777777" w:rsidR="00FD3188" w:rsidRDefault="00FD3188" w:rsidP="000B5951">
            <w:pPr>
              <w:jc w:val="both"/>
              <w:rPr>
                <w:b/>
              </w:rPr>
            </w:pPr>
            <w:r>
              <w:rPr>
                <w:b/>
              </w:rPr>
              <w:t>Údaje o odborném působení od absolvování VŠ</w:t>
            </w:r>
          </w:p>
        </w:tc>
      </w:tr>
      <w:tr w:rsidR="00FD3188" w14:paraId="66F660DE" w14:textId="77777777" w:rsidTr="000B5951">
        <w:trPr>
          <w:trHeight w:val="1361"/>
        </w:trPr>
        <w:tc>
          <w:tcPr>
            <w:tcW w:w="9859" w:type="dxa"/>
            <w:gridSpan w:val="15"/>
          </w:tcPr>
          <w:p w14:paraId="7AA4E41C" w14:textId="77777777" w:rsidR="00FD3188" w:rsidRDefault="00FD3188" w:rsidP="000B5951">
            <w:pPr>
              <w:jc w:val="both"/>
            </w:pPr>
            <w:r w:rsidRPr="00F85B9B">
              <w:t>2022 - dosud: akademický pracovník, Fakulta logistiky a krizového řízení, Univerzita Tomáše Bati ve Zlíně, Ústav krizového řízení, pp</w:t>
            </w:r>
          </w:p>
          <w:p w14:paraId="22CFF8E4" w14:textId="77777777" w:rsidR="00FD3188" w:rsidRDefault="00FD3188" w:rsidP="000B5951">
            <w:pPr>
              <w:jc w:val="both"/>
            </w:pPr>
            <w:r>
              <w:t>2015 - dosud: vědecký pracovník, Laboratoř embryologie živočichů, Ústav živočišné fyziologie a genetiky AV ČR, pp</w:t>
            </w:r>
          </w:p>
          <w:p w14:paraId="1F8BF9E7" w14:textId="77777777" w:rsidR="00FD3188" w:rsidRDefault="00FD3188" w:rsidP="000B5951">
            <w:pPr>
              <w:jc w:val="both"/>
            </w:pPr>
            <w:r>
              <w:t>2016 - dosud: akademický pracovník, Univerzita obrany, katedra teorie vojenství, pp</w:t>
            </w:r>
          </w:p>
          <w:p w14:paraId="57FED9CD" w14:textId="77777777" w:rsidR="00FD3188" w:rsidRPr="00424EE8" w:rsidRDefault="00FD3188" w:rsidP="000B5951">
            <w:pPr>
              <w:jc w:val="both"/>
            </w:pPr>
            <w:r>
              <w:t>2021 - 2022: akademický pracovník, AMBIS vysoká škola, a.s., katedra bezpečnosti a práva, pp</w:t>
            </w:r>
          </w:p>
        </w:tc>
      </w:tr>
      <w:tr w:rsidR="00FD3188" w14:paraId="309A2817" w14:textId="77777777" w:rsidTr="000B5951">
        <w:trPr>
          <w:trHeight w:val="250"/>
        </w:trPr>
        <w:tc>
          <w:tcPr>
            <w:tcW w:w="9859" w:type="dxa"/>
            <w:gridSpan w:val="15"/>
            <w:shd w:val="clear" w:color="auto" w:fill="F7CAAC"/>
          </w:tcPr>
          <w:p w14:paraId="14EF04DC" w14:textId="77777777" w:rsidR="00FD3188" w:rsidRDefault="00FD3188" w:rsidP="000B5951">
            <w:pPr>
              <w:jc w:val="both"/>
            </w:pPr>
            <w:r>
              <w:rPr>
                <w:b/>
              </w:rPr>
              <w:t>Zkušenosti s vedením kvalifikačních a rigorózních prací</w:t>
            </w:r>
          </w:p>
        </w:tc>
      </w:tr>
      <w:tr w:rsidR="00FD3188" w14:paraId="016B91C7" w14:textId="77777777" w:rsidTr="000B5951">
        <w:trPr>
          <w:trHeight w:val="1020"/>
        </w:trPr>
        <w:tc>
          <w:tcPr>
            <w:tcW w:w="9859" w:type="dxa"/>
            <w:gridSpan w:val="15"/>
          </w:tcPr>
          <w:p w14:paraId="2500CEBA" w14:textId="77777777" w:rsidR="00FD3188" w:rsidRDefault="00FD3188" w:rsidP="000B5951">
            <w:pPr>
              <w:jc w:val="both"/>
            </w:pPr>
            <w:r>
              <w:t>22x vedoucí bakalářské práce</w:t>
            </w:r>
          </w:p>
          <w:p w14:paraId="2B077D47" w14:textId="77777777" w:rsidR="00FD3188" w:rsidRDefault="00FD3188" w:rsidP="000B5951">
            <w:pPr>
              <w:jc w:val="both"/>
            </w:pPr>
            <w:r>
              <w:t>6x vedoucí diplomové práce</w:t>
            </w:r>
          </w:p>
          <w:p w14:paraId="595DE01D" w14:textId="77777777" w:rsidR="00FD3188" w:rsidRDefault="00FD3188" w:rsidP="000B5951">
            <w:pPr>
              <w:jc w:val="both"/>
            </w:pPr>
            <w:r>
              <w:t>1x školitel specialista disertační práce</w:t>
            </w:r>
          </w:p>
        </w:tc>
      </w:tr>
      <w:tr w:rsidR="00FD3188" w14:paraId="66B775E2" w14:textId="77777777" w:rsidTr="000B5951">
        <w:trPr>
          <w:cantSplit/>
        </w:trPr>
        <w:tc>
          <w:tcPr>
            <w:tcW w:w="3347" w:type="dxa"/>
            <w:gridSpan w:val="3"/>
            <w:tcBorders>
              <w:top w:val="single" w:sz="12" w:space="0" w:color="auto"/>
            </w:tcBorders>
            <w:shd w:val="clear" w:color="auto" w:fill="F7CAAC"/>
          </w:tcPr>
          <w:p w14:paraId="16C43F96"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01C80B21"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25FA15A"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BDF045" w14:textId="77777777" w:rsidR="00FD3188" w:rsidRDefault="00FD3188" w:rsidP="000B5951">
            <w:pPr>
              <w:jc w:val="both"/>
              <w:rPr>
                <w:b/>
              </w:rPr>
            </w:pPr>
            <w:r>
              <w:rPr>
                <w:b/>
              </w:rPr>
              <w:t>Ohlasy publikací</w:t>
            </w:r>
          </w:p>
        </w:tc>
      </w:tr>
      <w:tr w:rsidR="00FD3188" w14:paraId="014E44CD" w14:textId="77777777" w:rsidTr="000B5951">
        <w:trPr>
          <w:cantSplit/>
        </w:trPr>
        <w:tc>
          <w:tcPr>
            <w:tcW w:w="3347" w:type="dxa"/>
            <w:gridSpan w:val="3"/>
          </w:tcPr>
          <w:p w14:paraId="273251BE" w14:textId="77777777" w:rsidR="00FD3188" w:rsidRDefault="00FD3188" w:rsidP="000B5951">
            <w:pPr>
              <w:jc w:val="both"/>
            </w:pPr>
            <w:r w:rsidRPr="007A4D20">
              <w:t>Ochrana vojsk a obyvatelstva</w:t>
            </w:r>
          </w:p>
        </w:tc>
        <w:tc>
          <w:tcPr>
            <w:tcW w:w="2245" w:type="dxa"/>
            <w:gridSpan w:val="3"/>
          </w:tcPr>
          <w:p w14:paraId="5076BC6A" w14:textId="77777777" w:rsidR="00FD3188" w:rsidRDefault="00FD3188" w:rsidP="000B5951">
            <w:pPr>
              <w:jc w:val="both"/>
            </w:pPr>
            <w:r>
              <w:t>2022</w:t>
            </w:r>
          </w:p>
        </w:tc>
        <w:tc>
          <w:tcPr>
            <w:tcW w:w="2248" w:type="dxa"/>
            <w:gridSpan w:val="5"/>
            <w:tcBorders>
              <w:right w:val="single" w:sz="12" w:space="0" w:color="auto"/>
            </w:tcBorders>
          </w:tcPr>
          <w:p w14:paraId="762718E7" w14:textId="77777777" w:rsidR="00FD3188" w:rsidRDefault="00FD3188" w:rsidP="000B5951">
            <w:pPr>
              <w:jc w:val="both"/>
            </w:pPr>
            <w:r>
              <w:t>UO, Brno</w:t>
            </w:r>
          </w:p>
        </w:tc>
        <w:tc>
          <w:tcPr>
            <w:tcW w:w="632" w:type="dxa"/>
            <w:gridSpan w:val="2"/>
            <w:tcBorders>
              <w:left w:val="single" w:sz="12" w:space="0" w:color="auto"/>
            </w:tcBorders>
            <w:shd w:val="clear" w:color="auto" w:fill="F7CAAC"/>
          </w:tcPr>
          <w:p w14:paraId="54F3536C" w14:textId="77777777" w:rsidR="00FD3188" w:rsidRPr="00F20AEF" w:rsidRDefault="00FD3188" w:rsidP="000B5951">
            <w:pPr>
              <w:jc w:val="both"/>
            </w:pPr>
            <w:r w:rsidRPr="00F20AEF">
              <w:rPr>
                <w:b/>
              </w:rPr>
              <w:t>WoS</w:t>
            </w:r>
          </w:p>
        </w:tc>
        <w:tc>
          <w:tcPr>
            <w:tcW w:w="693" w:type="dxa"/>
            <w:shd w:val="clear" w:color="auto" w:fill="F7CAAC"/>
          </w:tcPr>
          <w:p w14:paraId="15D439AB"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09B50A06" w14:textId="77777777" w:rsidR="00FD3188" w:rsidRDefault="00FD3188" w:rsidP="000B5951">
            <w:pPr>
              <w:jc w:val="both"/>
            </w:pPr>
            <w:r>
              <w:rPr>
                <w:b/>
                <w:sz w:val="18"/>
              </w:rPr>
              <w:t>ostatní</w:t>
            </w:r>
          </w:p>
        </w:tc>
      </w:tr>
      <w:tr w:rsidR="00FD3188" w14:paraId="56539E0C" w14:textId="77777777" w:rsidTr="000B5951">
        <w:trPr>
          <w:cantSplit/>
          <w:trHeight w:val="70"/>
        </w:trPr>
        <w:tc>
          <w:tcPr>
            <w:tcW w:w="3347" w:type="dxa"/>
            <w:gridSpan w:val="3"/>
            <w:shd w:val="clear" w:color="auto" w:fill="F7CAAC"/>
          </w:tcPr>
          <w:p w14:paraId="32B21DED" w14:textId="77777777" w:rsidR="00FD3188" w:rsidRDefault="00FD3188" w:rsidP="000B5951">
            <w:pPr>
              <w:jc w:val="both"/>
            </w:pPr>
            <w:r>
              <w:rPr>
                <w:b/>
              </w:rPr>
              <w:t>Obor jmenovacího řízení</w:t>
            </w:r>
          </w:p>
        </w:tc>
        <w:tc>
          <w:tcPr>
            <w:tcW w:w="2245" w:type="dxa"/>
            <w:gridSpan w:val="3"/>
            <w:shd w:val="clear" w:color="auto" w:fill="F7CAAC"/>
          </w:tcPr>
          <w:p w14:paraId="7632E270"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1925EA20" w14:textId="77777777" w:rsidR="00FD3188" w:rsidRDefault="00FD3188" w:rsidP="000B5951">
            <w:pPr>
              <w:jc w:val="both"/>
            </w:pPr>
            <w:r>
              <w:rPr>
                <w:b/>
              </w:rPr>
              <w:t>Řízení konáno na VŠ</w:t>
            </w:r>
          </w:p>
        </w:tc>
        <w:tc>
          <w:tcPr>
            <w:tcW w:w="632" w:type="dxa"/>
            <w:gridSpan w:val="2"/>
            <w:tcBorders>
              <w:left w:val="single" w:sz="12" w:space="0" w:color="auto"/>
            </w:tcBorders>
          </w:tcPr>
          <w:p w14:paraId="5E937A0E" w14:textId="77777777" w:rsidR="00FD3188" w:rsidRPr="00F20AEF" w:rsidRDefault="00FD3188" w:rsidP="000B5951">
            <w:pPr>
              <w:jc w:val="both"/>
              <w:rPr>
                <w:b/>
              </w:rPr>
            </w:pPr>
            <w:r>
              <w:rPr>
                <w:b/>
              </w:rPr>
              <w:t>189</w:t>
            </w:r>
          </w:p>
        </w:tc>
        <w:tc>
          <w:tcPr>
            <w:tcW w:w="693" w:type="dxa"/>
          </w:tcPr>
          <w:p w14:paraId="5ABE6046" w14:textId="77777777" w:rsidR="00FD3188" w:rsidRPr="00F20AEF" w:rsidRDefault="00FD3188" w:rsidP="000B5951">
            <w:pPr>
              <w:jc w:val="both"/>
              <w:rPr>
                <w:b/>
              </w:rPr>
            </w:pPr>
            <w:r>
              <w:rPr>
                <w:b/>
              </w:rPr>
              <w:t>262</w:t>
            </w:r>
          </w:p>
        </w:tc>
        <w:tc>
          <w:tcPr>
            <w:tcW w:w="694" w:type="dxa"/>
          </w:tcPr>
          <w:p w14:paraId="54803A91" w14:textId="77777777" w:rsidR="00FD3188" w:rsidRPr="005B7443" w:rsidRDefault="00FD3188" w:rsidP="000B5951">
            <w:pPr>
              <w:jc w:val="both"/>
              <w:rPr>
                <w:b/>
              </w:rPr>
            </w:pPr>
          </w:p>
        </w:tc>
      </w:tr>
      <w:tr w:rsidR="00FD3188" w14:paraId="732731FA" w14:textId="77777777" w:rsidTr="000B5951">
        <w:trPr>
          <w:trHeight w:val="205"/>
        </w:trPr>
        <w:tc>
          <w:tcPr>
            <w:tcW w:w="3347" w:type="dxa"/>
            <w:gridSpan w:val="3"/>
          </w:tcPr>
          <w:p w14:paraId="60E3163D" w14:textId="77777777" w:rsidR="00FD3188" w:rsidRDefault="00FD3188" w:rsidP="000B5951">
            <w:pPr>
              <w:jc w:val="both"/>
            </w:pPr>
          </w:p>
        </w:tc>
        <w:tc>
          <w:tcPr>
            <w:tcW w:w="2245" w:type="dxa"/>
            <w:gridSpan w:val="3"/>
          </w:tcPr>
          <w:p w14:paraId="02D900E0" w14:textId="77777777" w:rsidR="00FD3188" w:rsidRDefault="00FD3188" w:rsidP="000B5951">
            <w:pPr>
              <w:jc w:val="both"/>
            </w:pPr>
          </w:p>
        </w:tc>
        <w:tc>
          <w:tcPr>
            <w:tcW w:w="2248" w:type="dxa"/>
            <w:gridSpan w:val="5"/>
            <w:tcBorders>
              <w:right w:val="single" w:sz="12" w:space="0" w:color="auto"/>
            </w:tcBorders>
          </w:tcPr>
          <w:p w14:paraId="5A033544"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481F4BC5" w14:textId="77777777" w:rsidR="00FD3188" w:rsidRPr="00F20AEF" w:rsidRDefault="00FD3188" w:rsidP="000B5951">
            <w:pPr>
              <w:jc w:val="both"/>
              <w:rPr>
                <w:b/>
                <w:sz w:val="18"/>
              </w:rPr>
            </w:pPr>
            <w:r w:rsidRPr="00F20AEF">
              <w:rPr>
                <w:b/>
                <w:sz w:val="18"/>
              </w:rPr>
              <w:t>H-index WoS/Scopus</w:t>
            </w:r>
          </w:p>
        </w:tc>
        <w:tc>
          <w:tcPr>
            <w:tcW w:w="694" w:type="dxa"/>
            <w:vAlign w:val="center"/>
          </w:tcPr>
          <w:p w14:paraId="73AA9BC8" w14:textId="77777777" w:rsidR="00FD3188" w:rsidRPr="005B7443" w:rsidRDefault="00FD3188" w:rsidP="000B5951">
            <w:pPr>
              <w:rPr>
                <w:b/>
              </w:rPr>
            </w:pPr>
            <w:r w:rsidRPr="005B7443">
              <w:rPr>
                <w:b/>
              </w:rPr>
              <w:t xml:space="preserve">   9/</w:t>
            </w:r>
            <w:r>
              <w:rPr>
                <w:b/>
              </w:rPr>
              <w:t>10</w:t>
            </w:r>
          </w:p>
        </w:tc>
      </w:tr>
      <w:tr w:rsidR="00FD3188" w14:paraId="608F7C7A" w14:textId="77777777" w:rsidTr="000B5951">
        <w:tc>
          <w:tcPr>
            <w:tcW w:w="9859" w:type="dxa"/>
            <w:gridSpan w:val="15"/>
            <w:shd w:val="clear" w:color="auto" w:fill="F7CAAC"/>
          </w:tcPr>
          <w:p w14:paraId="41B53A6F"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35C33A5E" w14:textId="77777777" w:rsidTr="000B5951">
        <w:trPr>
          <w:trHeight w:val="2347"/>
        </w:trPr>
        <w:tc>
          <w:tcPr>
            <w:tcW w:w="9859" w:type="dxa"/>
            <w:gridSpan w:val="15"/>
          </w:tcPr>
          <w:p w14:paraId="7BA75172" w14:textId="77777777" w:rsidR="00FD3188" w:rsidRDefault="00FD3188" w:rsidP="000B5951">
            <w:pPr>
              <w:spacing w:before="120" w:after="60"/>
              <w:jc w:val="both"/>
              <w:rPr>
                <w:b/>
              </w:rPr>
            </w:pPr>
            <w:r w:rsidRPr="00705FC3">
              <w:rPr>
                <w:b/>
              </w:rPr>
              <w:t>ZEMAN, Tomáš</w:t>
            </w:r>
            <w:r w:rsidRPr="00C939DA">
              <w:rPr>
                <w:bCs/>
              </w:rPr>
              <w:t>;</w:t>
            </w:r>
            <w:r>
              <w:rPr>
                <w:bCs/>
              </w:rPr>
              <w:t xml:space="preserve"> </w:t>
            </w:r>
            <w:r w:rsidRPr="00610187">
              <w:rPr>
                <w:bCs/>
              </w:rPr>
              <w:t>Rudolf URBAN</w:t>
            </w:r>
            <w:r>
              <w:rPr>
                <w:bCs/>
              </w:rPr>
              <w:t>; Aleš KUDLÁK; Slavomíra VARGOVÁ;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25</w:t>
            </w:r>
            <w:r w:rsidRPr="00462405">
              <w:rPr>
                <w:b/>
              </w:rPr>
              <w:t xml:space="preserve"> %</w:t>
            </w:r>
            <w:r>
              <w:rPr>
                <w:bCs/>
              </w:rPr>
              <w:t>)</w:t>
            </w:r>
          </w:p>
          <w:p w14:paraId="5CEC8FA7" w14:textId="77777777" w:rsidR="00FD3188" w:rsidRPr="00610187" w:rsidRDefault="00FD3188" w:rsidP="000B5951">
            <w:pPr>
              <w:spacing w:before="120" w:after="60"/>
              <w:jc w:val="both"/>
              <w:rPr>
                <w:bCs/>
              </w:rPr>
            </w:pPr>
            <w:r w:rsidRPr="00705FC3">
              <w:rPr>
                <w:b/>
              </w:rPr>
              <w:t>ZEMAN, Tomáš</w:t>
            </w:r>
            <w:r>
              <w:rPr>
                <w:bCs/>
              </w:rPr>
              <w:t>;</w:t>
            </w:r>
            <w:r w:rsidRPr="00610187">
              <w:rPr>
                <w:bCs/>
              </w:rPr>
              <w:t xml:space="preserve"> Jan BŘEŇ</w:t>
            </w:r>
            <w:r>
              <w:rPr>
                <w:bCs/>
              </w:rPr>
              <w:t>;</w:t>
            </w:r>
            <w:r w:rsidRPr="00610187">
              <w:rPr>
                <w:bCs/>
              </w:rPr>
              <w:t xml:space="preserve"> Pavel FOLTIN a Rudolf URBAN</w:t>
            </w:r>
            <w:r>
              <w:rPr>
                <w:bCs/>
              </w:rPr>
              <w:t xml:space="preserve"> (2022)</w:t>
            </w:r>
            <w:r w:rsidRPr="00610187">
              <w:rPr>
                <w:bCs/>
              </w:rPr>
              <w:t xml:space="preserve">. </w:t>
            </w:r>
            <w:r w:rsidRPr="00610187">
              <w:rPr>
                <w:bCs/>
                <w:lang w:val="en-GB"/>
              </w:rPr>
              <w:t>Proposal of a Group-specific Risk Assessment Procedure for Soft Targets: A Data-based Approach. In:</w:t>
            </w:r>
            <w:r>
              <w:rPr>
                <w:bCs/>
                <w:lang w:val="en-GB"/>
              </w:rPr>
              <w:t xml:space="preserve"> TUŠER, Irena a Šárka HOŠKOVÁ-MAYEROVÁ (ed.).</w:t>
            </w:r>
            <w:r w:rsidRPr="00610187">
              <w:rPr>
                <w:bCs/>
                <w:lang w:val="en-GB"/>
              </w:rPr>
              <w:t xml:space="preserve"> </w:t>
            </w:r>
            <w:r w:rsidRPr="005C4C40">
              <w:rPr>
                <w:bCs/>
                <w:i/>
                <w:iCs/>
                <w:lang w:val="en-GB"/>
              </w:rPr>
              <w:t>Trends and Future Directions in Security and Emergency Management</w:t>
            </w:r>
            <w:r w:rsidRPr="00610187">
              <w:rPr>
                <w:bCs/>
                <w:lang w:val="en-GB"/>
              </w:rPr>
              <w:t>. New York: Springer International Publishing AG</w:t>
            </w:r>
            <w:r w:rsidRPr="00610187">
              <w:rPr>
                <w:bCs/>
              </w:rPr>
              <w:t>, s.</w:t>
            </w:r>
            <w:r>
              <w:rPr>
                <w:bCs/>
              </w:rPr>
              <w:t> </w:t>
            </w:r>
            <w:r w:rsidRPr="00610187">
              <w:rPr>
                <w:bCs/>
              </w:rPr>
              <w:t>159-172. ISBN 978-3-030-88906-7</w:t>
            </w:r>
            <w:r>
              <w:rPr>
                <w:bCs/>
              </w:rPr>
              <w:t>.</w:t>
            </w:r>
            <w:r w:rsidRPr="00610187">
              <w:rPr>
                <w:bCs/>
              </w:rPr>
              <w:t xml:space="preserve"> (C, autorský podíl </w:t>
            </w:r>
            <w:r w:rsidRPr="00462405">
              <w:rPr>
                <w:b/>
              </w:rPr>
              <w:t>30 %</w:t>
            </w:r>
            <w:r w:rsidRPr="00610187">
              <w:rPr>
                <w:bCs/>
              </w:rPr>
              <w:t>)</w:t>
            </w:r>
          </w:p>
          <w:p w14:paraId="7A4FE2A4" w14:textId="77777777" w:rsidR="00FD3188" w:rsidRDefault="00FD3188" w:rsidP="000B5951">
            <w:pPr>
              <w:spacing w:before="60" w:after="60"/>
              <w:jc w:val="both"/>
              <w:rPr>
                <w:bCs/>
              </w:rPr>
            </w:pPr>
            <w:r w:rsidRPr="00705FC3">
              <w:rPr>
                <w:b/>
              </w:rPr>
              <w:t>ZEMAN, Tomáš</w:t>
            </w:r>
            <w:r>
              <w:rPr>
                <w:bCs/>
              </w:rPr>
              <w:t>;</w:t>
            </w:r>
            <w:r w:rsidRPr="00610187">
              <w:rPr>
                <w:bCs/>
              </w:rPr>
              <w:t xml:space="preserve"> Leopold SKORUŠA</w:t>
            </w:r>
            <w:r>
              <w:rPr>
                <w:bCs/>
              </w:rPr>
              <w:t>;</w:t>
            </w:r>
            <w:r w:rsidRPr="00610187">
              <w:rPr>
                <w:bCs/>
              </w:rPr>
              <w:t xml:space="preserve"> František PAULUS</w:t>
            </w:r>
            <w:r>
              <w:rPr>
                <w:bCs/>
              </w:rPr>
              <w:t>;</w:t>
            </w:r>
            <w:r w:rsidRPr="00610187">
              <w:rPr>
                <w:bCs/>
              </w:rPr>
              <w:t xml:space="preserve"> Alena OULEHLOVÁ a Eva DROZDOVÁ. </w:t>
            </w:r>
            <w:r w:rsidRPr="00CB02CF">
              <w:rPr>
                <w:bCs/>
              </w:rPr>
              <w:t xml:space="preserve">Bezodkladné pohřbívání při hromadném úmrtí osob v České republice. </w:t>
            </w:r>
            <w:r w:rsidRPr="00CB02CF">
              <w:rPr>
                <w:bCs/>
                <w:i/>
                <w:iCs/>
              </w:rPr>
              <w:t>Military Medical Science Letters</w:t>
            </w:r>
            <w:r w:rsidRPr="00610187">
              <w:rPr>
                <w:bCs/>
              </w:rPr>
              <w:t xml:space="preserve">, </w:t>
            </w:r>
            <w:r>
              <w:rPr>
                <w:bCs/>
              </w:rPr>
              <w:t>roč</w:t>
            </w:r>
            <w:r w:rsidRPr="00E91A54">
              <w:rPr>
                <w:bCs/>
              </w:rPr>
              <w:t>. 90 (2021),</w:t>
            </w:r>
            <w:r>
              <w:rPr>
                <w:bCs/>
              </w:rPr>
              <w:t xml:space="preserve"> č. </w:t>
            </w:r>
            <w:r w:rsidRPr="00610187">
              <w:rPr>
                <w:bCs/>
              </w:rPr>
              <w:t xml:space="preserve">2, </w:t>
            </w:r>
            <w:r>
              <w:rPr>
                <w:bCs/>
              </w:rPr>
              <w:t>s. </w:t>
            </w:r>
            <w:r w:rsidRPr="00610187">
              <w:rPr>
                <w:bCs/>
              </w:rPr>
              <w:t>83-92. ISSN 0372-7025</w:t>
            </w:r>
            <w:r>
              <w:rPr>
                <w:bCs/>
              </w:rPr>
              <w:t>.</w:t>
            </w:r>
            <w:r w:rsidRPr="00610187">
              <w:rPr>
                <w:bCs/>
              </w:rPr>
              <w:t xml:space="preserve"> (Jsc,</w:t>
            </w:r>
            <w:r>
              <w:rPr>
                <w:bCs/>
              </w:rPr>
              <w:t xml:space="preserve"> Q3,</w:t>
            </w:r>
            <w:r w:rsidRPr="00610187">
              <w:rPr>
                <w:bCs/>
              </w:rPr>
              <w:t xml:space="preserve"> autorský podíl </w:t>
            </w:r>
            <w:r w:rsidRPr="00462405">
              <w:rPr>
                <w:b/>
              </w:rPr>
              <w:t>20 %</w:t>
            </w:r>
            <w:r>
              <w:rPr>
                <w:bCs/>
              </w:rPr>
              <w:t>)</w:t>
            </w:r>
          </w:p>
          <w:p w14:paraId="65B699C6" w14:textId="77777777" w:rsidR="00FD3188" w:rsidRPr="00610187" w:rsidRDefault="00FD3188" w:rsidP="000B5951">
            <w:pPr>
              <w:spacing w:before="60" w:after="60"/>
              <w:jc w:val="both"/>
              <w:rPr>
                <w:bCs/>
              </w:rPr>
            </w:pPr>
            <w:r w:rsidRPr="00705FC3">
              <w:rPr>
                <w:b/>
              </w:rPr>
              <w:t>ZEMAN, Tomáš</w:t>
            </w:r>
            <w:r>
              <w:rPr>
                <w:bCs/>
              </w:rPr>
              <w:t xml:space="preserve"> </w:t>
            </w:r>
            <w:r w:rsidRPr="00610187">
              <w:rPr>
                <w:bCs/>
              </w:rPr>
              <w:t>a R</w:t>
            </w:r>
            <w:r>
              <w:rPr>
                <w:bCs/>
              </w:rPr>
              <w:t>adoslav</w:t>
            </w:r>
            <w:r w:rsidRPr="00610187">
              <w:rPr>
                <w:bCs/>
              </w:rPr>
              <w:t xml:space="preserve"> </w:t>
            </w:r>
            <w:r>
              <w:rPr>
                <w:bCs/>
              </w:rPr>
              <w:t>BEŇUŠ (2020)</w:t>
            </w:r>
            <w:r w:rsidRPr="00610187">
              <w:rPr>
                <w:bCs/>
              </w:rPr>
              <w:t xml:space="preserve">. </w:t>
            </w:r>
            <w:r w:rsidRPr="00074D77">
              <w:rPr>
                <w:bCs/>
                <w:lang w:val="en-GB"/>
              </w:rPr>
              <w:t xml:space="preserve">Initial </w:t>
            </w:r>
            <w:r>
              <w:rPr>
                <w:bCs/>
                <w:lang w:val="en-GB"/>
              </w:rPr>
              <w:t>A</w:t>
            </w:r>
            <w:r w:rsidRPr="00074D77">
              <w:rPr>
                <w:bCs/>
                <w:lang w:val="en-GB"/>
              </w:rPr>
              <w:t xml:space="preserve">ssessment: Measurement </w:t>
            </w:r>
            <w:r>
              <w:rPr>
                <w:bCs/>
                <w:lang w:val="en-GB"/>
              </w:rPr>
              <w:t>E</w:t>
            </w:r>
            <w:r w:rsidRPr="00074D77">
              <w:rPr>
                <w:bCs/>
                <w:lang w:val="en-GB"/>
              </w:rPr>
              <w:t xml:space="preserve">rrors and </w:t>
            </w:r>
            <w:r>
              <w:rPr>
                <w:bCs/>
                <w:lang w:val="en-GB"/>
              </w:rPr>
              <w:t>I</w:t>
            </w:r>
            <w:r w:rsidRPr="00074D77">
              <w:rPr>
                <w:bCs/>
                <w:lang w:val="en-GB"/>
              </w:rPr>
              <w:t xml:space="preserve">nterrater </w:t>
            </w:r>
            <w:r>
              <w:rPr>
                <w:bCs/>
                <w:lang w:val="en-GB"/>
              </w:rPr>
              <w:t>R</w:t>
            </w:r>
            <w:r w:rsidRPr="00074D77">
              <w:rPr>
                <w:bCs/>
                <w:lang w:val="en-GB"/>
              </w:rPr>
              <w:t>eliability</w:t>
            </w:r>
            <w:r w:rsidRPr="00610187">
              <w:rPr>
                <w:bCs/>
                <w:lang w:val="en-GB"/>
              </w:rPr>
              <w:t>. In:</w:t>
            </w:r>
            <w:r>
              <w:rPr>
                <w:bCs/>
                <w:lang w:val="en-GB"/>
              </w:rPr>
              <w:t xml:space="preserve"> OBERTOVÁ, Zuzana; Alistair STEWARD a Cristina CATTANEO (ed.).</w:t>
            </w:r>
            <w:r w:rsidRPr="00610187">
              <w:rPr>
                <w:bCs/>
                <w:lang w:val="en-GB"/>
              </w:rPr>
              <w:t xml:space="preserve"> </w:t>
            </w:r>
            <w:r w:rsidRPr="008A0B00">
              <w:rPr>
                <w:bCs/>
                <w:i/>
                <w:iCs/>
                <w:lang w:val="en-GB"/>
              </w:rPr>
              <w:t>Statistics and Probability in Forensic Anthropology</w:t>
            </w:r>
            <w:r w:rsidRPr="00610187">
              <w:rPr>
                <w:bCs/>
                <w:lang w:val="en-GB"/>
              </w:rPr>
              <w:t xml:space="preserve">. </w:t>
            </w:r>
            <w:r>
              <w:rPr>
                <w:bCs/>
                <w:lang w:val="en-GB"/>
              </w:rPr>
              <w:t>London</w:t>
            </w:r>
            <w:r w:rsidRPr="00610187">
              <w:rPr>
                <w:bCs/>
                <w:lang w:val="en-GB"/>
              </w:rPr>
              <w:t xml:space="preserve">: </w:t>
            </w:r>
            <w:r>
              <w:rPr>
                <w:bCs/>
                <w:lang w:val="en-GB"/>
              </w:rPr>
              <w:t>Elsevier</w:t>
            </w:r>
            <w:r w:rsidRPr="00610187">
              <w:rPr>
                <w:bCs/>
              </w:rPr>
              <w:t xml:space="preserve">, s. </w:t>
            </w:r>
            <w:r>
              <w:rPr>
                <w:bCs/>
              </w:rPr>
              <w:t>47</w:t>
            </w:r>
            <w:r w:rsidRPr="00610187">
              <w:rPr>
                <w:bCs/>
              </w:rPr>
              <w:t>-</w:t>
            </w:r>
            <w:r>
              <w:rPr>
                <w:bCs/>
              </w:rPr>
              <w:t>56</w:t>
            </w:r>
            <w:r w:rsidRPr="00610187">
              <w:rPr>
                <w:bCs/>
              </w:rPr>
              <w:t xml:space="preserve">. ISBN </w:t>
            </w:r>
            <w:r w:rsidRPr="008C0A0B">
              <w:rPr>
                <w:bCs/>
              </w:rPr>
              <w:t>978-012815764-0</w:t>
            </w:r>
            <w:r>
              <w:rPr>
                <w:bCs/>
              </w:rPr>
              <w:t xml:space="preserve">. </w:t>
            </w:r>
            <w:r w:rsidRPr="00610187">
              <w:rPr>
                <w:bCs/>
              </w:rPr>
              <w:t xml:space="preserve">(C, autorský podíl </w:t>
            </w:r>
            <w:r>
              <w:rPr>
                <w:b/>
              </w:rPr>
              <w:t>5</w:t>
            </w:r>
            <w:r w:rsidRPr="00462405">
              <w:rPr>
                <w:b/>
              </w:rPr>
              <w:t>0 %</w:t>
            </w:r>
            <w:r w:rsidRPr="00610187">
              <w:rPr>
                <w:bCs/>
              </w:rPr>
              <w:t>)</w:t>
            </w:r>
          </w:p>
          <w:p w14:paraId="293625DC" w14:textId="77777777" w:rsidR="00FD3188" w:rsidRDefault="00FD3188" w:rsidP="000B5951">
            <w:pPr>
              <w:spacing w:before="60" w:after="60"/>
              <w:jc w:val="both"/>
              <w:rPr>
                <w:bCs/>
              </w:rPr>
            </w:pPr>
            <w:r w:rsidRPr="00705FC3">
              <w:rPr>
                <w:b/>
              </w:rPr>
              <w:t>ZEMAN, Tomáš</w:t>
            </w:r>
            <w:r w:rsidRPr="00610187">
              <w:rPr>
                <w:bCs/>
              </w:rPr>
              <w:t xml:space="preserve"> a Rudolf URBAN. </w:t>
            </w:r>
            <w:r w:rsidRPr="00CB02CF">
              <w:rPr>
                <w:bCs/>
                <w:lang w:val="en-GB"/>
              </w:rPr>
              <w:t>The Negative Impact of Terrorism on Tourism: Not Just a Problem for Developing Countries?</w:t>
            </w:r>
            <w:r w:rsidRPr="00CB02CF">
              <w:rPr>
                <w:bCs/>
              </w:rPr>
              <w:t xml:space="preserve"> </w:t>
            </w:r>
            <w:r w:rsidRPr="00CB02CF">
              <w:rPr>
                <w:bCs/>
                <w:i/>
                <w:iCs/>
              </w:rPr>
              <w:t>Deturope</w:t>
            </w:r>
            <w:r w:rsidRPr="00610187">
              <w:rPr>
                <w:bCs/>
              </w:rPr>
              <w:t xml:space="preserve">, </w:t>
            </w:r>
            <w:r>
              <w:rPr>
                <w:bCs/>
              </w:rPr>
              <w:t xml:space="preserve">vol. </w:t>
            </w:r>
            <w:r w:rsidRPr="004B1E69">
              <w:rPr>
                <w:bCs/>
              </w:rPr>
              <w:t xml:space="preserve">11 </w:t>
            </w:r>
            <w:r w:rsidRPr="00610187">
              <w:rPr>
                <w:bCs/>
              </w:rPr>
              <w:t>(2</w:t>
            </w:r>
            <w:r>
              <w:rPr>
                <w:bCs/>
              </w:rPr>
              <w:t>019</w:t>
            </w:r>
            <w:r w:rsidRPr="00610187">
              <w:rPr>
                <w:bCs/>
              </w:rPr>
              <w:t>),</w:t>
            </w:r>
            <w:r>
              <w:rPr>
                <w:bCs/>
              </w:rPr>
              <w:t xml:space="preserve"> no. 2, s.</w:t>
            </w:r>
            <w:r w:rsidRPr="00610187">
              <w:rPr>
                <w:bCs/>
              </w:rPr>
              <w:t xml:space="preserve"> 75-91. ISSN 1821-2506</w:t>
            </w:r>
            <w:r>
              <w:rPr>
                <w:bCs/>
              </w:rPr>
              <w:t>.</w:t>
            </w:r>
            <w:r w:rsidRPr="00610187">
              <w:rPr>
                <w:bCs/>
              </w:rPr>
              <w:t xml:space="preserve"> (Jimp, </w:t>
            </w:r>
            <w:r>
              <w:rPr>
                <w:bCs/>
              </w:rPr>
              <w:t xml:space="preserve">Q3, </w:t>
            </w:r>
            <w:r w:rsidRPr="00610187">
              <w:rPr>
                <w:bCs/>
              </w:rPr>
              <w:t xml:space="preserve">autorský podíl </w:t>
            </w:r>
            <w:r w:rsidRPr="00462405">
              <w:rPr>
                <w:b/>
              </w:rPr>
              <w:t>80 %</w:t>
            </w:r>
            <w:r w:rsidRPr="00610187">
              <w:rPr>
                <w:bCs/>
              </w:rPr>
              <w:t>)</w:t>
            </w:r>
          </w:p>
          <w:p w14:paraId="1D57361A" w14:textId="77777777" w:rsidR="00FD3188" w:rsidRDefault="00FD3188" w:rsidP="000B5951">
            <w:pPr>
              <w:jc w:val="both"/>
              <w:rPr>
                <w:b/>
              </w:rPr>
            </w:pPr>
          </w:p>
        </w:tc>
      </w:tr>
      <w:tr w:rsidR="00FD3188" w14:paraId="1261EF25" w14:textId="77777777" w:rsidTr="000B5951">
        <w:trPr>
          <w:trHeight w:val="218"/>
        </w:trPr>
        <w:tc>
          <w:tcPr>
            <w:tcW w:w="9859" w:type="dxa"/>
            <w:gridSpan w:val="15"/>
            <w:shd w:val="clear" w:color="auto" w:fill="F7CAAC"/>
          </w:tcPr>
          <w:p w14:paraId="1DA30776" w14:textId="77777777" w:rsidR="00FD3188" w:rsidRDefault="00FD3188" w:rsidP="000B5951">
            <w:pPr>
              <w:rPr>
                <w:b/>
              </w:rPr>
            </w:pPr>
            <w:r>
              <w:rPr>
                <w:b/>
              </w:rPr>
              <w:t>Působení v zahraničí</w:t>
            </w:r>
          </w:p>
        </w:tc>
      </w:tr>
      <w:tr w:rsidR="00FD3188" w14:paraId="3433CC58" w14:textId="77777777" w:rsidTr="000B5951">
        <w:trPr>
          <w:trHeight w:val="328"/>
        </w:trPr>
        <w:tc>
          <w:tcPr>
            <w:tcW w:w="9859" w:type="dxa"/>
            <w:gridSpan w:val="15"/>
          </w:tcPr>
          <w:p w14:paraId="52201789" w14:textId="77777777" w:rsidR="00FD3188" w:rsidRDefault="00FD3188" w:rsidP="000B5951">
            <w:pPr>
              <w:rPr>
                <w:b/>
              </w:rPr>
            </w:pPr>
          </w:p>
        </w:tc>
      </w:tr>
      <w:tr w:rsidR="00FD3188" w14:paraId="61AF03C7" w14:textId="77777777" w:rsidTr="000B5951">
        <w:trPr>
          <w:cantSplit/>
          <w:trHeight w:val="470"/>
        </w:trPr>
        <w:tc>
          <w:tcPr>
            <w:tcW w:w="2518" w:type="dxa"/>
            <w:shd w:val="clear" w:color="auto" w:fill="F7CAAC"/>
          </w:tcPr>
          <w:p w14:paraId="4233232F" w14:textId="77777777" w:rsidR="00FD3188" w:rsidRDefault="00FD3188" w:rsidP="000B5951">
            <w:pPr>
              <w:jc w:val="both"/>
              <w:rPr>
                <w:b/>
              </w:rPr>
            </w:pPr>
            <w:r>
              <w:rPr>
                <w:b/>
              </w:rPr>
              <w:t xml:space="preserve">Podpis </w:t>
            </w:r>
          </w:p>
        </w:tc>
        <w:tc>
          <w:tcPr>
            <w:tcW w:w="4536" w:type="dxa"/>
            <w:gridSpan w:val="8"/>
          </w:tcPr>
          <w:p w14:paraId="3ED9AC66" w14:textId="77777777" w:rsidR="00FD3188" w:rsidRDefault="00FD3188" w:rsidP="000B5951">
            <w:pPr>
              <w:jc w:val="both"/>
            </w:pPr>
          </w:p>
        </w:tc>
        <w:tc>
          <w:tcPr>
            <w:tcW w:w="786" w:type="dxa"/>
            <w:gridSpan w:val="2"/>
            <w:shd w:val="clear" w:color="auto" w:fill="F7CAAC"/>
          </w:tcPr>
          <w:p w14:paraId="3FB7953A" w14:textId="77777777" w:rsidR="00FD3188" w:rsidRDefault="00FD3188" w:rsidP="000B5951">
            <w:pPr>
              <w:jc w:val="both"/>
            </w:pPr>
            <w:r>
              <w:rPr>
                <w:b/>
              </w:rPr>
              <w:t>datum</w:t>
            </w:r>
          </w:p>
        </w:tc>
        <w:tc>
          <w:tcPr>
            <w:tcW w:w="2019" w:type="dxa"/>
            <w:gridSpan w:val="4"/>
          </w:tcPr>
          <w:p w14:paraId="00E4B98D" w14:textId="77777777" w:rsidR="00FD3188" w:rsidRDefault="00FD3188" w:rsidP="000B5951">
            <w:pPr>
              <w:jc w:val="both"/>
            </w:pPr>
          </w:p>
        </w:tc>
      </w:tr>
    </w:tbl>
    <w:p w14:paraId="1230D3EC" w14:textId="77777777" w:rsidR="00FD3188" w:rsidRDefault="00FD3188" w:rsidP="00FD3188">
      <w:pPr>
        <w:spacing w:after="160" w:line="259" w:lineRule="auto"/>
      </w:pPr>
    </w:p>
    <w:p w14:paraId="763EAF84"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0175121C" w14:textId="77777777" w:rsidTr="000B5951">
        <w:tc>
          <w:tcPr>
            <w:tcW w:w="9859" w:type="dxa"/>
            <w:gridSpan w:val="15"/>
            <w:tcBorders>
              <w:bottom w:val="double" w:sz="4" w:space="0" w:color="auto"/>
            </w:tcBorders>
            <w:shd w:val="clear" w:color="auto" w:fill="BDD6EE"/>
          </w:tcPr>
          <w:p w14:paraId="5DE0504A" w14:textId="77777777" w:rsidR="00FD3188" w:rsidRDefault="00FD3188" w:rsidP="000B5951">
            <w:pPr>
              <w:jc w:val="both"/>
              <w:rPr>
                <w:b/>
                <w:sz w:val="28"/>
              </w:rPr>
            </w:pPr>
            <w:r>
              <w:rPr>
                <w:b/>
                <w:sz w:val="28"/>
              </w:rPr>
              <w:lastRenderedPageBreak/>
              <w:t>C-I – Personální zabezpečení</w:t>
            </w:r>
          </w:p>
        </w:tc>
      </w:tr>
      <w:tr w:rsidR="00FD3188" w14:paraId="07AA81C2" w14:textId="77777777" w:rsidTr="000B5951">
        <w:tc>
          <w:tcPr>
            <w:tcW w:w="2518" w:type="dxa"/>
            <w:tcBorders>
              <w:top w:val="double" w:sz="4" w:space="0" w:color="auto"/>
            </w:tcBorders>
            <w:shd w:val="clear" w:color="auto" w:fill="F7CAAC"/>
          </w:tcPr>
          <w:p w14:paraId="03446CE1" w14:textId="77777777" w:rsidR="00FD3188" w:rsidRDefault="00FD3188" w:rsidP="000B5951">
            <w:pPr>
              <w:jc w:val="both"/>
              <w:rPr>
                <w:b/>
              </w:rPr>
            </w:pPr>
            <w:r>
              <w:rPr>
                <w:b/>
              </w:rPr>
              <w:t>Vysoká škola</w:t>
            </w:r>
          </w:p>
        </w:tc>
        <w:tc>
          <w:tcPr>
            <w:tcW w:w="7341" w:type="dxa"/>
            <w:gridSpan w:val="14"/>
          </w:tcPr>
          <w:p w14:paraId="7311A9C3" w14:textId="77777777" w:rsidR="00FD3188" w:rsidRDefault="00FD3188" w:rsidP="000B5951">
            <w:pPr>
              <w:jc w:val="both"/>
            </w:pPr>
            <w:r w:rsidRPr="001B2AE1">
              <w:t>Univerzita Tomáše Bati ve Zlíně</w:t>
            </w:r>
          </w:p>
        </w:tc>
      </w:tr>
      <w:tr w:rsidR="00FD3188" w14:paraId="58FC47AC" w14:textId="77777777" w:rsidTr="000B5951">
        <w:tc>
          <w:tcPr>
            <w:tcW w:w="2518" w:type="dxa"/>
            <w:shd w:val="clear" w:color="auto" w:fill="F7CAAC"/>
          </w:tcPr>
          <w:p w14:paraId="3340A799" w14:textId="77777777" w:rsidR="00FD3188" w:rsidRDefault="00FD3188" w:rsidP="000B5951">
            <w:pPr>
              <w:jc w:val="both"/>
              <w:rPr>
                <w:b/>
              </w:rPr>
            </w:pPr>
            <w:r>
              <w:rPr>
                <w:b/>
              </w:rPr>
              <w:t>Součást vysoké školy</w:t>
            </w:r>
          </w:p>
        </w:tc>
        <w:tc>
          <w:tcPr>
            <w:tcW w:w="7341" w:type="dxa"/>
            <w:gridSpan w:val="14"/>
          </w:tcPr>
          <w:p w14:paraId="526A744B" w14:textId="77777777" w:rsidR="00FD3188" w:rsidRDefault="00FD3188" w:rsidP="000B5951">
            <w:pPr>
              <w:jc w:val="both"/>
            </w:pPr>
            <w:r>
              <w:t>Fakulta logistiky a krizového řízení</w:t>
            </w:r>
          </w:p>
        </w:tc>
      </w:tr>
      <w:tr w:rsidR="00FD3188" w14:paraId="067A3519" w14:textId="77777777" w:rsidTr="000B5951">
        <w:tc>
          <w:tcPr>
            <w:tcW w:w="2518" w:type="dxa"/>
            <w:shd w:val="clear" w:color="auto" w:fill="F7CAAC"/>
          </w:tcPr>
          <w:p w14:paraId="615676F0" w14:textId="77777777" w:rsidR="00FD3188" w:rsidRDefault="00FD3188" w:rsidP="000B5951">
            <w:pPr>
              <w:jc w:val="both"/>
              <w:rPr>
                <w:b/>
              </w:rPr>
            </w:pPr>
            <w:r>
              <w:rPr>
                <w:b/>
              </w:rPr>
              <w:t>Název studijního programu</w:t>
            </w:r>
          </w:p>
        </w:tc>
        <w:tc>
          <w:tcPr>
            <w:tcW w:w="7341" w:type="dxa"/>
            <w:gridSpan w:val="14"/>
          </w:tcPr>
          <w:p w14:paraId="4D1DACC7" w14:textId="77777777" w:rsidR="00FD3188" w:rsidRDefault="00FD3188" w:rsidP="000B5951">
            <w:pPr>
              <w:jc w:val="both"/>
            </w:pPr>
            <w:r>
              <w:t>Risk Management</w:t>
            </w:r>
          </w:p>
        </w:tc>
      </w:tr>
      <w:tr w:rsidR="00FD3188" w14:paraId="2D0C6E4A" w14:textId="77777777" w:rsidTr="000B5951">
        <w:tc>
          <w:tcPr>
            <w:tcW w:w="2518" w:type="dxa"/>
            <w:shd w:val="clear" w:color="auto" w:fill="F7CAAC"/>
          </w:tcPr>
          <w:p w14:paraId="1953BBA7" w14:textId="77777777" w:rsidR="00FD3188" w:rsidRDefault="00FD3188" w:rsidP="000B5951">
            <w:pPr>
              <w:jc w:val="both"/>
              <w:rPr>
                <w:b/>
              </w:rPr>
            </w:pPr>
            <w:r>
              <w:rPr>
                <w:b/>
              </w:rPr>
              <w:t>Jméno a příjmení</w:t>
            </w:r>
          </w:p>
        </w:tc>
        <w:tc>
          <w:tcPr>
            <w:tcW w:w="4536" w:type="dxa"/>
            <w:gridSpan w:val="8"/>
          </w:tcPr>
          <w:p w14:paraId="3C52B8A8" w14:textId="77777777" w:rsidR="00FD3188" w:rsidRPr="00A42879" w:rsidRDefault="00FD3188" w:rsidP="000B5951">
            <w:pPr>
              <w:jc w:val="both"/>
              <w:rPr>
                <w:b/>
                <w:bCs/>
              </w:rPr>
            </w:pPr>
            <w:r>
              <w:rPr>
                <w:b/>
                <w:bCs/>
              </w:rPr>
              <w:t>Tereza Bartošová</w:t>
            </w:r>
          </w:p>
        </w:tc>
        <w:tc>
          <w:tcPr>
            <w:tcW w:w="709" w:type="dxa"/>
            <w:shd w:val="clear" w:color="auto" w:fill="F7CAAC"/>
          </w:tcPr>
          <w:p w14:paraId="4C82C758" w14:textId="77777777" w:rsidR="00FD3188" w:rsidRDefault="00FD3188" w:rsidP="000B5951">
            <w:pPr>
              <w:jc w:val="both"/>
              <w:rPr>
                <w:b/>
              </w:rPr>
            </w:pPr>
            <w:r>
              <w:rPr>
                <w:b/>
              </w:rPr>
              <w:t>Tituly</w:t>
            </w:r>
          </w:p>
        </w:tc>
        <w:tc>
          <w:tcPr>
            <w:tcW w:w="2096" w:type="dxa"/>
            <w:gridSpan w:val="5"/>
          </w:tcPr>
          <w:p w14:paraId="50264B4B" w14:textId="77777777" w:rsidR="00FD3188" w:rsidRDefault="00FD3188" w:rsidP="000B5951">
            <w:r>
              <w:t>Ing.</w:t>
            </w:r>
          </w:p>
          <w:p w14:paraId="68234B4B" w14:textId="77777777" w:rsidR="00FD3188" w:rsidRDefault="00FD3188" w:rsidP="000B5951">
            <w:r>
              <w:t xml:space="preserve"> </w:t>
            </w:r>
          </w:p>
        </w:tc>
      </w:tr>
      <w:tr w:rsidR="00FD3188" w14:paraId="6119CBF6" w14:textId="77777777" w:rsidTr="000B5951">
        <w:tc>
          <w:tcPr>
            <w:tcW w:w="2518" w:type="dxa"/>
            <w:shd w:val="clear" w:color="auto" w:fill="F7CAAC"/>
          </w:tcPr>
          <w:p w14:paraId="50EFD1E4" w14:textId="77777777" w:rsidR="00FD3188" w:rsidRDefault="00FD3188" w:rsidP="000B5951">
            <w:pPr>
              <w:jc w:val="both"/>
              <w:rPr>
                <w:b/>
              </w:rPr>
            </w:pPr>
            <w:r>
              <w:rPr>
                <w:b/>
              </w:rPr>
              <w:t>Rok narození</w:t>
            </w:r>
          </w:p>
        </w:tc>
        <w:tc>
          <w:tcPr>
            <w:tcW w:w="829" w:type="dxa"/>
            <w:gridSpan w:val="2"/>
          </w:tcPr>
          <w:p w14:paraId="1B53FCD6" w14:textId="77777777" w:rsidR="00FD3188" w:rsidRDefault="00FD3188" w:rsidP="000B5951">
            <w:pPr>
              <w:jc w:val="both"/>
            </w:pPr>
            <w:r>
              <w:t>1993</w:t>
            </w:r>
          </w:p>
        </w:tc>
        <w:tc>
          <w:tcPr>
            <w:tcW w:w="1721" w:type="dxa"/>
            <w:shd w:val="clear" w:color="auto" w:fill="F7CAAC"/>
          </w:tcPr>
          <w:p w14:paraId="00174B87" w14:textId="77777777" w:rsidR="00FD3188" w:rsidRDefault="00FD3188" w:rsidP="000B5951">
            <w:pPr>
              <w:jc w:val="both"/>
              <w:rPr>
                <w:b/>
              </w:rPr>
            </w:pPr>
            <w:r>
              <w:rPr>
                <w:b/>
              </w:rPr>
              <w:t>typ vztahu k VŠ</w:t>
            </w:r>
          </w:p>
        </w:tc>
        <w:tc>
          <w:tcPr>
            <w:tcW w:w="992" w:type="dxa"/>
            <w:gridSpan w:val="4"/>
          </w:tcPr>
          <w:p w14:paraId="18B92CD9" w14:textId="77777777" w:rsidR="00FD3188" w:rsidRPr="00124859" w:rsidRDefault="00FD3188" w:rsidP="000B5951">
            <w:pPr>
              <w:jc w:val="both"/>
              <w:rPr>
                <w:i/>
                <w:iCs/>
              </w:rPr>
            </w:pPr>
            <w:r w:rsidRPr="00124859">
              <w:rPr>
                <w:i/>
                <w:iCs/>
              </w:rPr>
              <w:t>pp.</w:t>
            </w:r>
          </w:p>
        </w:tc>
        <w:tc>
          <w:tcPr>
            <w:tcW w:w="994" w:type="dxa"/>
            <w:shd w:val="clear" w:color="auto" w:fill="F7CAAC"/>
          </w:tcPr>
          <w:p w14:paraId="12FA3A28" w14:textId="77777777" w:rsidR="00FD3188" w:rsidRDefault="00FD3188" w:rsidP="000B5951">
            <w:pPr>
              <w:jc w:val="both"/>
              <w:rPr>
                <w:b/>
              </w:rPr>
            </w:pPr>
            <w:r>
              <w:rPr>
                <w:b/>
              </w:rPr>
              <w:t>rozsah</w:t>
            </w:r>
          </w:p>
        </w:tc>
        <w:tc>
          <w:tcPr>
            <w:tcW w:w="709" w:type="dxa"/>
          </w:tcPr>
          <w:p w14:paraId="2495CFF1" w14:textId="77777777" w:rsidR="00FD3188" w:rsidRDefault="00FD3188" w:rsidP="000B5951">
            <w:pPr>
              <w:jc w:val="both"/>
            </w:pPr>
            <w:r>
              <w:t>40</w:t>
            </w:r>
          </w:p>
        </w:tc>
        <w:tc>
          <w:tcPr>
            <w:tcW w:w="709" w:type="dxa"/>
            <w:gridSpan w:val="3"/>
            <w:shd w:val="clear" w:color="auto" w:fill="F7CAAC"/>
          </w:tcPr>
          <w:p w14:paraId="225715CE" w14:textId="77777777" w:rsidR="00FD3188" w:rsidRDefault="00FD3188" w:rsidP="000B5951">
            <w:pPr>
              <w:jc w:val="both"/>
              <w:rPr>
                <w:b/>
              </w:rPr>
            </w:pPr>
            <w:r>
              <w:rPr>
                <w:b/>
              </w:rPr>
              <w:t>do kdy</w:t>
            </w:r>
          </w:p>
        </w:tc>
        <w:tc>
          <w:tcPr>
            <w:tcW w:w="1387" w:type="dxa"/>
            <w:gridSpan w:val="2"/>
          </w:tcPr>
          <w:p w14:paraId="01EC4B85" w14:textId="77777777" w:rsidR="00FD3188" w:rsidRDefault="00FD3188" w:rsidP="000B5951">
            <w:pPr>
              <w:jc w:val="both"/>
            </w:pPr>
            <w:r>
              <w:t>08/26</w:t>
            </w:r>
          </w:p>
        </w:tc>
      </w:tr>
      <w:tr w:rsidR="00FD3188" w14:paraId="058AB6DE" w14:textId="77777777" w:rsidTr="000B5951">
        <w:tc>
          <w:tcPr>
            <w:tcW w:w="5068" w:type="dxa"/>
            <w:gridSpan w:val="4"/>
            <w:shd w:val="clear" w:color="auto" w:fill="F7CAAC"/>
          </w:tcPr>
          <w:p w14:paraId="35B28160" w14:textId="77777777" w:rsidR="00FD3188" w:rsidRDefault="00FD3188" w:rsidP="000B5951">
            <w:pPr>
              <w:jc w:val="both"/>
              <w:rPr>
                <w:b/>
              </w:rPr>
            </w:pPr>
            <w:r>
              <w:rPr>
                <w:b/>
              </w:rPr>
              <w:t>Typ vztahu na součásti VŠ, která uskutečňuje st. program</w:t>
            </w:r>
          </w:p>
        </w:tc>
        <w:tc>
          <w:tcPr>
            <w:tcW w:w="992" w:type="dxa"/>
            <w:gridSpan w:val="4"/>
          </w:tcPr>
          <w:p w14:paraId="1C1A04A9" w14:textId="77777777" w:rsidR="00FD3188" w:rsidRPr="00124859" w:rsidRDefault="00FD3188" w:rsidP="000B5951">
            <w:pPr>
              <w:jc w:val="both"/>
              <w:rPr>
                <w:i/>
                <w:iCs/>
              </w:rPr>
            </w:pPr>
            <w:r>
              <w:rPr>
                <w:i/>
                <w:iCs/>
              </w:rPr>
              <w:t>pp.</w:t>
            </w:r>
          </w:p>
        </w:tc>
        <w:tc>
          <w:tcPr>
            <w:tcW w:w="994" w:type="dxa"/>
            <w:shd w:val="clear" w:color="auto" w:fill="F7CAAC"/>
          </w:tcPr>
          <w:p w14:paraId="2D31977F" w14:textId="77777777" w:rsidR="00FD3188" w:rsidRDefault="00FD3188" w:rsidP="000B5951">
            <w:pPr>
              <w:jc w:val="both"/>
              <w:rPr>
                <w:b/>
              </w:rPr>
            </w:pPr>
            <w:r>
              <w:rPr>
                <w:b/>
              </w:rPr>
              <w:t>rozsah</w:t>
            </w:r>
          </w:p>
        </w:tc>
        <w:tc>
          <w:tcPr>
            <w:tcW w:w="709" w:type="dxa"/>
          </w:tcPr>
          <w:p w14:paraId="628D9D47" w14:textId="77777777" w:rsidR="00FD3188" w:rsidRDefault="00FD3188" w:rsidP="000B5951">
            <w:pPr>
              <w:jc w:val="both"/>
            </w:pPr>
            <w:r>
              <w:t>40</w:t>
            </w:r>
          </w:p>
        </w:tc>
        <w:tc>
          <w:tcPr>
            <w:tcW w:w="709" w:type="dxa"/>
            <w:gridSpan w:val="3"/>
            <w:shd w:val="clear" w:color="auto" w:fill="F7CAAC"/>
          </w:tcPr>
          <w:p w14:paraId="6DD7AB32" w14:textId="77777777" w:rsidR="00FD3188" w:rsidRDefault="00FD3188" w:rsidP="000B5951">
            <w:pPr>
              <w:jc w:val="both"/>
              <w:rPr>
                <w:b/>
              </w:rPr>
            </w:pPr>
            <w:r>
              <w:rPr>
                <w:b/>
              </w:rPr>
              <w:t>do kdy</w:t>
            </w:r>
          </w:p>
        </w:tc>
        <w:tc>
          <w:tcPr>
            <w:tcW w:w="1387" w:type="dxa"/>
            <w:gridSpan w:val="2"/>
          </w:tcPr>
          <w:p w14:paraId="05CF876B" w14:textId="77777777" w:rsidR="00FD3188" w:rsidRDefault="00FD3188" w:rsidP="000B5951">
            <w:pPr>
              <w:jc w:val="both"/>
            </w:pPr>
            <w:r>
              <w:t>08/26</w:t>
            </w:r>
          </w:p>
        </w:tc>
      </w:tr>
      <w:tr w:rsidR="00FD3188" w14:paraId="3A3CC82E" w14:textId="77777777" w:rsidTr="000B5951">
        <w:tc>
          <w:tcPr>
            <w:tcW w:w="6060" w:type="dxa"/>
            <w:gridSpan w:val="8"/>
            <w:shd w:val="clear" w:color="auto" w:fill="F7CAAC"/>
          </w:tcPr>
          <w:p w14:paraId="35960F75"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58DBC6CE" w14:textId="77777777" w:rsidR="00FD3188" w:rsidRDefault="00FD3188" w:rsidP="000B5951">
            <w:pPr>
              <w:jc w:val="both"/>
              <w:rPr>
                <w:b/>
              </w:rPr>
            </w:pPr>
            <w:r>
              <w:rPr>
                <w:b/>
              </w:rPr>
              <w:t>typ prac. vztahu</w:t>
            </w:r>
          </w:p>
        </w:tc>
        <w:tc>
          <w:tcPr>
            <w:tcW w:w="2096" w:type="dxa"/>
            <w:gridSpan w:val="5"/>
            <w:shd w:val="clear" w:color="auto" w:fill="F7CAAC"/>
          </w:tcPr>
          <w:p w14:paraId="0266BBBC" w14:textId="77777777" w:rsidR="00FD3188" w:rsidRDefault="00FD3188" w:rsidP="000B5951">
            <w:pPr>
              <w:jc w:val="both"/>
              <w:rPr>
                <w:b/>
              </w:rPr>
            </w:pPr>
            <w:r>
              <w:rPr>
                <w:b/>
              </w:rPr>
              <w:t>rozsah</w:t>
            </w:r>
          </w:p>
        </w:tc>
      </w:tr>
      <w:tr w:rsidR="00FD3188" w14:paraId="6611BC4E" w14:textId="77777777" w:rsidTr="000B5951">
        <w:tc>
          <w:tcPr>
            <w:tcW w:w="6060" w:type="dxa"/>
            <w:gridSpan w:val="8"/>
          </w:tcPr>
          <w:p w14:paraId="48D85EFC" w14:textId="77777777" w:rsidR="00FD3188" w:rsidRDefault="00FD3188" w:rsidP="000B5951">
            <w:pPr>
              <w:jc w:val="both"/>
            </w:pPr>
          </w:p>
        </w:tc>
        <w:tc>
          <w:tcPr>
            <w:tcW w:w="1703" w:type="dxa"/>
            <w:gridSpan w:val="2"/>
          </w:tcPr>
          <w:p w14:paraId="2FC0C4F6" w14:textId="77777777" w:rsidR="00FD3188" w:rsidRPr="00A42879" w:rsidRDefault="00FD3188" w:rsidP="000B5951">
            <w:pPr>
              <w:jc w:val="both"/>
              <w:rPr>
                <w:i/>
                <w:iCs/>
              </w:rPr>
            </w:pPr>
          </w:p>
        </w:tc>
        <w:tc>
          <w:tcPr>
            <w:tcW w:w="2096" w:type="dxa"/>
            <w:gridSpan w:val="5"/>
          </w:tcPr>
          <w:p w14:paraId="1150DBED" w14:textId="77777777" w:rsidR="00FD3188" w:rsidRDefault="00FD3188" w:rsidP="000B5951">
            <w:pPr>
              <w:jc w:val="both"/>
            </w:pPr>
          </w:p>
        </w:tc>
      </w:tr>
      <w:tr w:rsidR="00FD3188" w14:paraId="73895028" w14:textId="77777777" w:rsidTr="000B5951">
        <w:tc>
          <w:tcPr>
            <w:tcW w:w="6060" w:type="dxa"/>
            <w:gridSpan w:val="8"/>
          </w:tcPr>
          <w:p w14:paraId="5171F8CB" w14:textId="77777777" w:rsidR="00FD3188" w:rsidRDefault="00FD3188" w:rsidP="000B5951">
            <w:pPr>
              <w:jc w:val="both"/>
            </w:pPr>
          </w:p>
        </w:tc>
        <w:tc>
          <w:tcPr>
            <w:tcW w:w="1703" w:type="dxa"/>
            <w:gridSpan w:val="2"/>
          </w:tcPr>
          <w:p w14:paraId="1C625246" w14:textId="77777777" w:rsidR="00FD3188" w:rsidRDefault="00FD3188" w:rsidP="000B5951">
            <w:pPr>
              <w:jc w:val="both"/>
            </w:pPr>
          </w:p>
        </w:tc>
        <w:tc>
          <w:tcPr>
            <w:tcW w:w="2096" w:type="dxa"/>
            <w:gridSpan w:val="5"/>
          </w:tcPr>
          <w:p w14:paraId="02FB08B2" w14:textId="77777777" w:rsidR="00FD3188" w:rsidRDefault="00FD3188" w:rsidP="000B5951">
            <w:pPr>
              <w:jc w:val="both"/>
            </w:pPr>
          </w:p>
        </w:tc>
      </w:tr>
      <w:tr w:rsidR="00FD3188" w14:paraId="299C90E0" w14:textId="77777777" w:rsidTr="000B5951">
        <w:tc>
          <w:tcPr>
            <w:tcW w:w="6060" w:type="dxa"/>
            <w:gridSpan w:val="8"/>
          </w:tcPr>
          <w:p w14:paraId="75D4F0E9" w14:textId="77777777" w:rsidR="00FD3188" w:rsidRDefault="00FD3188" w:rsidP="000B5951">
            <w:pPr>
              <w:jc w:val="both"/>
            </w:pPr>
          </w:p>
        </w:tc>
        <w:tc>
          <w:tcPr>
            <w:tcW w:w="1703" w:type="dxa"/>
            <w:gridSpan w:val="2"/>
          </w:tcPr>
          <w:p w14:paraId="052B1E73" w14:textId="77777777" w:rsidR="00FD3188" w:rsidRDefault="00FD3188" w:rsidP="000B5951">
            <w:pPr>
              <w:jc w:val="both"/>
            </w:pPr>
          </w:p>
        </w:tc>
        <w:tc>
          <w:tcPr>
            <w:tcW w:w="2096" w:type="dxa"/>
            <w:gridSpan w:val="5"/>
          </w:tcPr>
          <w:p w14:paraId="623BC25F" w14:textId="77777777" w:rsidR="00FD3188" w:rsidRDefault="00FD3188" w:rsidP="000B5951">
            <w:pPr>
              <w:jc w:val="both"/>
            </w:pPr>
          </w:p>
        </w:tc>
      </w:tr>
      <w:tr w:rsidR="00FD3188" w14:paraId="6DE041C1" w14:textId="77777777" w:rsidTr="000B5951">
        <w:tc>
          <w:tcPr>
            <w:tcW w:w="6060" w:type="dxa"/>
            <w:gridSpan w:val="8"/>
          </w:tcPr>
          <w:p w14:paraId="766EBD75" w14:textId="77777777" w:rsidR="00FD3188" w:rsidRDefault="00FD3188" w:rsidP="000B5951">
            <w:pPr>
              <w:jc w:val="both"/>
            </w:pPr>
          </w:p>
        </w:tc>
        <w:tc>
          <w:tcPr>
            <w:tcW w:w="1703" w:type="dxa"/>
            <w:gridSpan w:val="2"/>
          </w:tcPr>
          <w:p w14:paraId="11673AC7" w14:textId="77777777" w:rsidR="00FD3188" w:rsidRDefault="00FD3188" w:rsidP="000B5951">
            <w:pPr>
              <w:jc w:val="both"/>
            </w:pPr>
          </w:p>
        </w:tc>
        <w:tc>
          <w:tcPr>
            <w:tcW w:w="2096" w:type="dxa"/>
            <w:gridSpan w:val="5"/>
          </w:tcPr>
          <w:p w14:paraId="40468EC7" w14:textId="77777777" w:rsidR="00FD3188" w:rsidRDefault="00FD3188" w:rsidP="000B5951">
            <w:pPr>
              <w:jc w:val="both"/>
            </w:pPr>
          </w:p>
        </w:tc>
      </w:tr>
      <w:tr w:rsidR="00FD3188" w14:paraId="05B98232" w14:textId="77777777" w:rsidTr="000B5951">
        <w:tc>
          <w:tcPr>
            <w:tcW w:w="9859" w:type="dxa"/>
            <w:gridSpan w:val="15"/>
            <w:shd w:val="clear" w:color="auto" w:fill="F7CAAC"/>
          </w:tcPr>
          <w:p w14:paraId="4F4784AB"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F58342A" w14:textId="77777777" w:rsidTr="000B5951">
        <w:trPr>
          <w:trHeight w:val="1417"/>
        </w:trPr>
        <w:tc>
          <w:tcPr>
            <w:tcW w:w="9859" w:type="dxa"/>
            <w:gridSpan w:val="15"/>
            <w:tcBorders>
              <w:top w:val="nil"/>
            </w:tcBorders>
          </w:tcPr>
          <w:p w14:paraId="38C4651F" w14:textId="77777777" w:rsidR="00FD3188" w:rsidRDefault="00FD3188" w:rsidP="000B5951">
            <w:pPr>
              <w:jc w:val="both"/>
            </w:pPr>
            <w:r>
              <w:t>Project Management – vede seminář (100 %)</w:t>
            </w:r>
          </w:p>
          <w:p w14:paraId="61682F80" w14:textId="77777777" w:rsidR="00FD3188" w:rsidRDefault="00FD3188" w:rsidP="000B5951">
            <w:pPr>
              <w:jc w:val="both"/>
            </w:pPr>
            <w:r>
              <w:t>Management (ZT) – vede seminář (50 %)</w:t>
            </w:r>
          </w:p>
          <w:p w14:paraId="74F32826" w14:textId="77777777" w:rsidR="00FD3188" w:rsidRPr="002827C6" w:rsidRDefault="00FD3188" w:rsidP="000B5951">
            <w:pPr>
              <w:jc w:val="both"/>
            </w:pPr>
          </w:p>
        </w:tc>
      </w:tr>
      <w:tr w:rsidR="00FD3188" w14:paraId="5CFA2ED7" w14:textId="77777777" w:rsidTr="000B5951">
        <w:trPr>
          <w:trHeight w:val="340"/>
        </w:trPr>
        <w:tc>
          <w:tcPr>
            <w:tcW w:w="9859" w:type="dxa"/>
            <w:gridSpan w:val="15"/>
            <w:tcBorders>
              <w:top w:val="nil"/>
            </w:tcBorders>
            <w:shd w:val="clear" w:color="auto" w:fill="FBD4B4"/>
          </w:tcPr>
          <w:p w14:paraId="65D5FA8F"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6CEC9872" w14:textId="77777777" w:rsidTr="000B5951">
        <w:trPr>
          <w:trHeight w:val="340"/>
        </w:trPr>
        <w:tc>
          <w:tcPr>
            <w:tcW w:w="2802" w:type="dxa"/>
            <w:gridSpan w:val="2"/>
            <w:tcBorders>
              <w:top w:val="nil"/>
            </w:tcBorders>
          </w:tcPr>
          <w:p w14:paraId="04E3E7B8"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363D29C1"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63779585" w14:textId="77777777" w:rsidR="00FD3188" w:rsidRPr="002827C6" w:rsidRDefault="00FD3188" w:rsidP="000B5951">
            <w:pPr>
              <w:jc w:val="both"/>
              <w:rPr>
                <w:b/>
              </w:rPr>
            </w:pPr>
            <w:r w:rsidRPr="002827C6">
              <w:rPr>
                <w:b/>
              </w:rPr>
              <w:t>Sem.</w:t>
            </w:r>
          </w:p>
        </w:tc>
        <w:tc>
          <w:tcPr>
            <w:tcW w:w="2109" w:type="dxa"/>
            <w:gridSpan w:val="5"/>
            <w:tcBorders>
              <w:top w:val="nil"/>
            </w:tcBorders>
          </w:tcPr>
          <w:p w14:paraId="7DB0094C"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65619DB8"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2951ACBE" w14:textId="77777777" w:rsidTr="000B5951">
        <w:trPr>
          <w:trHeight w:val="285"/>
        </w:trPr>
        <w:tc>
          <w:tcPr>
            <w:tcW w:w="2802" w:type="dxa"/>
            <w:gridSpan w:val="2"/>
            <w:tcBorders>
              <w:top w:val="nil"/>
            </w:tcBorders>
          </w:tcPr>
          <w:p w14:paraId="4BA1503D" w14:textId="77777777" w:rsidR="00FD3188" w:rsidRPr="009B6531" w:rsidRDefault="00FD3188" w:rsidP="000B5951">
            <w:pPr>
              <w:jc w:val="both"/>
            </w:pPr>
          </w:p>
        </w:tc>
        <w:tc>
          <w:tcPr>
            <w:tcW w:w="2409" w:type="dxa"/>
            <w:gridSpan w:val="3"/>
            <w:tcBorders>
              <w:top w:val="nil"/>
            </w:tcBorders>
          </w:tcPr>
          <w:p w14:paraId="069013B3" w14:textId="77777777" w:rsidR="00FD3188" w:rsidRPr="009B6531" w:rsidRDefault="00FD3188" w:rsidP="000B5951">
            <w:pPr>
              <w:jc w:val="both"/>
            </w:pPr>
          </w:p>
        </w:tc>
        <w:tc>
          <w:tcPr>
            <w:tcW w:w="567" w:type="dxa"/>
            <w:gridSpan w:val="2"/>
            <w:tcBorders>
              <w:top w:val="nil"/>
            </w:tcBorders>
          </w:tcPr>
          <w:p w14:paraId="60505DD7" w14:textId="77777777" w:rsidR="00FD3188" w:rsidRPr="009B6531" w:rsidRDefault="00FD3188" w:rsidP="000B5951">
            <w:pPr>
              <w:jc w:val="both"/>
            </w:pPr>
          </w:p>
        </w:tc>
        <w:tc>
          <w:tcPr>
            <w:tcW w:w="2109" w:type="dxa"/>
            <w:gridSpan w:val="5"/>
            <w:tcBorders>
              <w:top w:val="nil"/>
            </w:tcBorders>
          </w:tcPr>
          <w:p w14:paraId="062CFA91" w14:textId="77777777" w:rsidR="00FD3188" w:rsidRPr="009B6531" w:rsidRDefault="00FD3188" w:rsidP="000B5951"/>
        </w:tc>
        <w:tc>
          <w:tcPr>
            <w:tcW w:w="1972" w:type="dxa"/>
            <w:gridSpan w:val="3"/>
            <w:tcBorders>
              <w:top w:val="nil"/>
            </w:tcBorders>
          </w:tcPr>
          <w:p w14:paraId="06955104" w14:textId="77777777" w:rsidR="00FD3188" w:rsidRPr="009B6531" w:rsidRDefault="00FD3188" w:rsidP="000B5951">
            <w:pPr>
              <w:jc w:val="both"/>
            </w:pPr>
          </w:p>
        </w:tc>
      </w:tr>
      <w:tr w:rsidR="00FD3188" w14:paraId="3E41754E" w14:textId="77777777" w:rsidTr="000B5951">
        <w:trPr>
          <w:trHeight w:val="284"/>
        </w:trPr>
        <w:tc>
          <w:tcPr>
            <w:tcW w:w="2802" w:type="dxa"/>
            <w:gridSpan w:val="2"/>
            <w:tcBorders>
              <w:top w:val="nil"/>
            </w:tcBorders>
          </w:tcPr>
          <w:p w14:paraId="3D5CC7E5" w14:textId="77777777" w:rsidR="00FD3188" w:rsidRPr="009B6531" w:rsidRDefault="00FD3188" w:rsidP="000B5951">
            <w:pPr>
              <w:jc w:val="both"/>
            </w:pPr>
          </w:p>
        </w:tc>
        <w:tc>
          <w:tcPr>
            <w:tcW w:w="2409" w:type="dxa"/>
            <w:gridSpan w:val="3"/>
            <w:tcBorders>
              <w:top w:val="nil"/>
            </w:tcBorders>
          </w:tcPr>
          <w:p w14:paraId="2B6D71FC" w14:textId="77777777" w:rsidR="00FD3188" w:rsidRPr="009B6531" w:rsidRDefault="00FD3188" w:rsidP="000B5951">
            <w:pPr>
              <w:jc w:val="both"/>
            </w:pPr>
          </w:p>
        </w:tc>
        <w:tc>
          <w:tcPr>
            <w:tcW w:w="567" w:type="dxa"/>
            <w:gridSpan w:val="2"/>
            <w:tcBorders>
              <w:top w:val="nil"/>
            </w:tcBorders>
          </w:tcPr>
          <w:p w14:paraId="20BAA990" w14:textId="77777777" w:rsidR="00FD3188" w:rsidRPr="009B6531" w:rsidRDefault="00FD3188" w:rsidP="000B5951">
            <w:pPr>
              <w:jc w:val="both"/>
            </w:pPr>
          </w:p>
        </w:tc>
        <w:tc>
          <w:tcPr>
            <w:tcW w:w="2109" w:type="dxa"/>
            <w:gridSpan w:val="5"/>
            <w:tcBorders>
              <w:top w:val="nil"/>
            </w:tcBorders>
          </w:tcPr>
          <w:p w14:paraId="3407CB0F" w14:textId="77777777" w:rsidR="00FD3188" w:rsidRPr="009B6531" w:rsidRDefault="00FD3188" w:rsidP="000B5951"/>
        </w:tc>
        <w:tc>
          <w:tcPr>
            <w:tcW w:w="1972" w:type="dxa"/>
            <w:gridSpan w:val="3"/>
            <w:tcBorders>
              <w:top w:val="nil"/>
            </w:tcBorders>
          </w:tcPr>
          <w:p w14:paraId="2A05DECF" w14:textId="77777777" w:rsidR="00FD3188" w:rsidRPr="009B6531" w:rsidRDefault="00FD3188" w:rsidP="000B5951">
            <w:pPr>
              <w:jc w:val="both"/>
            </w:pPr>
          </w:p>
        </w:tc>
      </w:tr>
      <w:tr w:rsidR="00FD3188" w14:paraId="1EC9D611" w14:textId="77777777" w:rsidTr="000B5951">
        <w:trPr>
          <w:trHeight w:val="284"/>
        </w:trPr>
        <w:tc>
          <w:tcPr>
            <w:tcW w:w="2802" w:type="dxa"/>
            <w:gridSpan w:val="2"/>
            <w:tcBorders>
              <w:top w:val="nil"/>
            </w:tcBorders>
          </w:tcPr>
          <w:p w14:paraId="703DFD76" w14:textId="77777777" w:rsidR="00FD3188" w:rsidRPr="009B6531" w:rsidRDefault="00FD3188" w:rsidP="000B5951">
            <w:pPr>
              <w:jc w:val="both"/>
            </w:pPr>
          </w:p>
        </w:tc>
        <w:tc>
          <w:tcPr>
            <w:tcW w:w="2409" w:type="dxa"/>
            <w:gridSpan w:val="3"/>
            <w:tcBorders>
              <w:top w:val="nil"/>
            </w:tcBorders>
          </w:tcPr>
          <w:p w14:paraId="153186B0" w14:textId="77777777" w:rsidR="00FD3188" w:rsidRPr="009B6531" w:rsidRDefault="00FD3188" w:rsidP="000B5951">
            <w:pPr>
              <w:jc w:val="both"/>
            </w:pPr>
          </w:p>
        </w:tc>
        <w:tc>
          <w:tcPr>
            <w:tcW w:w="567" w:type="dxa"/>
            <w:gridSpan w:val="2"/>
            <w:tcBorders>
              <w:top w:val="nil"/>
            </w:tcBorders>
          </w:tcPr>
          <w:p w14:paraId="2808DA4B" w14:textId="77777777" w:rsidR="00FD3188" w:rsidRPr="009B6531" w:rsidRDefault="00FD3188" w:rsidP="000B5951">
            <w:pPr>
              <w:jc w:val="both"/>
            </w:pPr>
          </w:p>
        </w:tc>
        <w:tc>
          <w:tcPr>
            <w:tcW w:w="2109" w:type="dxa"/>
            <w:gridSpan w:val="5"/>
            <w:tcBorders>
              <w:top w:val="nil"/>
            </w:tcBorders>
          </w:tcPr>
          <w:p w14:paraId="76AB263E" w14:textId="77777777" w:rsidR="00FD3188" w:rsidRPr="009B6531" w:rsidRDefault="00FD3188" w:rsidP="000B5951"/>
        </w:tc>
        <w:tc>
          <w:tcPr>
            <w:tcW w:w="1972" w:type="dxa"/>
            <w:gridSpan w:val="3"/>
            <w:tcBorders>
              <w:top w:val="nil"/>
            </w:tcBorders>
          </w:tcPr>
          <w:p w14:paraId="1EE6FECE" w14:textId="77777777" w:rsidR="00FD3188" w:rsidRPr="009B6531" w:rsidRDefault="00FD3188" w:rsidP="000B5951">
            <w:pPr>
              <w:jc w:val="both"/>
            </w:pPr>
          </w:p>
        </w:tc>
      </w:tr>
      <w:tr w:rsidR="00FD3188" w14:paraId="626BA36C" w14:textId="77777777" w:rsidTr="000B5951">
        <w:trPr>
          <w:trHeight w:val="284"/>
        </w:trPr>
        <w:tc>
          <w:tcPr>
            <w:tcW w:w="2802" w:type="dxa"/>
            <w:gridSpan w:val="2"/>
            <w:tcBorders>
              <w:top w:val="nil"/>
            </w:tcBorders>
          </w:tcPr>
          <w:p w14:paraId="40260A9D" w14:textId="77777777" w:rsidR="00FD3188" w:rsidRPr="009B6531" w:rsidRDefault="00FD3188" w:rsidP="000B5951">
            <w:pPr>
              <w:jc w:val="both"/>
            </w:pPr>
          </w:p>
        </w:tc>
        <w:tc>
          <w:tcPr>
            <w:tcW w:w="2409" w:type="dxa"/>
            <w:gridSpan w:val="3"/>
            <w:tcBorders>
              <w:top w:val="nil"/>
            </w:tcBorders>
          </w:tcPr>
          <w:p w14:paraId="0E720AF8" w14:textId="77777777" w:rsidR="00FD3188" w:rsidRPr="009B6531" w:rsidRDefault="00FD3188" w:rsidP="000B5951">
            <w:pPr>
              <w:jc w:val="both"/>
            </w:pPr>
          </w:p>
        </w:tc>
        <w:tc>
          <w:tcPr>
            <w:tcW w:w="567" w:type="dxa"/>
            <w:gridSpan w:val="2"/>
            <w:tcBorders>
              <w:top w:val="nil"/>
            </w:tcBorders>
          </w:tcPr>
          <w:p w14:paraId="481B8F14" w14:textId="77777777" w:rsidR="00FD3188" w:rsidRPr="009B6531" w:rsidRDefault="00FD3188" w:rsidP="000B5951">
            <w:pPr>
              <w:jc w:val="both"/>
            </w:pPr>
          </w:p>
        </w:tc>
        <w:tc>
          <w:tcPr>
            <w:tcW w:w="2109" w:type="dxa"/>
            <w:gridSpan w:val="5"/>
            <w:tcBorders>
              <w:top w:val="nil"/>
            </w:tcBorders>
          </w:tcPr>
          <w:p w14:paraId="644CDAF0" w14:textId="77777777" w:rsidR="00FD3188" w:rsidRPr="009B6531" w:rsidRDefault="00FD3188" w:rsidP="000B5951"/>
        </w:tc>
        <w:tc>
          <w:tcPr>
            <w:tcW w:w="1972" w:type="dxa"/>
            <w:gridSpan w:val="3"/>
            <w:tcBorders>
              <w:top w:val="nil"/>
            </w:tcBorders>
          </w:tcPr>
          <w:p w14:paraId="73781FDF" w14:textId="77777777" w:rsidR="00FD3188" w:rsidRPr="009B6531" w:rsidRDefault="00FD3188" w:rsidP="000B5951">
            <w:pPr>
              <w:jc w:val="both"/>
            </w:pPr>
          </w:p>
        </w:tc>
      </w:tr>
      <w:tr w:rsidR="00FD3188" w14:paraId="2930E848" w14:textId="77777777" w:rsidTr="000B5951">
        <w:trPr>
          <w:trHeight w:val="284"/>
        </w:trPr>
        <w:tc>
          <w:tcPr>
            <w:tcW w:w="2802" w:type="dxa"/>
            <w:gridSpan w:val="2"/>
            <w:tcBorders>
              <w:top w:val="nil"/>
            </w:tcBorders>
          </w:tcPr>
          <w:p w14:paraId="56695859" w14:textId="77777777" w:rsidR="00FD3188" w:rsidRPr="009B6531" w:rsidRDefault="00FD3188" w:rsidP="000B5951">
            <w:pPr>
              <w:jc w:val="both"/>
            </w:pPr>
          </w:p>
        </w:tc>
        <w:tc>
          <w:tcPr>
            <w:tcW w:w="2409" w:type="dxa"/>
            <w:gridSpan w:val="3"/>
            <w:tcBorders>
              <w:top w:val="nil"/>
            </w:tcBorders>
          </w:tcPr>
          <w:p w14:paraId="226F40AD" w14:textId="77777777" w:rsidR="00FD3188" w:rsidRPr="009B6531" w:rsidRDefault="00FD3188" w:rsidP="000B5951">
            <w:pPr>
              <w:jc w:val="both"/>
            </w:pPr>
          </w:p>
        </w:tc>
        <w:tc>
          <w:tcPr>
            <w:tcW w:w="567" w:type="dxa"/>
            <w:gridSpan w:val="2"/>
            <w:tcBorders>
              <w:top w:val="nil"/>
            </w:tcBorders>
          </w:tcPr>
          <w:p w14:paraId="2110E75E" w14:textId="77777777" w:rsidR="00FD3188" w:rsidRPr="009B6531" w:rsidRDefault="00FD3188" w:rsidP="000B5951">
            <w:pPr>
              <w:jc w:val="both"/>
            </w:pPr>
          </w:p>
        </w:tc>
        <w:tc>
          <w:tcPr>
            <w:tcW w:w="2109" w:type="dxa"/>
            <w:gridSpan w:val="5"/>
            <w:tcBorders>
              <w:top w:val="nil"/>
            </w:tcBorders>
          </w:tcPr>
          <w:p w14:paraId="2088D5AB" w14:textId="77777777" w:rsidR="00FD3188" w:rsidRPr="009B6531" w:rsidRDefault="00FD3188" w:rsidP="000B5951"/>
        </w:tc>
        <w:tc>
          <w:tcPr>
            <w:tcW w:w="1972" w:type="dxa"/>
            <w:gridSpan w:val="3"/>
            <w:tcBorders>
              <w:top w:val="nil"/>
            </w:tcBorders>
          </w:tcPr>
          <w:p w14:paraId="3C79D6C4" w14:textId="77777777" w:rsidR="00FD3188" w:rsidRPr="009B6531" w:rsidRDefault="00FD3188" w:rsidP="000B5951">
            <w:pPr>
              <w:jc w:val="both"/>
            </w:pPr>
          </w:p>
        </w:tc>
      </w:tr>
      <w:tr w:rsidR="00FD3188" w14:paraId="4E5C83A7" w14:textId="77777777" w:rsidTr="000B5951">
        <w:trPr>
          <w:trHeight w:val="284"/>
        </w:trPr>
        <w:tc>
          <w:tcPr>
            <w:tcW w:w="2802" w:type="dxa"/>
            <w:gridSpan w:val="2"/>
            <w:tcBorders>
              <w:top w:val="nil"/>
            </w:tcBorders>
          </w:tcPr>
          <w:p w14:paraId="544BEC25" w14:textId="77777777" w:rsidR="00FD3188" w:rsidRDefault="00FD3188" w:rsidP="000B5951">
            <w:pPr>
              <w:jc w:val="both"/>
            </w:pPr>
          </w:p>
        </w:tc>
        <w:tc>
          <w:tcPr>
            <w:tcW w:w="2409" w:type="dxa"/>
            <w:gridSpan w:val="3"/>
            <w:tcBorders>
              <w:top w:val="nil"/>
            </w:tcBorders>
          </w:tcPr>
          <w:p w14:paraId="7FAF270C" w14:textId="77777777" w:rsidR="00FD3188" w:rsidRDefault="00FD3188" w:rsidP="000B5951">
            <w:pPr>
              <w:jc w:val="both"/>
            </w:pPr>
          </w:p>
        </w:tc>
        <w:tc>
          <w:tcPr>
            <w:tcW w:w="567" w:type="dxa"/>
            <w:gridSpan w:val="2"/>
            <w:tcBorders>
              <w:top w:val="nil"/>
            </w:tcBorders>
          </w:tcPr>
          <w:p w14:paraId="7D79EEDE" w14:textId="77777777" w:rsidR="00FD3188" w:rsidRDefault="00FD3188" w:rsidP="000B5951">
            <w:pPr>
              <w:jc w:val="both"/>
            </w:pPr>
          </w:p>
        </w:tc>
        <w:tc>
          <w:tcPr>
            <w:tcW w:w="2109" w:type="dxa"/>
            <w:gridSpan w:val="5"/>
            <w:tcBorders>
              <w:top w:val="nil"/>
            </w:tcBorders>
          </w:tcPr>
          <w:p w14:paraId="49CDB010" w14:textId="77777777" w:rsidR="00FD3188" w:rsidRDefault="00FD3188" w:rsidP="000B5951">
            <w:pPr>
              <w:jc w:val="both"/>
            </w:pPr>
          </w:p>
        </w:tc>
        <w:tc>
          <w:tcPr>
            <w:tcW w:w="1972" w:type="dxa"/>
            <w:gridSpan w:val="3"/>
            <w:tcBorders>
              <w:top w:val="nil"/>
            </w:tcBorders>
          </w:tcPr>
          <w:p w14:paraId="72E82190" w14:textId="77777777" w:rsidR="00FD3188" w:rsidRPr="009B6531" w:rsidRDefault="00FD3188" w:rsidP="000B5951">
            <w:pPr>
              <w:jc w:val="both"/>
            </w:pPr>
          </w:p>
        </w:tc>
      </w:tr>
      <w:tr w:rsidR="00FD3188" w14:paraId="28907B7C" w14:textId="77777777" w:rsidTr="000B5951">
        <w:tc>
          <w:tcPr>
            <w:tcW w:w="9859" w:type="dxa"/>
            <w:gridSpan w:val="15"/>
            <w:shd w:val="clear" w:color="auto" w:fill="F7CAAC"/>
          </w:tcPr>
          <w:p w14:paraId="4E337EB3" w14:textId="77777777" w:rsidR="00FD3188" w:rsidRDefault="00FD3188" w:rsidP="000B5951">
            <w:pPr>
              <w:jc w:val="both"/>
            </w:pPr>
            <w:r>
              <w:rPr>
                <w:b/>
              </w:rPr>
              <w:t>Údaje o vzdělání na VŠ</w:t>
            </w:r>
          </w:p>
        </w:tc>
      </w:tr>
      <w:tr w:rsidR="00FD3188" w14:paraId="5EEAF1C3" w14:textId="77777777" w:rsidTr="000B5951">
        <w:trPr>
          <w:trHeight w:val="1020"/>
        </w:trPr>
        <w:tc>
          <w:tcPr>
            <w:tcW w:w="9859" w:type="dxa"/>
            <w:gridSpan w:val="15"/>
          </w:tcPr>
          <w:p w14:paraId="49DE1173" w14:textId="77777777" w:rsidR="00FD3188" w:rsidRDefault="00FD3188" w:rsidP="000B5951">
            <w:pPr>
              <w:jc w:val="both"/>
            </w:pPr>
            <w:r>
              <w:rPr>
                <w:bCs/>
              </w:rPr>
              <w:t>2018-dosud: doktor</w:t>
            </w:r>
            <w:r w:rsidRPr="006E5EE7">
              <w:rPr>
                <w:bCs/>
              </w:rPr>
              <w:t xml:space="preserve"> (Ph.D.), studijní program: </w:t>
            </w:r>
            <w:r>
              <w:rPr>
                <w:bCs/>
              </w:rPr>
              <w:t>Ekonomika a Management</w:t>
            </w:r>
            <w:r w:rsidRPr="006E5EE7">
              <w:rPr>
                <w:bCs/>
              </w:rPr>
              <w:t xml:space="preserve">, obor: </w:t>
            </w:r>
            <w:r>
              <w:rPr>
                <w:bCs/>
              </w:rPr>
              <w:t>Management a Ekonomika</w:t>
            </w:r>
            <w:r w:rsidRPr="006E5EE7">
              <w:rPr>
                <w:bCs/>
              </w:rPr>
              <w:t xml:space="preserve">, </w:t>
            </w:r>
            <w:r>
              <w:t>Univerzita Tomáše Bati ve Zlíně</w:t>
            </w:r>
          </w:p>
          <w:p w14:paraId="6750349A" w14:textId="77777777" w:rsidR="00FD3188" w:rsidRDefault="00FD3188" w:rsidP="000B5951">
            <w:pPr>
              <w:jc w:val="both"/>
            </w:pPr>
            <w:r>
              <w:t xml:space="preserve">2016-2018: inženýr (Ing.), studijní program. Bezpečnost společnosti, obor: Bezpečnost společnosti, Univerzita Tomáše Bati ve Zlíně, Fakulta logistiky a krizového řízení </w:t>
            </w:r>
          </w:p>
          <w:p w14:paraId="0AFEF142" w14:textId="77777777" w:rsidR="00FD3188" w:rsidRDefault="00FD3188" w:rsidP="000B5951">
            <w:pPr>
              <w:jc w:val="both"/>
            </w:pPr>
          </w:p>
          <w:p w14:paraId="717A275F" w14:textId="77777777" w:rsidR="00FD3188" w:rsidRPr="006E5EE7" w:rsidRDefault="00FD3188" w:rsidP="000B5951">
            <w:pPr>
              <w:jc w:val="both"/>
              <w:rPr>
                <w:bCs/>
              </w:rPr>
            </w:pPr>
          </w:p>
          <w:p w14:paraId="764562C4" w14:textId="77777777" w:rsidR="00FD3188" w:rsidRPr="006E5EE7" w:rsidRDefault="00FD3188" w:rsidP="000B5951">
            <w:pPr>
              <w:jc w:val="both"/>
              <w:rPr>
                <w:bCs/>
              </w:rPr>
            </w:pPr>
          </w:p>
        </w:tc>
      </w:tr>
      <w:tr w:rsidR="00FD3188" w14:paraId="0300D68F" w14:textId="77777777" w:rsidTr="000B5951">
        <w:tc>
          <w:tcPr>
            <w:tcW w:w="9859" w:type="dxa"/>
            <w:gridSpan w:val="15"/>
            <w:shd w:val="clear" w:color="auto" w:fill="F7CAAC"/>
          </w:tcPr>
          <w:p w14:paraId="7649A9B7" w14:textId="77777777" w:rsidR="00FD3188" w:rsidRDefault="00FD3188" w:rsidP="000B5951">
            <w:pPr>
              <w:jc w:val="both"/>
              <w:rPr>
                <w:b/>
              </w:rPr>
            </w:pPr>
            <w:r>
              <w:rPr>
                <w:b/>
              </w:rPr>
              <w:t>Údaje o odborném působení od absolvování VŠ</w:t>
            </w:r>
          </w:p>
        </w:tc>
      </w:tr>
      <w:tr w:rsidR="00FD3188" w14:paraId="28B9452C" w14:textId="77777777" w:rsidTr="000B5951">
        <w:trPr>
          <w:trHeight w:val="1361"/>
        </w:trPr>
        <w:tc>
          <w:tcPr>
            <w:tcW w:w="9859" w:type="dxa"/>
            <w:gridSpan w:val="15"/>
          </w:tcPr>
          <w:p w14:paraId="5233CFD7" w14:textId="77777777" w:rsidR="00FD3188" w:rsidRPr="00424EE8" w:rsidRDefault="00FD3188" w:rsidP="000B5951">
            <w:pPr>
              <w:jc w:val="both"/>
            </w:pPr>
            <w:r>
              <w:t>9/2022-</w:t>
            </w:r>
            <w:r w:rsidRPr="00F10196">
              <w:t>dosud:</w:t>
            </w:r>
            <w:r>
              <w:t xml:space="preserve"> Fakulta logistiky a krizového řízení, Univerzita Tomáše Bati ve Zlíně, akademický pracovník, pp</w:t>
            </w:r>
          </w:p>
        </w:tc>
      </w:tr>
      <w:tr w:rsidR="00FD3188" w14:paraId="10060EDB" w14:textId="77777777" w:rsidTr="000B5951">
        <w:trPr>
          <w:trHeight w:val="250"/>
        </w:trPr>
        <w:tc>
          <w:tcPr>
            <w:tcW w:w="9859" w:type="dxa"/>
            <w:gridSpan w:val="15"/>
            <w:shd w:val="clear" w:color="auto" w:fill="F7CAAC"/>
          </w:tcPr>
          <w:p w14:paraId="669F8033" w14:textId="77777777" w:rsidR="00FD3188" w:rsidRDefault="00FD3188" w:rsidP="000B5951">
            <w:pPr>
              <w:jc w:val="both"/>
            </w:pPr>
            <w:r>
              <w:rPr>
                <w:b/>
              </w:rPr>
              <w:t>Zkušenosti s vedením kvalifikačních a rigorózních prací</w:t>
            </w:r>
          </w:p>
        </w:tc>
      </w:tr>
      <w:tr w:rsidR="00FD3188" w14:paraId="1B89E09F" w14:textId="77777777" w:rsidTr="000B5951">
        <w:trPr>
          <w:trHeight w:val="625"/>
        </w:trPr>
        <w:tc>
          <w:tcPr>
            <w:tcW w:w="9859" w:type="dxa"/>
            <w:gridSpan w:val="15"/>
          </w:tcPr>
          <w:p w14:paraId="5374915E" w14:textId="77777777" w:rsidR="00FD3188" w:rsidRDefault="00FD3188" w:rsidP="000B5951">
            <w:pPr>
              <w:jc w:val="both"/>
            </w:pPr>
            <w:r>
              <w:t>2x vedoucí bakalářské práce</w:t>
            </w:r>
          </w:p>
          <w:p w14:paraId="39F9AAA0" w14:textId="77777777" w:rsidR="00FD3188" w:rsidRDefault="00FD3188" w:rsidP="000B5951">
            <w:pPr>
              <w:jc w:val="both"/>
            </w:pPr>
          </w:p>
          <w:p w14:paraId="3A13900C" w14:textId="77777777" w:rsidR="00FD3188" w:rsidRDefault="00FD3188" w:rsidP="000B5951">
            <w:pPr>
              <w:jc w:val="both"/>
            </w:pPr>
          </w:p>
        </w:tc>
      </w:tr>
      <w:tr w:rsidR="00FD3188" w14:paraId="0381112B" w14:textId="77777777" w:rsidTr="000B5951">
        <w:trPr>
          <w:cantSplit/>
        </w:trPr>
        <w:tc>
          <w:tcPr>
            <w:tcW w:w="3347" w:type="dxa"/>
            <w:gridSpan w:val="3"/>
            <w:tcBorders>
              <w:top w:val="single" w:sz="12" w:space="0" w:color="auto"/>
            </w:tcBorders>
            <w:shd w:val="clear" w:color="auto" w:fill="F7CAAC"/>
          </w:tcPr>
          <w:p w14:paraId="137AF973"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6FC06167"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265A833"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0F28910" w14:textId="77777777" w:rsidR="00FD3188" w:rsidRDefault="00FD3188" w:rsidP="000B5951">
            <w:pPr>
              <w:jc w:val="both"/>
              <w:rPr>
                <w:b/>
              </w:rPr>
            </w:pPr>
            <w:r>
              <w:rPr>
                <w:b/>
              </w:rPr>
              <w:t>Ohlasy publikací</w:t>
            </w:r>
          </w:p>
        </w:tc>
      </w:tr>
      <w:tr w:rsidR="00FD3188" w14:paraId="2E560183" w14:textId="77777777" w:rsidTr="000B5951">
        <w:trPr>
          <w:cantSplit/>
        </w:trPr>
        <w:tc>
          <w:tcPr>
            <w:tcW w:w="3347" w:type="dxa"/>
            <w:gridSpan w:val="3"/>
          </w:tcPr>
          <w:p w14:paraId="097C56BF" w14:textId="77777777" w:rsidR="00FD3188" w:rsidRDefault="00FD3188" w:rsidP="000B5951">
            <w:pPr>
              <w:jc w:val="both"/>
            </w:pPr>
          </w:p>
        </w:tc>
        <w:tc>
          <w:tcPr>
            <w:tcW w:w="2245" w:type="dxa"/>
            <w:gridSpan w:val="3"/>
          </w:tcPr>
          <w:p w14:paraId="021892BD" w14:textId="77777777" w:rsidR="00FD3188" w:rsidRDefault="00FD3188" w:rsidP="000B5951">
            <w:pPr>
              <w:jc w:val="both"/>
            </w:pPr>
          </w:p>
        </w:tc>
        <w:tc>
          <w:tcPr>
            <w:tcW w:w="2248" w:type="dxa"/>
            <w:gridSpan w:val="5"/>
            <w:tcBorders>
              <w:right w:val="single" w:sz="12" w:space="0" w:color="auto"/>
            </w:tcBorders>
          </w:tcPr>
          <w:p w14:paraId="03C21CBA" w14:textId="77777777" w:rsidR="00FD3188" w:rsidRDefault="00FD3188" w:rsidP="000B5951">
            <w:pPr>
              <w:jc w:val="both"/>
            </w:pPr>
          </w:p>
        </w:tc>
        <w:tc>
          <w:tcPr>
            <w:tcW w:w="632" w:type="dxa"/>
            <w:gridSpan w:val="2"/>
            <w:tcBorders>
              <w:left w:val="single" w:sz="12" w:space="0" w:color="auto"/>
            </w:tcBorders>
            <w:shd w:val="clear" w:color="auto" w:fill="F7CAAC"/>
          </w:tcPr>
          <w:p w14:paraId="48D4CAA9" w14:textId="77777777" w:rsidR="00FD3188" w:rsidRPr="00F20AEF" w:rsidRDefault="00FD3188" w:rsidP="000B5951">
            <w:pPr>
              <w:jc w:val="both"/>
            </w:pPr>
            <w:r w:rsidRPr="00F20AEF">
              <w:rPr>
                <w:b/>
              </w:rPr>
              <w:t>WoS</w:t>
            </w:r>
          </w:p>
        </w:tc>
        <w:tc>
          <w:tcPr>
            <w:tcW w:w="693" w:type="dxa"/>
            <w:shd w:val="clear" w:color="auto" w:fill="F7CAAC"/>
          </w:tcPr>
          <w:p w14:paraId="266FA3FB"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23F2A2A3" w14:textId="77777777" w:rsidR="00FD3188" w:rsidRDefault="00FD3188" w:rsidP="000B5951">
            <w:pPr>
              <w:jc w:val="both"/>
            </w:pPr>
            <w:r>
              <w:rPr>
                <w:b/>
                <w:sz w:val="18"/>
              </w:rPr>
              <w:t>ostatní</w:t>
            </w:r>
          </w:p>
        </w:tc>
      </w:tr>
      <w:tr w:rsidR="00FD3188" w14:paraId="12DF4D4E" w14:textId="77777777" w:rsidTr="000B5951">
        <w:trPr>
          <w:cantSplit/>
          <w:trHeight w:val="70"/>
        </w:trPr>
        <w:tc>
          <w:tcPr>
            <w:tcW w:w="3347" w:type="dxa"/>
            <w:gridSpan w:val="3"/>
            <w:shd w:val="clear" w:color="auto" w:fill="F7CAAC"/>
          </w:tcPr>
          <w:p w14:paraId="3484BE34" w14:textId="77777777" w:rsidR="00FD3188" w:rsidRDefault="00FD3188" w:rsidP="000B5951">
            <w:pPr>
              <w:jc w:val="both"/>
            </w:pPr>
            <w:r>
              <w:rPr>
                <w:b/>
              </w:rPr>
              <w:t>Obor jmenovacího řízení</w:t>
            </w:r>
          </w:p>
        </w:tc>
        <w:tc>
          <w:tcPr>
            <w:tcW w:w="2245" w:type="dxa"/>
            <w:gridSpan w:val="3"/>
            <w:shd w:val="clear" w:color="auto" w:fill="F7CAAC"/>
          </w:tcPr>
          <w:p w14:paraId="6381B2E5"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01B8EB83" w14:textId="77777777" w:rsidR="00FD3188" w:rsidRDefault="00FD3188" w:rsidP="000B5951">
            <w:pPr>
              <w:jc w:val="both"/>
            </w:pPr>
            <w:r>
              <w:rPr>
                <w:b/>
              </w:rPr>
              <w:t>Řízení konáno na VŠ</w:t>
            </w:r>
          </w:p>
        </w:tc>
        <w:tc>
          <w:tcPr>
            <w:tcW w:w="632" w:type="dxa"/>
            <w:gridSpan w:val="2"/>
            <w:tcBorders>
              <w:left w:val="single" w:sz="12" w:space="0" w:color="auto"/>
            </w:tcBorders>
          </w:tcPr>
          <w:p w14:paraId="2E2FBEC8" w14:textId="77777777" w:rsidR="00FD3188" w:rsidRPr="00F20AEF" w:rsidRDefault="00FD3188" w:rsidP="000B5951">
            <w:pPr>
              <w:jc w:val="both"/>
              <w:rPr>
                <w:b/>
              </w:rPr>
            </w:pPr>
            <w:r>
              <w:rPr>
                <w:b/>
              </w:rPr>
              <w:t>2</w:t>
            </w:r>
          </w:p>
        </w:tc>
        <w:tc>
          <w:tcPr>
            <w:tcW w:w="693" w:type="dxa"/>
          </w:tcPr>
          <w:p w14:paraId="78B6CF5A" w14:textId="77777777" w:rsidR="00FD3188" w:rsidRPr="00F20AEF" w:rsidRDefault="00FD3188" w:rsidP="000B5951">
            <w:pPr>
              <w:jc w:val="both"/>
              <w:rPr>
                <w:b/>
              </w:rPr>
            </w:pPr>
            <w:r>
              <w:rPr>
                <w:b/>
              </w:rPr>
              <w:t>9</w:t>
            </w:r>
          </w:p>
        </w:tc>
        <w:tc>
          <w:tcPr>
            <w:tcW w:w="694" w:type="dxa"/>
          </w:tcPr>
          <w:p w14:paraId="183DB898" w14:textId="77777777" w:rsidR="00FD3188" w:rsidRPr="005B7443" w:rsidRDefault="00FD3188" w:rsidP="000B5951">
            <w:pPr>
              <w:jc w:val="both"/>
              <w:rPr>
                <w:b/>
              </w:rPr>
            </w:pPr>
            <w:r>
              <w:rPr>
                <w:b/>
              </w:rPr>
              <w:t>25</w:t>
            </w:r>
          </w:p>
        </w:tc>
      </w:tr>
      <w:tr w:rsidR="00FD3188" w14:paraId="2776B082" w14:textId="77777777" w:rsidTr="000B5951">
        <w:trPr>
          <w:trHeight w:val="205"/>
        </w:trPr>
        <w:tc>
          <w:tcPr>
            <w:tcW w:w="3347" w:type="dxa"/>
            <w:gridSpan w:val="3"/>
          </w:tcPr>
          <w:p w14:paraId="1BA551A6" w14:textId="77777777" w:rsidR="00FD3188" w:rsidRDefault="00FD3188" w:rsidP="000B5951">
            <w:pPr>
              <w:jc w:val="both"/>
            </w:pPr>
          </w:p>
        </w:tc>
        <w:tc>
          <w:tcPr>
            <w:tcW w:w="2245" w:type="dxa"/>
            <w:gridSpan w:val="3"/>
          </w:tcPr>
          <w:p w14:paraId="303A1C81" w14:textId="77777777" w:rsidR="00FD3188" w:rsidRDefault="00FD3188" w:rsidP="000B5951">
            <w:pPr>
              <w:jc w:val="both"/>
            </w:pPr>
          </w:p>
        </w:tc>
        <w:tc>
          <w:tcPr>
            <w:tcW w:w="2248" w:type="dxa"/>
            <w:gridSpan w:val="5"/>
            <w:tcBorders>
              <w:right w:val="single" w:sz="12" w:space="0" w:color="auto"/>
            </w:tcBorders>
          </w:tcPr>
          <w:p w14:paraId="40645A7A"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4EFDD73" w14:textId="77777777" w:rsidR="00FD3188" w:rsidRPr="00F20AEF" w:rsidRDefault="00FD3188" w:rsidP="000B5951">
            <w:pPr>
              <w:jc w:val="both"/>
              <w:rPr>
                <w:b/>
                <w:sz w:val="18"/>
              </w:rPr>
            </w:pPr>
            <w:r w:rsidRPr="00F20AEF">
              <w:rPr>
                <w:b/>
                <w:sz w:val="18"/>
              </w:rPr>
              <w:t>H-index WoS/Scopus</w:t>
            </w:r>
          </w:p>
        </w:tc>
        <w:tc>
          <w:tcPr>
            <w:tcW w:w="694" w:type="dxa"/>
            <w:vAlign w:val="center"/>
          </w:tcPr>
          <w:p w14:paraId="610F6A87" w14:textId="77777777" w:rsidR="00FD3188" w:rsidRPr="005B7443" w:rsidRDefault="00FD3188" w:rsidP="000B5951">
            <w:pPr>
              <w:rPr>
                <w:b/>
              </w:rPr>
            </w:pPr>
            <w:r w:rsidRPr="005B7443">
              <w:rPr>
                <w:b/>
              </w:rPr>
              <w:t xml:space="preserve">   </w:t>
            </w:r>
            <w:r>
              <w:rPr>
                <w:b/>
              </w:rPr>
              <w:t>1/2</w:t>
            </w:r>
          </w:p>
        </w:tc>
      </w:tr>
      <w:tr w:rsidR="00FD3188" w14:paraId="2E0554ED" w14:textId="77777777" w:rsidTr="000B5951">
        <w:tc>
          <w:tcPr>
            <w:tcW w:w="9859" w:type="dxa"/>
            <w:gridSpan w:val="15"/>
            <w:shd w:val="clear" w:color="auto" w:fill="F7CAAC"/>
          </w:tcPr>
          <w:p w14:paraId="0F5E418C"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3B755B9E" w14:textId="77777777" w:rsidTr="000B5951">
        <w:trPr>
          <w:trHeight w:val="2347"/>
        </w:trPr>
        <w:tc>
          <w:tcPr>
            <w:tcW w:w="9859" w:type="dxa"/>
            <w:gridSpan w:val="15"/>
          </w:tcPr>
          <w:p w14:paraId="1D97E35D" w14:textId="77777777" w:rsidR="00FD3188" w:rsidRPr="00D00D5C" w:rsidRDefault="00FD3188" w:rsidP="000B5951">
            <w:pPr>
              <w:spacing w:after="240"/>
              <w:rPr>
                <w:lang w:val="sk-SK"/>
              </w:rPr>
            </w:pPr>
            <w:r w:rsidRPr="00D9695D">
              <w:rPr>
                <w:b/>
                <w:bCs/>
              </w:rPr>
              <w:t>BARTOŠOVÁ, Tereza</w:t>
            </w:r>
            <w:r>
              <w:t xml:space="preserve">; </w:t>
            </w:r>
            <w:r w:rsidRPr="00D9695D">
              <w:rPr>
                <w:bCs/>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Pr>
                <w:b/>
              </w:rPr>
              <w:t>4</w:t>
            </w:r>
            <w:r w:rsidRPr="000C701E">
              <w:rPr>
                <w:b/>
              </w:rPr>
              <w:t>0 %</w:t>
            </w:r>
            <w:r w:rsidRPr="00610187">
              <w:rPr>
                <w:bCs/>
              </w:rPr>
              <w:t>)</w:t>
            </w:r>
          </w:p>
          <w:p w14:paraId="66FA2366" w14:textId="77777777" w:rsidR="00FD3188" w:rsidRPr="007D6AAE" w:rsidRDefault="00FD3188" w:rsidP="000B5951">
            <w:pPr>
              <w:spacing w:after="240"/>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D9695D">
              <w:rPr>
                <w:color w:val="000000"/>
                <w:szCs w:val="18"/>
                <w:shd w:val="clear" w:color="auto" w:fill="FFFFFF"/>
              </w:rPr>
              <w:t>TARABA, Pavel</w:t>
            </w:r>
            <w:r>
              <w:rPr>
                <w:color w:val="000000"/>
                <w:szCs w:val="18"/>
                <w:shd w:val="clear" w:color="auto" w:fill="FFFFFF"/>
              </w:rPr>
              <w:t xml:space="preserve"> a </w:t>
            </w:r>
            <w:r w:rsidRPr="00D9695D">
              <w:rPr>
                <w:b/>
                <w:bCs/>
                <w:color w:val="000000"/>
                <w:szCs w:val="18"/>
                <w:shd w:val="clear" w:color="auto" w:fill="FFFFFF"/>
              </w:rPr>
              <w:t>Tereza BELANTOVÁ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Pr>
                <w:b/>
              </w:rPr>
              <w:t>3</w:t>
            </w:r>
            <w:r w:rsidRPr="005567C7">
              <w:rPr>
                <w:b/>
              </w:rPr>
              <w:t>0 %</w:t>
            </w:r>
            <w:r w:rsidRPr="00610187">
              <w:rPr>
                <w:bCs/>
              </w:rPr>
              <w:t>)</w:t>
            </w:r>
          </w:p>
          <w:p w14:paraId="252CFE3C" w14:textId="77777777" w:rsidR="00FD3188" w:rsidRPr="00FE64B8" w:rsidRDefault="00FD3188" w:rsidP="000B5951">
            <w:pPr>
              <w:widowControl w:val="0"/>
              <w:autoSpaceDE w:val="0"/>
              <w:autoSpaceDN w:val="0"/>
              <w:adjustRightInd w:val="0"/>
              <w:spacing w:after="240"/>
              <w:rPr>
                <w:color w:val="000000"/>
                <w:szCs w:val="18"/>
                <w:shd w:val="clear" w:color="auto" w:fill="FFFFFF"/>
              </w:rPr>
            </w:pPr>
            <w:r w:rsidRPr="00FE64B8">
              <w:rPr>
                <w:b/>
                <w:color w:val="000000"/>
                <w:szCs w:val="18"/>
                <w:shd w:val="clear" w:color="auto" w:fill="FFFFFF"/>
              </w:rPr>
              <w:t>BELANTOVÁ, Tereza</w:t>
            </w:r>
            <w:r>
              <w:rPr>
                <w:color w:val="000000"/>
                <w:szCs w:val="18"/>
                <w:shd w:val="clear" w:color="auto" w:fill="FFFFFF"/>
              </w:rPr>
              <w:t xml:space="preserve"> a Kamil</w:t>
            </w:r>
            <w:r w:rsidRPr="00FE64B8">
              <w:rPr>
                <w:color w:val="000000"/>
                <w:szCs w:val="18"/>
                <w:shd w:val="clear" w:color="auto" w:fill="FFFFFF"/>
              </w:rPr>
              <w:t xml:space="preserve"> PETEREK. Access of SMEs to the risk management process. </w:t>
            </w:r>
            <w:r w:rsidRPr="00FE64B8">
              <w:rPr>
                <w:i/>
                <w:color w:val="000000"/>
                <w:szCs w:val="18"/>
                <w:shd w:val="clear" w:color="auto" w:fill="FFFFFF"/>
              </w:rPr>
              <w:t>Chemical Engineering Transactions</w:t>
            </w:r>
            <w:r w:rsidRPr="00FE64B8">
              <w:rPr>
                <w:color w:val="000000"/>
                <w:szCs w:val="18"/>
                <w:shd w:val="clear" w:color="auto" w:fill="FFFFFF"/>
              </w:rPr>
              <w:t xml:space="preserve">, </w:t>
            </w:r>
            <w:r>
              <w:rPr>
                <w:color w:val="000000"/>
                <w:szCs w:val="18"/>
                <w:shd w:val="clear" w:color="auto" w:fill="FFFFFF"/>
              </w:rPr>
              <w:t xml:space="preserve">vol. </w:t>
            </w:r>
            <w:r w:rsidRPr="00FE64B8">
              <w:rPr>
                <w:color w:val="000000"/>
                <w:szCs w:val="18"/>
                <w:shd w:val="clear" w:color="auto" w:fill="FFFFFF"/>
              </w:rPr>
              <w:t>82</w:t>
            </w:r>
            <w:r>
              <w:rPr>
                <w:color w:val="000000"/>
                <w:szCs w:val="18"/>
                <w:shd w:val="clear" w:color="auto" w:fill="FFFFFF"/>
              </w:rPr>
              <w:t xml:space="preserve"> </w:t>
            </w:r>
            <w:r w:rsidRPr="00FE64B8">
              <w:rPr>
                <w:color w:val="000000"/>
                <w:szCs w:val="18"/>
                <w:shd w:val="clear" w:color="auto" w:fill="FFFFFF"/>
              </w:rPr>
              <w:t>(</w:t>
            </w:r>
            <w:r>
              <w:rPr>
                <w:color w:val="000000"/>
                <w:szCs w:val="18"/>
                <w:shd w:val="clear" w:color="auto" w:fill="FFFFFF"/>
              </w:rPr>
              <w:t>2020</w:t>
            </w:r>
            <w:r w:rsidRPr="00FE64B8">
              <w:rPr>
                <w:color w:val="000000"/>
                <w:szCs w:val="18"/>
                <w:shd w:val="clear" w:color="auto" w:fill="FFFFFF"/>
              </w:rPr>
              <w:t xml:space="preserve">), </w:t>
            </w:r>
            <w:r>
              <w:rPr>
                <w:color w:val="000000"/>
                <w:szCs w:val="18"/>
                <w:shd w:val="clear" w:color="auto" w:fill="FFFFFF"/>
              </w:rPr>
              <w:t xml:space="preserve">s. </w:t>
            </w:r>
            <w:r w:rsidRPr="00FE64B8">
              <w:rPr>
                <w:color w:val="000000"/>
                <w:szCs w:val="18"/>
                <w:shd w:val="clear" w:color="auto" w:fill="FFFFFF"/>
              </w:rPr>
              <w:t xml:space="preserve">37–42. </w:t>
            </w:r>
            <w:r>
              <w:rPr>
                <w:color w:val="000000"/>
                <w:szCs w:val="18"/>
                <w:shd w:val="clear" w:color="auto" w:fill="FFFFFF"/>
              </w:rPr>
              <w:t xml:space="preserve">ISSN 2283-9216. (Jsc, Q3, autorský podíl </w:t>
            </w:r>
            <w:r w:rsidRPr="00FE64B8">
              <w:rPr>
                <w:b/>
                <w:color w:val="000000"/>
                <w:szCs w:val="18"/>
                <w:shd w:val="clear" w:color="auto" w:fill="FFFFFF"/>
              </w:rPr>
              <w:t>70 %)</w:t>
            </w:r>
          </w:p>
          <w:p w14:paraId="4A221924" w14:textId="77777777" w:rsidR="00FD3188" w:rsidRPr="003C1AC5" w:rsidRDefault="00FD3188" w:rsidP="000B5951">
            <w:pPr>
              <w:widowControl w:val="0"/>
              <w:autoSpaceDE w:val="0"/>
              <w:autoSpaceDN w:val="0"/>
              <w:adjustRightInd w:val="0"/>
              <w:spacing w:after="240"/>
              <w:rPr>
                <w:color w:val="000000"/>
                <w:szCs w:val="18"/>
                <w:shd w:val="clear" w:color="auto" w:fill="FFFFFF"/>
              </w:rPr>
            </w:pPr>
            <w:r w:rsidRPr="003C1AC5">
              <w:rPr>
                <w:b/>
                <w:color w:val="000000"/>
                <w:szCs w:val="18"/>
                <w:shd w:val="clear" w:color="auto" w:fill="FFFFFF"/>
              </w:rPr>
              <w:t>BELANTOVÁ, Tereza;</w:t>
            </w:r>
            <w:r w:rsidRPr="003C1AC5">
              <w:rPr>
                <w:color w:val="000000"/>
                <w:szCs w:val="18"/>
                <w:shd w:val="clear" w:color="auto" w:fill="FFFFFF"/>
              </w:rPr>
              <w:t xml:space="preserve"> GÁLOVÁ, Kateřina a Pavel Taraba. Logistics Projects in the Czech Republic. </w:t>
            </w:r>
            <w:r w:rsidRPr="003C1AC5">
              <w:rPr>
                <w:i/>
                <w:color w:val="000000"/>
                <w:szCs w:val="18"/>
                <w:shd w:val="clear" w:color="auto" w:fill="FFFFFF"/>
              </w:rPr>
              <w:t>Transportation Research Procedia</w:t>
            </w:r>
            <w:r w:rsidRPr="003C1AC5">
              <w:rPr>
                <w:color w:val="000000"/>
                <w:szCs w:val="18"/>
                <w:shd w:val="clear" w:color="auto" w:fill="FFFFFF"/>
              </w:rPr>
              <w:t>,</w:t>
            </w:r>
            <w:r>
              <w:rPr>
                <w:color w:val="000000"/>
                <w:szCs w:val="18"/>
                <w:shd w:val="clear" w:color="auto" w:fill="FFFFFF"/>
              </w:rPr>
              <w:t xml:space="preserve"> vol.</w:t>
            </w:r>
            <w:r w:rsidRPr="003C1AC5">
              <w:rPr>
                <w:color w:val="000000"/>
                <w:szCs w:val="18"/>
                <w:shd w:val="clear" w:color="auto" w:fill="FFFFFF"/>
              </w:rPr>
              <w:t xml:space="preserve"> 40</w:t>
            </w:r>
            <w:r>
              <w:rPr>
                <w:color w:val="000000"/>
                <w:szCs w:val="18"/>
                <w:shd w:val="clear" w:color="auto" w:fill="FFFFFF"/>
              </w:rPr>
              <w:t xml:space="preserve"> (2019)</w:t>
            </w:r>
            <w:r w:rsidRPr="003C1AC5">
              <w:rPr>
                <w:color w:val="000000"/>
                <w:szCs w:val="18"/>
                <w:shd w:val="clear" w:color="auto" w:fill="FFFFFF"/>
              </w:rPr>
              <w:t xml:space="preserve">, </w:t>
            </w:r>
            <w:r>
              <w:rPr>
                <w:color w:val="000000"/>
                <w:szCs w:val="18"/>
                <w:shd w:val="clear" w:color="auto" w:fill="FFFFFF"/>
              </w:rPr>
              <w:t xml:space="preserve">s. </w:t>
            </w:r>
            <w:r w:rsidRPr="003C1AC5">
              <w:rPr>
                <w:color w:val="000000"/>
                <w:szCs w:val="18"/>
                <w:shd w:val="clear" w:color="auto" w:fill="FFFFFF"/>
              </w:rPr>
              <w:t xml:space="preserve">949–954. </w:t>
            </w:r>
            <w:r>
              <w:rPr>
                <w:color w:val="000000"/>
                <w:szCs w:val="18"/>
                <w:shd w:val="clear" w:color="auto" w:fill="FFFFFF"/>
              </w:rPr>
              <w:t xml:space="preserve">ISSN 2352-1457. </w:t>
            </w:r>
            <w:r w:rsidRPr="003C1AC5">
              <w:rPr>
                <w:color w:val="000000"/>
                <w:szCs w:val="18"/>
                <w:shd w:val="clear" w:color="auto" w:fill="FFFFFF"/>
              </w:rPr>
              <w:t>(</w:t>
            </w:r>
            <w:r>
              <w:rPr>
                <w:color w:val="000000"/>
                <w:szCs w:val="18"/>
                <w:shd w:val="clear" w:color="auto" w:fill="FFFFFF"/>
              </w:rPr>
              <w:t xml:space="preserve">Jsc, Q3, </w:t>
            </w:r>
            <w:r w:rsidRPr="003C1AC5">
              <w:rPr>
                <w:color w:val="000000"/>
                <w:szCs w:val="18"/>
                <w:shd w:val="clear" w:color="auto" w:fill="FFFFFF"/>
              </w:rPr>
              <w:t xml:space="preserve">autorský podíl </w:t>
            </w:r>
            <w:r w:rsidRPr="003C1AC5">
              <w:rPr>
                <w:b/>
                <w:color w:val="000000"/>
                <w:szCs w:val="18"/>
                <w:shd w:val="clear" w:color="auto" w:fill="FFFFFF"/>
              </w:rPr>
              <w:t>75 %)</w:t>
            </w:r>
          </w:p>
          <w:p w14:paraId="192B4FA6" w14:textId="77777777" w:rsidR="00FD3188" w:rsidRPr="0009198F" w:rsidRDefault="00FD3188" w:rsidP="000B5951">
            <w:pPr>
              <w:widowControl w:val="0"/>
              <w:autoSpaceDE w:val="0"/>
              <w:autoSpaceDN w:val="0"/>
              <w:adjustRightInd w:val="0"/>
              <w:spacing w:after="240"/>
              <w:rPr>
                <w:color w:val="000000"/>
                <w:szCs w:val="18"/>
                <w:shd w:val="clear" w:color="auto" w:fill="FFFFFF"/>
              </w:rPr>
            </w:pPr>
            <w:r w:rsidRPr="004C004B">
              <w:rPr>
                <w:b/>
                <w:color w:val="000000"/>
                <w:szCs w:val="18"/>
                <w:shd w:val="clear" w:color="auto" w:fill="FFFFFF"/>
              </w:rPr>
              <w:t>BELANTOVÁ, Tereza</w:t>
            </w:r>
            <w:r w:rsidRPr="004C004B">
              <w:rPr>
                <w:color w:val="000000"/>
                <w:szCs w:val="18"/>
                <w:shd w:val="clear" w:color="auto" w:fill="FFFFFF"/>
              </w:rPr>
              <w:t xml:space="preserve"> a Pavel TARABA. Risk management in the logistics projects. </w:t>
            </w:r>
            <w:r w:rsidRPr="00223634">
              <w:rPr>
                <w:i/>
              </w:rPr>
              <w:t>MATEC Web of Conferences</w:t>
            </w:r>
            <w:r w:rsidRPr="00B26F8C">
              <w:rPr>
                <w:color w:val="000000"/>
                <w:szCs w:val="18"/>
                <w:shd w:val="clear" w:color="auto" w:fill="FFFFFF"/>
              </w:rPr>
              <w:t xml:space="preserve">. </w:t>
            </w:r>
            <w:r>
              <w:rPr>
                <w:color w:val="000000"/>
                <w:szCs w:val="18"/>
                <w:shd w:val="clear" w:color="auto" w:fill="FFFFFF"/>
              </w:rPr>
              <w:t xml:space="preserve">vol. </w:t>
            </w:r>
            <w:r w:rsidRPr="004C004B">
              <w:rPr>
                <w:color w:val="000000"/>
                <w:szCs w:val="18"/>
                <w:shd w:val="clear" w:color="auto" w:fill="FFFFFF"/>
              </w:rPr>
              <w:t>292</w:t>
            </w:r>
            <w:r>
              <w:rPr>
                <w:color w:val="000000"/>
                <w:szCs w:val="18"/>
                <w:shd w:val="clear" w:color="auto" w:fill="FFFFFF"/>
              </w:rPr>
              <w:t xml:space="preserve"> (2019)</w:t>
            </w:r>
            <w:r w:rsidRPr="004C004B">
              <w:rPr>
                <w:color w:val="000000"/>
                <w:szCs w:val="18"/>
                <w:shd w:val="clear" w:color="auto" w:fill="FFFFFF"/>
              </w:rPr>
              <w:t xml:space="preserve">, </w:t>
            </w:r>
            <w:r>
              <w:rPr>
                <w:color w:val="000000"/>
                <w:szCs w:val="18"/>
                <w:shd w:val="clear" w:color="auto" w:fill="FFFFFF"/>
              </w:rPr>
              <w:t>s. 1-</w:t>
            </w:r>
            <w:r w:rsidRPr="004C004B">
              <w:rPr>
                <w:color w:val="000000"/>
                <w:szCs w:val="18"/>
                <w:shd w:val="clear" w:color="auto" w:fill="FFFFFF"/>
              </w:rPr>
              <w:t>3.</w:t>
            </w:r>
            <w:r>
              <w:rPr>
                <w:color w:val="000000"/>
                <w:szCs w:val="18"/>
                <w:shd w:val="clear" w:color="auto" w:fill="FFFFFF"/>
              </w:rPr>
              <w:t xml:space="preserve"> Bez ISBN. </w:t>
            </w:r>
            <w:r w:rsidRPr="004C004B">
              <w:rPr>
                <w:color w:val="000000"/>
                <w:szCs w:val="18"/>
                <w:shd w:val="clear" w:color="auto" w:fill="FFFFFF"/>
              </w:rPr>
              <w:t>(</w:t>
            </w:r>
            <w:r>
              <w:rPr>
                <w:color w:val="000000"/>
                <w:szCs w:val="18"/>
                <w:shd w:val="clear" w:color="auto" w:fill="FFFFFF"/>
              </w:rPr>
              <w:t xml:space="preserve">D. </w:t>
            </w:r>
            <w:r w:rsidRPr="004C004B">
              <w:rPr>
                <w:color w:val="000000"/>
                <w:szCs w:val="18"/>
                <w:shd w:val="clear" w:color="auto" w:fill="FFFFFF"/>
              </w:rPr>
              <w:t xml:space="preserve">autorský podíl </w:t>
            </w:r>
            <w:r w:rsidRPr="00B26F8C">
              <w:rPr>
                <w:b/>
                <w:color w:val="000000"/>
                <w:szCs w:val="18"/>
                <w:shd w:val="clear" w:color="auto" w:fill="FFFFFF"/>
              </w:rPr>
              <w:t>70 %)</w:t>
            </w:r>
          </w:p>
          <w:p w14:paraId="2D9B576A" w14:textId="77777777" w:rsidR="00FD3188" w:rsidRDefault="00FD3188" w:rsidP="000B5951">
            <w:pPr>
              <w:jc w:val="both"/>
              <w:rPr>
                <w:b/>
              </w:rPr>
            </w:pPr>
          </w:p>
        </w:tc>
      </w:tr>
      <w:tr w:rsidR="00FD3188" w14:paraId="1C876A86" w14:textId="77777777" w:rsidTr="000B5951">
        <w:trPr>
          <w:trHeight w:val="218"/>
        </w:trPr>
        <w:tc>
          <w:tcPr>
            <w:tcW w:w="9859" w:type="dxa"/>
            <w:gridSpan w:val="15"/>
            <w:shd w:val="clear" w:color="auto" w:fill="F7CAAC"/>
          </w:tcPr>
          <w:p w14:paraId="20489BA2" w14:textId="77777777" w:rsidR="00FD3188" w:rsidRDefault="00FD3188" w:rsidP="000B5951">
            <w:pPr>
              <w:rPr>
                <w:b/>
              </w:rPr>
            </w:pPr>
            <w:r>
              <w:rPr>
                <w:b/>
              </w:rPr>
              <w:t>Působení v zahraničí</w:t>
            </w:r>
          </w:p>
        </w:tc>
      </w:tr>
      <w:tr w:rsidR="00FD3188" w14:paraId="4AB56164" w14:textId="77777777" w:rsidTr="000B5951">
        <w:trPr>
          <w:trHeight w:val="328"/>
        </w:trPr>
        <w:tc>
          <w:tcPr>
            <w:tcW w:w="9859" w:type="dxa"/>
            <w:gridSpan w:val="15"/>
          </w:tcPr>
          <w:p w14:paraId="120E53E6" w14:textId="77777777" w:rsidR="00FD3188" w:rsidRDefault="00FD3188" w:rsidP="000B5951">
            <w:pPr>
              <w:rPr>
                <w:b/>
              </w:rPr>
            </w:pPr>
          </w:p>
        </w:tc>
      </w:tr>
      <w:tr w:rsidR="00FD3188" w14:paraId="72CA5A3A" w14:textId="77777777" w:rsidTr="000B5951">
        <w:trPr>
          <w:cantSplit/>
          <w:trHeight w:val="470"/>
        </w:trPr>
        <w:tc>
          <w:tcPr>
            <w:tcW w:w="2518" w:type="dxa"/>
            <w:shd w:val="clear" w:color="auto" w:fill="F7CAAC"/>
          </w:tcPr>
          <w:p w14:paraId="2B661411" w14:textId="77777777" w:rsidR="00FD3188" w:rsidRDefault="00FD3188" w:rsidP="000B5951">
            <w:pPr>
              <w:jc w:val="both"/>
              <w:rPr>
                <w:b/>
              </w:rPr>
            </w:pPr>
            <w:r>
              <w:rPr>
                <w:b/>
              </w:rPr>
              <w:t xml:space="preserve">Podpis </w:t>
            </w:r>
          </w:p>
        </w:tc>
        <w:tc>
          <w:tcPr>
            <w:tcW w:w="4536" w:type="dxa"/>
            <w:gridSpan w:val="8"/>
          </w:tcPr>
          <w:p w14:paraId="061CA8BF" w14:textId="77777777" w:rsidR="00FD3188" w:rsidRDefault="00FD3188" w:rsidP="000B5951">
            <w:pPr>
              <w:jc w:val="both"/>
            </w:pPr>
          </w:p>
        </w:tc>
        <w:tc>
          <w:tcPr>
            <w:tcW w:w="786" w:type="dxa"/>
            <w:gridSpan w:val="2"/>
            <w:shd w:val="clear" w:color="auto" w:fill="F7CAAC"/>
          </w:tcPr>
          <w:p w14:paraId="14824F54" w14:textId="77777777" w:rsidR="00FD3188" w:rsidRDefault="00FD3188" w:rsidP="000B5951">
            <w:pPr>
              <w:jc w:val="both"/>
            </w:pPr>
            <w:r>
              <w:rPr>
                <w:b/>
              </w:rPr>
              <w:t>datum</w:t>
            </w:r>
          </w:p>
        </w:tc>
        <w:tc>
          <w:tcPr>
            <w:tcW w:w="2019" w:type="dxa"/>
            <w:gridSpan w:val="4"/>
          </w:tcPr>
          <w:p w14:paraId="6629F5DF" w14:textId="77777777" w:rsidR="00FD3188" w:rsidRDefault="00FD3188" w:rsidP="000B5951">
            <w:pPr>
              <w:jc w:val="both"/>
            </w:pPr>
          </w:p>
        </w:tc>
      </w:tr>
    </w:tbl>
    <w:p w14:paraId="57F46AB0" w14:textId="77777777" w:rsidR="00FD3188" w:rsidRDefault="00FD3188" w:rsidP="00FD3188"/>
    <w:p w14:paraId="56ADD972"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3943B3D3" w14:textId="77777777" w:rsidTr="000B5951">
        <w:tc>
          <w:tcPr>
            <w:tcW w:w="9859" w:type="dxa"/>
            <w:gridSpan w:val="15"/>
            <w:tcBorders>
              <w:bottom w:val="double" w:sz="4" w:space="0" w:color="auto"/>
            </w:tcBorders>
            <w:shd w:val="clear" w:color="auto" w:fill="BDD6EE"/>
          </w:tcPr>
          <w:p w14:paraId="667BDFC0" w14:textId="77777777" w:rsidR="00FD3188" w:rsidRDefault="00FD3188" w:rsidP="000B5951">
            <w:pPr>
              <w:jc w:val="both"/>
              <w:rPr>
                <w:b/>
                <w:sz w:val="28"/>
              </w:rPr>
            </w:pPr>
            <w:r>
              <w:rPr>
                <w:b/>
                <w:sz w:val="28"/>
              </w:rPr>
              <w:lastRenderedPageBreak/>
              <w:t>C-I – Personální zabezpečení</w:t>
            </w:r>
          </w:p>
        </w:tc>
      </w:tr>
      <w:tr w:rsidR="00FD3188" w14:paraId="588A6F42" w14:textId="77777777" w:rsidTr="000B5951">
        <w:tc>
          <w:tcPr>
            <w:tcW w:w="2518" w:type="dxa"/>
            <w:tcBorders>
              <w:top w:val="double" w:sz="4" w:space="0" w:color="auto"/>
            </w:tcBorders>
            <w:shd w:val="clear" w:color="auto" w:fill="F7CAAC"/>
          </w:tcPr>
          <w:p w14:paraId="75566EC8" w14:textId="77777777" w:rsidR="00FD3188" w:rsidRDefault="00FD3188" w:rsidP="000B5951">
            <w:pPr>
              <w:jc w:val="both"/>
              <w:rPr>
                <w:b/>
              </w:rPr>
            </w:pPr>
            <w:r>
              <w:rPr>
                <w:b/>
              </w:rPr>
              <w:t>Vysoká škola</w:t>
            </w:r>
          </w:p>
        </w:tc>
        <w:tc>
          <w:tcPr>
            <w:tcW w:w="7341" w:type="dxa"/>
            <w:gridSpan w:val="14"/>
          </w:tcPr>
          <w:p w14:paraId="0FE4D34A" w14:textId="77777777" w:rsidR="00FD3188" w:rsidRDefault="00FD3188" w:rsidP="000B5951">
            <w:pPr>
              <w:jc w:val="both"/>
            </w:pPr>
            <w:r w:rsidRPr="001B2AE1">
              <w:t>Univerzita Tomáše Bati ve Zlíně</w:t>
            </w:r>
          </w:p>
        </w:tc>
      </w:tr>
      <w:tr w:rsidR="00FD3188" w14:paraId="1BEC8CB9" w14:textId="77777777" w:rsidTr="000B5951">
        <w:tc>
          <w:tcPr>
            <w:tcW w:w="2518" w:type="dxa"/>
            <w:shd w:val="clear" w:color="auto" w:fill="F7CAAC"/>
          </w:tcPr>
          <w:p w14:paraId="51DB2BB7" w14:textId="77777777" w:rsidR="00FD3188" w:rsidRDefault="00FD3188" w:rsidP="000B5951">
            <w:pPr>
              <w:jc w:val="both"/>
              <w:rPr>
                <w:b/>
              </w:rPr>
            </w:pPr>
            <w:r>
              <w:rPr>
                <w:b/>
              </w:rPr>
              <w:t>Součást vysoké školy</w:t>
            </w:r>
          </w:p>
        </w:tc>
        <w:tc>
          <w:tcPr>
            <w:tcW w:w="7341" w:type="dxa"/>
            <w:gridSpan w:val="14"/>
          </w:tcPr>
          <w:p w14:paraId="6028E52B" w14:textId="77777777" w:rsidR="00FD3188" w:rsidRDefault="00FD3188" w:rsidP="000B5951">
            <w:pPr>
              <w:jc w:val="both"/>
            </w:pPr>
            <w:r>
              <w:t>Fakulta logistiky a krizového řízení</w:t>
            </w:r>
          </w:p>
        </w:tc>
      </w:tr>
      <w:tr w:rsidR="00FD3188" w14:paraId="0BF9D5E9" w14:textId="77777777" w:rsidTr="000B5951">
        <w:tc>
          <w:tcPr>
            <w:tcW w:w="2518" w:type="dxa"/>
            <w:shd w:val="clear" w:color="auto" w:fill="F7CAAC"/>
          </w:tcPr>
          <w:p w14:paraId="5CDF5079" w14:textId="77777777" w:rsidR="00FD3188" w:rsidRDefault="00FD3188" w:rsidP="000B5951">
            <w:pPr>
              <w:jc w:val="both"/>
              <w:rPr>
                <w:b/>
              </w:rPr>
            </w:pPr>
            <w:r>
              <w:rPr>
                <w:b/>
              </w:rPr>
              <w:t>Název studijního programu</w:t>
            </w:r>
          </w:p>
        </w:tc>
        <w:tc>
          <w:tcPr>
            <w:tcW w:w="7341" w:type="dxa"/>
            <w:gridSpan w:val="14"/>
          </w:tcPr>
          <w:p w14:paraId="7E1F25CB" w14:textId="77777777" w:rsidR="00FD3188" w:rsidRDefault="00FD3188" w:rsidP="000B5951">
            <w:pPr>
              <w:jc w:val="both"/>
            </w:pPr>
            <w:r>
              <w:t>Risk Management</w:t>
            </w:r>
          </w:p>
        </w:tc>
      </w:tr>
      <w:tr w:rsidR="00FD3188" w14:paraId="5FCB801A" w14:textId="77777777" w:rsidTr="000B5951">
        <w:tc>
          <w:tcPr>
            <w:tcW w:w="2518" w:type="dxa"/>
            <w:shd w:val="clear" w:color="auto" w:fill="F7CAAC"/>
          </w:tcPr>
          <w:p w14:paraId="0A8FF42F" w14:textId="77777777" w:rsidR="00FD3188" w:rsidRDefault="00FD3188" w:rsidP="000B5951">
            <w:pPr>
              <w:jc w:val="both"/>
              <w:rPr>
                <w:b/>
              </w:rPr>
            </w:pPr>
            <w:r>
              <w:rPr>
                <w:b/>
              </w:rPr>
              <w:t>Jméno a příjmení</w:t>
            </w:r>
          </w:p>
        </w:tc>
        <w:tc>
          <w:tcPr>
            <w:tcW w:w="4536" w:type="dxa"/>
            <w:gridSpan w:val="8"/>
          </w:tcPr>
          <w:p w14:paraId="4F976CD1" w14:textId="77777777" w:rsidR="00FD3188" w:rsidRPr="00A42879" w:rsidRDefault="00FD3188" w:rsidP="000B5951">
            <w:pPr>
              <w:jc w:val="both"/>
              <w:rPr>
                <w:b/>
                <w:bCs/>
              </w:rPr>
            </w:pPr>
            <w:r w:rsidRPr="00106616">
              <w:rPr>
                <w:b/>
                <w:bCs/>
              </w:rPr>
              <w:t>Zbyněk Cerman</w:t>
            </w:r>
          </w:p>
        </w:tc>
        <w:tc>
          <w:tcPr>
            <w:tcW w:w="709" w:type="dxa"/>
            <w:shd w:val="clear" w:color="auto" w:fill="F7CAAC"/>
          </w:tcPr>
          <w:p w14:paraId="7F365B2C" w14:textId="77777777" w:rsidR="00FD3188" w:rsidRDefault="00FD3188" w:rsidP="000B5951">
            <w:pPr>
              <w:jc w:val="both"/>
              <w:rPr>
                <w:b/>
              </w:rPr>
            </w:pPr>
            <w:r>
              <w:rPr>
                <w:b/>
              </w:rPr>
              <w:t>Tituly</w:t>
            </w:r>
          </w:p>
        </w:tc>
        <w:tc>
          <w:tcPr>
            <w:tcW w:w="2096" w:type="dxa"/>
            <w:gridSpan w:val="5"/>
          </w:tcPr>
          <w:p w14:paraId="6354B19A" w14:textId="77777777" w:rsidR="00FD3188" w:rsidRDefault="00FD3188" w:rsidP="000B5951">
            <w:r>
              <w:t>Mgr.</w:t>
            </w:r>
          </w:p>
          <w:p w14:paraId="432E3C48" w14:textId="77777777" w:rsidR="00FD3188" w:rsidRDefault="00FD3188" w:rsidP="000B5951">
            <w:r>
              <w:t xml:space="preserve">Ph.D. </w:t>
            </w:r>
          </w:p>
        </w:tc>
      </w:tr>
      <w:tr w:rsidR="00FD3188" w14:paraId="72C12666" w14:textId="77777777" w:rsidTr="000B5951">
        <w:tc>
          <w:tcPr>
            <w:tcW w:w="2518" w:type="dxa"/>
            <w:shd w:val="clear" w:color="auto" w:fill="F7CAAC"/>
          </w:tcPr>
          <w:p w14:paraId="1CFE5F82" w14:textId="77777777" w:rsidR="00FD3188" w:rsidRDefault="00FD3188" w:rsidP="000B5951">
            <w:pPr>
              <w:jc w:val="both"/>
              <w:rPr>
                <w:b/>
              </w:rPr>
            </w:pPr>
            <w:r>
              <w:rPr>
                <w:b/>
              </w:rPr>
              <w:t>Rok narození</w:t>
            </w:r>
          </w:p>
        </w:tc>
        <w:tc>
          <w:tcPr>
            <w:tcW w:w="829" w:type="dxa"/>
            <w:gridSpan w:val="2"/>
          </w:tcPr>
          <w:p w14:paraId="65A2AD94" w14:textId="77777777" w:rsidR="00FD3188" w:rsidRDefault="00FD3188" w:rsidP="000B5951">
            <w:pPr>
              <w:jc w:val="both"/>
            </w:pPr>
            <w:r>
              <w:t>1991</w:t>
            </w:r>
          </w:p>
        </w:tc>
        <w:tc>
          <w:tcPr>
            <w:tcW w:w="1721" w:type="dxa"/>
            <w:shd w:val="clear" w:color="auto" w:fill="F7CAAC"/>
          </w:tcPr>
          <w:p w14:paraId="2CE9FF2D" w14:textId="77777777" w:rsidR="00FD3188" w:rsidRDefault="00FD3188" w:rsidP="000B5951">
            <w:pPr>
              <w:jc w:val="both"/>
              <w:rPr>
                <w:b/>
              </w:rPr>
            </w:pPr>
            <w:r>
              <w:rPr>
                <w:b/>
              </w:rPr>
              <w:t>typ vztahu k VŠ</w:t>
            </w:r>
          </w:p>
        </w:tc>
        <w:tc>
          <w:tcPr>
            <w:tcW w:w="992" w:type="dxa"/>
            <w:gridSpan w:val="4"/>
          </w:tcPr>
          <w:p w14:paraId="27EF3738" w14:textId="77777777" w:rsidR="00FD3188" w:rsidRPr="00124859" w:rsidRDefault="00FD3188" w:rsidP="000B5951">
            <w:pPr>
              <w:jc w:val="both"/>
              <w:rPr>
                <w:i/>
                <w:iCs/>
              </w:rPr>
            </w:pPr>
            <w:r w:rsidRPr="00124859">
              <w:rPr>
                <w:i/>
                <w:iCs/>
              </w:rPr>
              <w:t>pp.</w:t>
            </w:r>
          </w:p>
        </w:tc>
        <w:tc>
          <w:tcPr>
            <w:tcW w:w="994" w:type="dxa"/>
            <w:shd w:val="clear" w:color="auto" w:fill="F7CAAC"/>
          </w:tcPr>
          <w:p w14:paraId="1F2618F7" w14:textId="77777777" w:rsidR="00FD3188" w:rsidRDefault="00FD3188" w:rsidP="000B5951">
            <w:pPr>
              <w:jc w:val="both"/>
              <w:rPr>
                <w:b/>
              </w:rPr>
            </w:pPr>
            <w:r>
              <w:rPr>
                <w:b/>
              </w:rPr>
              <w:t>rozsah</w:t>
            </w:r>
          </w:p>
        </w:tc>
        <w:tc>
          <w:tcPr>
            <w:tcW w:w="709" w:type="dxa"/>
          </w:tcPr>
          <w:p w14:paraId="1398895C" w14:textId="77777777" w:rsidR="00FD3188" w:rsidRDefault="00FD3188" w:rsidP="000B5951">
            <w:pPr>
              <w:jc w:val="both"/>
            </w:pPr>
            <w:r>
              <w:t>40</w:t>
            </w:r>
          </w:p>
        </w:tc>
        <w:tc>
          <w:tcPr>
            <w:tcW w:w="709" w:type="dxa"/>
            <w:gridSpan w:val="3"/>
            <w:shd w:val="clear" w:color="auto" w:fill="F7CAAC"/>
          </w:tcPr>
          <w:p w14:paraId="5DDA48CA" w14:textId="77777777" w:rsidR="00FD3188" w:rsidRDefault="00FD3188" w:rsidP="000B5951">
            <w:pPr>
              <w:jc w:val="both"/>
              <w:rPr>
                <w:b/>
              </w:rPr>
            </w:pPr>
            <w:r>
              <w:rPr>
                <w:b/>
              </w:rPr>
              <w:t>do kdy</w:t>
            </w:r>
          </w:p>
        </w:tc>
        <w:tc>
          <w:tcPr>
            <w:tcW w:w="1387" w:type="dxa"/>
            <w:gridSpan w:val="2"/>
          </w:tcPr>
          <w:p w14:paraId="1A275A55" w14:textId="77777777" w:rsidR="00FD3188" w:rsidRDefault="00FD3188" w:rsidP="000B5951">
            <w:pPr>
              <w:jc w:val="both"/>
            </w:pPr>
            <w:r>
              <w:t>08/28</w:t>
            </w:r>
          </w:p>
        </w:tc>
      </w:tr>
      <w:tr w:rsidR="00FD3188" w14:paraId="79D444F4" w14:textId="77777777" w:rsidTr="000B5951">
        <w:tc>
          <w:tcPr>
            <w:tcW w:w="5068" w:type="dxa"/>
            <w:gridSpan w:val="4"/>
            <w:shd w:val="clear" w:color="auto" w:fill="F7CAAC"/>
          </w:tcPr>
          <w:p w14:paraId="76EB07BE" w14:textId="77777777" w:rsidR="00FD3188" w:rsidRDefault="00FD3188" w:rsidP="000B5951">
            <w:pPr>
              <w:jc w:val="both"/>
              <w:rPr>
                <w:b/>
              </w:rPr>
            </w:pPr>
            <w:r>
              <w:rPr>
                <w:b/>
              </w:rPr>
              <w:t>Typ vztahu na součásti VŠ, která uskutečňuje st. program</w:t>
            </w:r>
          </w:p>
        </w:tc>
        <w:tc>
          <w:tcPr>
            <w:tcW w:w="992" w:type="dxa"/>
            <w:gridSpan w:val="4"/>
          </w:tcPr>
          <w:p w14:paraId="31950B6C" w14:textId="77777777" w:rsidR="00FD3188" w:rsidRPr="00124859" w:rsidRDefault="00FD3188" w:rsidP="000B5951">
            <w:pPr>
              <w:jc w:val="both"/>
              <w:rPr>
                <w:i/>
                <w:iCs/>
              </w:rPr>
            </w:pPr>
          </w:p>
        </w:tc>
        <w:tc>
          <w:tcPr>
            <w:tcW w:w="994" w:type="dxa"/>
            <w:shd w:val="clear" w:color="auto" w:fill="F7CAAC"/>
          </w:tcPr>
          <w:p w14:paraId="3DE3EA67" w14:textId="77777777" w:rsidR="00FD3188" w:rsidRDefault="00FD3188" w:rsidP="000B5951">
            <w:pPr>
              <w:jc w:val="both"/>
              <w:rPr>
                <w:b/>
              </w:rPr>
            </w:pPr>
            <w:r>
              <w:rPr>
                <w:b/>
              </w:rPr>
              <w:t>rozsah</w:t>
            </w:r>
          </w:p>
        </w:tc>
        <w:tc>
          <w:tcPr>
            <w:tcW w:w="709" w:type="dxa"/>
          </w:tcPr>
          <w:p w14:paraId="6BA445C9" w14:textId="77777777" w:rsidR="00FD3188" w:rsidRDefault="00FD3188" w:rsidP="000B5951">
            <w:pPr>
              <w:jc w:val="both"/>
            </w:pPr>
          </w:p>
        </w:tc>
        <w:tc>
          <w:tcPr>
            <w:tcW w:w="709" w:type="dxa"/>
            <w:gridSpan w:val="3"/>
            <w:shd w:val="clear" w:color="auto" w:fill="F7CAAC"/>
          </w:tcPr>
          <w:p w14:paraId="18161E18" w14:textId="77777777" w:rsidR="00FD3188" w:rsidRDefault="00FD3188" w:rsidP="000B5951">
            <w:pPr>
              <w:jc w:val="both"/>
              <w:rPr>
                <w:b/>
              </w:rPr>
            </w:pPr>
            <w:r>
              <w:rPr>
                <w:b/>
              </w:rPr>
              <w:t>do kdy</w:t>
            </w:r>
          </w:p>
        </w:tc>
        <w:tc>
          <w:tcPr>
            <w:tcW w:w="1387" w:type="dxa"/>
            <w:gridSpan w:val="2"/>
          </w:tcPr>
          <w:p w14:paraId="238D2BC1" w14:textId="77777777" w:rsidR="00FD3188" w:rsidRDefault="00FD3188" w:rsidP="000B5951">
            <w:pPr>
              <w:jc w:val="both"/>
            </w:pPr>
          </w:p>
        </w:tc>
      </w:tr>
      <w:tr w:rsidR="00FD3188" w14:paraId="63D81561" w14:textId="77777777" w:rsidTr="000B5951">
        <w:tc>
          <w:tcPr>
            <w:tcW w:w="6060" w:type="dxa"/>
            <w:gridSpan w:val="8"/>
            <w:shd w:val="clear" w:color="auto" w:fill="F7CAAC"/>
          </w:tcPr>
          <w:p w14:paraId="5F664D88"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72B95536" w14:textId="77777777" w:rsidR="00FD3188" w:rsidRDefault="00FD3188" w:rsidP="000B5951">
            <w:pPr>
              <w:jc w:val="both"/>
              <w:rPr>
                <w:b/>
              </w:rPr>
            </w:pPr>
            <w:r>
              <w:rPr>
                <w:b/>
              </w:rPr>
              <w:t>typ prac. vztahu</w:t>
            </w:r>
          </w:p>
        </w:tc>
        <w:tc>
          <w:tcPr>
            <w:tcW w:w="2096" w:type="dxa"/>
            <w:gridSpan w:val="5"/>
            <w:shd w:val="clear" w:color="auto" w:fill="F7CAAC"/>
          </w:tcPr>
          <w:p w14:paraId="4B06EDA8" w14:textId="77777777" w:rsidR="00FD3188" w:rsidRDefault="00FD3188" w:rsidP="000B5951">
            <w:pPr>
              <w:jc w:val="both"/>
              <w:rPr>
                <w:b/>
              </w:rPr>
            </w:pPr>
            <w:r>
              <w:rPr>
                <w:b/>
              </w:rPr>
              <w:t>rozsah</w:t>
            </w:r>
          </w:p>
        </w:tc>
      </w:tr>
      <w:tr w:rsidR="00FD3188" w14:paraId="4C0624F8" w14:textId="77777777" w:rsidTr="000B5951">
        <w:tc>
          <w:tcPr>
            <w:tcW w:w="6060" w:type="dxa"/>
            <w:gridSpan w:val="8"/>
          </w:tcPr>
          <w:p w14:paraId="73B911C9" w14:textId="77777777" w:rsidR="00FD3188" w:rsidRDefault="00FD3188" w:rsidP="000B5951">
            <w:pPr>
              <w:jc w:val="both"/>
            </w:pPr>
          </w:p>
        </w:tc>
        <w:tc>
          <w:tcPr>
            <w:tcW w:w="1703" w:type="dxa"/>
            <w:gridSpan w:val="2"/>
          </w:tcPr>
          <w:p w14:paraId="1DEC4D46" w14:textId="77777777" w:rsidR="00FD3188" w:rsidRPr="00A42879" w:rsidRDefault="00FD3188" w:rsidP="000B5951">
            <w:pPr>
              <w:jc w:val="both"/>
              <w:rPr>
                <w:i/>
                <w:iCs/>
              </w:rPr>
            </w:pPr>
          </w:p>
        </w:tc>
        <w:tc>
          <w:tcPr>
            <w:tcW w:w="2096" w:type="dxa"/>
            <w:gridSpan w:val="5"/>
          </w:tcPr>
          <w:p w14:paraId="0D5D36A6" w14:textId="77777777" w:rsidR="00FD3188" w:rsidRDefault="00FD3188" w:rsidP="000B5951">
            <w:pPr>
              <w:jc w:val="both"/>
            </w:pPr>
          </w:p>
        </w:tc>
      </w:tr>
      <w:tr w:rsidR="00FD3188" w14:paraId="1EFA8EF5" w14:textId="77777777" w:rsidTr="000B5951">
        <w:tc>
          <w:tcPr>
            <w:tcW w:w="6060" w:type="dxa"/>
            <w:gridSpan w:val="8"/>
          </w:tcPr>
          <w:p w14:paraId="22C50D72" w14:textId="77777777" w:rsidR="00FD3188" w:rsidRDefault="00FD3188" w:rsidP="000B5951">
            <w:pPr>
              <w:jc w:val="both"/>
            </w:pPr>
          </w:p>
        </w:tc>
        <w:tc>
          <w:tcPr>
            <w:tcW w:w="1703" w:type="dxa"/>
            <w:gridSpan w:val="2"/>
          </w:tcPr>
          <w:p w14:paraId="7CA18F99" w14:textId="77777777" w:rsidR="00FD3188" w:rsidRDefault="00FD3188" w:rsidP="000B5951">
            <w:pPr>
              <w:jc w:val="both"/>
            </w:pPr>
          </w:p>
        </w:tc>
        <w:tc>
          <w:tcPr>
            <w:tcW w:w="2096" w:type="dxa"/>
            <w:gridSpan w:val="5"/>
          </w:tcPr>
          <w:p w14:paraId="5D0EE1D5" w14:textId="77777777" w:rsidR="00FD3188" w:rsidRDefault="00FD3188" w:rsidP="000B5951">
            <w:pPr>
              <w:jc w:val="both"/>
            </w:pPr>
          </w:p>
        </w:tc>
      </w:tr>
      <w:tr w:rsidR="00FD3188" w14:paraId="3F0C2B25" w14:textId="77777777" w:rsidTr="000B5951">
        <w:tc>
          <w:tcPr>
            <w:tcW w:w="6060" w:type="dxa"/>
            <w:gridSpan w:val="8"/>
          </w:tcPr>
          <w:p w14:paraId="0D4B1A09" w14:textId="77777777" w:rsidR="00FD3188" w:rsidRDefault="00FD3188" w:rsidP="000B5951">
            <w:pPr>
              <w:jc w:val="both"/>
            </w:pPr>
          </w:p>
        </w:tc>
        <w:tc>
          <w:tcPr>
            <w:tcW w:w="1703" w:type="dxa"/>
            <w:gridSpan w:val="2"/>
          </w:tcPr>
          <w:p w14:paraId="15327442" w14:textId="77777777" w:rsidR="00FD3188" w:rsidRDefault="00FD3188" w:rsidP="000B5951">
            <w:pPr>
              <w:jc w:val="both"/>
            </w:pPr>
          </w:p>
        </w:tc>
        <w:tc>
          <w:tcPr>
            <w:tcW w:w="2096" w:type="dxa"/>
            <w:gridSpan w:val="5"/>
          </w:tcPr>
          <w:p w14:paraId="4BA2C92A" w14:textId="77777777" w:rsidR="00FD3188" w:rsidRDefault="00FD3188" w:rsidP="000B5951">
            <w:pPr>
              <w:jc w:val="both"/>
            </w:pPr>
          </w:p>
        </w:tc>
      </w:tr>
      <w:tr w:rsidR="00FD3188" w14:paraId="029E8347" w14:textId="77777777" w:rsidTr="000B5951">
        <w:tc>
          <w:tcPr>
            <w:tcW w:w="6060" w:type="dxa"/>
            <w:gridSpan w:val="8"/>
          </w:tcPr>
          <w:p w14:paraId="50E010F1" w14:textId="77777777" w:rsidR="00FD3188" w:rsidRDefault="00FD3188" w:rsidP="000B5951">
            <w:pPr>
              <w:jc w:val="both"/>
            </w:pPr>
          </w:p>
        </w:tc>
        <w:tc>
          <w:tcPr>
            <w:tcW w:w="1703" w:type="dxa"/>
            <w:gridSpan w:val="2"/>
          </w:tcPr>
          <w:p w14:paraId="3EF6D9F9" w14:textId="77777777" w:rsidR="00FD3188" w:rsidRDefault="00FD3188" w:rsidP="000B5951">
            <w:pPr>
              <w:jc w:val="both"/>
            </w:pPr>
          </w:p>
        </w:tc>
        <w:tc>
          <w:tcPr>
            <w:tcW w:w="2096" w:type="dxa"/>
            <w:gridSpan w:val="5"/>
          </w:tcPr>
          <w:p w14:paraId="1F14F8EE" w14:textId="77777777" w:rsidR="00FD3188" w:rsidRDefault="00FD3188" w:rsidP="000B5951">
            <w:pPr>
              <w:jc w:val="both"/>
            </w:pPr>
          </w:p>
        </w:tc>
      </w:tr>
      <w:tr w:rsidR="00FD3188" w14:paraId="3C56F6DA" w14:textId="77777777" w:rsidTr="000B5951">
        <w:tc>
          <w:tcPr>
            <w:tcW w:w="9859" w:type="dxa"/>
            <w:gridSpan w:val="15"/>
            <w:shd w:val="clear" w:color="auto" w:fill="F7CAAC"/>
          </w:tcPr>
          <w:p w14:paraId="161EF2D8"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5A6E5F9D" w14:textId="77777777" w:rsidTr="000B5951">
        <w:trPr>
          <w:trHeight w:val="1417"/>
        </w:trPr>
        <w:tc>
          <w:tcPr>
            <w:tcW w:w="9859" w:type="dxa"/>
            <w:gridSpan w:val="15"/>
            <w:tcBorders>
              <w:top w:val="nil"/>
            </w:tcBorders>
          </w:tcPr>
          <w:p w14:paraId="6F48E461" w14:textId="77777777" w:rsidR="00FD3188" w:rsidRPr="002827C6" w:rsidRDefault="00FD3188" w:rsidP="000B5951">
            <w:pPr>
              <w:jc w:val="both"/>
            </w:pPr>
            <w:r>
              <w:t>Fundamentals of Linear Algebra and Optimalization – garant, přednášející, cvičící (100 %)</w:t>
            </w:r>
          </w:p>
        </w:tc>
      </w:tr>
      <w:tr w:rsidR="00FD3188" w14:paraId="3BC1566D" w14:textId="77777777" w:rsidTr="000B5951">
        <w:trPr>
          <w:trHeight w:val="340"/>
        </w:trPr>
        <w:tc>
          <w:tcPr>
            <w:tcW w:w="9859" w:type="dxa"/>
            <w:gridSpan w:val="15"/>
            <w:tcBorders>
              <w:top w:val="nil"/>
            </w:tcBorders>
            <w:shd w:val="clear" w:color="auto" w:fill="FBD4B4"/>
          </w:tcPr>
          <w:p w14:paraId="5756E5F9"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188AE510" w14:textId="77777777" w:rsidTr="000B5951">
        <w:trPr>
          <w:trHeight w:val="340"/>
        </w:trPr>
        <w:tc>
          <w:tcPr>
            <w:tcW w:w="2802" w:type="dxa"/>
            <w:gridSpan w:val="2"/>
            <w:tcBorders>
              <w:top w:val="nil"/>
            </w:tcBorders>
          </w:tcPr>
          <w:p w14:paraId="031D6CB1"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1ADF74A8"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098B06E9" w14:textId="77777777" w:rsidR="00FD3188" w:rsidRPr="002827C6" w:rsidRDefault="00FD3188" w:rsidP="000B5951">
            <w:pPr>
              <w:jc w:val="both"/>
              <w:rPr>
                <w:b/>
              </w:rPr>
            </w:pPr>
            <w:r w:rsidRPr="002827C6">
              <w:rPr>
                <w:b/>
              </w:rPr>
              <w:t>Sem.</w:t>
            </w:r>
          </w:p>
        </w:tc>
        <w:tc>
          <w:tcPr>
            <w:tcW w:w="2109" w:type="dxa"/>
            <w:gridSpan w:val="5"/>
            <w:tcBorders>
              <w:top w:val="nil"/>
            </w:tcBorders>
          </w:tcPr>
          <w:p w14:paraId="3594D3C4"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298CC5BE"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19A3DB4D" w14:textId="77777777" w:rsidTr="000B5951">
        <w:trPr>
          <w:trHeight w:val="285"/>
        </w:trPr>
        <w:tc>
          <w:tcPr>
            <w:tcW w:w="2802" w:type="dxa"/>
            <w:gridSpan w:val="2"/>
            <w:tcBorders>
              <w:top w:val="nil"/>
            </w:tcBorders>
          </w:tcPr>
          <w:p w14:paraId="238264E4" w14:textId="77777777" w:rsidR="00FD3188" w:rsidRPr="009B6531" w:rsidRDefault="00FD3188" w:rsidP="000B5951">
            <w:pPr>
              <w:jc w:val="both"/>
            </w:pPr>
          </w:p>
        </w:tc>
        <w:tc>
          <w:tcPr>
            <w:tcW w:w="2409" w:type="dxa"/>
            <w:gridSpan w:val="3"/>
            <w:tcBorders>
              <w:top w:val="nil"/>
            </w:tcBorders>
          </w:tcPr>
          <w:p w14:paraId="5C653CA4" w14:textId="77777777" w:rsidR="00FD3188" w:rsidRPr="009B6531" w:rsidRDefault="00FD3188" w:rsidP="000B5951">
            <w:pPr>
              <w:jc w:val="both"/>
            </w:pPr>
          </w:p>
        </w:tc>
        <w:tc>
          <w:tcPr>
            <w:tcW w:w="567" w:type="dxa"/>
            <w:gridSpan w:val="2"/>
            <w:tcBorders>
              <w:top w:val="nil"/>
            </w:tcBorders>
          </w:tcPr>
          <w:p w14:paraId="32D45A29" w14:textId="77777777" w:rsidR="00FD3188" w:rsidRPr="009B6531" w:rsidRDefault="00FD3188" w:rsidP="000B5951">
            <w:pPr>
              <w:jc w:val="both"/>
            </w:pPr>
          </w:p>
        </w:tc>
        <w:tc>
          <w:tcPr>
            <w:tcW w:w="2109" w:type="dxa"/>
            <w:gridSpan w:val="5"/>
            <w:tcBorders>
              <w:top w:val="nil"/>
            </w:tcBorders>
          </w:tcPr>
          <w:p w14:paraId="1793B708" w14:textId="77777777" w:rsidR="00FD3188" w:rsidRPr="009B6531" w:rsidRDefault="00FD3188" w:rsidP="000B5951"/>
        </w:tc>
        <w:tc>
          <w:tcPr>
            <w:tcW w:w="1972" w:type="dxa"/>
            <w:gridSpan w:val="3"/>
            <w:tcBorders>
              <w:top w:val="nil"/>
            </w:tcBorders>
          </w:tcPr>
          <w:p w14:paraId="18E1631C" w14:textId="77777777" w:rsidR="00FD3188" w:rsidRPr="009B6531" w:rsidRDefault="00FD3188" w:rsidP="000B5951">
            <w:pPr>
              <w:jc w:val="both"/>
            </w:pPr>
          </w:p>
        </w:tc>
      </w:tr>
      <w:tr w:rsidR="00FD3188" w14:paraId="12E2F1AE" w14:textId="77777777" w:rsidTr="000B5951">
        <w:trPr>
          <w:trHeight w:val="284"/>
        </w:trPr>
        <w:tc>
          <w:tcPr>
            <w:tcW w:w="2802" w:type="dxa"/>
            <w:gridSpan w:val="2"/>
            <w:tcBorders>
              <w:top w:val="nil"/>
            </w:tcBorders>
          </w:tcPr>
          <w:p w14:paraId="3E20E04E" w14:textId="77777777" w:rsidR="00FD3188" w:rsidRPr="009B6531" w:rsidRDefault="00FD3188" w:rsidP="000B5951">
            <w:pPr>
              <w:jc w:val="both"/>
            </w:pPr>
          </w:p>
        </w:tc>
        <w:tc>
          <w:tcPr>
            <w:tcW w:w="2409" w:type="dxa"/>
            <w:gridSpan w:val="3"/>
            <w:tcBorders>
              <w:top w:val="nil"/>
            </w:tcBorders>
          </w:tcPr>
          <w:p w14:paraId="0E49E72E" w14:textId="77777777" w:rsidR="00FD3188" w:rsidRPr="009B6531" w:rsidRDefault="00FD3188" w:rsidP="000B5951">
            <w:pPr>
              <w:jc w:val="both"/>
            </w:pPr>
          </w:p>
        </w:tc>
        <w:tc>
          <w:tcPr>
            <w:tcW w:w="567" w:type="dxa"/>
            <w:gridSpan w:val="2"/>
            <w:tcBorders>
              <w:top w:val="nil"/>
            </w:tcBorders>
          </w:tcPr>
          <w:p w14:paraId="44369731" w14:textId="77777777" w:rsidR="00FD3188" w:rsidRPr="009B6531" w:rsidRDefault="00FD3188" w:rsidP="000B5951">
            <w:pPr>
              <w:jc w:val="both"/>
            </w:pPr>
          </w:p>
        </w:tc>
        <w:tc>
          <w:tcPr>
            <w:tcW w:w="2109" w:type="dxa"/>
            <w:gridSpan w:val="5"/>
            <w:tcBorders>
              <w:top w:val="nil"/>
            </w:tcBorders>
          </w:tcPr>
          <w:p w14:paraId="7D531793" w14:textId="77777777" w:rsidR="00FD3188" w:rsidRPr="009B6531" w:rsidRDefault="00FD3188" w:rsidP="000B5951"/>
        </w:tc>
        <w:tc>
          <w:tcPr>
            <w:tcW w:w="1972" w:type="dxa"/>
            <w:gridSpan w:val="3"/>
            <w:tcBorders>
              <w:top w:val="nil"/>
            </w:tcBorders>
          </w:tcPr>
          <w:p w14:paraId="77BC6E5E" w14:textId="77777777" w:rsidR="00FD3188" w:rsidRPr="009B6531" w:rsidRDefault="00FD3188" w:rsidP="000B5951">
            <w:pPr>
              <w:jc w:val="both"/>
            </w:pPr>
          </w:p>
        </w:tc>
      </w:tr>
      <w:tr w:rsidR="00FD3188" w14:paraId="405568F4" w14:textId="77777777" w:rsidTr="000B5951">
        <w:trPr>
          <w:trHeight w:val="284"/>
        </w:trPr>
        <w:tc>
          <w:tcPr>
            <w:tcW w:w="2802" w:type="dxa"/>
            <w:gridSpan w:val="2"/>
            <w:tcBorders>
              <w:top w:val="nil"/>
            </w:tcBorders>
          </w:tcPr>
          <w:p w14:paraId="275E587C" w14:textId="77777777" w:rsidR="00FD3188" w:rsidRPr="009B6531" w:rsidRDefault="00FD3188" w:rsidP="000B5951">
            <w:pPr>
              <w:jc w:val="both"/>
            </w:pPr>
          </w:p>
        </w:tc>
        <w:tc>
          <w:tcPr>
            <w:tcW w:w="2409" w:type="dxa"/>
            <w:gridSpan w:val="3"/>
            <w:tcBorders>
              <w:top w:val="nil"/>
            </w:tcBorders>
          </w:tcPr>
          <w:p w14:paraId="69755055" w14:textId="77777777" w:rsidR="00FD3188" w:rsidRPr="009B6531" w:rsidRDefault="00FD3188" w:rsidP="000B5951">
            <w:pPr>
              <w:jc w:val="both"/>
            </w:pPr>
          </w:p>
        </w:tc>
        <w:tc>
          <w:tcPr>
            <w:tcW w:w="567" w:type="dxa"/>
            <w:gridSpan w:val="2"/>
            <w:tcBorders>
              <w:top w:val="nil"/>
            </w:tcBorders>
          </w:tcPr>
          <w:p w14:paraId="5497AB10" w14:textId="77777777" w:rsidR="00FD3188" w:rsidRPr="009B6531" w:rsidRDefault="00FD3188" w:rsidP="000B5951">
            <w:pPr>
              <w:jc w:val="both"/>
            </w:pPr>
          </w:p>
        </w:tc>
        <w:tc>
          <w:tcPr>
            <w:tcW w:w="2109" w:type="dxa"/>
            <w:gridSpan w:val="5"/>
            <w:tcBorders>
              <w:top w:val="nil"/>
            </w:tcBorders>
          </w:tcPr>
          <w:p w14:paraId="598A6B03" w14:textId="77777777" w:rsidR="00FD3188" w:rsidRPr="009B6531" w:rsidRDefault="00FD3188" w:rsidP="000B5951"/>
        </w:tc>
        <w:tc>
          <w:tcPr>
            <w:tcW w:w="1972" w:type="dxa"/>
            <w:gridSpan w:val="3"/>
            <w:tcBorders>
              <w:top w:val="nil"/>
            </w:tcBorders>
          </w:tcPr>
          <w:p w14:paraId="2E384901" w14:textId="77777777" w:rsidR="00FD3188" w:rsidRPr="009B6531" w:rsidRDefault="00FD3188" w:rsidP="000B5951">
            <w:pPr>
              <w:jc w:val="both"/>
            </w:pPr>
          </w:p>
        </w:tc>
      </w:tr>
      <w:tr w:rsidR="00FD3188" w14:paraId="4122BA22" w14:textId="77777777" w:rsidTr="000B5951">
        <w:trPr>
          <w:trHeight w:val="284"/>
        </w:trPr>
        <w:tc>
          <w:tcPr>
            <w:tcW w:w="2802" w:type="dxa"/>
            <w:gridSpan w:val="2"/>
            <w:tcBorders>
              <w:top w:val="nil"/>
            </w:tcBorders>
          </w:tcPr>
          <w:p w14:paraId="27A83E52" w14:textId="77777777" w:rsidR="00FD3188" w:rsidRPr="009B6531" w:rsidRDefault="00FD3188" w:rsidP="000B5951">
            <w:pPr>
              <w:jc w:val="both"/>
            </w:pPr>
          </w:p>
        </w:tc>
        <w:tc>
          <w:tcPr>
            <w:tcW w:w="2409" w:type="dxa"/>
            <w:gridSpan w:val="3"/>
            <w:tcBorders>
              <w:top w:val="nil"/>
            </w:tcBorders>
          </w:tcPr>
          <w:p w14:paraId="7C6B95EB" w14:textId="77777777" w:rsidR="00FD3188" w:rsidRPr="009B6531" w:rsidRDefault="00FD3188" w:rsidP="000B5951">
            <w:pPr>
              <w:jc w:val="both"/>
            </w:pPr>
          </w:p>
        </w:tc>
        <w:tc>
          <w:tcPr>
            <w:tcW w:w="567" w:type="dxa"/>
            <w:gridSpan w:val="2"/>
            <w:tcBorders>
              <w:top w:val="nil"/>
            </w:tcBorders>
          </w:tcPr>
          <w:p w14:paraId="4663592C" w14:textId="77777777" w:rsidR="00FD3188" w:rsidRPr="009B6531" w:rsidRDefault="00FD3188" w:rsidP="000B5951">
            <w:pPr>
              <w:jc w:val="both"/>
            </w:pPr>
          </w:p>
        </w:tc>
        <w:tc>
          <w:tcPr>
            <w:tcW w:w="2109" w:type="dxa"/>
            <w:gridSpan w:val="5"/>
            <w:tcBorders>
              <w:top w:val="nil"/>
            </w:tcBorders>
          </w:tcPr>
          <w:p w14:paraId="6C60D01D" w14:textId="77777777" w:rsidR="00FD3188" w:rsidRPr="009B6531" w:rsidRDefault="00FD3188" w:rsidP="000B5951"/>
        </w:tc>
        <w:tc>
          <w:tcPr>
            <w:tcW w:w="1972" w:type="dxa"/>
            <w:gridSpan w:val="3"/>
            <w:tcBorders>
              <w:top w:val="nil"/>
            </w:tcBorders>
          </w:tcPr>
          <w:p w14:paraId="591CCE49" w14:textId="77777777" w:rsidR="00FD3188" w:rsidRPr="009B6531" w:rsidRDefault="00FD3188" w:rsidP="000B5951">
            <w:pPr>
              <w:jc w:val="both"/>
            </w:pPr>
          </w:p>
        </w:tc>
      </w:tr>
      <w:tr w:rsidR="00FD3188" w14:paraId="3179F6A4" w14:textId="77777777" w:rsidTr="000B5951">
        <w:trPr>
          <w:trHeight w:val="284"/>
        </w:trPr>
        <w:tc>
          <w:tcPr>
            <w:tcW w:w="2802" w:type="dxa"/>
            <w:gridSpan w:val="2"/>
            <w:tcBorders>
              <w:top w:val="nil"/>
            </w:tcBorders>
          </w:tcPr>
          <w:p w14:paraId="6C4B8E9A" w14:textId="77777777" w:rsidR="00FD3188" w:rsidRPr="009B6531" w:rsidRDefault="00FD3188" w:rsidP="000B5951">
            <w:pPr>
              <w:jc w:val="both"/>
            </w:pPr>
          </w:p>
        </w:tc>
        <w:tc>
          <w:tcPr>
            <w:tcW w:w="2409" w:type="dxa"/>
            <w:gridSpan w:val="3"/>
            <w:tcBorders>
              <w:top w:val="nil"/>
            </w:tcBorders>
          </w:tcPr>
          <w:p w14:paraId="29AAAB7F" w14:textId="77777777" w:rsidR="00FD3188" w:rsidRPr="009B6531" w:rsidRDefault="00FD3188" w:rsidP="000B5951">
            <w:pPr>
              <w:jc w:val="both"/>
            </w:pPr>
          </w:p>
        </w:tc>
        <w:tc>
          <w:tcPr>
            <w:tcW w:w="567" w:type="dxa"/>
            <w:gridSpan w:val="2"/>
            <w:tcBorders>
              <w:top w:val="nil"/>
            </w:tcBorders>
          </w:tcPr>
          <w:p w14:paraId="1382033A" w14:textId="77777777" w:rsidR="00FD3188" w:rsidRPr="009B6531" w:rsidRDefault="00FD3188" w:rsidP="000B5951">
            <w:pPr>
              <w:jc w:val="both"/>
            </w:pPr>
          </w:p>
        </w:tc>
        <w:tc>
          <w:tcPr>
            <w:tcW w:w="2109" w:type="dxa"/>
            <w:gridSpan w:val="5"/>
            <w:tcBorders>
              <w:top w:val="nil"/>
            </w:tcBorders>
          </w:tcPr>
          <w:p w14:paraId="7DC2849C" w14:textId="77777777" w:rsidR="00FD3188" w:rsidRPr="009B6531" w:rsidRDefault="00FD3188" w:rsidP="000B5951"/>
        </w:tc>
        <w:tc>
          <w:tcPr>
            <w:tcW w:w="1972" w:type="dxa"/>
            <w:gridSpan w:val="3"/>
            <w:tcBorders>
              <w:top w:val="nil"/>
            </w:tcBorders>
          </w:tcPr>
          <w:p w14:paraId="2A664BE2" w14:textId="77777777" w:rsidR="00FD3188" w:rsidRPr="009B6531" w:rsidRDefault="00FD3188" w:rsidP="000B5951">
            <w:pPr>
              <w:jc w:val="both"/>
            </w:pPr>
          </w:p>
        </w:tc>
      </w:tr>
      <w:tr w:rsidR="00FD3188" w14:paraId="0441F551" w14:textId="77777777" w:rsidTr="000B5951">
        <w:trPr>
          <w:trHeight w:val="284"/>
        </w:trPr>
        <w:tc>
          <w:tcPr>
            <w:tcW w:w="2802" w:type="dxa"/>
            <w:gridSpan w:val="2"/>
            <w:tcBorders>
              <w:top w:val="nil"/>
            </w:tcBorders>
          </w:tcPr>
          <w:p w14:paraId="2EF7CDBE" w14:textId="77777777" w:rsidR="00FD3188" w:rsidRDefault="00FD3188" w:rsidP="000B5951">
            <w:pPr>
              <w:jc w:val="both"/>
            </w:pPr>
          </w:p>
        </w:tc>
        <w:tc>
          <w:tcPr>
            <w:tcW w:w="2409" w:type="dxa"/>
            <w:gridSpan w:val="3"/>
            <w:tcBorders>
              <w:top w:val="nil"/>
            </w:tcBorders>
          </w:tcPr>
          <w:p w14:paraId="739CB588" w14:textId="77777777" w:rsidR="00FD3188" w:rsidRDefault="00FD3188" w:rsidP="000B5951">
            <w:pPr>
              <w:jc w:val="both"/>
            </w:pPr>
          </w:p>
        </w:tc>
        <w:tc>
          <w:tcPr>
            <w:tcW w:w="567" w:type="dxa"/>
            <w:gridSpan w:val="2"/>
            <w:tcBorders>
              <w:top w:val="nil"/>
            </w:tcBorders>
          </w:tcPr>
          <w:p w14:paraId="5DED157F" w14:textId="77777777" w:rsidR="00FD3188" w:rsidRDefault="00FD3188" w:rsidP="000B5951">
            <w:pPr>
              <w:jc w:val="both"/>
            </w:pPr>
          </w:p>
        </w:tc>
        <w:tc>
          <w:tcPr>
            <w:tcW w:w="2109" w:type="dxa"/>
            <w:gridSpan w:val="5"/>
            <w:tcBorders>
              <w:top w:val="nil"/>
            </w:tcBorders>
          </w:tcPr>
          <w:p w14:paraId="6B5E82F9" w14:textId="77777777" w:rsidR="00FD3188" w:rsidRDefault="00FD3188" w:rsidP="000B5951">
            <w:pPr>
              <w:jc w:val="both"/>
            </w:pPr>
          </w:p>
        </w:tc>
        <w:tc>
          <w:tcPr>
            <w:tcW w:w="1972" w:type="dxa"/>
            <w:gridSpan w:val="3"/>
            <w:tcBorders>
              <w:top w:val="nil"/>
            </w:tcBorders>
          </w:tcPr>
          <w:p w14:paraId="23D3827F" w14:textId="77777777" w:rsidR="00FD3188" w:rsidRPr="009B6531" w:rsidRDefault="00FD3188" w:rsidP="000B5951">
            <w:pPr>
              <w:jc w:val="both"/>
            </w:pPr>
          </w:p>
        </w:tc>
      </w:tr>
      <w:tr w:rsidR="00FD3188" w14:paraId="77FCA694" w14:textId="77777777" w:rsidTr="000B5951">
        <w:tc>
          <w:tcPr>
            <w:tcW w:w="9859" w:type="dxa"/>
            <w:gridSpan w:val="15"/>
            <w:shd w:val="clear" w:color="auto" w:fill="F7CAAC"/>
          </w:tcPr>
          <w:p w14:paraId="716CDA39" w14:textId="77777777" w:rsidR="00FD3188" w:rsidRDefault="00FD3188" w:rsidP="000B5951">
            <w:pPr>
              <w:jc w:val="both"/>
            </w:pPr>
            <w:r>
              <w:rPr>
                <w:b/>
              </w:rPr>
              <w:t>Údaje o vzdělání na VŠ</w:t>
            </w:r>
          </w:p>
        </w:tc>
      </w:tr>
      <w:tr w:rsidR="00FD3188" w14:paraId="5931E17D" w14:textId="77777777" w:rsidTr="000B5951">
        <w:trPr>
          <w:trHeight w:val="1020"/>
        </w:trPr>
        <w:tc>
          <w:tcPr>
            <w:tcW w:w="9859" w:type="dxa"/>
            <w:gridSpan w:val="15"/>
          </w:tcPr>
          <w:p w14:paraId="328F6EEE" w14:textId="77777777" w:rsidR="00FD3188" w:rsidRPr="006E5EE7" w:rsidRDefault="00FD3188" w:rsidP="000B5951">
            <w:pPr>
              <w:jc w:val="both"/>
              <w:rPr>
                <w:bCs/>
              </w:rPr>
            </w:pPr>
            <w:r w:rsidRPr="006E5EE7">
              <w:rPr>
                <w:bCs/>
              </w:rPr>
              <w:t>20</w:t>
            </w:r>
            <w:r>
              <w:rPr>
                <w:bCs/>
              </w:rPr>
              <w:t xml:space="preserve">21 – doktor </w:t>
            </w:r>
            <w:r w:rsidRPr="006E5EE7">
              <w:rPr>
                <w:bCs/>
              </w:rPr>
              <w:t xml:space="preserve">(Ph.D.), studijní program: </w:t>
            </w:r>
            <w:r>
              <w:rPr>
                <w:bCs/>
              </w:rPr>
              <w:t xml:space="preserve">Algebra a geometrie, </w:t>
            </w:r>
            <w:r w:rsidRPr="00A2779F">
              <w:rPr>
                <w:bCs/>
              </w:rPr>
              <w:t>Přírodovědecká fakulta Univerzity Palackého v</w:t>
            </w:r>
            <w:r>
              <w:rPr>
                <w:bCs/>
              </w:rPr>
              <w:t> </w:t>
            </w:r>
            <w:r w:rsidRPr="00A2779F">
              <w:rPr>
                <w:bCs/>
              </w:rPr>
              <w:t>Olomouci</w:t>
            </w:r>
          </w:p>
          <w:p w14:paraId="439F8158" w14:textId="77777777" w:rsidR="00FD3188" w:rsidRPr="006E5EE7" w:rsidRDefault="00FD3188" w:rsidP="000B5951">
            <w:pPr>
              <w:jc w:val="both"/>
              <w:rPr>
                <w:bCs/>
              </w:rPr>
            </w:pPr>
          </w:p>
        </w:tc>
      </w:tr>
      <w:tr w:rsidR="00FD3188" w14:paraId="5F533A2A" w14:textId="77777777" w:rsidTr="000B5951">
        <w:tc>
          <w:tcPr>
            <w:tcW w:w="9859" w:type="dxa"/>
            <w:gridSpan w:val="15"/>
            <w:shd w:val="clear" w:color="auto" w:fill="F7CAAC"/>
          </w:tcPr>
          <w:p w14:paraId="69A44E0D" w14:textId="77777777" w:rsidR="00FD3188" w:rsidRDefault="00FD3188" w:rsidP="000B5951">
            <w:pPr>
              <w:jc w:val="both"/>
              <w:rPr>
                <w:b/>
              </w:rPr>
            </w:pPr>
            <w:r>
              <w:rPr>
                <w:b/>
              </w:rPr>
              <w:t>Údaje o odborném působení od absolvování VŠ</w:t>
            </w:r>
          </w:p>
        </w:tc>
      </w:tr>
      <w:tr w:rsidR="00FD3188" w14:paraId="2804777F" w14:textId="77777777" w:rsidTr="000B5951">
        <w:trPr>
          <w:trHeight w:val="1361"/>
        </w:trPr>
        <w:tc>
          <w:tcPr>
            <w:tcW w:w="9859" w:type="dxa"/>
            <w:gridSpan w:val="15"/>
          </w:tcPr>
          <w:p w14:paraId="16EB3740" w14:textId="77777777" w:rsidR="00FD3188" w:rsidRDefault="00FD3188" w:rsidP="000B5951">
            <w:pPr>
              <w:jc w:val="both"/>
            </w:pPr>
            <w:r w:rsidRPr="00F85B9B">
              <w:t>202</w:t>
            </w:r>
            <w:r>
              <w:t>1</w:t>
            </w:r>
            <w:r w:rsidRPr="00F85B9B">
              <w:t>-dosud:</w:t>
            </w:r>
            <w:r>
              <w:t xml:space="preserve"> Univerzita Tomáše Bati ve Zlíně, akademický pracovník, pp. </w:t>
            </w:r>
          </w:p>
          <w:p w14:paraId="58B34B7E" w14:textId="77777777" w:rsidR="00FD3188" w:rsidRPr="00424EE8" w:rsidRDefault="00FD3188" w:rsidP="000B5951">
            <w:pPr>
              <w:jc w:val="both"/>
            </w:pPr>
            <w:r>
              <w:t xml:space="preserve">2018-2020: Univerzita Palackého v Olomouci, vědecký pracovník, jiný. </w:t>
            </w:r>
          </w:p>
          <w:p w14:paraId="71641848" w14:textId="77777777" w:rsidR="00FD3188" w:rsidRPr="00424EE8" w:rsidRDefault="00FD3188" w:rsidP="000B5951">
            <w:pPr>
              <w:jc w:val="both"/>
            </w:pPr>
          </w:p>
        </w:tc>
      </w:tr>
      <w:tr w:rsidR="00FD3188" w14:paraId="2E6498B4" w14:textId="77777777" w:rsidTr="000B5951">
        <w:trPr>
          <w:trHeight w:val="250"/>
        </w:trPr>
        <w:tc>
          <w:tcPr>
            <w:tcW w:w="9859" w:type="dxa"/>
            <w:gridSpan w:val="15"/>
            <w:shd w:val="clear" w:color="auto" w:fill="F7CAAC"/>
          </w:tcPr>
          <w:p w14:paraId="4E6907FF" w14:textId="77777777" w:rsidR="00FD3188" w:rsidRDefault="00FD3188" w:rsidP="000B5951">
            <w:pPr>
              <w:jc w:val="both"/>
            </w:pPr>
            <w:r>
              <w:rPr>
                <w:b/>
              </w:rPr>
              <w:t>Zkušenosti s vedením kvalifikačních a rigorózních prací</w:t>
            </w:r>
          </w:p>
        </w:tc>
      </w:tr>
      <w:tr w:rsidR="00FD3188" w14:paraId="3B21FD7B" w14:textId="77777777" w:rsidTr="000B5951">
        <w:trPr>
          <w:trHeight w:val="1020"/>
        </w:trPr>
        <w:tc>
          <w:tcPr>
            <w:tcW w:w="9859" w:type="dxa"/>
            <w:gridSpan w:val="15"/>
          </w:tcPr>
          <w:p w14:paraId="64430DC6" w14:textId="77777777" w:rsidR="00FD3188" w:rsidRDefault="00FD3188" w:rsidP="000B5951">
            <w:pPr>
              <w:jc w:val="both"/>
            </w:pPr>
            <w:r>
              <w:t>1x vedoucí bakalářské práce</w:t>
            </w:r>
          </w:p>
          <w:p w14:paraId="7B7463B4" w14:textId="77777777" w:rsidR="00FD3188" w:rsidRDefault="00FD3188" w:rsidP="000B5951">
            <w:pPr>
              <w:jc w:val="both"/>
            </w:pPr>
          </w:p>
        </w:tc>
      </w:tr>
      <w:tr w:rsidR="00FD3188" w14:paraId="531D1D00" w14:textId="77777777" w:rsidTr="000B5951">
        <w:trPr>
          <w:cantSplit/>
        </w:trPr>
        <w:tc>
          <w:tcPr>
            <w:tcW w:w="3347" w:type="dxa"/>
            <w:gridSpan w:val="3"/>
            <w:tcBorders>
              <w:top w:val="single" w:sz="12" w:space="0" w:color="auto"/>
            </w:tcBorders>
            <w:shd w:val="clear" w:color="auto" w:fill="F7CAAC"/>
          </w:tcPr>
          <w:p w14:paraId="220632B9"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62D4B148"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4A1FB57"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33E677" w14:textId="77777777" w:rsidR="00FD3188" w:rsidRDefault="00FD3188" w:rsidP="000B5951">
            <w:pPr>
              <w:jc w:val="both"/>
              <w:rPr>
                <w:b/>
              </w:rPr>
            </w:pPr>
            <w:r>
              <w:rPr>
                <w:b/>
              </w:rPr>
              <w:t>Ohlasy publikací</w:t>
            </w:r>
          </w:p>
        </w:tc>
      </w:tr>
      <w:tr w:rsidR="00FD3188" w14:paraId="0C400CB0" w14:textId="77777777" w:rsidTr="000B5951">
        <w:trPr>
          <w:cantSplit/>
        </w:trPr>
        <w:tc>
          <w:tcPr>
            <w:tcW w:w="3347" w:type="dxa"/>
            <w:gridSpan w:val="3"/>
          </w:tcPr>
          <w:p w14:paraId="1EEE6491" w14:textId="77777777" w:rsidR="00FD3188" w:rsidRDefault="00FD3188" w:rsidP="000B5951">
            <w:pPr>
              <w:jc w:val="both"/>
            </w:pPr>
          </w:p>
        </w:tc>
        <w:tc>
          <w:tcPr>
            <w:tcW w:w="2245" w:type="dxa"/>
            <w:gridSpan w:val="3"/>
          </w:tcPr>
          <w:p w14:paraId="3A94C0CE" w14:textId="77777777" w:rsidR="00FD3188" w:rsidRDefault="00FD3188" w:rsidP="000B5951">
            <w:pPr>
              <w:jc w:val="both"/>
            </w:pPr>
          </w:p>
        </w:tc>
        <w:tc>
          <w:tcPr>
            <w:tcW w:w="2248" w:type="dxa"/>
            <w:gridSpan w:val="5"/>
            <w:tcBorders>
              <w:right w:val="single" w:sz="12" w:space="0" w:color="auto"/>
            </w:tcBorders>
          </w:tcPr>
          <w:p w14:paraId="77B5662A" w14:textId="77777777" w:rsidR="00FD3188" w:rsidRDefault="00FD3188" w:rsidP="000B5951">
            <w:pPr>
              <w:jc w:val="both"/>
            </w:pPr>
          </w:p>
        </w:tc>
        <w:tc>
          <w:tcPr>
            <w:tcW w:w="632" w:type="dxa"/>
            <w:gridSpan w:val="2"/>
            <w:tcBorders>
              <w:left w:val="single" w:sz="12" w:space="0" w:color="auto"/>
            </w:tcBorders>
            <w:shd w:val="clear" w:color="auto" w:fill="F7CAAC"/>
          </w:tcPr>
          <w:p w14:paraId="051D5678" w14:textId="77777777" w:rsidR="00FD3188" w:rsidRPr="00F20AEF" w:rsidRDefault="00FD3188" w:rsidP="000B5951">
            <w:pPr>
              <w:jc w:val="both"/>
            </w:pPr>
            <w:r w:rsidRPr="00F20AEF">
              <w:rPr>
                <w:b/>
              </w:rPr>
              <w:t>WoS</w:t>
            </w:r>
          </w:p>
        </w:tc>
        <w:tc>
          <w:tcPr>
            <w:tcW w:w="693" w:type="dxa"/>
            <w:shd w:val="clear" w:color="auto" w:fill="F7CAAC"/>
          </w:tcPr>
          <w:p w14:paraId="518ADAC9"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56F83CC4" w14:textId="77777777" w:rsidR="00FD3188" w:rsidRDefault="00FD3188" w:rsidP="000B5951">
            <w:pPr>
              <w:jc w:val="both"/>
            </w:pPr>
            <w:r>
              <w:rPr>
                <w:b/>
                <w:sz w:val="18"/>
              </w:rPr>
              <w:t>ostatní</w:t>
            </w:r>
          </w:p>
        </w:tc>
      </w:tr>
      <w:tr w:rsidR="00FD3188" w14:paraId="4D7DE277" w14:textId="77777777" w:rsidTr="000B5951">
        <w:trPr>
          <w:cantSplit/>
          <w:trHeight w:val="70"/>
        </w:trPr>
        <w:tc>
          <w:tcPr>
            <w:tcW w:w="3347" w:type="dxa"/>
            <w:gridSpan w:val="3"/>
            <w:shd w:val="clear" w:color="auto" w:fill="F7CAAC"/>
          </w:tcPr>
          <w:p w14:paraId="10337B7B" w14:textId="77777777" w:rsidR="00FD3188" w:rsidRDefault="00FD3188" w:rsidP="000B5951">
            <w:pPr>
              <w:jc w:val="both"/>
            </w:pPr>
            <w:r>
              <w:rPr>
                <w:b/>
              </w:rPr>
              <w:t>Obor jmenovacího řízení</w:t>
            </w:r>
          </w:p>
        </w:tc>
        <w:tc>
          <w:tcPr>
            <w:tcW w:w="2245" w:type="dxa"/>
            <w:gridSpan w:val="3"/>
            <w:shd w:val="clear" w:color="auto" w:fill="F7CAAC"/>
          </w:tcPr>
          <w:p w14:paraId="2214D25C"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13D6E180" w14:textId="77777777" w:rsidR="00FD3188" w:rsidRDefault="00FD3188" w:rsidP="000B5951">
            <w:pPr>
              <w:jc w:val="both"/>
            </w:pPr>
            <w:r>
              <w:rPr>
                <w:b/>
              </w:rPr>
              <w:t>Řízení konáno na VŠ</w:t>
            </w:r>
          </w:p>
        </w:tc>
        <w:tc>
          <w:tcPr>
            <w:tcW w:w="632" w:type="dxa"/>
            <w:gridSpan w:val="2"/>
            <w:tcBorders>
              <w:left w:val="single" w:sz="12" w:space="0" w:color="auto"/>
            </w:tcBorders>
          </w:tcPr>
          <w:p w14:paraId="3595A951" w14:textId="77777777" w:rsidR="00FD3188" w:rsidRPr="00F20AEF" w:rsidRDefault="00FD3188" w:rsidP="000B5951">
            <w:pPr>
              <w:jc w:val="both"/>
              <w:rPr>
                <w:b/>
              </w:rPr>
            </w:pPr>
            <w:r>
              <w:rPr>
                <w:b/>
              </w:rPr>
              <w:t>14</w:t>
            </w:r>
          </w:p>
        </w:tc>
        <w:tc>
          <w:tcPr>
            <w:tcW w:w="693" w:type="dxa"/>
          </w:tcPr>
          <w:p w14:paraId="498D5CA5" w14:textId="77777777" w:rsidR="00FD3188" w:rsidRPr="00F20AEF" w:rsidRDefault="00FD3188" w:rsidP="000B5951">
            <w:pPr>
              <w:jc w:val="both"/>
              <w:rPr>
                <w:b/>
              </w:rPr>
            </w:pPr>
            <w:r>
              <w:rPr>
                <w:b/>
              </w:rPr>
              <w:t>18</w:t>
            </w:r>
          </w:p>
        </w:tc>
        <w:tc>
          <w:tcPr>
            <w:tcW w:w="694" w:type="dxa"/>
          </w:tcPr>
          <w:p w14:paraId="4F280613" w14:textId="77777777" w:rsidR="00FD3188" w:rsidRPr="005B7443" w:rsidRDefault="00FD3188" w:rsidP="000B5951">
            <w:pPr>
              <w:jc w:val="both"/>
              <w:rPr>
                <w:b/>
              </w:rPr>
            </w:pPr>
          </w:p>
        </w:tc>
      </w:tr>
      <w:tr w:rsidR="00FD3188" w14:paraId="3D4B9E5A" w14:textId="77777777" w:rsidTr="000B5951">
        <w:trPr>
          <w:trHeight w:val="205"/>
        </w:trPr>
        <w:tc>
          <w:tcPr>
            <w:tcW w:w="3347" w:type="dxa"/>
            <w:gridSpan w:val="3"/>
          </w:tcPr>
          <w:p w14:paraId="7165C7B8" w14:textId="77777777" w:rsidR="00FD3188" w:rsidRDefault="00FD3188" w:rsidP="000B5951">
            <w:pPr>
              <w:jc w:val="both"/>
            </w:pPr>
          </w:p>
        </w:tc>
        <w:tc>
          <w:tcPr>
            <w:tcW w:w="2245" w:type="dxa"/>
            <w:gridSpan w:val="3"/>
          </w:tcPr>
          <w:p w14:paraId="68ABCB89" w14:textId="77777777" w:rsidR="00FD3188" w:rsidRDefault="00FD3188" w:rsidP="000B5951">
            <w:pPr>
              <w:jc w:val="both"/>
            </w:pPr>
          </w:p>
        </w:tc>
        <w:tc>
          <w:tcPr>
            <w:tcW w:w="2248" w:type="dxa"/>
            <w:gridSpan w:val="5"/>
            <w:tcBorders>
              <w:right w:val="single" w:sz="12" w:space="0" w:color="auto"/>
            </w:tcBorders>
          </w:tcPr>
          <w:p w14:paraId="21AC43FA"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8B8954D" w14:textId="77777777" w:rsidR="00FD3188" w:rsidRPr="00F20AEF" w:rsidRDefault="00FD3188" w:rsidP="000B5951">
            <w:pPr>
              <w:jc w:val="both"/>
              <w:rPr>
                <w:b/>
                <w:sz w:val="18"/>
              </w:rPr>
            </w:pPr>
            <w:r w:rsidRPr="00F20AEF">
              <w:rPr>
                <w:b/>
                <w:sz w:val="18"/>
              </w:rPr>
              <w:t>H-index WoS/Scopus</w:t>
            </w:r>
          </w:p>
        </w:tc>
        <w:tc>
          <w:tcPr>
            <w:tcW w:w="694" w:type="dxa"/>
            <w:vAlign w:val="center"/>
          </w:tcPr>
          <w:p w14:paraId="0C448FC1" w14:textId="77777777" w:rsidR="00FD3188" w:rsidRPr="005B7443" w:rsidRDefault="00FD3188" w:rsidP="000B5951">
            <w:pPr>
              <w:rPr>
                <w:b/>
              </w:rPr>
            </w:pPr>
            <w:r>
              <w:rPr>
                <w:b/>
              </w:rPr>
              <w:t>2</w:t>
            </w:r>
          </w:p>
        </w:tc>
      </w:tr>
      <w:tr w:rsidR="00FD3188" w14:paraId="343C1145" w14:textId="77777777" w:rsidTr="000B5951">
        <w:tc>
          <w:tcPr>
            <w:tcW w:w="9859" w:type="dxa"/>
            <w:gridSpan w:val="15"/>
            <w:shd w:val="clear" w:color="auto" w:fill="F7CAAC"/>
          </w:tcPr>
          <w:p w14:paraId="1906C83A"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6EBF0B63" w14:textId="77777777" w:rsidTr="000B5951">
        <w:trPr>
          <w:trHeight w:val="2347"/>
        </w:trPr>
        <w:tc>
          <w:tcPr>
            <w:tcW w:w="9859" w:type="dxa"/>
            <w:gridSpan w:val="15"/>
          </w:tcPr>
          <w:p w14:paraId="7F6F4061" w14:textId="77777777" w:rsidR="00FD3188" w:rsidRDefault="00FD3188" w:rsidP="000B5951">
            <w:pPr>
              <w:spacing w:after="240"/>
              <w:jc w:val="both"/>
              <w:rPr>
                <w:bCs/>
              </w:rPr>
            </w:pPr>
            <w:r w:rsidRPr="00250592">
              <w:rPr>
                <w:b/>
              </w:rPr>
              <w:t>KURAČ, Zbyněk.</w:t>
            </w:r>
            <w:r w:rsidRPr="00FF1834">
              <w:rPr>
                <w:bCs/>
              </w:rPr>
              <w:t xml:space="preserve"> </w:t>
            </w:r>
            <w:r w:rsidRPr="00250592">
              <w:rPr>
                <w:bCs/>
                <w:i/>
                <w:iCs/>
              </w:rPr>
              <w:t>Transfer-stable aggregation functions: Applications, challenges, and emerging trends</w:t>
            </w:r>
            <w:r>
              <w:rPr>
                <w:bCs/>
              </w:rPr>
              <w:t>.</w:t>
            </w:r>
            <w:r w:rsidRPr="00FF1834">
              <w:rPr>
                <w:bCs/>
              </w:rPr>
              <w:t xml:space="preserve"> Decision Analytics Journal Volume: 7 (2023)</w:t>
            </w:r>
            <w:r>
              <w:rPr>
                <w:bCs/>
              </w:rPr>
              <w:t>.</w:t>
            </w:r>
            <w:r w:rsidRPr="00FF1834">
              <w:rPr>
                <w:bCs/>
              </w:rPr>
              <w:t xml:space="preserve"> ISSN: 2772-6622</w:t>
            </w:r>
            <w:r>
              <w:rPr>
                <w:bCs/>
              </w:rPr>
              <w:t xml:space="preserve">. (autorský podíl </w:t>
            </w:r>
            <w:r w:rsidRPr="00250592">
              <w:rPr>
                <w:b/>
              </w:rPr>
              <w:t>100</w:t>
            </w:r>
            <w:r>
              <w:rPr>
                <w:b/>
              </w:rPr>
              <w:t xml:space="preserve"> </w:t>
            </w:r>
            <w:r w:rsidRPr="00250592">
              <w:rPr>
                <w:b/>
              </w:rPr>
              <w:t>%</w:t>
            </w:r>
            <w:r>
              <w:rPr>
                <w:bCs/>
              </w:rPr>
              <w:t>)</w:t>
            </w:r>
          </w:p>
          <w:p w14:paraId="6A05D1E8" w14:textId="77777777" w:rsidR="00FD3188" w:rsidRDefault="00FD3188" w:rsidP="000B5951">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 P</w:t>
            </w:r>
            <w:r>
              <w:rPr>
                <w:bCs/>
              </w:rPr>
              <w:t>ÓCS</w:t>
            </w:r>
            <w:r w:rsidRPr="00FF1834">
              <w:rPr>
                <w:bCs/>
              </w:rPr>
              <w:t>, J</w:t>
            </w:r>
            <w:r>
              <w:rPr>
                <w:bCs/>
              </w:rPr>
              <w:t>osef.</w:t>
            </w:r>
            <w:r w:rsidRPr="00FF1834">
              <w:rPr>
                <w:bCs/>
              </w:rPr>
              <w:t xml:space="preserve"> </w:t>
            </w:r>
            <w:r w:rsidRPr="000B0F2F">
              <w:rPr>
                <w:bCs/>
                <w:i/>
                <w:iCs/>
              </w:rPr>
              <w:t>On the minimality of some generating sets of the aggregation clone on a finite chain</w:t>
            </w:r>
            <w:r>
              <w:rPr>
                <w:bCs/>
              </w:rPr>
              <w:t>.</w:t>
            </w:r>
            <w:r w:rsidRPr="00FF1834">
              <w:rPr>
                <w:bCs/>
              </w:rPr>
              <w:t xml:space="preserve"> Information sciences Volume: 564 (2021)</w:t>
            </w:r>
            <w:r>
              <w:rPr>
                <w:bCs/>
              </w:rPr>
              <w:t>.</w:t>
            </w:r>
            <w:r w:rsidRPr="00FF1834">
              <w:rPr>
                <w:bCs/>
              </w:rPr>
              <w:t xml:space="preserve"> ISSN: 0020-0255 Online ISSN: 1872-6291</w:t>
            </w:r>
            <w:r>
              <w:rPr>
                <w:bCs/>
              </w:rPr>
              <w:t xml:space="preserve">. (autorský podíl </w:t>
            </w:r>
            <w:r w:rsidRPr="00363B54">
              <w:rPr>
                <w:b/>
              </w:rPr>
              <w:t>33 %</w:t>
            </w:r>
            <w:r>
              <w:rPr>
                <w:bCs/>
              </w:rPr>
              <w:t>)</w:t>
            </w:r>
          </w:p>
          <w:p w14:paraId="7C52971B" w14:textId="77777777" w:rsidR="00FD3188" w:rsidRPr="00FF1834" w:rsidRDefault="00FD3188" w:rsidP="000B5951">
            <w:pPr>
              <w:spacing w:after="240"/>
              <w:jc w:val="both"/>
              <w:rPr>
                <w:bCs/>
              </w:rPr>
            </w:pPr>
            <w:r w:rsidRPr="00023BE2">
              <w:rPr>
                <w:b/>
              </w:rPr>
              <w:t>KURAČ, Zbyněk</w:t>
            </w:r>
            <w:r w:rsidRPr="00FF1834">
              <w:rPr>
                <w:bCs/>
              </w:rPr>
              <w:t>; R</w:t>
            </w:r>
            <w:r>
              <w:rPr>
                <w:bCs/>
              </w:rPr>
              <w:t>IEMEL</w:t>
            </w:r>
            <w:r w:rsidRPr="00FF1834">
              <w:rPr>
                <w:bCs/>
              </w:rPr>
              <w:t xml:space="preserve"> T</w:t>
            </w:r>
            <w:r>
              <w:rPr>
                <w:bCs/>
              </w:rPr>
              <w:t>omáš</w:t>
            </w:r>
            <w:r w:rsidRPr="00FF1834">
              <w:rPr>
                <w:bCs/>
              </w:rPr>
              <w:t>; R</w:t>
            </w:r>
            <w:r>
              <w:rPr>
                <w:bCs/>
              </w:rPr>
              <w:t>ÝPAROVÁ</w:t>
            </w:r>
            <w:r w:rsidRPr="00FF1834">
              <w:rPr>
                <w:bCs/>
              </w:rPr>
              <w:t xml:space="preserve"> L</w:t>
            </w:r>
            <w:r>
              <w:rPr>
                <w:bCs/>
              </w:rPr>
              <w:t>enka</w:t>
            </w:r>
            <w:r w:rsidRPr="00FF1834">
              <w:rPr>
                <w:bCs/>
              </w:rPr>
              <w:t xml:space="preserve">. </w:t>
            </w:r>
            <w:r w:rsidRPr="00CA2040">
              <w:rPr>
                <w:bCs/>
                <w:i/>
                <w:iCs/>
              </w:rPr>
              <w:t>Transfer-stable aggregation functions on finite lattices</w:t>
            </w:r>
            <w:r>
              <w:rPr>
                <w:bCs/>
              </w:rPr>
              <w:t>.</w:t>
            </w:r>
            <w:r w:rsidRPr="00FF1834">
              <w:rPr>
                <w:bCs/>
              </w:rPr>
              <w:t xml:space="preserve"> Information sciences Volume: 521 (2020)</w:t>
            </w:r>
            <w:r>
              <w:rPr>
                <w:bCs/>
              </w:rPr>
              <w:t>.</w:t>
            </w:r>
            <w:r w:rsidRPr="00FF1834">
              <w:rPr>
                <w:bCs/>
              </w:rPr>
              <w:t xml:space="preserve"> ISSN: 0020-0255 Online ISSN: 1872-6291</w:t>
            </w:r>
            <w:r>
              <w:rPr>
                <w:bCs/>
              </w:rPr>
              <w:t xml:space="preserve">. (autorský podíl </w:t>
            </w:r>
            <w:r w:rsidRPr="00023BE2">
              <w:rPr>
                <w:b/>
              </w:rPr>
              <w:t>90 %</w:t>
            </w:r>
            <w:r>
              <w:rPr>
                <w:bCs/>
              </w:rPr>
              <w:t>)</w:t>
            </w:r>
          </w:p>
          <w:p w14:paraId="077BE13F" w14:textId="77777777" w:rsidR="00FD3188" w:rsidRDefault="00FD3188" w:rsidP="000B5951">
            <w:pPr>
              <w:spacing w:after="240"/>
              <w:jc w:val="both"/>
              <w:rPr>
                <w:bCs/>
              </w:rPr>
            </w:pPr>
            <w:r w:rsidRPr="00250592">
              <w:rPr>
                <w:b/>
              </w:rPr>
              <w:t>KURAČ, Zbyněk.</w:t>
            </w:r>
            <w:r w:rsidRPr="00FF1834">
              <w:rPr>
                <w:bCs/>
              </w:rPr>
              <w:t xml:space="preserve"> </w:t>
            </w:r>
            <w:r w:rsidRPr="004D4187">
              <w:rPr>
                <w:bCs/>
                <w:i/>
                <w:iCs/>
              </w:rPr>
              <w:t>Transfer-stable means on finite chains</w:t>
            </w:r>
            <w:r>
              <w:rPr>
                <w:bCs/>
              </w:rPr>
              <w:t>.</w:t>
            </w:r>
            <w:r w:rsidRPr="00FF1834">
              <w:rPr>
                <w:bCs/>
              </w:rPr>
              <w:t xml:space="preserve"> </w:t>
            </w:r>
            <w:r w:rsidRPr="0076049D">
              <w:rPr>
                <w:bCs/>
              </w:rPr>
              <w:t>Fuzzy Sets and Systems</w:t>
            </w:r>
            <w:r>
              <w:rPr>
                <w:bCs/>
              </w:rPr>
              <w:t xml:space="preserve"> </w:t>
            </w:r>
            <w:r w:rsidRPr="0076049D">
              <w:rPr>
                <w:bCs/>
              </w:rPr>
              <w:t>Volume 372</w:t>
            </w:r>
            <w:r w:rsidRPr="00FF1834">
              <w:rPr>
                <w:bCs/>
              </w:rPr>
              <w:t xml:space="preserve"> (20</w:t>
            </w:r>
            <w:r>
              <w:rPr>
                <w:bCs/>
              </w:rPr>
              <w:t>19</w:t>
            </w:r>
            <w:r w:rsidRPr="00FF1834">
              <w:rPr>
                <w:bCs/>
              </w:rPr>
              <w:t>)</w:t>
            </w:r>
            <w:r>
              <w:rPr>
                <w:bCs/>
              </w:rPr>
              <w:t xml:space="preserve">. </w:t>
            </w:r>
            <w:r w:rsidRPr="00502A6D">
              <w:rPr>
                <w:bCs/>
              </w:rPr>
              <w:t>ISSN 0165-0114</w:t>
            </w:r>
            <w:r>
              <w:rPr>
                <w:bCs/>
              </w:rPr>
              <w:t>.</w:t>
            </w:r>
            <w:r w:rsidRPr="00FF1834">
              <w:rPr>
                <w:bCs/>
              </w:rPr>
              <w:t xml:space="preserve"> </w:t>
            </w:r>
            <w:r>
              <w:rPr>
                <w:bCs/>
              </w:rPr>
              <w:t xml:space="preserve">(autorský podíl </w:t>
            </w:r>
            <w:r w:rsidRPr="00250592">
              <w:rPr>
                <w:b/>
              </w:rPr>
              <w:t>100</w:t>
            </w:r>
            <w:r>
              <w:rPr>
                <w:b/>
              </w:rPr>
              <w:t xml:space="preserve"> </w:t>
            </w:r>
            <w:r w:rsidRPr="00250592">
              <w:rPr>
                <w:b/>
              </w:rPr>
              <w:t>%</w:t>
            </w:r>
            <w:r>
              <w:rPr>
                <w:bCs/>
              </w:rPr>
              <w:t>)</w:t>
            </w:r>
          </w:p>
          <w:p w14:paraId="367CD9DF" w14:textId="77777777" w:rsidR="00FD3188" w:rsidRPr="009B49F9" w:rsidRDefault="00FD3188" w:rsidP="000B5951">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w:t>
            </w:r>
            <w:r>
              <w:rPr>
                <w:bCs/>
              </w:rPr>
              <w:t xml:space="preserve"> MESIAR, Radko,</w:t>
            </w:r>
            <w:r w:rsidRPr="00FF1834">
              <w:rPr>
                <w:bCs/>
              </w:rPr>
              <w:t xml:space="preserve"> P</w:t>
            </w:r>
            <w:r>
              <w:rPr>
                <w:bCs/>
              </w:rPr>
              <w:t>ÓCS</w:t>
            </w:r>
            <w:r w:rsidRPr="00FF1834">
              <w:rPr>
                <w:bCs/>
              </w:rPr>
              <w:t>, J</w:t>
            </w:r>
            <w:r>
              <w:rPr>
                <w:bCs/>
              </w:rPr>
              <w:t>osef.</w:t>
            </w:r>
            <w:r w:rsidRPr="00FF1834">
              <w:rPr>
                <w:bCs/>
              </w:rPr>
              <w:t xml:space="preserve"> </w:t>
            </w:r>
            <w:r w:rsidRPr="002F7FB1">
              <w:rPr>
                <w:bCs/>
                <w:i/>
                <w:iCs/>
              </w:rPr>
              <w:t>Binary generating set of the clone of idempotent aggregation functions on bounded lattices</w:t>
            </w:r>
            <w:r>
              <w:rPr>
                <w:bCs/>
              </w:rPr>
              <w:t>.</w:t>
            </w:r>
            <w:r w:rsidRPr="00FF1834">
              <w:rPr>
                <w:bCs/>
              </w:rPr>
              <w:t xml:space="preserve"> Information sciences Volume: </w:t>
            </w:r>
            <w:r>
              <w:rPr>
                <w:bCs/>
              </w:rPr>
              <w:t>462</w:t>
            </w:r>
            <w:r w:rsidRPr="00FF1834">
              <w:rPr>
                <w:bCs/>
              </w:rPr>
              <w:t xml:space="preserve"> (20</w:t>
            </w:r>
            <w:r>
              <w:rPr>
                <w:bCs/>
              </w:rPr>
              <w:t>18</w:t>
            </w:r>
            <w:r w:rsidRPr="00FF1834">
              <w:rPr>
                <w:bCs/>
              </w:rPr>
              <w:t>)</w:t>
            </w:r>
            <w:r>
              <w:rPr>
                <w:bCs/>
              </w:rPr>
              <w:t>.</w:t>
            </w:r>
            <w:r w:rsidRPr="00FF1834">
              <w:rPr>
                <w:bCs/>
              </w:rPr>
              <w:t xml:space="preserve"> ISSN: </w:t>
            </w:r>
            <w:r w:rsidRPr="002F7FB1">
              <w:rPr>
                <w:bCs/>
              </w:rPr>
              <w:t>0020-025</w:t>
            </w:r>
            <w:r>
              <w:rPr>
                <w:bCs/>
              </w:rPr>
              <w:t xml:space="preserve">5. (autorský podíl </w:t>
            </w:r>
            <w:r>
              <w:rPr>
                <w:b/>
              </w:rPr>
              <w:t>25</w:t>
            </w:r>
            <w:r w:rsidRPr="00363B54">
              <w:rPr>
                <w:b/>
              </w:rPr>
              <w:t xml:space="preserve"> %</w:t>
            </w:r>
            <w:r>
              <w:rPr>
                <w:bCs/>
              </w:rPr>
              <w:t>)</w:t>
            </w:r>
          </w:p>
        </w:tc>
      </w:tr>
      <w:tr w:rsidR="00FD3188" w14:paraId="4885F637" w14:textId="77777777" w:rsidTr="000B5951">
        <w:trPr>
          <w:trHeight w:val="218"/>
        </w:trPr>
        <w:tc>
          <w:tcPr>
            <w:tcW w:w="9859" w:type="dxa"/>
            <w:gridSpan w:val="15"/>
            <w:shd w:val="clear" w:color="auto" w:fill="F7CAAC"/>
          </w:tcPr>
          <w:p w14:paraId="3224CAD4" w14:textId="77777777" w:rsidR="00FD3188" w:rsidRDefault="00FD3188" w:rsidP="000B5951">
            <w:pPr>
              <w:rPr>
                <w:b/>
              </w:rPr>
            </w:pPr>
            <w:r>
              <w:rPr>
                <w:b/>
              </w:rPr>
              <w:t>Působení v zahraničí</w:t>
            </w:r>
          </w:p>
        </w:tc>
      </w:tr>
      <w:tr w:rsidR="00FD3188" w14:paraId="75032B59" w14:textId="77777777" w:rsidTr="000B5951">
        <w:trPr>
          <w:trHeight w:val="328"/>
        </w:trPr>
        <w:tc>
          <w:tcPr>
            <w:tcW w:w="9859" w:type="dxa"/>
            <w:gridSpan w:val="15"/>
          </w:tcPr>
          <w:p w14:paraId="56437598" w14:textId="77777777" w:rsidR="00FD3188" w:rsidRPr="00033FC8" w:rsidRDefault="00FD3188" w:rsidP="000B5951">
            <w:r w:rsidRPr="00033FC8">
              <w:t>Slovenská technická univerzita v Bratislavě, Slovensko, 3 měsíce, 2018 (Erasmus+)</w:t>
            </w:r>
          </w:p>
        </w:tc>
      </w:tr>
      <w:tr w:rsidR="00FD3188" w14:paraId="0B9889C6" w14:textId="77777777" w:rsidTr="000B5951">
        <w:trPr>
          <w:cantSplit/>
          <w:trHeight w:val="470"/>
        </w:trPr>
        <w:tc>
          <w:tcPr>
            <w:tcW w:w="2518" w:type="dxa"/>
            <w:shd w:val="clear" w:color="auto" w:fill="F7CAAC"/>
          </w:tcPr>
          <w:p w14:paraId="15A2DB16" w14:textId="77777777" w:rsidR="00FD3188" w:rsidRDefault="00FD3188" w:rsidP="000B5951">
            <w:pPr>
              <w:jc w:val="both"/>
              <w:rPr>
                <w:b/>
              </w:rPr>
            </w:pPr>
            <w:r>
              <w:rPr>
                <w:b/>
              </w:rPr>
              <w:t xml:space="preserve">Podpis </w:t>
            </w:r>
          </w:p>
        </w:tc>
        <w:tc>
          <w:tcPr>
            <w:tcW w:w="4536" w:type="dxa"/>
            <w:gridSpan w:val="8"/>
          </w:tcPr>
          <w:p w14:paraId="23BBA83F" w14:textId="77777777" w:rsidR="00FD3188" w:rsidRDefault="00FD3188" w:rsidP="000B5951">
            <w:pPr>
              <w:jc w:val="both"/>
            </w:pPr>
          </w:p>
        </w:tc>
        <w:tc>
          <w:tcPr>
            <w:tcW w:w="786" w:type="dxa"/>
            <w:gridSpan w:val="2"/>
            <w:shd w:val="clear" w:color="auto" w:fill="F7CAAC"/>
          </w:tcPr>
          <w:p w14:paraId="713236C6" w14:textId="77777777" w:rsidR="00FD3188" w:rsidRDefault="00FD3188" w:rsidP="000B5951">
            <w:pPr>
              <w:jc w:val="both"/>
            </w:pPr>
            <w:r>
              <w:rPr>
                <w:b/>
              </w:rPr>
              <w:t>datum</w:t>
            </w:r>
          </w:p>
        </w:tc>
        <w:tc>
          <w:tcPr>
            <w:tcW w:w="2019" w:type="dxa"/>
            <w:gridSpan w:val="4"/>
          </w:tcPr>
          <w:p w14:paraId="2E6C4B7B" w14:textId="77777777" w:rsidR="00FD3188" w:rsidRDefault="00FD3188" w:rsidP="000B5951">
            <w:pPr>
              <w:jc w:val="both"/>
            </w:pPr>
          </w:p>
        </w:tc>
      </w:tr>
    </w:tbl>
    <w:p w14:paraId="75EA2D78" w14:textId="77777777" w:rsidR="00FD3188" w:rsidRDefault="00FD3188" w:rsidP="00FD3188"/>
    <w:p w14:paraId="33DF4BCE"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00FDFA0A" w14:textId="77777777" w:rsidTr="000B5951">
        <w:tc>
          <w:tcPr>
            <w:tcW w:w="9859" w:type="dxa"/>
            <w:gridSpan w:val="15"/>
            <w:tcBorders>
              <w:bottom w:val="double" w:sz="4" w:space="0" w:color="auto"/>
            </w:tcBorders>
            <w:shd w:val="clear" w:color="auto" w:fill="BDD6EE"/>
          </w:tcPr>
          <w:p w14:paraId="186BF761" w14:textId="77777777" w:rsidR="00FD3188" w:rsidRDefault="00FD3188" w:rsidP="000B5951">
            <w:pPr>
              <w:jc w:val="both"/>
              <w:rPr>
                <w:b/>
                <w:sz w:val="28"/>
              </w:rPr>
            </w:pPr>
            <w:r>
              <w:rPr>
                <w:b/>
                <w:sz w:val="28"/>
              </w:rPr>
              <w:lastRenderedPageBreak/>
              <w:t>C-I – Personální zabezpečení</w:t>
            </w:r>
          </w:p>
        </w:tc>
      </w:tr>
      <w:tr w:rsidR="00FD3188" w14:paraId="6ABCCBF6" w14:textId="77777777" w:rsidTr="000B5951">
        <w:tc>
          <w:tcPr>
            <w:tcW w:w="2518" w:type="dxa"/>
            <w:tcBorders>
              <w:top w:val="double" w:sz="4" w:space="0" w:color="auto"/>
            </w:tcBorders>
            <w:shd w:val="clear" w:color="auto" w:fill="F7CAAC"/>
          </w:tcPr>
          <w:p w14:paraId="2A6E1525" w14:textId="77777777" w:rsidR="00FD3188" w:rsidRDefault="00FD3188" w:rsidP="000B5951">
            <w:pPr>
              <w:jc w:val="both"/>
              <w:rPr>
                <w:b/>
              </w:rPr>
            </w:pPr>
            <w:r>
              <w:rPr>
                <w:b/>
              </w:rPr>
              <w:t>Vysoká škola</w:t>
            </w:r>
          </w:p>
        </w:tc>
        <w:tc>
          <w:tcPr>
            <w:tcW w:w="7341" w:type="dxa"/>
            <w:gridSpan w:val="14"/>
          </w:tcPr>
          <w:p w14:paraId="5C2DF92B" w14:textId="77777777" w:rsidR="00FD3188" w:rsidRDefault="00FD3188" w:rsidP="000B5951">
            <w:pPr>
              <w:jc w:val="both"/>
            </w:pPr>
            <w:r w:rsidRPr="001B2AE1">
              <w:t>Univerzita Tomáše Bati ve Zlíně</w:t>
            </w:r>
          </w:p>
        </w:tc>
      </w:tr>
      <w:tr w:rsidR="00FD3188" w14:paraId="7CE079F9" w14:textId="77777777" w:rsidTr="000B5951">
        <w:tc>
          <w:tcPr>
            <w:tcW w:w="2518" w:type="dxa"/>
            <w:shd w:val="clear" w:color="auto" w:fill="F7CAAC"/>
          </w:tcPr>
          <w:p w14:paraId="67E97CB9" w14:textId="77777777" w:rsidR="00FD3188" w:rsidRDefault="00FD3188" w:rsidP="000B5951">
            <w:pPr>
              <w:jc w:val="both"/>
              <w:rPr>
                <w:b/>
              </w:rPr>
            </w:pPr>
            <w:r>
              <w:rPr>
                <w:b/>
              </w:rPr>
              <w:t>Součást vysoké školy</w:t>
            </w:r>
          </w:p>
        </w:tc>
        <w:tc>
          <w:tcPr>
            <w:tcW w:w="7341" w:type="dxa"/>
            <w:gridSpan w:val="14"/>
          </w:tcPr>
          <w:p w14:paraId="0362B5AE" w14:textId="77777777" w:rsidR="00FD3188" w:rsidRDefault="00FD3188" w:rsidP="000B5951">
            <w:pPr>
              <w:jc w:val="both"/>
            </w:pPr>
            <w:r>
              <w:t>Fakulta logistiky a krizového řízení</w:t>
            </w:r>
          </w:p>
        </w:tc>
      </w:tr>
      <w:tr w:rsidR="00FD3188" w14:paraId="6B16ECCD" w14:textId="77777777" w:rsidTr="000B5951">
        <w:tc>
          <w:tcPr>
            <w:tcW w:w="2518" w:type="dxa"/>
            <w:shd w:val="clear" w:color="auto" w:fill="F7CAAC"/>
          </w:tcPr>
          <w:p w14:paraId="4AB43447" w14:textId="77777777" w:rsidR="00FD3188" w:rsidRDefault="00FD3188" w:rsidP="000B5951">
            <w:pPr>
              <w:jc w:val="both"/>
              <w:rPr>
                <w:b/>
              </w:rPr>
            </w:pPr>
            <w:r>
              <w:rPr>
                <w:b/>
              </w:rPr>
              <w:t>Název studijního programu</w:t>
            </w:r>
          </w:p>
        </w:tc>
        <w:tc>
          <w:tcPr>
            <w:tcW w:w="7341" w:type="dxa"/>
            <w:gridSpan w:val="14"/>
          </w:tcPr>
          <w:p w14:paraId="7E465424" w14:textId="77777777" w:rsidR="00FD3188" w:rsidRDefault="00FD3188" w:rsidP="000B5951">
            <w:pPr>
              <w:jc w:val="both"/>
            </w:pPr>
            <w:r>
              <w:t>Risk Management</w:t>
            </w:r>
          </w:p>
        </w:tc>
      </w:tr>
      <w:tr w:rsidR="00FD3188" w14:paraId="07271448" w14:textId="77777777" w:rsidTr="000B5951">
        <w:tc>
          <w:tcPr>
            <w:tcW w:w="2518" w:type="dxa"/>
            <w:shd w:val="clear" w:color="auto" w:fill="F7CAAC"/>
          </w:tcPr>
          <w:p w14:paraId="69875AE6" w14:textId="77777777" w:rsidR="00FD3188" w:rsidRDefault="00FD3188" w:rsidP="000B5951">
            <w:pPr>
              <w:jc w:val="both"/>
              <w:rPr>
                <w:b/>
              </w:rPr>
            </w:pPr>
            <w:r>
              <w:rPr>
                <w:b/>
              </w:rPr>
              <w:t>Jméno a příjmení</w:t>
            </w:r>
          </w:p>
        </w:tc>
        <w:tc>
          <w:tcPr>
            <w:tcW w:w="4536" w:type="dxa"/>
            <w:gridSpan w:val="8"/>
          </w:tcPr>
          <w:p w14:paraId="08B70F16" w14:textId="77777777" w:rsidR="00FD3188" w:rsidRPr="00A42879" w:rsidRDefault="00FD3188" w:rsidP="000B5951">
            <w:pPr>
              <w:jc w:val="both"/>
              <w:rPr>
                <w:b/>
                <w:bCs/>
              </w:rPr>
            </w:pPr>
            <w:r>
              <w:rPr>
                <w:b/>
                <w:bCs/>
              </w:rPr>
              <w:t>Milan Damborský</w:t>
            </w:r>
          </w:p>
        </w:tc>
        <w:tc>
          <w:tcPr>
            <w:tcW w:w="709" w:type="dxa"/>
            <w:shd w:val="clear" w:color="auto" w:fill="F7CAAC"/>
          </w:tcPr>
          <w:p w14:paraId="71CA7730" w14:textId="77777777" w:rsidR="00FD3188" w:rsidRDefault="00FD3188" w:rsidP="000B5951">
            <w:pPr>
              <w:jc w:val="both"/>
              <w:rPr>
                <w:b/>
              </w:rPr>
            </w:pPr>
            <w:r>
              <w:rPr>
                <w:b/>
              </w:rPr>
              <w:t>Tituly</w:t>
            </w:r>
          </w:p>
        </w:tc>
        <w:tc>
          <w:tcPr>
            <w:tcW w:w="2096" w:type="dxa"/>
            <w:gridSpan w:val="5"/>
          </w:tcPr>
          <w:p w14:paraId="7F4B4F1D" w14:textId="77777777" w:rsidR="00FD3188" w:rsidRDefault="00FD3188" w:rsidP="000B5951">
            <w:r>
              <w:t xml:space="preserve">Ing., Ph.D. </w:t>
            </w:r>
          </w:p>
        </w:tc>
      </w:tr>
      <w:tr w:rsidR="00FD3188" w14:paraId="146238A5" w14:textId="77777777" w:rsidTr="000B5951">
        <w:tc>
          <w:tcPr>
            <w:tcW w:w="2518" w:type="dxa"/>
            <w:shd w:val="clear" w:color="auto" w:fill="F7CAAC"/>
          </w:tcPr>
          <w:p w14:paraId="0141D4AB" w14:textId="77777777" w:rsidR="00FD3188" w:rsidRDefault="00FD3188" w:rsidP="000B5951">
            <w:pPr>
              <w:jc w:val="both"/>
              <w:rPr>
                <w:b/>
              </w:rPr>
            </w:pPr>
            <w:r>
              <w:rPr>
                <w:b/>
              </w:rPr>
              <w:t>Rok narození</w:t>
            </w:r>
          </w:p>
        </w:tc>
        <w:tc>
          <w:tcPr>
            <w:tcW w:w="829" w:type="dxa"/>
            <w:gridSpan w:val="2"/>
          </w:tcPr>
          <w:p w14:paraId="558854AC" w14:textId="77777777" w:rsidR="00FD3188" w:rsidRDefault="00FD3188" w:rsidP="000B5951">
            <w:pPr>
              <w:jc w:val="both"/>
            </w:pPr>
            <w:r>
              <w:t>1980</w:t>
            </w:r>
          </w:p>
        </w:tc>
        <w:tc>
          <w:tcPr>
            <w:tcW w:w="1721" w:type="dxa"/>
            <w:shd w:val="clear" w:color="auto" w:fill="F7CAAC"/>
          </w:tcPr>
          <w:p w14:paraId="6A253F4C" w14:textId="77777777" w:rsidR="00FD3188" w:rsidRDefault="00FD3188" w:rsidP="000B5951">
            <w:pPr>
              <w:jc w:val="both"/>
              <w:rPr>
                <w:b/>
              </w:rPr>
            </w:pPr>
            <w:r>
              <w:rPr>
                <w:b/>
              </w:rPr>
              <w:t>typ vztahu k VŠ</w:t>
            </w:r>
          </w:p>
        </w:tc>
        <w:tc>
          <w:tcPr>
            <w:tcW w:w="992" w:type="dxa"/>
            <w:gridSpan w:val="4"/>
          </w:tcPr>
          <w:p w14:paraId="31FA32BB" w14:textId="77777777" w:rsidR="00FD3188" w:rsidRPr="00124859" w:rsidRDefault="00FD3188" w:rsidP="000B5951">
            <w:pPr>
              <w:jc w:val="both"/>
              <w:rPr>
                <w:i/>
                <w:iCs/>
              </w:rPr>
            </w:pPr>
            <w:r w:rsidRPr="00124859">
              <w:rPr>
                <w:i/>
                <w:iCs/>
              </w:rPr>
              <w:t>pp.</w:t>
            </w:r>
          </w:p>
        </w:tc>
        <w:tc>
          <w:tcPr>
            <w:tcW w:w="994" w:type="dxa"/>
            <w:shd w:val="clear" w:color="auto" w:fill="F7CAAC"/>
          </w:tcPr>
          <w:p w14:paraId="66790DE4" w14:textId="77777777" w:rsidR="00FD3188" w:rsidRDefault="00FD3188" w:rsidP="000B5951">
            <w:pPr>
              <w:jc w:val="both"/>
              <w:rPr>
                <w:b/>
              </w:rPr>
            </w:pPr>
            <w:r>
              <w:rPr>
                <w:b/>
              </w:rPr>
              <w:t>rozsah</w:t>
            </w:r>
          </w:p>
        </w:tc>
        <w:tc>
          <w:tcPr>
            <w:tcW w:w="709" w:type="dxa"/>
          </w:tcPr>
          <w:p w14:paraId="4D16DB7D" w14:textId="77777777" w:rsidR="00FD3188" w:rsidRDefault="00FD3188" w:rsidP="000B5951">
            <w:pPr>
              <w:jc w:val="both"/>
            </w:pPr>
            <w:r>
              <w:t>40</w:t>
            </w:r>
          </w:p>
        </w:tc>
        <w:tc>
          <w:tcPr>
            <w:tcW w:w="709" w:type="dxa"/>
            <w:gridSpan w:val="3"/>
            <w:shd w:val="clear" w:color="auto" w:fill="F7CAAC"/>
          </w:tcPr>
          <w:p w14:paraId="00EF2753" w14:textId="77777777" w:rsidR="00FD3188" w:rsidRDefault="00FD3188" w:rsidP="000B5951">
            <w:pPr>
              <w:jc w:val="both"/>
              <w:rPr>
                <w:b/>
              </w:rPr>
            </w:pPr>
            <w:r>
              <w:rPr>
                <w:b/>
              </w:rPr>
              <w:t>do kdy</w:t>
            </w:r>
          </w:p>
        </w:tc>
        <w:tc>
          <w:tcPr>
            <w:tcW w:w="1387" w:type="dxa"/>
            <w:gridSpan w:val="2"/>
          </w:tcPr>
          <w:p w14:paraId="71C4579E" w14:textId="77777777" w:rsidR="00FD3188" w:rsidRDefault="00FD3188" w:rsidP="000B5951">
            <w:pPr>
              <w:jc w:val="both"/>
            </w:pPr>
            <w:r>
              <w:t>N</w:t>
            </w:r>
          </w:p>
        </w:tc>
      </w:tr>
      <w:tr w:rsidR="00FD3188" w14:paraId="67D85F34" w14:textId="77777777" w:rsidTr="000B5951">
        <w:tc>
          <w:tcPr>
            <w:tcW w:w="5068" w:type="dxa"/>
            <w:gridSpan w:val="4"/>
            <w:shd w:val="clear" w:color="auto" w:fill="F7CAAC"/>
          </w:tcPr>
          <w:p w14:paraId="1723D4B5" w14:textId="77777777" w:rsidR="00FD3188" w:rsidRDefault="00FD3188" w:rsidP="000B5951">
            <w:pPr>
              <w:jc w:val="both"/>
              <w:rPr>
                <w:b/>
              </w:rPr>
            </w:pPr>
            <w:r>
              <w:rPr>
                <w:b/>
              </w:rPr>
              <w:t>Typ vztahu na součásti VŠ, která uskutečňuje st. program</w:t>
            </w:r>
          </w:p>
        </w:tc>
        <w:tc>
          <w:tcPr>
            <w:tcW w:w="992" w:type="dxa"/>
            <w:gridSpan w:val="4"/>
          </w:tcPr>
          <w:p w14:paraId="54A3D129" w14:textId="77777777" w:rsidR="00FD3188" w:rsidRPr="00124859" w:rsidRDefault="00FD3188" w:rsidP="000B5951">
            <w:pPr>
              <w:jc w:val="both"/>
              <w:rPr>
                <w:i/>
                <w:iCs/>
              </w:rPr>
            </w:pPr>
          </w:p>
        </w:tc>
        <w:tc>
          <w:tcPr>
            <w:tcW w:w="994" w:type="dxa"/>
            <w:shd w:val="clear" w:color="auto" w:fill="F7CAAC"/>
          </w:tcPr>
          <w:p w14:paraId="2B9BEE95" w14:textId="77777777" w:rsidR="00FD3188" w:rsidRDefault="00FD3188" w:rsidP="000B5951">
            <w:pPr>
              <w:jc w:val="both"/>
              <w:rPr>
                <w:b/>
              </w:rPr>
            </w:pPr>
            <w:r>
              <w:rPr>
                <w:b/>
              </w:rPr>
              <w:t>rozsah</w:t>
            </w:r>
          </w:p>
        </w:tc>
        <w:tc>
          <w:tcPr>
            <w:tcW w:w="709" w:type="dxa"/>
          </w:tcPr>
          <w:p w14:paraId="181C980F" w14:textId="77777777" w:rsidR="00FD3188" w:rsidRDefault="00FD3188" w:rsidP="000B5951">
            <w:pPr>
              <w:jc w:val="both"/>
            </w:pPr>
          </w:p>
        </w:tc>
        <w:tc>
          <w:tcPr>
            <w:tcW w:w="709" w:type="dxa"/>
            <w:gridSpan w:val="3"/>
            <w:shd w:val="clear" w:color="auto" w:fill="F7CAAC"/>
          </w:tcPr>
          <w:p w14:paraId="1C022755" w14:textId="77777777" w:rsidR="00FD3188" w:rsidRDefault="00FD3188" w:rsidP="000B5951">
            <w:pPr>
              <w:jc w:val="both"/>
              <w:rPr>
                <w:b/>
              </w:rPr>
            </w:pPr>
            <w:r>
              <w:rPr>
                <w:b/>
              </w:rPr>
              <w:t>do kdy</w:t>
            </w:r>
          </w:p>
        </w:tc>
        <w:tc>
          <w:tcPr>
            <w:tcW w:w="1387" w:type="dxa"/>
            <w:gridSpan w:val="2"/>
          </w:tcPr>
          <w:p w14:paraId="19AB9DFB" w14:textId="77777777" w:rsidR="00FD3188" w:rsidRDefault="00FD3188" w:rsidP="000B5951">
            <w:pPr>
              <w:jc w:val="both"/>
            </w:pPr>
          </w:p>
        </w:tc>
      </w:tr>
      <w:tr w:rsidR="00FD3188" w14:paraId="4029A1D9" w14:textId="77777777" w:rsidTr="000B5951">
        <w:tc>
          <w:tcPr>
            <w:tcW w:w="6060" w:type="dxa"/>
            <w:gridSpan w:val="8"/>
            <w:shd w:val="clear" w:color="auto" w:fill="F7CAAC"/>
          </w:tcPr>
          <w:p w14:paraId="72C9307E"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2B56537A" w14:textId="77777777" w:rsidR="00FD3188" w:rsidRDefault="00FD3188" w:rsidP="000B5951">
            <w:pPr>
              <w:jc w:val="both"/>
              <w:rPr>
                <w:b/>
              </w:rPr>
            </w:pPr>
            <w:r>
              <w:rPr>
                <w:b/>
              </w:rPr>
              <w:t>typ prac. vztahu</w:t>
            </w:r>
          </w:p>
        </w:tc>
        <w:tc>
          <w:tcPr>
            <w:tcW w:w="2096" w:type="dxa"/>
            <w:gridSpan w:val="5"/>
            <w:shd w:val="clear" w:color="auto" w:fill="F7CAAC"/>
          </w:tcPr>
          <w:p w14:paraId="29CD32FB" w14:textId="77777777" w:rsidR="00FD3188" w:rsidRDefault="00FD3188" w:rsidP="000B5951">
            <w:pPr>
              <w:jc w:val="both"/>
              <w:rPr>
                <w:b/>
              </w:rPr>
            </w:pPr>
            <w:r>
              <w:rPr>
                <w:b/>
              </w:rPr>
              <w:t>rozsah</w:t>
            </w:r>
          </w:p>
        </w:tc>
      </w:tr>
      <w:tr w:rsidR="00FD3188" w14:paraId="3EC36FBB" w14:textId="77777777" w:rsidTr="000B5951">
        <w:tc>
          <w:tcPr>
            <w:tcW w:w="6060" w:type="dxa"/>
            <w:gridSpan w:val="8"/>
          </w:tcPr>
          <w:p w14:paraId="1832D36F" w14:textId="77777777" w:rsidR="00FD3188" w:rsidRDefault="00FD3188" w:rsidP="000B5951">
            <w:pPr>
              <w:jc w:val="both"/>
            </w:pPr>
            <w:r>
              <w:t>--</w:t>
            </w:r>
          </w:p>
        </w:tc>
        <w:tc>
          <w:tcPr>
            <w:tcW w:w="1703" w:type="dxa"/>
            <w:gridSpan w:val="2"/>
          </w:tcPr>
          <w:p w14:paraId="70E5F561" w14:textId="77777777" w:rsidR="00FD3188" w:rsidRPr="00A42879" w:rsidRDefault="00FD3188" w:rsidP="000B5951">
            <w:pPr>
              <w:jc w:val="both"/>
              <w:rPr>
                <w:i/>
                <w:iCs/>
              </w:rPr>
            </w:pPr>
            <w:r>
              <w:rPr>
                <w:i/>
                <w:iCs/>
              </w:rPr>
              <w:t>--</w:t>
            </w:r>
          </w:p>
        </w:tc>
        <w:tc>
          <w:tcPr>
            <w:tcW w:w="2096" w:type="dxa"/>
            <w:gridSpan w:val="5"/>
          </w:tcPr>
          <w:p w14:paraId="410382F3" w14:textId="77777777" w:rsidR="00FD3188" w:rsidRDefault="00FD3188" w:rsidP="000B5951">
            <w:pPr>
              <w:jc w:val="both"/>
            </w:pPr>
            <w:r>
              <w:t>--</w:t>
            </w:r>
          </w:p>
        </w:tc>
      </w:tr>
      <w:tr w:rsidR="00FD3188" w14:paraId="2FCAD058" w14:textId="77777777" w:rsidTr="000B5951">
        <w:tc>
          <w:tcPr>
            <w:tcW w:w="6060" w:type="dxa"/>
            <w:gridSpan w:val="8"/>
          </w:tcPr>
          <w:p w14:paraId="6AA22F66" w14:textId="77777777" w:rsidR="00FD3188" w:rsidRDefault="00FD3188" w:rsidP="000B5951">
            <w:pPr>
              <w:jc w:val="both"/>
            </w:pPr>
          </w:p>
        </w:tc>
        <w:tc>
          <w:tcPr>
            <w:tcW w:w="1703" w:type="dxa"/>
            <w:gridSpan w:val="2"/>
          </w:tcPr>
          <w:p w14:paraId="6B014D6B" w14:textId="77777777" w:rsidR="00FD3188" w:rsidRDefault="00FD3188" w:rsidP="000B5951">
            <w:pPr>
              <w:jc w:val="both"/>
            </w:pPr>
          </w:p>
        </w:tc>
        <w:tc>
          <w:tcPr>
            <w:tcW w:w="2096" w:type="dxa"/>
            <w:gridSpan w:val="5"/>
          </w:tcPr>
          <w:p w14:paraId="2C03FB42" w14:textId="77777777" w:rsidR="00FD3188" w:rsidRDefault="00FD3188" w:rsidP="000B5951">
            <w:pPr>
              <w:jc w:val="both"/>
            </w:pPr>
          </w:p>
        </w:tc>
      </w:tr>
      <w:tr w:rsidR="00FD3188" w14:paraId="0E280C1D" w14:textId="77777777" w:rsidTr="000B5951">
        <w:tc>
          <w:tcPr>
            <w:tcW w:w="6060" w:type="dxa"/>
            <w:gridSpan w:val="8"/>
          </w:tcPr>
          <w:p w14:paraId="12A790BF" w14:textId="77777777" w:rsidR="00FD3188" w:rsidRDefault="00FD3188" w:rsidP="000B5951">
            <w:pPr>
              <w:jc w:val="both"/>
            </w:pPr>
          </w:p>
        </w:tc>
        <w:tc>
          <w:tcPr>
            <w:tcW w:w="1703" w:type="dxa"/>
            <w:gridSpan w:val="2"/>
          </w:tcPr>
          <w:p w14:paraId="41689B85" w14:textId="77777777" w:rsidR="00FD3188" w:rsidRDefault="00FD3188" w:rsidP="000B5951">
            <w:pPr>
              <w:jc w:val="both"/>
            </w:pPr>
          </w:p>
        </w:tc>
        <w:tc>
          <w:tcPr>
            <w:tcW w:w="2096" w:type="dxa"/>
            <w:gridSpan w:val="5"/>
          </w:tcPr>
          <w:p w14:paraId="652316A1" w14:textId="77777777" w:rsidR="00FD3188" w:rsidRDefault="00FD3188" w:rsidP="000B5951">
            <w:pPr>
              <w:jc w:val="both"/>
            </w:pPr>
          </w:p>
        </w:tc>
      </w:tr>
      <w:tr w:rsidR="00FD3188" w14:paraId="2E3DF0B1" w14:textId="77777777" w:rsidTr="000B5951">
        <w:tc>
          <w:tcPr>
            <w:tcW w:w="6060" w:type="dxa"/>
            <w:gridSpan w:val="8"/>
          </w:tcPr>
          <w:p w14:paraId="31655E0C" w14:textId="77777777" w:rsidR="00FD3188" w:rsidRDefault="00FD3188" w:rsidP="000B5951">
            <w:pPr>
              <w:jc w:val="both"/>
            </w:pPr>
          </w:p>
        </w:tc>
        <w:tc>
          <w:tcPr>
            <w:tcW w:w="1703" w:type="dxa"/>
            <w:gridSpan w:val="2"/>
          </w:tcPr>
          <w:p w14:paraId="18D5BDF7" w14:textId="77777777" w:rsidR="00FD3188" w:rsidRDefault="00FD3188" w:rsidP="000B5951">
            <w:pPr>
              <w:jc w:val="both"/>
            </w:pPr>
          </w:p>
        </w:tc>
        <w:tc>
          <w:tcPr>
            <w:tcW w:w="2096" w:type="dxa"/>
            <w:gridSpan w:val="5"/>
          </w:tcPr>
          <w:p w14:paraId="5AE56AC5" w14:textId="77777777" w:rsidR="00FD3188" w:rsidRDefault="00FD3188" w:rsidP="000B5951">
            <w:pPr>
              <w:jc w:val="both"/>
            </w:pPr>
          </w:p>
        </w:tc>
      </w:tr>
      <w:tr w:rsidR="00FD3188" w14:paraId="6888B139" w14:textId="77777777" w:rsidTr="000B5951">
        <w:tc>
          <w:tcPr>
            <w:tcW w:w="9859" w:type="dxa"/>
            <w:gridSpan w:val="15"/>
            <w:shd w:val="clear" w:color="auto" w:fill="F7CAAC"/>
          </w:tcPr>
          <w:p w14:paraId="19478A13"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FB5CBE1" w14:textId="77777777" w:rsidTr="000B5951">
        <w:trPr>
          <w:trHeight w:val="607"/>
        </w:trPr>
        <w:tc>
          <w:tcPr>
            <w:tcW w:w="9859" w:type="dxa"/>
            <w:gridSpan w:val="15"/>
            <w:tcBorders>
              <w:top w:val="nil"/>
            </w:tcBorders>
          </w:tcPr>
          <w:p w14:paraId="5F03CBFF" w14:textId="77777777" w:rsidR="00FD3188" w:rsidRPr="002827C6" w:rsidRDefault="00FD3188" w:rsidP="000B5951">
            <w:pPr>
              <w:jc w:val="both"/>
            </w:pPr>
            <w:r>
              <w:t xml:space="preserve">Microeconomics </w:t>
            </w:r>
            <w:r w:rsidRPr="002D58AF">
              <w:t>(ZT)</w:t>
            </w:r>
            <w:r>
              <w:t xml:space="preserve"> – garant, přednášející (100 %), vede semináře (100 %)</w:t>
            </w:r>
          </w:p>
        </w:tc>
      </w:tr>
      <w:tr w:rsidR="00FD3188" w14:paraId="0693AAEA" w14:textId="77777777" w:rsidTr="000B5951">
        <w:trPr>
          <w:trHeight w:val="340"/>
        </w:trPr>
        <w:tc>
          <w:tcPr>
            <w:tcW w:w="9859" w:type="dxa"/>
            <w:gridSpan w:val="15"/>
            <w:tcBorders>
              <w:top w:val="nil"/>
            </w:tcBorders>
            <w:shd w:val="clear" w:color="auto" w:fill="FBD4B4"/>
          </w:tcPr>
          <w:p w14:paraId="6C5B5333"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74D65CD5" w14:textId="77777777" w:rsidTr="000B5951">
        <w:trPr>
          <w:trHeight w:val="340"/>
        </w:trPr>
        <w:tc>
          <w:tcPr>
            <w:tcW w:w="2802" w:type="dxa"/>
            <w:gridSpan w:val="2"/>
            <w:tcBorders>
              <w:top w:val="nil"/>
            </w:tcBorders>
          </w:tcPr>
          <w:p w14:paraId="6A108F53"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18574576"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67107F54" w14:textId="77777777" w:rsidR="00FD3188" w:rsidRPr="002827C6" w:rsidRDefault="00FD3188" w:rsidP="000B5951">
            <w:pPr>
              <w:jc w:val="both"/>
              <w:rPr>
                <w:b/>
              </w:rPr>
            </w:pPr>
            <w:r w:rsidRPr="002827C6">
              <w:rPr>
                <w:b/>
              </w:rPr>
              <w:t>Sem.</w:t>
            </w:r>
          </w:p>
        </w:tc>
        <w:tc>
          <w:tcPr>
            <w:tcW w:w="2109" w:type="dxa"/>
            <w:gridSpan w:val="5"/>
            <w:tcBorders>
              <w:top w:val="nil"/>
            </w:tcBorders>
          </w:tcPr>
          <w:p w14:paraId="7EF1B3F2"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1991437A"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6F466FD5" w14:textId="77777777" w:rsidTr="000B5951">
        <w:trPr>
          <w:trHeight w:val="285"/>
        </w:trPr>
        <w:tc>
          <w:tcPr>
            <w:tcW w:w="2802" w:type="dxa"/>
            <w:gridSpan w:val="2"/>
            <w:tcBorders>
              <w:top w:val="nil"/>
            </w:tcBorders>
          </w:tcPr>
          <w:p w14:paraId="5EB45C73" w14:textId="77777777" w:rsidR="00FD3188" w:rsidRPr="00A70E26" w:rsidRDefault="00FD3188" w:rsidP="000B5951">
            <w:pPr>
              <w:jc w:val="both"/>
            </w:pPr>
            <w:r w:rsidRPr="00A70E26">
              <w:t>Makroekonomie II</w:t>
            </w:r>
          </w:p>
        </w:tc>
        <w:tc>
          <w:tcPr>
            <w:tcW w:w="2409" w:type="dxa"/>
            <w:gridSpan w:val="3"/>
            <w:tcBorders>
              <w:top w:val="nil"/>
            </w:tcBorders>
          </w:tcPr>
          <w:p w14:paraId="484B9865" w14:textId="77777777" w:rsidR="00FD3188" w:rsidRPr="00A70E26" w:rsidRDefault="00FD3188" w:rsidP="000B5951">
            <w:r w:rsidRPr="00A70E26">
              <w:t>Ekonomika podniku a podnikání, Finance, Management a marketing,</w:t>
            </w:r>
          </w:p>
          <w:p w14:paraId="172234C2" w14:textId="77777777" w:rsidR="00FD3188" w:rsidRPr="00A70E26" w:rsidRDefault="00FD3188" w:rsidP="000B5951">
            <w:r w:rsidRPr="00A70E26">
              <w:t>Průmyslové inženýrství</w:t>
            </w:r>
          </w:p>
        </w:tc>
        <w:tc>
          <w:tcPr>
            <w:tcW w:w="567" w:type="dxa"/>
            <w:gridSpan w:val="2"/>
            <w:tcBorders>
              <w:top w:val="nil"/>
            </w:tcBorders>
          </w:tcPr>
          <w:p w14:paraId="164EB6B1" w14:textId="77777777" w:rsidR="00FD3188" w:rsidRPr="00A70E26" w:rsidRDefault="00FD3188" w:rsidP="000B5951">
            <w:pPr>
              <w:jc w:val="both"/>
            </w:pPr>
            <w:r w:rsidRPr="00A70E26">
              <w:t>LS</w:t>
            </w:r>
          </w:p>
        </w:tc>
        <w:tc>
          <w:tcPr>
            <w:tcW w:w="2109" w:type="dxa"/>
            <w:gridSpan w:val="5"/>
            <w:tcBorders>
              <w:top w:val="nil"/>
            </w:tcBorders>
          </w:tcPr>
          <w:p w14:paraId="64C37153" w14:textId="77777777" w:rsidR="00FD3188" w:rsidRPr="00A70E26" w:rsidRDefault="00FD3188" w:rsidP="000B5951">
            <w:r w:rsidRPr="00A70E26">
              <w:t>vede semináře</w:t>
            </w:r>
          </w:p>
        </w:tc>
        <w:tc>
          <w:tcPr>
            <w:tcW w:w="1972" w:type="dxa"/>
            <w:gridSpan w:val="3"/>
            <w:tcBorders>
              <w:top w:val="nil"/>
            </w:tcBorders>
          </w:tcPr>
          <w:p w14:paraId="38DF72DE" w14:textId="77777777" w:rsidR="00FD3188" w:rsidRPr="009B6531" w:rsidRDefault="00FD3188" w:rsidP="000B5951">
            <w:pPr>
              <w:jc w:val="both"/>
            </w:pPr>
          </w:p>
        </w:tc>
      </w:tr>
      <w:tr w:rsidR="00FD3188" w14:paraId="5A39D13C" w14:textId="77777777" w:rsidTr="000B5951">
        <w:trPr>
          <w:trHeight w:val="284"/>
        </w:trPr>
        <w:tc>
          <w:tcPr>
            <w:tcW w:w="2802" w:type="dxa"/>
            <w:gridSpan w:val="2"/>
            <w:tcBorders>
              <w:top w:val="nil"/>
            </w:tcBorders>
          </w:tcPr>
          <w:p w14:paraId="7C3D3FA0" w14:textId="77777777" w:rsidR="00FD3188" w:rsidRPr="00A70E26" w:rsidRDefault="00FD3188" w:rsidP="000B5951">
            <w:pPr>
              <w:jc w:val="both"/>
            </w:pPr>
            <w:r w:rsidRPr="00A70E26">
              <w:t xml:space="preserve">Macroeconomics II </w:t>
            </w:r>
          </w:p>
        </w:tc>
        <w:tc>
          <w:tcPr>
            <w:tcW w:w="2409" w:type="dxa"/>
            <w:gridSpan w:val="3"/>
            <w:tcBorders>
              <w:top w:val="nil"/>
            </w:tcBorders>
          </w:tcPr>
          <w:p w14:paraId="54BEEA10" w14:textId="77777777" w:rsidR="00FD3188" w:rsidRPr="00A70E26" w:rsidRDefault="00FD3188" w:rsidP="000B5951">
            <w:r w:rsidRPr="00A70E26">
              <w:t>Ekonomika podniku a podnikání, Finance, Management a marketing,</w:t>
            </w:r>
          </w:p>
          <w:p w14:paraId="3B265B47" w14:textId="77777777" w:rsidR="00FD3188" w:rsidRPr="00A70E26" w:rsidRDefault="00FD3188" w:rsidP="000B5951">
            <w:pPr>
              <w:jc w:val="both"/>
              <w:rPr>
                <w:i/>
                <w:iCs/>
              </w:rPr>
            </w:pPr>
            <w:r w:rsidRPr="00A70E26">
              <w:t>Průmyslové inženýrství</w:t>
            </w:r>
          </w:p>
        </w:tc>
        <w:tc>
          <w:tcPr>
            <w:tcW w:w="567" w:type="dxa"/>
            <w:gridSpan w:val="2"/>
            <w:tcBorders>
              <w:top w:val="nil"/>
            </w:tcBorders>
          </w:tcPr>
          <w:p w14:paraId="4988891C" w14:textId="77777777" w:rsidR="00FD3188" w:rsidRPr="00A70E26" w:rsidRDefault="00FD3188" w:rsidP="000B5951">
            <w:pPr>
              <w:jc w:val="both"/>
            </w:pPr>
            <w:r w:rsidRPr="00A70E26">
              <w:t>LS</w:t>
            </w:r>
          </w:p>
        </w:tc>
        <w:tc>
          <w:tcPr>
            <w:tcW w:w="2109" w:type="dxa"/>
            <w:gridSpan w:val="5"/>
            <w:tcBorders>
              <w:top w:val="nil"/>
            </w:tcBorders>
          </w:tcPr>
          <w:p w14:paraId="1600DA9B" w14:textId="77777777" w:rsidR="00FD3188" w:rsidRPr="00A70E26" w:rsidRDefault="00FD3188" w:rsidP="000B5951">
            <w:r w:rsidRPr="00A70E26">
              <w:t>vede semináře</w:t>
            </w:r>
          </w:p>
        </w:tc>
        <w:tc>
          <w:tcPr>
            <w:tcW w:w="1972" w:type="dxa"/>
            <w:gridSpan w:val="3"/>
            <w:tcBorders>
              <w:top w:val="nil"/>
            </w:tcBorders>
          </w:tcPr>
          <w:p w14:paraId="39CF2135" w14:textId="77777777" w:rsidR="00FD3188" w:rsidRPr="009B6531" w:rsidRDefault="00FD3188" w:rsidP="000B5951">
            <w:pPr>
              <w:jc w:val="both"/>
            </w:pPr>
          </w:p>
        </w:tc>
      </w:tr>
      <w:tr w:rsidR="00FD3188" w14:paraId="2DB2F5A3" w14:textId="77777777" w:rsidTr="000B5951">
        <w:trPr>
          <w:trHeight w:val="284"/>
        </w:trPr>
        <w:tc>
          <w:tcPr>
            <w:tcW w:w="2802" w:type="dxa"/>
            <w:gridSpan w:val="2"/>
            <w:tcBorders>
              <w:top w:val="nil"/>
            </w:tcBorders>
          </w:tcPr>
          <w:p w14:paraId="771CC29C" w14:textId="77777777" w:rsidR="00FD3188" w:rsidRPr="00A70E26" w:rsidRDefault="00FD3188" w:rsidP="000B5951">
            <w:pPr>
              <w:jc w:val="both"/>
            </w:pPr>
            <w:r w:rsidRPr="00A70E26">
              <w:t>Microeconomics I</w:t>
            </w:r>
          </w:p>
        </w:tc>
        <w:tc>
          <w:tcPr>
            <w:tcW w:w="2409" w:type="dxa"/>
            <w:gridSpan w:val="3"/>
            <w:tcBorders>
              <w:top w:val="nil"/>
            </w:tcBorders>
          </w:tcPr>
          <w:p w14:paraId="2562D661" w14:textId="77777777" w:rsidR="00FD3188" w:rsidRPr="00A70E26" w:rsidRDefault="00FD3188" w:rsidP="000B5951">
            <w:r w:rsidRPr="00A70E26">
              <w:t>Ekonomika a management</w:t>
            </w:r>
            <w:r>
              <w:t xml:space="preserve">, </w:t>
            </w:r>
            <w:r w:rsidRPr="00A70E26">
              <w:t>Finance a finanční technologie</w:t>
            </w:r>
            <w:r>
              <w:t xml:space="preserve">, </w:t>
            </w:r>
            <w:r w:rsidRPr="00A70E26">
              <w:t>Průmyslové inženýrství</w:t>
            </w:r>
            <w:r>
              <w:t xml:space="preserve">, </w:t>
            </w:r>
            <w:r w:rsidRPr="00A70E26">
              <w:t>Účetnictví a daně</w:t>
            </w:r>
          </w:p>
        </w:tc>
        <w:tc>
          <w:tcPr>
            <w:tcW w:w="567" w:type="dxa"/>
            <w:gridSpan w:val="2"/>
            <w:tcBorders>
              <w:top w:val="nil"/>
            </w:tcBorders>
          </w:tcPr>
          <w:p w14:paraId="5BC71CE1" w14:textId="77777777" w:rsidR="00FD3188" w:rsidRPr="00A70E26" w:rsidRDefault="00FD3188" w:rsidP="000B5951">
            <w:pPr>
              <w:jc w:val="both"/>
            </w:pPr>
            <w:r w:rsidRPr="00A70E26">
              <w:t>ZS</w:t>
            </w:r>
          </w:p>
        </w:tc>
        <w:tc>
          <w:tcPr>
            <w:tcW w:w="2109" w:type="dxa"/>
            <w:gridSpan w:val="5"/>
            <w:tcBorders>
              <w:top w:val="nil"/>
            </w:tcBorders>
          </w:tcPr>
          <w:p w14:paraId="00ABD52F" w14:textId="77777777" w:rsidR="00FD3188" w:rsidRPr="00A70E26" w:rsidRDefault="00FD3188" w:rsidP="000B5951">
            <w:r w:rsidRPr="00A70E26">
              <w:t>garant, přednášející, vede semináře</w:t>
            </w:r>
          </w:p>
        </w:tc>
        <w:tc>
          <w:tcPr>
            <w:tcW w:w="1972" w:type="dxa"/>
            <w:gridSpan w:val="3"/>
            <w:tcBorders>
              <w:top w:val="nil"/>
            </w:tcBorders>
          </w:tcPr>
          <w:p w14:paraId="5B1E1FB3" w14:textId="77777777" w:rsidR="00FD3188" w:rsidRPr="009B6531" w:rsidRDefault="00FD3188" w:rsidP="000B5951">
            <w:pPr>
              <w:jc w:val="both"/>
            </w:pPr>
          </w:p>
        </w:tc>
      </w:tr>
      <w:tr w:rsidR="00FD3188" w14:paraId="55E29D81" w14:textId="77777777" w:rsidTr="000B5951">
        <w:trPr>
          <w:trHeight w:val="284"/>
        </w:trPr>
        <w:tc>
          <w:tcPr>
            <w:tcW w:w="2802" w:type="dxa"/>
            <w:gridSpan w:val="2"/>
            <w:tcBorders>
              <w:top w:val="nil"/>
            </w:tcBorders>
          </w:tcPr>
          <w:p w14:paraId="45864AD4" w14:textId="77777777" w:rsidR="00FD3188" w:rsidRPr="00A70E26" w:rsidRDefault="00FD3188" w:rsidP="000B5951">
            <w:pPr>
              <w:jc w:val="both"/>
            </w:pPr>
            <w:r w:rsidRPr="00A70E26">
              <w:t>Mikroekonomie I</w:t>
            </w:r>
          </w:p>
        </w:tc>
        <w:tc>
          <w:tcPr>
            <w:tcW w:w="2409" w:type="dxa"/>
            <w:gridSpan w:val="3"/>
            <w:tcBorders>
              <w:top w:val="nil"/>
            </w:tcBorders>
          </w:tcPr>
          <w:p w14:paraId="4BF16DF9" w14:textId="77777777" w:rsidR="00FD3188" w:rsidRPr="00A70E26" w:rsidRDefault="00FD3188" w:rsidP="000B5951">
            <w:r w:rsidRPr="00A70E26">
              <w:t>Ekonomika a management</w:t>
            </w:r>
            <w:r>
              <w:t xml:space="preserve">, </w:t>
            </w:r>
            <w:r w:rsidRPr="00A70E26">
              <w:t>Finance a finanční technologie</w:t>
            </w:r>
            <w:r>
              <w:t xml:space="preserve">, </w:t>
            </w:r>
            <w:r w:rsidRPr="00A70E26">
              <w:t>Průmyslové inženýrství</w:t>
            </w:r>
            <w:r>
              <w:t xml:space="preserve">, </w:t>
            </w:r>
            <w:r w:rsidRPr="00A70E26">
              <w:t>Účetnictví a daně</w:t>
            </w:r>
          </w:p>
        </w:tc>
        <w:tc>
          <w:tcPr>
            <w:tcW w:w="567" w:type="dxa"/>
            <w:gridSpan w:val="2"/>
            <w:tcBorders>
              <w:top w:val="nil"/>
            </w:tcBorders>
          </w:tcPr>
          <w:p w14:paraId="0814C3D3" w14:textId="77777777" w:rsidR="00FD3188" w:rsidRPr="00A70E26" w:rsidRDefault="00FD3188" w:rsidP="000B5951">
            <w:pPr>
              <w:jc w:val="both"/>
            </w:pPr>
            <w:r w:rsidRPr="00A70E26">
              <w:t>ZS</w:t>
            </w:r>
          </w:p>
        </w:tc>
        <w:tc>
          <w:tcPr>
            <w:tcW w:w="2109" w:type="dxa"/>
            <w:gridSpan w:val="5"/>
            <w:tcBorders>
              <w:top w:val="nil"/>
            </w:tcBorders>
          </w:tcPr>
          <w:p w14:paraId="1FA92B61" w14:textId="77777777" w:rsidR="00FD3188" w:rsidRPr="00A70E26" w:rsidRDefault="00FD3188" w:rsidP="000B5951">
            <w:r w:rsidRPr="00A70E26">
              <w:t>vede semináře</w:t>
            </w:r>
          </w:p>
        </w:tc>
        <w:tc>
          <w:tcPr>
            <w:tcW w:w="1972" w:type="dxa"/>
            <w:gridSpan w:val="3"/>
            <w:tcBorders>
              <w:top w:val="nil"/>
            </w:tcBorders>
          </w:tcPr>
          <w:p w14:paraId="37F1E4C8" w14:textId="77777777" w:rsidR="00FD3188" w:rsidRPr="009B6531" w:rsidRDefault="00FD3188" w:rsidP="000B5951">
            <w:pPr>
              <w:jc w:val="both"/>
            </w:pPr>
          </w:p>
        </w:tc>
      </w:tr>
      <w:tr w:rsidR="00FD3188" w14:paraId="3BC9B851" w14:textId="77777777" w:rsidTr="000B5951">
        <w:trPr>
          <w:trHeight w:val="284"/>
        </w:trPr>
        <w:tc>
          <w:tcPr>
            <w:tcW w:w="2802" w:type="dxa"/>
            <w:gridSpan w:val="2"/>
            <w:tcBorders>
              <w:top w:val="nil"/>
            </w:tcBorders>
          </w:tcPr>
          <w:p w14:paraId="71C13753" w14:textId="77777777" w:rsidR="00FD3188" w:rsidRPr="009B6531" w:rsidRDefault="00FD3188" w:rsidP="000B5951">
            <w:pPr>
              <w:jc w:val="both"/>
            </w:pPr>
          </w:p>
        </w:tc>
        <w:tc>
          <w:tcPr>
            <w:tcW w:w="2409" w:type="dxa"/>
            <w:gridSpan w:val="3"/>
            <w:tcBorders>
              <w:top w:val="nil"/>
            </w:tcBorders>
          </w:tcPr>
          <w:p w14:paraId="1C7466B6" w14:textId="77777777" w:rsidR="00FD3188" w:rsidRPr="009B6531" w:rsidRDefault="00FD3188" w:rsidP="000B5951">
            <w:pPr>
              <w:jc w:val="both"/>
            </w:pPr>
          </w:p>
        </w:tc>
        <w:tc>
          <w:tcPr>
            <w:tcW w:w="567" w:type="dxa"/>
            <w:gridSpan w:val="2"/>
            <w:tcBorders>
              <w:top w:val="nil"/>
            </w:tcBorders>
          </w:tcPr>
          <w:p w14:paraId="38951BD3" w14:textId="77777777" w:rsidR="00FD3188" w:rsidRPr="009B6531" w:rsidRDefault="00FD3188" w:rsidP="000B5951">
            <w:pPr>
              <w:jc w:val="both"/>
            </w:pPr>
          </w:p>
        </w:tc>
        <w:tc>
          <w:tcPr>
            <w:tcW w:w="2109" w:type="dxa"/>
            <w:gridSpan w:val="5"/>
            <w:tcBorders>
              <w:top w:val="nil"/>
            </w:tcBorders>
          </w:tcPr>
          <w:p w14:paraId="4B5940F9" w14:textId="77777777" w:rsidR="00FD3188" w:rsidRPr="009B6531" w:rsidRDefault="00FD3188" w:rsidP="000B5951"/>
        </w:tc>
        <w:tc>
          <w:tcPr>
            <w:tcW w:w="1972" w:type="dxa"/>
            <w:gridSpan w:val="3"/>
            <w:tcBorders>
              <w:top w:val="nil"/>
            </w:tcBorders>
          </w:tcPr>
          <w:p w14:paraId="3A1E69B3" w14:textId="77777777" w:rsidR="00FD3188" w:rsidRPr="009B6531" w:rsidRDefault="00FD3188" w:rsidP="000B5951">
            <w:pPr>
              <w:jc w:val="both"/>
            </w:pPr>
          </w:p>
        </w:tc>
      </w:tr>
      <w:tr w:rsidR="00FD3188" w14:paraId="7ABEF241" w14:textId="77777777" w:rsidTr="000B5951">
        <w:trPr>
          <w:trHeight w:val="284"/>
        </w:trPr>
        <w:tc>
          <w:tcPr>
            <w:tcW w:w="2802" w:type="dxa"/>
            <w:gridSpan w:val="2"/>
            <w:tcBorders>
              <w:top w:val="nil"/>
            </w:tcBorders>
          </w:tcPr>
          <w:p w14:paraId="44B0CF6C" w14:textId="77777777" w:rsidR="00FD3188" w:rsidRDefault="00FD3188" w:rsidP="000B5951">
            <w:pPr>
              <w:jc w:val="both"/>
            </w:pPr>
          </w:p>
        </w:tc>
        <w:tc>
          <w:tcPr>
            <w:tcW w:w="2409" w:type="dxa"/>
            <w:gridSpan w:val="3"/>
            <w:tcBorders>
              <w:top w:val="nil"/>
            </w:tcBorders>
          </w:tcPr>
          <w:p w14:paraId="4E122D76" w14:textId="77777777" w:rsidR="00FD3188" w:rsidRDefault="00FD3188" w:rsidP="000B5951">
            <w:pPr>
              <w:jc w:val="both"/>
            </w:pPr>
          </w:p>
        </w:tc>
        <w:tc>
          <w:tcPr>
            <w:tcW w:w="567" w:type="dxa"/>
            <w:gridSpan w:val="2"/>
            <w:tcBorders>
              <w:top w:val="nil"/>
            </w:tcBorders>
          </w:tcPr>
          <w:p w14:paraId="2A66EFCB" w14:textId="77777777" w:rsidR="00FD3188" w:rsidRDefault="00FD3188" w:rsidP="000B5951">
            <w:pPr>
              <w:jc w:val="both"/>
            </w:pPr>
          </w:p>
        </w:tc>
        <w:tc>
          <w:tcPr>
            <w:tcW w:w="2109" w:type="dxa"/>
            <w:gridSpan w:val="5"/>
            <w:tcBorders>
              <w:top w:val="nil"/>
            </w:tcBorders>
          </w:tcPr>
          <w:p w14:paraId="4A0A161D" w14:textId="77777777" w:rsidR="00FD3188" w:rsidRDefault="00FD3188" w:rsidP="000B5951">
            <w:pPr>
              <w:jc w:val="both"/>
            </w:pPr>
          </w:p>
        </w:tc>
        <w:tc>
          <w:tcPr>
            <w:tcW w:w="1972" w:type="dxa"/>
            <w:gridSpan w:val="3"/>
            <w:tcBorders>
              <w:top w:val="nil"/>
            </w:tcBorders>
          </w:tcPr>
          <w:p w14:paraId="7FFF286E" w14:textId="77777777" w:rsidR="00FD3188" w:rsidRPr="009B6531" w:rsidRDefault="00FD3188" w:rsidP="000B5951">
            <w:pPr>
              <w:jc w:val="both"/>
            </w:pPr>
          </w:p>
        </w:tc>
      </w:tr>
      <w:tr w:rsidR="00FD3188" w14:paraId="357AF80F" w14:textId="77777777" w:rsidTr="000B5951">
        <w:tc>
          <w:tcPr>
            <w:tcW w:w="9859" w:type="dxa"/>
            <w:gridSpan w:val="15"/>
            <w:shd w:val="clear" w:color="auto" w:fill="F7CAAC"/>
          </w:tcPr>
          <w:p w14:paraId="0A608FD8" w14:textId="77777777" w:rsidR="00FD3188" w:rsidRDefault="00FD3188" w:rsidP="000B5951">
            <w:pPr>
              <w:jc w:val="both"/>
            </w:pPr>
            <w:r>
              <w:rPr>
                <w:b/>
              </w:rPr>
              <w:t>Údaje o vzdělání na VŠ</w:t>
            </w:r>
          </w:p>
        </w:tc>
      </w:tr>
      <w:tr w:rsidR="00FD3188" w14:paraId="7950F3AF" w14:textId="77777777" w:rsidTr="000B5951">
        <w:trPr>
          <w:trHeight w:val="1020"/>
        </w:trPr>
        <w:tc>
          <w:tcPr>
            <w:tcW w:w="9859" w:type="dxa"/>
            <w:gridSpan w:val="15"/>
          </w:tcPr>
          <w:p w14:paraId="498B1FD4" w14:textId="77777777" w:rsidR="00FD3188" w:rsidRPr="006E5EE7" w:rsidRDefault="00FD3188" w:rsidP="000B5951">
            <w:pPr>
              <w:jc w:val="both"/>
              <w:rPr>
                <w:bCs/>
              </w:rPr>
            </w:pPr>
            <w:r w:rsidRPr="006E5EE7">
              <w:rPr>
                <w:bCs/>
              </w:rPr>
              <w:t>201</w:t>
            </w:r>
            <w:r>
              <w:rPr>
                <w:bCs/>
              </w:rPr>
              <w:t>0</w:t>
            </w:r>
            <w:r w:rsidRPr="006E5EE7">
              <w:rPr>
                <w:bCs/>
              </w:rPr>
              <w:t xml:space="preserve"> - doktor (Ph.D.), studijní program: </w:t>
            </w:r>
            <w:r>
              <w:rPr>
                <w:bCs/>
              </w:rPr>
              <w:t>Hospodářská politika a správa, obor: Regionálistika – veřejná správa, Vysoká škola ekonomická v Praze</w:t>
            </w:r>
          </w:p>
        </w:tc>
      </w:tr>
      <w:tr w:rsidR="00FD3188" w14:paraId="1BF002CE" w14:textId="77777777" w:rsidTr="000B5951">
        <w:tc>
          <w:tcPr>
            <w:tcW w:w="9859" w:type="dxa"/>
            <w:gridSpan w:val="15"/>
            <w:shd w:val="clear" w:color="auto" w:fill="F7CAAC"/>
          </w:tcPr>
          <w:p w14:paraId="31A18174" w14:textId="77777777" w:rsidR="00FD3188" w:rsidRDefault="00FD3188" w:rsidP="000B5951">
            <w:pPr>
              <w:jc w:val="both"/>
              <w:rPr>
                <w:b/>
              </w:rPr>
            </w:pPr>
            <w:r>
              <w:rPr>
                <w:b/>
              </w:rPr>
              <w:t>Údaje o odborném působení od absolvování VŠ</w:t>
            </w:r>
          </w:p>
        </w:tc>
      </w:tr>
      <w:tr w:rsidR="00FD3188" w14:paraId="04EC99A6" w14:textId="77777777" w:rsidTr="000B5951">
        <w:trPr>
          <w:trHeight w:val="1361"/>
        </w:trPr>
        <w:tc>
          <w:tcPr>
            <w:tcW w:w="9859" w:type="dxa"/>
            <w:gridSpan w:val="15"/>
          </w:tcPr>
          <w:p w14:paraId="61A84D22" w14:textId="77777777" w:rsidR="00FD3188" w:rsidRDefault="00FD3188" w:rsidP="000B5951">
            <w:pPr>
              <w:jc w:val="both"/>
            </w:pPr>
            <w:r>
              <w:t>2020-dosud: Univerzita Tomáše Bati ve Zlíně, odborný asistent, pp</w:t>
            </w:r>
          </w:p>
          <w:p w14:paraId="10A40951" w14:textId="77777777" w:rsidR="00FD3188" w:rsidRDefault="00FD3188" w:rsidP="000B5951">
            <w:pPr>
              <w:jc w:val="both"/>
            </w:pPr>
            <w:r>
              <w:t>2015-2020: Mendelova univerzita v Brně, odborný asistent, pp</w:t>
            </w:r>
          </w:p>
          <w:p w14:paraId="0006147D" w14:textId="77777777" w:rsidR="00FD3188" w:rsidRDefault="00FD3188" w:rsidP="000B5951">
            <w:pPr>
              <w:jc w:val="both"/>
            </w:pPr>
            <w:r>
              <w:t>2008-2015: Vysoká škola ekonomická v Praze, odborný asistent, pp.</w:t>
            </w:r>
          </w:p>
          <w:p w14:paraId="044CAB66" w14:textId="77777777" w:rsidR="00FD3188" w:rsidRDefault="00FD3188" w:rsidP="000B5951">
            <w:pPr>
              <w:jc w:val="both"/>
            </w:pPr>
            <w:r>
              <w:t>2004-2008: Ministerstvo pro místní rozvoj, Vedoucí odborný referent – specialista, pp</w:t>
            </w:r>
          </w:p>
          <w:p w14:paraId="0C580D13" w14:textId="77777777" w:rsidR="00FD3188" w:rsidRDefault="00FD3188" w:rsidP="000B5951">
            <w:pPr>
              <w:jc w:val="both"/>
            </w:pPr>
          </w:p>
          <w:p w14:paraId="28FA48B2" w14:textId="77777777" w:rsidR="00FD3188" w:rsidRDefault="00FD3188" w:rsidP="000B5951">
            <w:pPr>
              <w:jc w:val="both"/>
            </w:pPr>
          </w:p>
          <w:p w14:paraId="24C39E30" w14:textId="77777777" w:rsidR="00FD3188" w:rsidRDefault="00FD3188" w:rsidP="000B5951">
            <w:pPr>
              <w:jc w:val="both"/>
            </w:pPr>
          </w:p>
          <w:p w14:paraId="7F9870AC" w14:textId="77777777" w:rsidR="00FD3188" w:rsidRDefault="00FD3188" w:rsidP="000B5951">
            <w:pPr>
              <w:jc w:val="both"/>
            </w:pPr>
          </w:p>
          <w:p w14:paraId="16278381" w14:textId="77777777" w:rsidR="00FD3188" w:rsidRPr="00424EE8" w:rsidRDefault="00FD3188" w:rsidP="000B5951">
            <w:pPr>
              <w:jc w:val="both"/>
            </w:pPr>
          </w:p>
        </w:tc>
      </w:tr>
      <w:tr w:rsidR="00FD3188" w14:paraId="3D42737E" w14:textId="77777777" w:rsidTr="000B5951">
        <w:trPr>
          <w:trHeight w:val="250"/>
        </w:trPr>
        <w:tc>
          <w:tcPr>
            <w:tcW w:w="9859" w:type="dxa"/>
            <w:gridSpan w:val="15"/>
            <w:shd w:val="clear" w:color="auto" w:fill="F7CAAC"/>
          </w:tcPr>
          <w:p w14:paraId="03CF281C" w14:textId="77777777" w:rsidR="00FD3188" w:rsidRDefault="00FD3188" w:rsidP="000B5951">
            <w:pPr>
              <w:jc w:val="both"/>
            </w:pPr>
            <w:r>
              <w:rPr>
                <w:b/>
              </w:rPr>
              <w:lastRenderedPageBreak/>
              <w:t>Zkušenosti s vedením kvalifikačních a rigorózních prací</w:t>
            </w:r>
          </w:p>
        </w:tc>
      </w:tr>
      <w:tr w:rsidR="00FD3188" w14:paraId="7A6F3C00" w14:textId="77777777" w:rsidTr="000B5951">
        <w:trPr>
          <w:trHeight w:val="1020"/>
        </w:trPr>
        <w:tc>
          <w:tcPr>
            <w:tcW w:w="9859" w:type="dxa"/>
            <w:gridSpan w:val="15"/>
          </w:tcPr>
          <w:p w14:paraId="395580E4" w14:textId="77777777" w:rsidR="00FD3188" w:rsidRDefault="00FD3188" w:rsidP="000B5951">
            <w:pPr>
              <w:jc w:val="both"/>
            </w:pPr>
            <w:r>
              <w:t>40x vedoucí bakalářské práce</w:t>
            </w:r>
          </w:p>
          <w:p w14:paraId="203E75AF" w14:textId="77777777" w:rsidR="00FD3188" w:rsidRDefault="00FD3188" w:rsidP="000B5951">
            <w:pPr>
              <w:jc w:val="both"/>
            </w:pPr>
            <w:r>
              <w:t>80x vedoucí diplomové práce</w:t>
            </w:r>
          </w:p>
          <w:p w14:paraId="17357FA9" w14:textId="77777777" w:rsidR="00FD3188" w:rsidRDefault="00FD3188" w:rsidP="000B5951">
            <w:pPr>
              <w:jc w:val="both"/>
            </w:pPr>
            <w:r>
              <w:t>1x konsultant disertační práce</w:t>
            </w:r>
          </w:p>
        </w:tc>
      </w:tr>
      <w:tr w:rsidR="00FD3188" w14:paraId="5E42BBD0" w14:textId="77777777" w:rsidTr="000B5951">
        <w:trPr>
          <w:cantSplit/>
        </w:trPr>
        <w:tc>
          <w:tcPr>
            <w:tcW w:w="3347" w:type="dxa"/>
            <w:gridSpan w:val="3"/>
            <w:tcBorders>
              <w:top w:val="single" w:sz="12" w:space="0" w:color="auto"/>
            </w:tcBorders>
            <w:shd w:val="clear" w:color="auto" w:fill="F7CAAC"/>
          </w:tcPr>
          <w:p w14:paraId="185DC264"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5FF72981"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8001607"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59CE0E" w14:textId="77777777" w:rsidR="00FD3188" w:rsidRDefault="00FD3188" w:rsidP="000B5951">
            <w:pPr>
              <w:jc w:val="both"/>
              <w:rPr>
                <w:b/>
              </w:rPr>
            </w:pPr>
            <w:r>
              <w:rPr>
                <w:b/>
              </w:rPr>
              <w:t>Ohlasy publikací</w:t>
            </w:r>
          </w:p>
        </w:tc>
      </w:tr>
      <w:tr w:rsidR="00FD3188" w14:paraId="4D349674" w14:textId="77777777" w:rsidTr="000B5951">
        <w:trPr>
          <w:cantSplit/>
        </w:trPr>
        <w:tc>
          <w:tcPr>
            <w:tcW w:w="3347" w:type="dxa"/>
            <w:gridSpan w:val="3"/>
          </w:tcPr>
          <w:p w14:paraId="412BF467" w14:textId="77777777" w:rsidR="00FD3188" w:rsidRDefault="00FD3188" w:rsidP="000B5951">
            <w:pPr>
              <w:jc w:val="both"/>
            </w:pPr>
            <w:r>
              <w:t>--</w:t>
            </w:r>
          </w:p>
        </w:tc>
        <w:tc>
          <w:tcPr>
            <w:tcW w:w="2245" w:type="dxa"/>
            <w:gridSpan w:val="3"/>
          </w:tcPr>
          <w:p w14:paraId="4E4BE517" w14:textId="77777777" w:rsidR="00FD3188" w:rsidRDefault="00FD3188" w:rsidP="000B5951">
            <w:pPr>
              <w:jc w:val="both"/>
            </w:pPr>
            <w:r>
              <w:t>--</w:t>
            </w:r>
          </w:p>
        </w:tc>
        <w:tc>
          <w:tcPr>
            <w:tcW w:w="2248" w:type="dxa"/>
            <w:gridSpan w:val="5"/>
            <w:tcBorders>
              <w:right w:val="single" w:sz="12" w:space="0" w:color="auto"/>
            </w:tcBorders>
          </w:tcPr>
          <w:p w14:paraId="50A07CBF" w14:textId="77777777" w:rsidR="00FD3188" w:rsidRDefault="00FD3188" w:rsidP="000B5951">
            <w:pPr>
              <w:jc w:val="both"/>
            </w:pPr>
            <w:r>
              <w:t>--</w:t>
            </w:r>
          </w:p>
        </w:tc>
        <w:tc>
          <w:tcPr>
            <w:tcW w:w="632" w:type="dxa"/>
            <w:gridSpan w:val="2"/>
            <w:tcBorders>
              <w:left w:val="single" w:sz="12" w:space="0" w:color="auto"/>
            </w:tcBorders>
            <w:shd w:val="clear" w:color="auto" w:fill="F7CAAC"/>
          </w:tcPr>
          <w:p w14:paraId="37DE799D" w14:textId="77777777" w:rsidR="00FD3188" w:rsidRPr="00F20AEF" w:rsidRDefault="00FD3188" w:rsidP="000B5951">
            <w:pPr>
              <w:jc w:val="both"/>
            </w:pPr>
            <w:r w:rsidRPr="00F20AEF">
              <w:rPr>
                <w:b/>
              </w:rPr>
              <w:t>WoS</w:t>
            </w:r>
          </w:p>
        </w:tc>
        <w:tc>
          <w:tcPr>
            <w:tcW w:w="693" w:type="dxa"/>
            <w:shd w:val="clear" w:color="auto" w:fill="F7CAAC"/>
          </w:tcPr>
          <w:p w14:paraId="6CEC47C9"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3F8ADC5C" w14:textId="77777777" w:rsidR="00FD3188" w:rsidRDefault="00FD3188" w:rsidP="000B5951">
            <w:pPr>
              <w:jc w:val="both"/>
            </w:pPr>
            <w:r>
              <w:rPr>
                <w:b/>
                <w:sz w:val="18"/>
              </w:rPr>
              <w:t>ostatní</w:t>
            </w:r>
          </w:p>
        </w:tc>
      </w:tr>
      <w:tr w:rsidR="00FD3188" w14:paraId="70774AE3" w14:textId="77777777" w:rsidTr="000B5951">
        <w:trPr>
          <w:cantSplit/>
          <w:trHeight w:val="70"/>
        </w:trPr>
        <w:tc>
          <w:tcPr>
            <w:tcW w:w="3347" w:type="dxa"/>
            <w:gridSpan w:val="3"/>
            <w:shd w:val="clear" w:color="auto" w:fill="F7CAAC"/>
          </w:tcPr>
          <w:p w14:paraId="757CC298" w14:textId="77777777" w:rsidR="00FD3188" w:rsidRDefault="00FD3188" w:rsidP="000B5951">
            <w:pPr>
              <w:jc w:val="both"/>
            </w:pPr>
            <w:r>
              <w:rPr>
                <w:b/>
              </w:rPr>
              <w:t>Obor jmenovacího řízení</w:t>
            </w:r>
          </w:p>
        </w:tc>
        <w:tc>
          <w:tcPr>
            <w:tcW w:w="2245" w:type="dxa"/>
            <w:gridSpan w:val="3"/>
            <w:shd w:val="clear" w:color="auto" w:fill="F7CAAC"/>
          </w:tcPr>
          <w:p w14:paraId="4E4234FB"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5CF77373" w14:textId="77777777" w:rsidR="00FD3188" w:rsidRDefault="00FD3188" w:rsidP="000B5951">
            <w:pPr>
              <w:jc w:val="both"/>
            </w:pPr>
            <w:r>
              <w:rPr>
                <w:b/>
              </w:rPr>
              <w:t>Řízení konáno na VŠ</w:t>
            </w:r>
          </w:p>
        </w:tc>
        <w:tc>
          <w:tcPr>
            <w:tcW w:w="632" w:type="dxa"/>
            <w:gridSpan w:val="2"/>
            <w:tcBorders>
              <w:left w:val="single" w:sz="12" w:space="0" w:color="auto"/>
            </w:tcBorders>
          </w:tcPr>
          <w:p w14:paraId="1C14DCB2" w14:textId="77777777" w:rsidR="00FD3188" w:rsidRPr="00F20AEF" w:rsidRDefault="00FD3188" w:rsidP="000B5951">
            <w:pPr>
              <w:jc w:val="both"/>
              <w:rPr>
                <w:b/>
              </w:rPr>
            </w:pPr>
            <w:r>
              <w:rPr>
                <w:b/>
              </w:rPr>
              <w:t>38</w:t>
            </w:r>
          </w:p>
        </w:tc>
        <w:tc>
          <w:tcPr>
            <w:tcW w:w="693" w:type="dxa"/>
          </w:tcPr>
          <w:p w14:paraId="67634AF0" w14:textId="77777777" w:rsidR="00FD3188" w:rsidRPr="00F20AEF" w:rsidRDefault="00FD3188" w:rsidP="000B5951">
            <w:pPr>
              <w:jc w:val="both"/>
              <w:rPr>
                <w:b/>
              </w:rPr>
            </w:pPr>
            <w:r>
              <w:rPr>
                <w:b/>
              </w:rPr>
              <w:t>28</w:t>
            </w:r>
          </w:p>
        </w:tc>
        <w:tc>
          <w:tcPr>
            <w:tcW w:w="694" w:type="dxa"/>
          </w:tcPr>
          <w:p w14:paraId="673ED4D1" w14:textId="77777777" w:rsidR="00FD3188" w:rsidRPr="005B7443" w:rsidRDefault="00FD3188" w:rsidP="000B5951">
            <w:pPr>
              <w:jc w:val="both"/>
              <w:rPr>
                <w:b/>
              </w:rPr>
            </w:pPr>
            <w:r>
              <w:rPr>
                <w:b/>
              </w:rPr>
              <w:t>20</w:t>
            </w:r>
          </w:p>
        </w:tc>
      </w:tr>
      <w:tr w:rsidR="00FD3188" w14:paraId="0A71AA4E" w14:textId="77777777" w:rsidTr="000B5951">
        <w:trPr>
          <w:trHeight w:val="205"/>
        </w:trPr>
        <w:tc>
          <w:tcPr>
            <w:tcW w:w="3347" w:type="dxa"/>
            <w:gridSpan w:val="3"/>
          </w:tcPr>
          <w:p w14:paraId="2B80D510" w14:textId="77777777" w:rsidR="00FD3188" w:rsidRDefault="00FD3188" w:rsidP="000B5951">
            <w:pPr>
              <w:jc w:val="both"/>
            </w:pPr>
            <w:r>
              <w:t>--</w:t>
            </w:r>
          </w:p>
        </w:tc>
        <w:tc>
          <w:tcPr>
            <w:tcW w:w="2245" w:type="dxa"/>
            <w:gridSpan w:val="3"/>
          </w:tcPr>
          <w:p w14:paraId="087A7E30" w14:textId="77777777" w:rsidR="00FD3188" w:rsidRDefault="00FD3188" w:rsidP="000B5951">
            <w:pPr>
              <w:jc w:val="both"/>
            </w:pPr>
            <w:r>
              <w:t>--</w:t>
            </w:r>
          </w:p>
        </w:tc>
        <w:tc>
          <w:tcPr>
            <w:tcW w:w="2248" w:type="dxa"/>
            <w:gridSpan w:val="5"/>
            <w:tcBorders>
              <w:right w:val="single" w:sz="12" w:space="0" w:color="auto"/>
            </w:tcBorders>
          </w:tcPr>
          <w:p w14:paraId="5E47B3D4" w14:textId="77777777" w:rsidR="00FD3188" w:rsidRDefault="00FD3188" w:rsidP="000B5951">
            <w:pPr>
              <w:jc w:val="both"/>
            </w:pPr>
            <w:r>
              <w:t>--</w:t>
            </w:r>
          </w:p>
        </w:tc>
        <w:tc>
          <w:tcPr>
            <w:tcW w:w="1325" w:type="dxa"/>
            <w:gridSpan w:val="3"/>
            <w:tcBorders>
              <w:left w:val="single" w:sz="12" w:space="0" w:color="auto"/>
            </w:tcBorders>
            <w:shd w:val="clear" w:color="auto" w:fill="FBD4B4"/>
            <w:vAlign w:val="center"/>
          </w:tcPr>
          <w:p w14:paraId="7FCAB549" w14:textId="77777777" w:rsidR="00FD3188" w:rsidRPr="00F20AEF" w:rsidRDefault="00FD3188" w:rsidP="000B5951">
            <w:pPr>
              <w:jc w:val="both"/>
              <w:rPr>
                <w:b/>
                <w:sz w:val="18"/>
              </w:rPr>
            </w:pPr>
            <w:r w:rsidRPr="00F20AEF">
              <w:rPr>
                <w:b/>
                <w:sz w:val="18"/>
              </w:rPr>
              <w:t>H-index WoS/Scopus</w:t>
            </w:r>
          </w:p>
        </w:tc>
        <w:tc>
          <w:tcPr>
            <w:tcW w:w="694" w:type="dxa"/>
            <w:vAlign w:val="center"/>
          </w:tcPr>
          <w:p w14:paraId="1E99B997" w14:textId="77777777" w:rsidR="00FD3188" w:rsidRPr="005B7443" w:rsidRDefault="00FD3188" w:rsidP="000B5951">
            <w:pPr>
              <w:rPr>
                <w:b/>
              </w:rPr>
            </w:pPr>
            <w:r w:rsidRPr="005B7443">
              <w:rPr>
                <w:b/>
              </w:rPr>
              <w:t xml:space="preserve">   </w:t>
            </w:r>
            <w:r>
              <w:rPr>
                <w:b/>
              </w:rPr>
              <w:t>3/1</w:t>
            </w:r>
          </w:p>
        </w:tc>
      </w:tr>
      <w:tr w:rsidR="00FD3188" w14:paraId="03CE2182" w14:textId="77777777" w:rsidTr="000B5951">
        <w:tc>
          <w:tcPr>
            <w:tcW w:w="9859" w:type="dxa"/>
            <w:gridSpan w:val="15"/>
            <w:shd w:val="clear" w:color="auto" w:fill="F7CAAC"/>
          </w:tcPr>
          <w:p w14:paraId="459F1AA6"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26474C5D" w14:textId="77777777" w:rsidTr="000B5951">
        <w:trPr>
          <w:trHeight w:val="2347"/>
        </w:trPr>
        <w:tc>
          <w:tcPr>
            <w:tcW w:w="9859" w:type="dxa"/>
            <w:gridSpan w:val="15"/>
          </w:tcPr>
          <w:p w14:paraId="15E82B7B" w14:textId="77777777" w:rsidR="00FD3188" w:rsidRDefault="00FD3188" w:rsidP="000B5951">
            <w:pPr>
              <w:spacing w:before="120"/>
              <w:jc w:val="both"/>
              <w:rPr>
                <w:bCs/>
              </w:rPr>
            </w:pPr>
            <w:r>
              <w:rPr>
                <w:b/>
              </w:rPr>
              <w:t xml:space="preserve">DAMBORSKÝ, Milan. </w:t>
            </w:r>
            <w:r w:rsidRPr="00D0089E">
              <w:rPr>
                <w:bCs/>
              </w:rPr>
              <w:t xml:space="preserve">Regional Unemployment and Investment Incetives in Czechia, </w:t>
            </w:r>
            <w:r w:rsidRPr="00D0089E">
              <w:rPr>
                <w:bCs/>
                <w:i/>
                <w:iCs/>
              </w:rPr>
              <w:t>Geographical Journal</w:t>
            </w:r>
            <w:r w:rsidRPr="00D0089E">
              <w:rPr>
                <w:bCs/>
              </w:rPr>
              <w:t xml:space="preserve">, </w:t>
            </w:r>
            <w:r>
              <w:rPr>
                <w:bCs/>
              </w:rPr>
              <w:t xml:space="preserve">vol. </w:t>
            </w:r>
            <w:r w:rsidRPr="00D0089E">
              <w:rPr>
                <w:bCs/>
              </w:rPr>
              <w:t>75(</w:t>
            </w:r>
            <w:r>
              <w:rPr>
                <w:bCs/>
              </w:rPr>
              <w:t>2023</w:t>
            </w:r>
            <w:r w:rsidRPr="00D0089E">
              <w:rPr>
                <w:bCs/>
              </w:rPr>
              <w:t>),</w:t>
            </w:r>
            <w:r>
              <w:rPr>
                <w:bCs/>
              </w:rPr>
              <w:t xml:space="preserve"> no. 2, s</w:t>
            </w:r>
            <w:r w:rsidRPr="00D0089E">
              <w:rPr>
                <w:bCs/>
              </w:rPr>
              <w:t>. 107–124</w:t>
            </w:r>
            <w:r>
              <w:rPr>
                <w:bCs/>
              </w:rPr>
              <w:t xml:space="preserve">. </w:t>
            </w:r>
            <w:r w:rsidRPr="00D0089E">
              <w:rPr>
                <w:bCs/>
              </w:rPr>
              <w:t>ISSN 0016-7193</w:t>
            </w:r>
            <w:r>
              <w:rPr>
                <w:bCs/>
              </w:rPr>
              <w:t xml:space="preserve"> </w:t>
            </w:r>
            <w:r w:rsidRPr="00610187">
              <w:rPr>
                <w:bCs/>
              </w:rPr>
              <w:t xml:space="preserve">(Jimp, autorský podíl </w:t>
            </w:r>
            <w:r w:rsidRPr="00D0089E">
              <w:rPr>
                <w:b/>
              </w:rPr>
              <w:t xml:space="preserve">100 </w:t>
            </w:r>
            <w:r w:rsidRPr="00462405">
              <w:rPr>
                <w:b/>
              </w:rPr>
              <w:t>%</w:t>
            </w:r>
            <w:r>
              <w:rPr>
                <w:bCs/>
              </w:rPr>
              <w:t>)</w:t>
            </w:r>
          </w:p>
          <w:p w14:paraId="06D8CA74" w14:textId="77777777" w:rsidR="00FD3188" w:rsidRPr="00D0089E" w:rsidRDefault="00FD3188" w:rsidP="000B5951">
            <w:pPr>
              <w:spacing w:before="120"/>
              <w:jc w:val="both"/>
              <w:rPr>
                <w:bCs/>
              </w:rPr>
            </w:pPr>
            <w:r w:rsidRPr="00D0089E">
              <w:rPr>
                <w:b/>
              </w:rPr>
              <w:t>V</w:t>
            </w:r>
            <w:r>
              <w:rPr>
                <w:b/>
              </w:rPr>
              <w:t>U</w:t>
            </w:r>
            <w:r w:rsidRPr="00D0089E">
              <w:rPr>
                <w:b/>
              </w:rPr>
              <w:t xml:space="preserve">, </w:t>
            </w:r>
            <w:r>
              <w:rPr>
                <w:b/>
              </w:rPr>
              <w:t>Duong;</w:t>
            </w:r>
            <w:r w:rsidRPr="00D0089E">
              <w:rPr>
                <w:b/>
              </w:rPr>
              <w:t xml:space="preserve"> P</w:t>
            </w:r>
            <w:r>
              <w:rPr>
                <w:b/>
              </w:rPr>
              <w:t xml:space="preserve">AVELKOVÁ, </w:t>
            </w:r>
            <w:r w:rsidRPr="00D0089E">
              <w:rPr>
                <w:b/>
              </w:rPr>
              <w:t>D</w:t>
            </w:r>
            <w:r>
              <w:rPr>
                <w:b/>
              </w:rPr>
              <w:t>rahomíra;</w:t>
            </w:r>
            <w:r w:rsidRPr="00D0089E">
              <w:rPr>
                <w:b/>
              </w:rPr>
              <w:t xml:space="preserve"> D</w:t>
            </w:r>
            <w:r>
              <w:rPr>
                <w:b/>
              </w:rPr>
              <w:t>AMBORSKÝ</w:t>
            </w:r>
            <w:r w:rsidRPr="00D0089E">
              <w:rPr>
                <w:b/>
              </w:rPr>
              <w:t>, M</w:t>
            </w:r>
            <w:r>
              <w:rPr>
                <w:b/>
              </w:rPr>
              <w:t>ilan.</w:t>
            </w:r>
            <w:r w:rsidRPr="00D0089E">
              <w:rPr>
                <w:b/>
              </w:rPr>
              <w:t xml:space="preserve"> </w:t>
            </w:r>
            <w:r w:rsidRPr="00D0089E">
              <w:rPr>
                <w:bCs/>
              </w:rPr>
              <w:t xml:space="preserve">Tax Holidays and Profit Repatriation rates of FDI firms: The Case of the Czech Republic, </w:t>
            </w:r>
            <w:r w:rsidRPr="00D0089E">
              <w:rPr>
                <w:bCs/>
                <w:i/>
                <w:iCs/>
              </w:rPr>
              <w:t>Humanities and Social Sciences Communications</w:t>
            </w:r>
            <w:r w:rsidRPr="00D0089E">
              <w:rPr>
                <w:bCs/>
              </w:rPr>
              <w:t>, vol.</w:t>
            </w:r>
            <w:r>
              <w:rPr>
                <w:bCs/>
              </w:rPr>
              <w:t xml:space="preserve"> 10(2023), no. 1, </w:t>
            </w:r>
            <w:r w:rsidRPr="00D0089E">
              <w:rPr>
                <w:bCs/>
              </w:rPr>
              <w:t>ISSN 2662-9992</w:t>
            </w:r>
            <w:r>
              <w:rPr>
                <w:bCs/>
              </w:rPr>
              <w:t xml:space="preserve">  </w:t>
            </w:r>
            <w:r w:rsidRPr="00610187">
              <w:rPr>
                <w:bCs/>
              </w:rPr>
              <w:t xml:space="preserve">(Jimp, autorský podíl </w:t>
            </w:r>
            <w:r>
              <w:rPr>
                <w:b/>
              </w:rPr>
              <w:t>16,5</w:t>
            </w:r>
            <w:r w:rsidRPr="00D0089E">
              <w:rPr>
                <w:b/>
              </w:rPr>
              <w:t xml:space="preserve"> </w:t>
            </w:r>
            <w:r w:rsidRPr="00462405">
              <w:rPr>
                <w:b/>
              </w:rPr>
              <w:t>%</w:t>
            </w:r>
            <w:r>
              <w:rPr>
                <w:bCs/>
              </w:rPr>
              <w:t>)</w:t>
            </w:r>
          </w:p>
          <w:p w14:paraId="45DB8388" w14:textId="77777777" w:rsidR="00FD3188" w:rsidRDefault="00FD3188" w:rsidP="000B5951">
            <w:pPr>
              <w:spacing w:before="120"/>
              <w:jc w:val="both"/>
              <w:rPr>
                <w:b/>
                <w:lang w:val="en-AU"/>
              </w:rPr>
            </w:pPr>
            <w:r>
              <w:rPr>
                <w:b/>
              </w:rPr>
              <w:t xml:space="preserve">BELÁS, Jaroslav, DAMBORSKÝ, Milan, METZKER, Zdeno., ŠULEŘ, Petr.  </w:t>
            </w:r>
            <w:r w:rsidRPr="00E073E3">
              <w:rPr>
                <w:bCs/>
                <w:lang w:val="en-AU"/>
              </w:rPr>
              <w:t>Perception of Selected Strategic Management Factors of SME in V4 Countries,</w:t>
            </w:r>
            <w:r w:rsidRPr="00E073E3">
              <w:rPr>
                <w:b/>
                <w:lang w:val="en-AU"/>
              </w:rPr>
              <w:t xml:space="preserve"> </w:t>
            </w:r>
            <w:r w:rsidRPr="00E073E3">
              <w:rPr>
                <w:bCs/>
                <w:i/>
                <w:iCs/>
                <w:lang w:val="en-AU"/>
              </w:rPr>
              <w:t>Serbian Journal of Management</w:t>
            </w:r>
            <w:r w:rsidRPr="00E073E3">
              <w:rPr>
                <w:b/>
                <w:lang w:val="en-AU"/>
              </w:rPr>
              <w:t xml:space="preserve">, </w:t>
            </w:r>
            <w:r w:rsidRPr="00E073E3">
              <w:rPr>
                <w:bCs/>
                <w:lang w:val="en-AU"/>
              </w:rPr>
              <w:t>16(20</w:t>
            </w:r>
            <w:r>
              <w:rPr>
                <w:bCs/>
                <w:lang w:val="en-AU"/>
              </w:rPr>
              <w:t>21</w:t>
            </w:r>
            <w:r w:rsidRPr="00E073E3">
              <w:rPr>
                <w:bCs/>
                <w:lang w:val="en-AU"/>
              </w:rPr>
              <w:t>), no. 2,</w:t>
            </w:r>
            <w:r w:rsidRPr="00E073E3">
              <w:rPr>
                <w:b/>
                <w:lang w:val="en-AU"/>
              </w:rPr>
              <w:t xml:space="preserve"> </w:t>
            </w:r>
            <w:r>
              <w:rPr>
                <w:b/>
                <w:lang w:val="en-AU"/>
              </w:rPr>
              <w:t>s</w:t>
            </w:r>
            <w:r w:rsidRPr="00E073E3">
              <w:rPr>
                <w:bCs/>
                <w:lang w:val="en-AU"/>
              </w:rPr>
              <w:t>. 437-452</w:t>
            </w:r>
            <w:r>
              <w:rPr>
                <w:bCs/>
                <w:lang w:val="en-AU"/>
              </w:rPr>
              <w:t xml:space="preserve">, ISSN </w:t>
            </w:r>
            <w:r w:rsidRPr="00E073E3">
              <w:rPr>
                <w:bCs/>
                <w:lang w:val="en-AU"/>
              </w:rPr>
              <w:t>2217-7159</w:t>
            </w:r>
            <w:r>
              <w:rPr>
                <w:bCs/>
                <w:lang w:val="en-AU"/>
              </w:rPr>
              <w:t xml:space="preserve"> </w:t>
            </w:r>
            <w:r w:rsidRPr="00610187">
              <w:rPr>
                <w:bCs/>
              </w:rPr>
              <w:t>(J</w:t>
            </w:r>
            <w:r>
              <w:rPr>
                <w:bCs/>
              </w:rPr>
              <w:t>sc</w:t>
            </w:r>
            <w:r w:rsidRPr="00610187">
              <w:rPr>
                <w:bCs/>
              </w:rPr>
              <w:t xml:space="preserve">, autorský podíl </w:t>
            </w:r>
            <w:r>
              <w:rPr>
                <w:b/>
              </w:rPr>
              <w:t>25</w:t>
            </w:r>
            <w:r w:rsidRPr="00462405">
              <w:rPr>
                <w:b/>
              </w:rPr>
              <w:t>%</w:t>
            </w:r>
            <w:r>
              <w:rPr>
                <w:bCs/>
              </w:rPr>
              <w:t>)</w:t>
            </w:r>
          </w:p>
          <w:p w14:paraId="1151C583" w14:textId="77777777" w:rsidR="00FD3188" w:rsidRDefault="00FD3188" w:rsidP="000B5951">
            <w:pPr>
              <w:spacing w:before="120"/>
              <w:jc w:val="both"/>
              <w:rPr>
                <w:b/>
              </w:rPr>
            </w:pPr>
            <w:r>
              <w:rPr>
                <w:b/>
              </w:rPr>
              <w:t>DAMBORSKÝ, Milan.</w:t>
            </w:r>
            <w:r w:rsidRPr="00D0089E">
              <w:rPr>
                <w:b/>
              </w:rPr>
              <w:t xml:space="preserve"> </w:t>
            </w:r>
            <w:r w:rsidRPr="003042FD">
              <w:rPr>
                <w:bCs/>
              </w:rPr>
              <w:t xml:space="preserve">Regionální rozložení přímých zahraničních investic v kontextu ekonomické úrovně krajů České republiky, </w:t>
            </w:r>
            <w:r w:rsidRPr="003042FD">
              <w:rPr>
                <w:bCs/>
                <w:i/>
                <w:iCs/>
              </w:rPr>
              <w:t>Geographia Cassoviensis,</w:t>
            </w:r>
            <w:r w:rsidRPr="00D0089E">
              <w:rPr>
                <w:b/>
              </w:rPr>
              <w:t xml:space="preserve"> </w:t>
            </w:r>
            <w:r w:rsidRPr="003042FD">
              <w:rPr>
                <w:bCs/>
              </w:rPr>
              <w:t xml:space="preserve">vol. 13 (2019), no. 2, s. 161 </w:t>
            </w:r>
            <w:r>
              <w:rPr>
                <w:bCs/>
              </w:rPr>
              <w:t>–</w:t>
            </w:r>
            <w:r w:rsidRPr="003042FD">
              <w:rPr>
                <w:bCs/>
              </w:rPr>
              <w:t xml:space="preserve"> 179</w:t>
            </w:r>
            <w:r>
              <w:rPr>
                <w:bCs/>
              </w:rPr>
              <w:t xml:space="preserve">, ISSN </w:t>
            </w:r>
            <w:r w:rsidRPr="003042FD">
              <w:rPr>
                <w:bCs/>
              </w:rPr>
              <w:t>1337-6748</w:t>
            </w:r>
            <w:r>
              <w:rPr>
                <w:bCs/>
              </w:rPr>
              <w:t xml:space="preserve"> </w:t>
            </w:r>
            <w:r w:rsidRPr="00610187">
              <w:rPr>
                <w:bCs/>
              </w:rPr>
              <w:t>(J</w:t>
            </w:r>
            <w:r>
              <w:rPr>
                <w:bCs/>
              </w:rPr>
              <w:t>sc</w:t>
            </w:r>
            <w:r w:rsidRPr="00610187">
              <w:rPr>
                <w:bCs/>
              </w:rPr>
              <w:t xml:space="preserve">, autorský podíl </w:t>
            </w:r>
            <w:r w:rsidRPr="00D0089E">
              <w:rPr>
                <w:b/>
              </w:rPr>
              <w:t xml:space="preserve">100 </w:t>
            </w:r>
            <w:r w:rsidRPr="00462405">
              <w:rPr>
                <w:b/>
              </w:rPr>
              <w:t>%</w:t>
            </w:r>
            <w:r>
              <w:rPr>
                <w:bCs/>
              </w:rPr>
              <w:t>)</w:t>
            </w:r>
          </w:p>
          <w:p w14:paraId="0912E28C" w14:textId="77777777" w:rsidR="00FD3188" w:rsidRPr="00323474" w:rsidRDefault="00FD3188" w:rsidP="000B5951">
            <w:pPr>
              <w:spacing w:before="120"/>
              <w:jc w:val="both"/>
              <w:rPr>
                <w:b/>
              </w:rPr>
            </w:pPr>
            <w:r>
              <w:rPr>
                <w:b/>
              </w:rPr>
              <w:t xml:space="preserve">DAMBORSKÝ, Milan, ŠTEFKOVÁ, Michaela. </w:t>
            </w:r>
            <w:r w:rsidRPr="00323474">
              <w:rPr>
                <w:bCs/>
                <w:i/>
                <w:iCs/>
              </w:rPr>
              <w:t>Zhodnocení podpory vinařů Vinařským fondem České republiky</w:t>
            </w:r>
            <w:r>
              <w:rPr>
                <w:b/>
              </w:rPr>
              <w:t xml:space="preserve"> </w:t>
            </w:r>
            <w:r w:rsidRPr="00323474">
              <w:rPr>
                <w:bCs/>
              </w:rPr>
              <w:t>In: Region in the development of society 2019: Proceedings of the international scientific conference, 2019</w:t>
            </w:r>
            <w:r>
              <w:rPr>
                <w:bCs/>
              </w:rPr>
              <w:t xml:space="preserve">, s. 63 – 73, ISBN </w:t>
            </w:r>
            <w:r w:rsidRPr="00323474">
              <w:rPr>
                <w:bCs/>
              </w:rPr>
              <w:t>978-80-7509-709-5</w:t>
            </w:r>
            <w:r>
              <w:rPr>
                <w:bCs/>
              </w:rPr>
              <w:t xml:space="preserve"> </w:t>
            </w:r>
            <w:r w:rsidRPr="00610187">
              <w:rPr>
                <w:bCs/>
              </w:rPr>
              <w:t>(</w:t>
            </w:r>
            <w:r>
              <w:rPr>
                <w:bCs/>
              </w:rPr>
              <w:t>D</w:t>
            </w:r>
            <w:r w:rsidRPr="00610187">
              <w:rPr>
                <w:bCs/>
              </w:rPr>
              <w:t xml:space="preserve">, autorský podíl </w:t>
            </w:r>
            <w:r>
              <w:rPr>
                <w:b/>
              </w:rPr>
              <w:t>50</w:t>
            </w:r>
            <w:r w:rsidRPr="00D0089E">
              <w:rPr>
                <w:b/>
              </w:rPr>
              <w:t xml:space="preserve"> </w:t>
            </w:r>
            <w:r w:rsidRPr="00462405">
              <w:rPr>
                <w:b/>
              </w:rPr>
              <w:t>%</w:t>
            </w:r>
            <w:r>
              <w:rPr>
                <w:bCs/>
              </w:rPr>
              <w:t>)</w:t>
            </w:r>
          </w:p>
          <w:p w14:paraId="3489D1ED" w14:textId="77777777" w:rsidR="00FD3188" w:rsidRDefault="00FD3188" w:rsidP="000B5951">
            <w:pPr>
              <w:spacing w:before="120"/>
              <w:jc w:val="both"/>
              <w:rPr>
                <w:b/>
              </w:rPr>
            </w:pPr>
          </w:p>
        </w:tc>
      </w:tr>
      <w:tr w:rsidR="00FD3188" w14:paraId="4E6B6F3C" w14:textId="77777777" w:rsidTr="000B5951">
        <w:trPr>
          <w:trHeight w:val="218"/>
        </w:trPr>
        <w:tc>
          <w:tcPr>
            <w:tcW w:w="9859" w:type="dxa"/>
            <w:gridSpan w:val="15"/>
            <w:shd w:val="clear" w:color="auto" w:fill="F7CAAC"/>
          </w:tcPr>
          <w:p w14:paraId="18494868" w14:textId="77777777" w:rsidR="00FD3188" w:rsidRDefault="00FD3188" w:rsidP="000B5951">
            <w:pPr>
              <w:rPr>
                <w:b/>
              </w:rPr>
            </w:pPr>
            <w:r>
              <w:rPr>
                <w:b/>
              </w:rPr>
              <w:t>Působení v zahraničí</w:t>
            </w:r>
          </w:p>
        </w:tc>
      </w:tr>
      <w:tr w:rsidR="00FD3188" w14:paraId="639F08A5" w14:textId="77777777" w:rsidTr="000B5951">
        <w:trPr>
          <w:trHeight w:val="328"/>
        </w:trPr>
        <w:tc>
          <w:tcPr>
            <w:tcW w:w="9859" w:type="dxa"/>
            <w:gridSpan w:val="15"/>
          </w:tcPr>
          <w:p w14:paraId="0A972625" w14:textId="77777777" w:rsidR="00FD3188" w:rsidRPr="00DE1BD2" w:rsidRDefault="00FD3188" w:rsidP="000B5951">
            <w:pPr>
              <w:rPr>
                <w:bCs/>
              </w:rPr>
            </w:pPr>
            <w:r w:rsidRPr="00DE1BD2">
              <w:rPr>
                <w:bCs/>
              </w:rPr>
              <w:t xml:space="preserve">1. 2. 2006 – 31. 5. 2006, Polská akademie věd ve Varšavě, Institut geografie a prostorového plánování (Polsko), Ph.D. </w:t>
            </w:r>
            <w:r>
              <w:rPr>
                <w:bCs/>
              </w:rPr>
              <w:t>stáž</w:t>
            </w:r>
          </w:p>
        </w:tc>
      </w:tr>
      <w:tr w:rsidR="00FD3188" w14:paraId="390C990C" w14:textId="77777777" w:rsidTr="000B5951">
        <w:trPr>
          <w:cantSplit/>
          <w:trHeight w:val="470"/>
        </w:trPr>
        <w:tc>
          <w:tcPr>
            <w:tcW w:w="2518" w:type="dxa"/>
            <w:shd w:val="clear" w:color="auto" w:fill="F7CAAC"/>
          </w:tcPr>
          <w:p w14:paraId="671B8C6A" w14:textId="77777777" w:rsidR="00FD3188" w:rsidRDefault="00FD3188" w:rsidP="000B5951">
            <w:pPr>
              <w:jc w:val="both"/>
              <w:rPr>
                <w:b/>
              </w:rPr>
            </w:pPr>
            <w:r>
              <w:rPr>
                <w:b/>
              </w:rPr>
              <w:t xml:space="preserve">Podpis </w:t>
            </w:r>
          </w:p>
        </w:tc>
        <w:tc>
          <w:tcPr>
            <w:tcW w:w="4536" w:type="dxa"/>
            <w:gridSpan w:val="8"/>
          </w:tcPr>
          <w:p w14:paraId="26E69C9F" w14:textId="77777777" w:rsidR="00FD3188" w:rsidRDefault="00FD3188" w:rsidP="000B5951">
            <w:pPr>
              <w:jc w:val="both"/>
            </w:pPr>
          </w:p>
        </w:tc>
        <w:tc>
          <w:tcPr>
            <w:tcW w:w="786" w:type="dxa"/>
            <w:gridSpan w:val="2"/>
            <w:shd w:val="clear" w:color="auto" w:fill="F7CAAC"/>
          </w:tcPr>
          <w:p w14:paraId="781338A1" w14:textId="77777777" w:rsidR="00FD3188" w:rsidRDefault="00FD3188" w:rsidP="000B5951">
            <w:pPr>
              <w:jc w:val="both"/>
            </w:pPr>
            <w:r>
              <w:rPr>
                <w:b/>
              </w:rPr>
              <w:t>datum</w:t>
            </w:r>
          </w:p>
        </w:tc>
        <w:tc>
          <w:tcPr>
            <w:tcW w:w="2019" w:type="dxa"/>
            <w:gridSpan w:val="4"/>
          </w:tcPr>
          <w:p w14:paraId="14707386" w14:textId="77777777" w:rsidR="00FD3188" w:rsidRDefault="00FD3188" w:rsidP="000B5951">
            <w:pPr>
              <w:jc w:val="both"/>
            </w:pPr>
          </w:p>
        </w:tc>
      </w:tr>
    </w:tbl>
    <w:p w14:paraId="33583222" w14:textId="77777777" w:rsidR="00FD3188" w:rsidRDefault="00FD3188" w:rsidP="00FD3188"/>
    <w:p w14:paraId="598814D9"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651D530F"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494A225" w14:textId="77777777" w:rsidR="00FD3188" w:rsidRDefault="00FD3188" w:rsidP="000B5951">
            <w:pPr>
              <w:jc w:val="both"/>
              <w:rPr>
                <w:b/>
                <w:sz w:val="28"/>
              </w:rPr>
            </w:pPr>
            <w:r>
              <w:rPr>
                <w:b/>
                <w:sz w:val="28"/>
              </w:rPr>
              <w:lastRenderedPageBreak/>
              <w:t>C-I – Personální zabezpečení</w:t>
            </w:r>
          </w:p>
        </w:tc>
      </w:tr>
      <w:tr w:rsidR="00FD3188" w14:paraId="183A6D8A"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1085CB0"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8D8978B" w14:textId="77777777" w:rsidR="00FD3188" w:rsidRDefault="00FD3188" w:rsidP="000B5951">
            <w:pPr>
              <w:jc w:val="both"/>
            </w:pPr>
            <w:r w:rsidRPr="00D25C43">
              <w:t>Univerzita Tomáše Bati ve Zlíně</w:t>
            </w:r>
          </w:p>
        </w:tc>
      </w:tr>
      <w:tr w:rsidR="00FD3188" w14:paraId="7CE6DF0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8909E6"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84D69F6" w14:textId="77777777" w:rsidR="00FD3188" w:rsidRDefault="00FD3188" w:rsidP="000B5951">
            <w:pPr>
              <w:jc w:val="both"/>
            </w:pPr>
            <w:r w:rsidRPr="00D25C43">
              <w:t>Fakulta logistiky a krizového řízení</w:t>
            </w:r>
          </w:p>
        </w:tc>
      </w:tr>
      <w:tr w:rsidR="00FD3188" w14:paraId="1BBBD85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07EA03"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AA94B56" w14:textId="77777777" w:rsidR="00FD3188" w:rsidRDefault="00FD3188" w:rsidP="000B5951">
            <w:pPr>
              <w:jc w:val="both"/>
            </w:pPr>
            <w:r>
              <w:t>Risk Management</w:t>
            </w:r>
          </w:p>
        </w:tc>
      </w:tr>
      <w:tr w:rsidR="00FD3188" w14:paraId="5C3F161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6760FE"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900AC83" w14:textId="77777777" w:rsidR="00FD3188" w:rsidRPr="00033FC8" w:rsidRDefault="00FD3188" w:rsidP="000B5951">
            <w:pPr>
              <w:jc w:val="both"/>
              <w:rPr>
                <w:b/>
              </w:rPr>
            </w:pPr>
            <w:r w:rsidRPr="00033FC8">
              <w:rPr>
                <w:b/>
              </w:rPr>
              <w:t>Martin Džermanský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9E71F4A"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2A843D6" w14:textId="77777777" w:rsidR="00FD3188" w:rsidRDefault="00FD3188" w:rsidP="000B5951">
            <w:pPr>
              <w:jc w:val="both"/>
            </w:pPr>
            <w:r>
              <w:t>Ing.</w:t>
            </w:r>
          </w:p>
        </w:tc>
      </w:tr>
      <w:tr w:rsidR="00FD3188" w14:paraId="08C59D5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B3EAC9E"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E7121CF" w14:textId="77777777" w:rsidR="00FD3188" w:rsidRDefault="00FD3188" w:rsidP="000B5951">
            <w:pPr>
              <w:jc w:val="both"/>
            </w:pPr>
            <w:r>
              <w:t>1994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52AD824"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7B2C408" w14:textId="77777777" w:rsidR="00FD3188" w:rsidRPr="008E6273" w:rsidRDefault="00FD3188" w:rsidP="000B5951">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0173069"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4A90D40"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6E39AC"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3A76B21" w14:textId="77777777" w:rsidR="00FD3188" w:rsidRDefault="00FD3188" w:rsidP="000B5951">
            <w:pPr>
              <w:jc w:val="both"/>
            </w:pPr>
            <w:r>
              <w:t>01/28</w:t>
            </w:r>
          </w:p>
        </w:tc>
      </w:tr>
      <w:tr w:rsidR="00FD3188" w14:paraId="28D906A4"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31EFF8"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6CFBD02" w14:textId="77777777" w:rsidR="00FD3188" w:rsidRPr="008E6273" w:rsidRDefault="00FD3188" w:rsidP="000B5951">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A92CD3E"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CD8A35B" w14:textId="77777777" w:rsidR="00FD3188" w:rsidRDefault="00FD3188" w:rsidP="000B5951">
            <w:pPr>
              <w:jc w:val="both"/>
            </w:pPr>
            <w: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FFC01D"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779DB25" w14:textId="77777777" w:rsidR="00FD3188" w:rsidRDefault="00FD3188" w:rsidP="000B5951">
            <w:pPr>
              <w:jc w:val="both"/>
            </w:pPr>
            <w:r>
              <w:t>01/28</w:t>
            </w:r>
          </w:p>
        </w:tc>
      </w:tr>
      <w:tr w:rsidR="00FD3188" w14:paraId="08AAD2E3"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8E08025"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A0D89E"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0A302B0" w14:textId="77777777" w:rsidR="00FD3188" w:rsidRDefault="00FD3188" w:rsidP="000B5951">
            <w:pPr>
              <w:jc w:val="both"/>
              <w:rPr>
                <w:b/>
              </w:rPr>
            </w:pPr>
            <w:r>
              <w:rPr>
                <w:b/>
              </w:rPr>
              <w:t>rozsah</w:t>
            </w:r>
          </w:p>
        </w:tc>
      </w:tr>
      <w:tr w:rsidR="00FD3188" w14:paraId="41C19064"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C6903BE"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3C154A0"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AD8299F" w14:textId="77777777" w:rsidR="00FD3188" w:rsidRDefault="00FD3188" w:rsidP="000B5951">
            <w:pPr>
              <w:jc w:val="both"/>
            </w:pPr>
          </w:p>
        </w:tc>
      </w:tr>
      <w:tr w:rsidR="00FD3188" w14:paraId="353357FC"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9CD236F"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DD5260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5219A90" w14:textId="77777777" w:rsidR="00FD3188" w:rsidRDefault="00FD3188" w:rsidP="000B5951">
            <w:pPr>
              <w:jc w:val="both"/>
            </w:pPr>
          </w:p>
        </w:tc>
      </w:tr>
      <w:tr w:rsidR="00FD3188" w14:paraId="28D9CC52"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0DC337F1"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545C06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FF36E43" w14:textId="77777777" w:rsidR="00FD3188" w:rsidRDefault="00FD3188" w:rsidP="000B5951">
            <w:pPr>
              <w:jc w:val="both"/>
            </w:pPr>
          </w:p>
        </w:tc>
      </w:tr>
      <w:tr w:rsidR="00FD3188" w14:paraId="037C4CF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680204F"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C644B38"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EA678FC" w14:textId="77777777" w:rsidR="00FD3188" w:rsidRDefault="00FD3188" w:rsidP="000B5951">
            <w:pPr>
              <w:jc w:val="both"/>
            </w:pPr>
          </w:p>
        </w:tc>
      </w:tr>
      <w:tr w:rsidR="00FD3188" w14:paraId="3A4B99E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2A2600C"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AC28263"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015C2231" w14:textId="77777777" w:rsidR="00FD3188" w:rsidRDefault="00FD3188" w:rsidP="000B5951">
            <w:pPr>
              <w:jc w:val="both"/>
            </w:pPr>
            <w:r>
              <w:t>Applied Informatics – cvičící (75 %)</w:t>
            </w:r>
          </w:p>
          <w:p w14:paraId="46985B29" w14:textId="565428D6" w:rsidR="00FD3188" w:rsidDel="006C1D0C" w:rsidRDefault="00FD3188" w:rsidP="000B5951">
            <w:pPr>
              <w:jc w:val="both"/>
              <w:rPr>
                <w:del w:id="3716" w:author="Eva Skýbová" w:date="2024-05-15T09:39:00Z"/>
              </w:rPr>
            </w:pPr>
            <w:del w:id="3717" w:author="Eva Skýbová" w:date="2024-05-15T09:39:00Z">
              <w:r w:rsidDel="006C1D0C">
                <w:delText>Integrated Rescue System</w:delText>
              </w:r>
              <w:r w:rsidRPr="001B3755" w:rsidDel="006C1D0C">
                <w:delText xml:space="preserve"> I</w:delText>
              </w:r>
              <w:r w:rsidDel="006C1D0C">
                <w:delText xml:space="preserve"> (PZ) – přednášející (43 %), vede semináře (100 %)</w:delText>
              </w:r>
            </w:del>
          </w:p>
          <w:p w14:paraId="5DEE17EC" w14:textId="351A1755" w:rsidR="00FD3188" w:rsidDel="006C1D0C" w:rsidRDefault="00FD3188" w:rsidP="000B5951">
            <w:pPr>
              <w:jc w:val="both"/>
              <w:rPr>
                <w:del w:id="3718" w:author="Eva Skýbová" w:date="2024-05-15T09:39:00Z"/>
              </w:rPr>
            </w:pPr>
            <w:del w:id="3719" w:author="Eva Skýbová" w:date="2024-05-15T09:39:00Z">
              <w:r w:rsidDel="006C1D0C">
                <w:delText>Integrated Rescue System</w:delText>
              </w:r>
              <w:r w:rsidRPr="001B3755" w:rsidDel="006C1D0C">
                <w:delText xml:space="preserve"> I</w:delText>
              </w:r>
              <w:r w:rsidDel="006C1D0C">
                <w:delText>I (PZ) – přednášející (43 %), vede semináře (100 %)</w:delText>
              </w:r>
            </w:del>
          </w:p>
          <w:p w14:paraId="1218B0D9" w14:textId="44FDED8E" w:rsidR="00FD3188" w:rsidDel="006C1D0C" w:rsidRDefault="00FD3188" w:rsidP="000B5951">
            <w:pPr>
              <w:jc w:val="both"/>
              <w:rPr>
                <w:del w:id="3720" w:author="Eva Skýbová" w:date="2024-05-15T09:39:00Z"/>
              </w:rPr>
            </w:pPr>
          </w:p>
          <w:p w14:paraId="58452ED3" w14:textId="77777777" w:rsidR="00FD3188" w:rsidRDefault="00FD3188" w:rsidP="000B5951">
            <w:pPr>
              <w:jc w:val="both"/>
            </w:pPr>
          </w:p>
          <w:p w14:paraId="7122451E" w14:textId="77777777" w:rsidR="00FD3188" w:rsidRDefault="00FD3188" w:rsidP="000B5951">
            <w:pPr>
              <w:jc w:val="both"/>
            </w:pPr>
          </w:p>
        </w:tc>
      </w:tr>
      <w:tr w:rsidR="00FD3188" w14:paraId="5E0B314C"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310FEC9"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709F0FC5"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6E6F0700"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46C7566"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FE0A132"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794DE85"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529689D" w14:textId="77777777" w:rsidR="00FD3188" w:rsidRDefault="00FD3188" w:rsidP="000B5951">
            <w:pPr>
              <w:jc w:val="both"/>
              <w:rPr>
                <w:b/>
              </w:rPr>
            </w:pPr>
            <w:r>
              <w:rPr>
                <w:b/>
              </w:rPr>
              <w:t>(</w:t>
            </w:r>
            <w:r>
              <w:rPr>
                <w:b/>
                <w:i/>
                <w:iCs/>
              </w:rPr>
              <w:t>nepovinný údaj</w:t>
            </w:r>
            <w:r>
              <w:rPr>
                <w:b/>
              </w:rPr>
              <w:t>) Počet hodin za semestr</w:t>
            </w:r>
          </w:p>
        </w:tc>
      </w:tr>
      <w:tr w:rsidR="00FD3188" w14:paraId="2F6D69BF"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12CF660"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4F47373"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0FDF3EB"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98362D9"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0740EEC" w14:textId="77777777" w:rsidR="00FD3188" w:rsidRDefault="00FD3188" w:rsidP="000B5951">
            <w:pPr>
              <w:jc w:val="both"/>
              <w:rPr>
                <w:color w:val="FF0000"/>
              </w:rPr>
            </w:pPr>
          </w:p>
        </w:tc>
      </w:tr>
      <w:tr w:rsidR="00FD3188" w14:paraId="0B0CF27A"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37EA187"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C07630C"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26FCD9A"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62F6BBB"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444B627" w14:textId="77777777" w:rsidR="00FD3188" w:rsidRDefault="00FD3188" w:rsidP="000B5951">
            <w:pPr>
              <w:jc w:val="both"/>
              <w:rPr>
                <w:color w:val="FF0000"/>
              </w:rPr>
            </w:pPr>
          </w:p>
        </w:tc>
      </w:tr>
      <w:tr w:rsidR="00FD3188" w14:paraId="43CE8279"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ABEF2FD"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A7C7E05"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4FB62CD"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B0A3C45"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2B70F31" w14:textId="77777777" w:rsidR="00FD3188" w:rsidRDefault="00FD3188" w:rsidP="000B5951">
            <w:pPr>
              <w:jc w:val="both"/>
              <w:rPr>
                <w:color w:val="FF0000"/>
              </w:rPr>
            </w:pPr>
          </w:p>
        </w:tc>
      </w:tr>
      <w:tr w:rsidR="00FD3188" w14:paraId="1FE65C1D"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4703439"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F905E80"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0862EA4"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6B810C2"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E67D1BE" w14:textId="77777777" w:rsidR="00FD3188" w:rsidRDefault="00FD3188" w:rsidP="000B5951">
            <w:pPr>
              <w:jc w:val="both"/>
              <w:rPr>
                <w:color w:val="FF0000"/>
              </w:rPr>
            </w:pPr>
          </w:p>
        </w:tc>
      </w:tr>
      <w:tr w:rsidR="00FD3188" w14:paraId="3B57CB2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3688233" w14:textId="77777777" w:rsidR="00FD3188" w:rsidRDefault="00FD3188" w:rsidP="000B5951">
            <w:pPr>
              <w:jc w:val="both"/>
            </w:pPr>
            <w:r>
              <w:rPr>
                <w:b/>
              </w:rPr>
              <w:t xml:space="preserve">Údaje o vzdělání na VŠ </w:t>
            </w:r>
          </w:p>
        </w:tc>
      </w:tr>
      <w:tr w:rsidR="00FD3188" w14:paraId="2039E855"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321A3F5C" w14:textId="77777777" w:rsidR="00FD3188" w:rsidRDefault="00FD3188" w:rsidP="000B5951">
            <w:pPr>
              <w:jc w:val="both"/>
            </w:pPr>
            <w:r>
              <w:t xml:space="preserve">2019-dosud: </w:t>
            </w:r>
            <w:r>
              <w:rPr>
                <w:bCs/>
              </w:rPr>
              <w:t>doktor</w:t>
            </w:r>
            <w:r w:rsidRPr="006E5EE7">
              <w:rPr>
                <w:bCs/>
              </w:rPr>
              <w:t xml:space="preserve"> (Ph.D.), studijní program: </w:t>
            </w:r>
            <w:r>
              <w:rPr>
                <w:bCs/>
              </w:rPr>
              <w:t>Bezpečnostní technologie, systémy a management</w:t>
            </w:r>
            <w:r w:rsidRPr="006E5EE7">
              <w:rPr>
                <w:bCs/>
              </w:rPr>
              <w:t xml:space="preserve">, </w:t>
            </w:r>
            <w:r>
              <w:rPr>
                <w:bCs/>
              </w:rPr>
              <w:t>specializace</w:t>
            </w:r>
            <w:r w:rsidRPr="006E5EE7">
              <w:rPr>
                <w:bCs/>
              </w:rPr>
              <w:t xml:space="preserve">: </w:t>
            </w:r>
            <w:r>
              <w:rPr>
                <w:bCs/>
              </w:rPr>
              <w:t>Bezpečnostní technologie, systémy a management</w:t>
            </w:r>
            <w:r w:rsidRPr="006E5EE7">
              <w:rPr>
                <w:bCs/>
              </w:rPr>
              <w:t xml:space="preserve">, </w:t>
            </w:r>
            <w:r>
              <w:t>Univerzita Tomáše Bati ve Zlíně</w:t>
            </w:r>
          </w:p>
          <w:p w14:paraId="33FD873C" w14:textId="77777777" w:rsidR="00FD3188" w:rsidRDefault="00FD3188" w:rsidP="000B5951">
            <w:pPr>
              <w:jc w:val="both"/>
              <w:rPr>
                <w:b/>
              </w:rPr>
            </w:pPr>
            <w:r>
              <w:t>2019 – inženýr, (Ing.),</w:t>
            </w:r>
            <w:r w:rsidRPr="007074F3">
              <w:t xml:space="preserve"> </w:t>
            </w:r>
            <w:r>
              <w:t xml:space="preserve">studijní program </w:t>
            </w:r>
            <w:r w:rsidRPr="007074F3">
              <w:t>Bezpečnost společnosti, specializace Ochrana obyvatelstva</w:t>
            </w:r>
            <w:r>
              <w:t xml:space="preserve">, </w:t>
            </w:r>
            <w:r w:rsidRPr="007074F3">
              <w:t>Univerzita Tomáše Bati ve Zlíně, Fakulta logistiky a krizového řízení</w:t>
            </w:r>
          </w:p>
        </w:tc>
      </w:tr>
      <w:tr w:rsidR="00FD3188" w14:paraId="631E458B"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892CF0E" w14:textId="77777777" w:rsidR="00FD3188" w:rsidRDefault="00FD3188" w:rsidP="000B5951">
            <w:pPr>
              <w:jc w:val="both"/>
              <w:rPr>
                <w:b/>
              </w:rPr>
            </w:pPr>
            <w:r>
              <w:rPr>
                <w:b/>
              </w:rPr>
              <w:t>Údaje o odborném působení od absolvování VŠ</w:t>
            </w:r>
          </w:p>
        </w:tc>
      </w:tr>
      <w:tr w:rsidR="00FD3188" w14:paraId="1F65DAD1"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B5ED032" w14:textId="77777777" w:rsidR="00FD3188" w:rsidRDefault="00FD3188" w:rsidP="000B5951">
            <w:pPr>
              <w:jc w:val="both"/>
              <w:rPr>
                <w:color w:val="FF0000"/>
              </w:rPr>
            </w:pPr>
          </w:p>
        </w:tc>
      </w:tr>
      <w:tr w:rsidR="00FD3188" w14:paraId="0676A5E8"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8856CC" w14:textId="77777777" w:rsidR="00FD3188" w:rsidRDefault="00FD3188" w:rsidP="000B5951">
            <w:pPr>
              <w:jc w:val="both"/>
            </w:pPr>
            <w:r>
              <w:rPr>
                <w:b/>
              </w:rPr>
              <w:t>Zkušenosti s vedením kvalifikačních a rigorózních prací</w:t>
            </w:r>
          </w:p>
        </w:tc>
      </w:tr>
      <w:tr w:rsidR="00FD3188" w14:paraId="4CEB0D92"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10C767F0" w14:textId="77777777" w:rsidR="00FD3188" w:rsidRDefault="00FD3188" w:rsidP="000B5951">
            <w:pPr>
              <w:jc w:val="both"/>
            </w:pPr>
            <w:r>
              <w:t>13x vedoucí bakalářské práce</w:t>
            </w:r>
          </w:p>
        </w:tc>
      </w:tr>
      <w:tr w:rsidR="00FD3188" w14:paraId="7D960B61"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0747A65"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F886529"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E9DA218"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0606882" w14:textId="77777777" w:rsidR="00FD3188" w:rsidRDefault="00FD3188" w:rsidP="000B5951">
            <w:pPr>
              <w:jc w:val="both"/>
              <w:rPr>
                <w:b/>
              </w:rPr>
            </w:pPr>
            <w:r>
              <w:rPr>
                <w:b/>
              </w:rPr>
              <w:t>Ohlasy publikací</w:t>
            </w:r>
          </w:p>
        </w:tc>
      </w:tr>
      <w:tr w:rsidR="00FD3188" w14:paraId="134E11B2"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003F855F"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FEC4E2D"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77FE4D2"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07A37AA"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BB63366"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7DEA433" w14:textId="77777777" w:rsidR="00FD3188" w:rsidRDefault="00FD3188" w:rsidP="000B5951">
            <w:pPr>
              <w:jc w:val="both"/>
            </w:pPr>
            <w:r>
              <w:rPr>
                <w:b/>
                <w:sz w:val="18"/>
              </w:rPr>
              <w:t>ostatní</w:t>
            </w:r>
          </w:p>
        </w:tc>
      </w:tr>
      <w:tr w:rsidR="00FD3188" w14:paraId="20759CD0"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0992FC"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58A5AA"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2D8359D"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B8D8D1E" w14:textId="77777777" w:rsidR="00FD3188" w:rsidRDefault="00FD3188" w:rsidP="000B5951">
            <w:pPr>
              <w:jc w:val="both"/>
              <w:rPr>
                <w:b/>
              </w:rPr>
            </w:pPr>
            <w:r>
              <w:rPr>
                <w:b/>
              </w:rPr>
              <w:t>1</w:t>
            </w:r>
          </w:p>
        </w:tc>
        <w:tc>
          <w:tcPr>
            <w:tcW w:w="693" w:type="dxa"/>
            <w:tcBorders>
              <w:top w:val="single" w:sz="4" w:space="0" w:color="auto"/>
              <w:left w:val="single" w:sz="4" w:space="0" w:color="auto"/>
              <w:bottom w:val="single" w:sz="4" w:space="0" w:color="auto"/>
              <w:right w:val="single" w:sz="4" w:space="0" w:color="auto"/>
            </w:tcBorders>
          </w:tcPr>
          <w:p w14:paraId="606BA3DE" w14:textId="77777777" w:rsidR="00FD3188" w:rsidRDefault="00FD3188" w:rsidP="000B5951">
            <w:pPr>
              <w:jc w:val="both"/>
              <w:rPr>
                <w:b/>
              </w:rPr>
            </w:pPr>
            <w:r>
              <w:rPr>
                <w:b/>
              </w:rPr>
              <w:t>3</w:t>
            </w:r>
          </w:p>
        </w:tc>
        <w:tc>
          <w:tcPr>
            <w:tcW w:w="694" w:type="dxa"/>
            <w:tcBorders>
              <w:top w:val="single" w:sz="4" w:space="0" w:color="auto"/>
              <w:left w:val="single" w:sz="4" w:space="0" w:color="auto"/>
              <w:bottom w:val="single" w:sz="4" w:space="0" w:color="auto"/>
              <w:right w:val="single" w:sz="4" w:space="0" w:color="auto"/>
            </w:tcBorders>
          </w:tcPr>
          <w:p w14:paraId="1C7A720A" w14:textId="77777777" w:rsidR="00FD3188" w:rsidRDefault="00FD3188" w:rsidP="000B5951">
            <w:pPr>
              <w:jc w:val="both"/>
              <w:rPr>
                <w:b/>
              </w:rPr>
            </w:pPr>
          </w:p>
        </w:tc>
      </w:tr>
      <w:tr w:rsidR="00FD3188" w14:paraId="6A2F1F5C"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B0D8D5C"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1F4EC4C"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C19EC57"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98C7915"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D0DEC4E" w14:textId="77777777" w:rsidR="00FD3188" w:rsidRDefault="00FD3188" w:rsidP="000B5951">
            <w:pPr>
              <w:rPr>
                <w:b/>
              </w:rPr>
            </w:pPr>
            <w:r>
              <w:rPr>
                <w:b/>
              </w:rPr>
              <w:t xml:space="preserve">  1/1</w:t>
            </w:r>
          </w:p>
        </w:tc>
      </w:tr>
      <w:tr w:rsidR="00FD3188" w14:paraId="35DA9BD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D30103"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5C369C51"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E997973" w14:textId="77777777" w:rsidR="00FD3188" w:rsidRDefault="00FD3188" w:rsidP="000B5951">
            <w:pPr>
              <w:jc w:val="both"/>
              <w:rPr>
                <w:bCs/>
              </w:rPr>
            </w:pPr>
            <w:r w:rsidRPr="00712090">
              <w:rPr>
                <w:bCs/>
              </w:rPr>
              <w:lastRenderedPageBreak/>
              <w:t xml:space="preserve">VÍCHOVÁ, Kateřina; Martin HROMADA, </w:t>
            </w:r>
            <w:r w:rsidRPr="003162A7">
              <w:rPr>
                <w:b/>
                <w:bCs/>
              </w:rPr>
              <w:t>Martin DŽERMANSKÝ</w:t>
            </w:r>
            <w:r w:rsidRPr="00712090">
              <w:rPr>
                <w:bCs/>
              </w:rPr>
              <w:t xml:space="preserve">; Lukáš SNOPEK a Robert PEKAJ. Solving Power Outages in Healthcare Facilities: Algorithmisation and Assessment of Preparedness. Energies, 16(1) (2023). ISSN 1996-1073. Dostupné z: doi:10.3390/en16010457 (Jsc, Q3, autorský podíl </w:t>
            </w:r>
            <w:r w:rsidRPr="003162A7">
              <w:rPr>
                <w:b/>
                <w:bCs/>
              </w:rPr>
              <w:t>10 %</w:t>
            </w:r>
            <w:r w:rsidRPr="00712090">
              <w:rPr>
                <w:bCs/>
              </w:rPr>
              <w:t>).</w:t>
            </w:r>
          </w:p>
          <w:p w14:paraId="00D4EB4D" w14:textId="77777777" w:rsidR="00FD3188" w:rsidRDefault="00FD3188" w:rsidP="000B5951">
            <w:pPr>
              <w:jc w:val="both"/>
              <w:rPr>
                <w:b/>
              </w:rPr>
            </w:pPr>
          </w:p>
          <w:p w14:paraId="03539722" w14:textId="77777777" w:rsidR="00FD3188" w:rsidRPr="009A2EE4" w:rsidRDefault="00FD3188" w:rsidP="000B5951">
            <w:pPr>
              <w:jc w:val="both"/>
              <w:rPr>
                <w:bCs/>
              </w:rPr>
            </w:pPr>
            <w:r w:rsidRPr="00A81E2A">
              <w:rPr>
                <w:b/>
              </w:rPr>
              <w:t>D</w:t>
            </w:r>
            <w:r>
              <w:rPr>
                <w:b/>
              </w:rPr>
              <w:t>ŽERMANSKÝ</w:t>
            </w:r>
            <w:r w:rsidRPr="00A81E2A">
              <w:rPr>
                <w:b/>
              </w:rPr>
              <w:t xml:space="preserve">, Martin </w:t>
            </w:r>
            <w:r w:rsidRPr="005458B9">
              <w:t>(</w:t>
            </w:r>
            <w:r w:rsidRPr="009A2EE4">
              <w:rPr>
                <w:bCs/>
              </w:rPr>
              <w:t>202</w:t>
            </w:r>
            <w:r>
              <w:rPr>
                <w:bCs/>
              </w:rPr>
              <w:t>2)</w:t>
            </w:r>
            <w:r w:rsidRPr="009A2EE4">
              <w:rPr>
                <w:bCs/>
              </w:rPr>
              <w:t xml:space="preserve">. Possible Application of Augmented Reality </w:t>
            </w:r>
          </w:p>
          <w:p w14:paraId="38D9A2A2" w14:textId="77777777" w:rsidR="00FD3188" w:rsidRPr="009A2EE4" w:rsidRDefault="00FD3188" w:rsidP="000B5951">
            <w:pPr>
              <w:jc w:val="both"/>
              <w:rPr>
                <w:rStyle w:val="Hypertextovodkaz"/>
                <w:bCs/>
              </w:rPr>
            </w:pPr>
            <w:r w:rsidRPr="009A2EE4">
              <w:rPr>
                <w:bCs/>
              </w:rPr>
              <w:t xml:space="preserve">at the Police of the Czech Republic. KRÍZOVÝ MANAŽMENT. Žilina: Fakulta bezpečnostného inžinierstva Žilinskej Univerzity v Žiline, 2022(2), 41-46. Dostupné z: doi: </w:t>
            </w:r>
            <w:hyperlink r:id="rId21" w:history="1">
              <w:r w:rsidRPr="009A2EE4">
                <w:rPr>
                  <w:rStyle w:val="Hypertextovodkaz"/>
                  <w:bCs/>
                </w:rPr>
                <w:t>https://doi.org/10.26552/krm.J.2022.1</w:t>
              </w:r>
            </w:hyperlink>
            <w:r>
              <w:rPr>
                <w:rStyle w:val="Hypertextovodkaz"/>
                <w:bCs/>
              </w:rPr>
              <w:t xml:space="preserve"> </w:t>
            </w:r>
            <w:r w:rsidRPr="0059381B">
              <w:t>(</w:t>
            </w:r>
            <w:r>
              <w:t xml:space="preserve">Jneimp1, autorský podíl </w:t>
            </w:r>
            <w:r>
              <w:rPr>
                <w:b/>
              </w:rPr>
              <w:t>100 %</w:t>
            </w:r>
            <w:r w:rsidRPr="0059381B">
              <w:t>)</w:t>
            </w:r>
            <w:r>
              <w:t>.</w:t>
            </w:r>
          </w:p>
          <w:p w14:paraId="1040F76F" w14:textId="77777777" w:rsidR="00FD3188" w:rsidRDefault="00FD3188" w:rsidP="000B5951">
            <w:pPr>
              <w:jc w:val="both"/>
              <w:rPr>
                <w:b/>
              </w:rPr>
            </w:pPr>
          </w:p>
          <w:p w14:paraId="276108A2" w14:textId="77777777" w:rsidR="00FD3188" w:rsidRDefault="00FD3188" w:rsidP="000B5951">
            <w:pPr>
              <w:jc w:val="both"/>
              <w:rPr>
                <w:b/>
              </w:rPr>
            </w:pPr>
            <w:r>
              <w:rPr>
                <w:b/>
              </w:rPr>
              <w:t>DŽERMANSKÝ</w:t>
            </w:r>
            <w:r w:rsidRPr="00A81E2A">
              <w:rPr>
                <w:b/>
              </w:rPr>
              <w:t>, Martin</w:t>
            </w:r>
            <w:r>
              <w:rPr>
                <w:b/>
              </w:rPr>
              <w:t>;</w:t>
            </w:r>
            <w:r w:rsidRPr="00A81E2A">
              <w:rPr>
                <w:b/>
              </w:rPr>
              <w:t xml:space="preserve"> </w:t>
            </w:r>
            <w:r w:rsidRPr="00E640F7">
              <w:rPr>
                <w:bCs/>
              </w:rPr>
              <w:t>Martin F</w:t>
            </w:r>
            <w:r>
              <w:rPr>
                <w:bCs/>
              </w:rPr>
              <w:t>ICEK</w:t>
            </w:r>
            <w:r w:rsidRPr="00E640F7">
              <w:rPr>
                <w:bCs/>
              </w:rPr>
              <w:t xml:space="preserve"> and Lukas S</w:t>
            </w:r>
            <w:r>
              <w:rPr>
                <w:bCs/>
              </w:rPr>
              <w:t>NOPEK</w:t>
            </w:r>
            <w:r w:rsidRPr="00E640F7">
              <w:rPr>
                <w:bCs/>
              </w:rPr>
              <w:t>. Comparison of Integrated Rescue System Software Tools Used to Support the Implementation and Creation of Exercises. Applied Sciences. 2022, 12(20). ISSN 2076-3417. Dostupné z: doi:10.3390/app122010509</w:t>
            </w:r>
            <w:r>
              <w:rPr>
                <w:bCs/>
              </w:rPr>
              <w:t xml:space="preserve"> (Jsc, Q3, autorský podíl </w:t>
            </w:r>
            <w:r>
              <w:rPr>
                <w:b/>
                <w:bCs/>
              </w:rPr>
              <w:t>40 %</w:t>
            </w:r>
            <w:r>
              <w:rPr>
                <w:bCs/>
              </w:rPr>
              <w:t>).</w:t>
            </w:r>
          </w:p>
          <w:p w14:paraId="5095083E" w14:textId="77777777" w:rsidR="00FD3188" w:rsidRDefault="00FD3188" w:rsidP="000B5951">
            <w:pPr>
              <w:jc w:val="both"/>
              <w:rPr>
                <w:b/>
              </w:rPr>
            </w:pPr>
          </w:p>
          <w:p w14:paraId="006A00C1" w14:textId="77777777" w:rsidR="00FD3188" w:rsidRPr="00B931A7" w:rsidRDefault="00FD3188" w:rsidP="000B5951">
            <w:pPr>
              <w:jc w:val="both"/>
              <w:rPr>
                <w:bCs/>
              </w:rPr>
            </w:pPr>
            <w:r w:rsidRPr="00A81E2A">
              <w:rPr>
                <w:b/>
              </w:rPr>
              <w:t>Džermanský, Martin</w:t>
            </w:r>
            <w:r>
              <w:rPr>
                <w:b/>
              </w:rPr>
              <w:t>;</w:t>
            </w:r>
            <w:r w:rsidRPr="00A81E2A">
              <w:rPr>
                <w:b/>
              </w:rPr>
              <w:t xml:space="preserve"> </w:t>
            </w:r>
            <w:r w:rsidRPr="00B931A7">
              <w:rPr>
                <w:bCs/>
              </w:rPr>
              <w:t>Tomáš K</w:t>
            </w:r>
            <w:r>
              <w:rPr>
                <w:bCs/>
              </w:rPr>
              <w:t>REJČÍ;</w:t>
            </w:r>
            <w:r w:rsidRPr="00B931A7">
              <w:rPr>
                <w:bCs/>
              </w:rPr>
              <w:t xml:space="preserve"> Jitka T</w:t>
            </w:r>
            <w:r>
              <w:rPr>
                <w:bCs/>
              </w:rPr>
              <w:t>RNEČKOVÁ;</w:t>
            </w:r>
            <w:r w:rsidRPr="00B931A7">
              <w:rPr>
                <w:bCs/>
              </w:rPr>
              <w:t xml:space="preserve"> Zdeněk K</w:t>
            </w:r>
            <w:r>
              <w:rPr>
                <w:bCs/>
              </w:rPr>
              <w:t>ALVACH;</w:t>
            </w:r>
            <w:r w:rsidRPr="00B931A7">
              <w:rPr>
                <w:bCs/>
              </w:rPr>
              <w:t xml:space="preserve"> Markéta H</w:t>
            </w:r>
            <w:r>
              <w:rPr>
                <w:bCs/>
              </w:rPr>
              <w:t>ABROVÁ</w:t>
            </w:r>
            <w:r w:rsidRPr="00B931A7">
              <w:rPr>
                <w:bCs/>
              </w:rPr>
              <w:t xml:space="preserve"> a Nikola Č</w:t>
            </w:r>
            <w:r>
              <w:rPr>
                <w:bCs/>
              </w:rPr>
              <w:t>AJKOVÁ</w:t>
            </w:r>
            <w:r w:rsidRPr="00B931A7">
              <w:rPr>
                <w:bCs/>
              </w:rPr>
              <w:t xml:space="preserve">. Logistics in the process of evacuation </w:t>
            </w:r>
          </w:p>
          <w:p w14:paraId="7DAB9180" w14:textId="77777777" w:rsidR="00FD3188" w:rsidRPr="00B931A7" w:rsidRDefault="00FD3188" w:rsidP="000B5951">
            <w:pPr>
              <w:jc w:val="both"/>
              <w:rPr>
                <w:bCs/>
              </w:rPr>
            </w:pPr>
            <w:r w:rsidRPr="00B931A7">
              <w:rPr>
                <w:bCs/>
              </w:rPr>
              <w:t xml:space="preserve">of the population in the finding of a booby-trapped explosive system. In: Transportation Research Procedia [online]. Horný Smokovec: Elsevier B.V., 2021, s. 1514-1521. ISSN 2352-1457. Dostupné z: </w:t>
            </w:r>
            <w:hyperlink r:id="rId22" w:history="1">
              <w:r w:rsidRPr="00B931A7">
                <w:rPr>
                  <w:rStyle w:val="Hypertextovodkaz"/>
                  <w:bCs/>
                </w:rPr>
                <w:t>https://www.sciencedirect.com/science/article/pii/S2352146521005561</w:t>
              </w:r>
            </w:hyperlink>
            <w:r>
              <w:rPr>
                <w:rStyle w:val="Hypertextovodkaz"/>
                <w:bCs/>
              </w:rPr>
              <w:t xml:space="preserve"> </w:t>
            </w:r>
            <w:r w:rsidRPr="005F51DA">
              <w:t>(</w:t>
            </w:r>
            <w:r>
              <w:t xml:space="preserve">D, autorský podíl </w:t>
            </w:r>
            <w:r>
              <w:rPr>
                <w:b/>
              </w:rPr>
              <w:t>20 %</w:t>
            </w:r>
            <w:r w:rsidRPr="005F51DA">
              <w:t>)</w:t>
            </w:r>
            <w:r w:rsidRPr="00B931A7">
              <w:rPr>
                <w:bCs/>
              </w:rPr>
              <w:t>.</w:t>
            </w:r>
          </w:p>
          <w:p w14:paraId="39F9CDD8" w14:textId="77777777" w:rsidR="00FD3188" w:rsidRDefault="00FD3188" w:rsidP="000B5951">
            <w:pPr>
              <w:jc w:val="both"/>
              <w:rPr>
                <w:b/>
              </w:rPr>
            </w:pPr>
          </w:p>
          <w:p w14:paraId="3F5AA060" w14:textId="77777777" w:rsidR="00FD3188" w:rsidRPr="00B931A7" w:rsidRDefault="00FD3188" w:rsidP="000B5951">
            <w:pPr>
              <w:jc w:val="both"/>
              <w:rPr>
                <w:bCs/>
              </w:rPr>
            </w:pPr>
            <w:r w:rsidRPr="00A81E2A">
              <w:rPr>
                <w:b/>
              </w:rPr>
              <w:t>D</w:t>
            </w:r>
            <w:r>
              <w:rPr>
                <w:b/>
              </w:rPr>
              <w:t>ŽERMANSKÝ</w:t>
            </w:r>
            <w:r w:rsidRPr="00A81E2A">
              <w:rPr>
                <w:b/>
              </w:rPr>
              <w:t>, M</w:t>
            </w:r>
            <w:r>
              <w:rPr>
                <w:b/>
              </w:rPr>
              <w:t>artin</w:t>
            </w:r>
            <w:r w:rsidRPr="00B931A7">
              <w:rPr>
                <w:bCs/>
              </w:rPr>
              <w:t xml:space="preserve"> a R</w:t>
            </w:r>
            <w:r>
              <w:rPr>
                <w:bCs/>
              </w:rPr>
              <w:t>obert</w:t>
            </w:r>
            <w:r w:rsidRPr="00B931A7">
              <w:rPr>
                <w:bCs/>
              </w:rPr>
              <w:t xml:space="preserve"> P</w:t>
            </w:r>
            <w:r>
              <w:rPr>
                <w:bCs/>
              </w:rPr>
              <w:t>EKAJ</w:t>
            </w:r>
            <w:r w:rsidRPr="00B931A7">
              <w:rPr>
                <w:bCs/>
              </w:rPr>
              <w:t xml:space="preserve">. Risk Analysis and Support for the Integrated Rescue System on Emergencies. International Journal of Circuits, Systems and Signal Processing [online]. 2020, 14, 764-768. ISSN 1998-4464. Dostupné </w:t>
            </w:r>
          </w:p>
          <w:p w14:paraId="12C7529A" w14:textId="77777777" w:rsidR="00FD3188" w:rsidRPr="00B931A7" w:rsidRDefault="00FD3188" w:rsidP="000B5951">
            <w:pPr>
              <w:jc w:val="both"/>
              <w:rPr>
                <w:bCs/>
              </w:rPr>
            </w:pPr>
            <w:r w:rsidRPr="00B931A7">
              <w:rPr>
                <w:bCs/>
              </w:rPr>
              <w:t>z: doi:10.46300/9106.2020.14.97</w:t>
            </w:r>
            <w:r>
              <w:rPr>
                <w:bCs/>
              </w:rPr>
              <w:t xml:space="preserve"> (Jsc</w:t>
            </w:r>
            <w:r w:rsidRPr="00781AFB">
              <w:rPr>
                <w:bCs/>
              </w:rPr>
              <w:t>, Q3,</w:t>
            </w:r>
            <w:r>
              <w:rPr>
                <w:bCs/>
              </w:rPr>
              <w:t xml:space="preserve"> autorský podíl </w:t>
            </w:r>
            <w:r w:rsidRPr="00AD58DB">
              <w:rPr>
                <w:b/>
                <w:bCs/>
              </w:rPr>
              <w:t>80 %</w:t>
            </w:r>
            <w:r>
              <w:rPr>
                <w:bCs/>
              </w:rPr>
              <w:t>).</w:t>
            </w:r>
          </w:p>
          <w:p w14:paraId="03B89B9E" w14:textId="77777777" w:rsidR="00FD3188" w:rsidRDefault="00FD3188" w:rsidP="000B5951">
            <w:pPr>
              <w:jc w:val="both"/>
              <w:rPr>
                <w:b/>
              </w:rPr>
            </w:pPr>
          </w:p>
        </w:tc>
      </w:tr>
      <w:tr w:rsidR="00FD3188" w14:paraId="46F30E49"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617B7CD" w14:textId="77777777" w:rsidR="00FD3188" w:rsidRDefault="00FD3188" w:rsidP="000B5951">
            <w:pPr>
              <w:rPr>
                <w:b/>
              </w:rPr>
            </w:pPr>
            <w:r>
              <w:rPr>
                <w:b/>
              </w:rPr>
              <w:t>Působení v zahraničí</w:t>
            </w:r>
          </w:p>
        </w:tc>
      </w:tr>
      <w:tr w:rsidR="00FD3188" w14:paraId="13C17145"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577E60D" w14:textId="77777777" w:rsidR="00FD3188" w:rsidRDefault="00FD3188" w:rsidP="000B5951">
            <w:pPr>
              <w:rPr>
                <w:b/>
              </w:rPr>
            </w:pPr>
          </w:p>
        </w:tc>
      </w:tr>
      <w:tr w:rsidR="00FD3188" w14:paraId="5E991F6F"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F2310F2"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F4E0C8C"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4441C8"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9C774B" w14:textId="77777777" w:rsidR="00FD3188" w:rsidRDefault="00FD3188" w:rsidP="000B5951">
            <w:pPr>
              <w:jc w:val="both"/>
            </w:pPr>
          </w:p>
        </w:tc>
      </w:tr>
    </w:tbl>
    <w:p w14:paraId="3357BF17" w14:textId="77777777" w:rsidR="00FD3188" w:rsidRDefault="00FD3188" w:rsidP="00FD3188"/>
    <w:p w14:paraId="484AA00F"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688E7737" w14:textId="77777777" w:rsidTr="000B5951">
        <w:tc>
          <w:tcPr>
            <w:tcW w:w="9859" w:type="dxa"/>
            <w:gridSpan w:val="15"/>
            <w:tcBorders>
              <w:bottom w:val="single" w:sz="4" w:space="0" w:color="auto"/>
            </w:tcBorders>
            <w:shd w:val="clear" w:color="auto" w:fill="BDD6EE"/>
          </w:tcPr>
          <w:p w14:paraId="71EB3CF5" w14:textId="77777777" w:rsidR="00FD3188" w:rsidRDefault="00FD3188" w:rsidP="000B5951">
            <w:pPr>
              <w:jc w:val="both"/>
              <w:rPr>
                <w:b/>
                <w:sz w:val="28"/>
              </w:rPr>
            </w:pPr>
            <w:r>
              <w:rPr>
                <w:b/>
                <w:sz w:val="28"/>
              </w:rPr>
              <w:lastRenderedPageBreak/>
              <w:t>C-I – Personální zabezpečení</w:t>
            </w:r>
          </w:p>
        </w:tc>
      </w:tr>
      <w:tr w:rsidR="00FD3188" w14:paraId="36BA7D16" w14:textId="77777777" w:rsidTr="000B5951">
        <w:tc>
          <w:tcPr>
            <w:tcW w:w="2518" w:type="dxa"/>
            <w:tcBorders>
              <w:top w:val="single" w:sz="4" w:space="0" w:color="auto"/>
            </w:tcBorders>
            <w:shd w:val="clear" w:color="auto" w:fill="F7CAAC"/>
          </w:tcPr>
          <w:p w14:paraId="3C806EB1" w14:textId="77777777" w:rsidR="00FD3188" w:rsidRDefault="00FD3188" w:rsidP="000B5951">
            <w:pPr>
              <w:jc w:val="both"/>
              <w:rPr>
                <w:b/>
              </w:rPr>
            </w:pPr>
            <w:r>
              <w:rPr>
                <w:b/>
              </w:rPr>
              <w:t>Vysoká škola</w:t>
            </w:r>
          </w:p>
        </w:tc>
        <w:tc>
          <w:tcPr>
            <w:tcW w:w="7341" w:type="dxa"/>
            <w:gridSpan w:val="14"/>
          </w:tcPr>
          <w:p w14:paraId="262363DB" w14:textId="77777777" w:rsidR="00FD3188" w:rsidRDefault="00FD3188" w:rsidP="000B5951">
            <w:pPr>
              <w:jc w:val="both"/>
            </w:pPr>
            <w:r>
              <w:t>Univerzita Tomáše Bati ve Zlíně</w:t>
            </w:r>
          </w:p>
        </w:tc>
      </w:tr>
      <w:tr w:rsidR="00FD3188" w14:paraId="6E50129D" w14:textId="77777777" w:rsidTr="000B5951">
        <w:tc>
          <w:tcPr>
            <w:tcW w:w="2518" w:type="dxa"/>
            <w:shd w:val="clear" w:color="auto" w:fill="F7CAAC"/>
          </w:tcPr>
          <w:p w14:paraId="2B5D7522" w14:textId="77777777" w:rsidR="00FD3188" w:rsidRDefault="00FD3188" w:rsidP="000B5951">
            <w:pPr>
              <w:jc w:val="both"/>
              <w:rPr>
                <w:b/>
              </w:rPr>
            </w:pPr>
            <w:r>
              <w:rPr>
                <w:b/>
              </w:rPr>
              <w:t>Součást vysoké školy</w:t>
            </w:r>
          </w:p>
        </w:tc>
        <w:tc>
          <w:tcPr>
            <w:tcW w:w="7341" w:type="dxa"/>
            <w:gridSpan w:val="14"/>
          </w:tcPr>
          <w:p w14:paraId="3B635F69" w14:textId="77777777" w:rsidR="00FD3188" w:rsidRDefault="00FD3188" w:rsidP="000B5951">
            <w:pPr>
              <w:jc w:val="both"/>
            </w:pPr>
            <w:r>
              <w:t>Fakulta logistiky a krizového řízení</w:t>
            </w:r>
          </w:p>
        </w:tc>
      </w:tr>
      <w:tr w:rsidR="00FD3188" w14:paraId="60A2D728" w14:textId="77777777" w:rsidTr="000B5951">
        <w:tc>
          <w:tcPr>
            <w:tcW w:w="2518" w:type="dxa"/>
            <w:shd w:val="clear" w:color="auto" w:fill="F7CAAC"/>
          </w:tcPr>
          <w:p w14:paraId="10E6F837" w14:textId="77777777" w:rsidR="00FD3188" w:rsidRDefault="00FD3188" w:rsidP="000B5951">
            <w:pPr>
              <w:jc w:val="both"/>
              <w:rPr>
                <w:b/>
              </w:rPr>
            </w:pPr>
            <w:r>
              <w:rPr>
                <w:b/>
              </w:rPr>
              <w:t>Název studijního programu</w:t>
            </w:r>
          </w:p>
        </w:tc>
        <w:tc>
          <w:tcPr>
            <w:tcW w:w="7341" w:type="dxa"/>
            <w:gridSpan w:val="14"/>
          </w:tcPr>
          <w:p w14:paraId="07CD0E1B" w14:textId="77777777" w:rsidR="00FD3188" w:rsidRDefault="00FD3188" w:rsidP="000B5951">
            <w:pPr>
              <w:jc w:val="both"/>
            </w:pPr>
            <w:r>
              <w:t>Risk Management</w:t>
            </w:r>
          </w:p>
        </w:tc>
      </w:tr>
      <w:tr w:rsidR="00FD3188" w14:paraId="7B578E3F" w14:textId="77777777" w:rsidTr="000B5951">
        <w:tc>
          <w:tcPr>
            <w:tcW w:w="2518" w:type="dxa"/>
            <w:shd w:val="clear" w:color="auto" w:fill="F7CAAC"/>
          </w:tcPr>
          <w:p w14:paraId="6224FFF5" w14:textId="77777777" w:rsidR="00FD3188" w:rsidRDefault="00FD3188" w:rsidP="000B5951">
            <w:pPr>
              <w:jc w:val="both"/>
              <w:rPr>
                <w:b/>
              </w:rPr>
            </w:pPr>
            <w:r>
              <w:rPr>
                <w:b/>
              </w:rPr>
              <w:t>Jméno a příjmení</w:t>
            </w:r>
          </w:p>
        </w:tc>
        <w:tc>
          <w:tcPr>
            <w:tcW w:w="4536" w:type="dxa"/>
            <w:gridSpan w:val="8"/>
          </w:tcPr>
          <w:p w14:paraId="407C3F75" w14:textId="77777777" w:rsidR="00FD3188" w:rsidRDefault="00FD3188" w:rsidP="000B5951">
            <w:pPr>
              <w:jc w:val="both"/>
              <w:rPr>
                <w:b/>
                <w:bCs/>
              </w:rPr>
            </w:pPr>
            <w:r>
              <w:rPr>
                <w:b/>
                <w:bCs/>
              </w:rPr>
              <w:t>Martin Ficek</w:t>
            </w:r>
          </w:p>
        </w:tc>
        <w:tc>
          <w:tcPr>
            <w:tcW w:w="709" w:type="dxa"/>
            <w:shd w:val="clear" w:color="auto" w:fill="F7CAAC"/>
          </w:tcPr>
          <w:p w14:paraId="799B4318" w14:textId="77777777" w:rsidR="00FD3188" w:rsidRDefault="00FD3188" w:rsidP="000B5951">
            <w:pPr>
              <w:jc w:val="both"/>
              <w:rPr>
                <w:b/>
              </w:rPr>
            </w:pPr>
            <w:r>
              <w:rPr>
                <w:b/>
              </w:rPr>
              <w:t>Tituly</w:t>
            </w:r>
          </w:p>
        </w:tc>
        <w:tc>
          <w:tcPr>
            <w:tcW w:w="2096" w:type="dxa"/>
            <w:gridSpan w:val="5"/>
          </w:tcPr>
          <w:p w14:paraId="5469D685" w14:textId="77777777" w:rsidR="00FD3188" w:rsidRDefault="00FD3188" w:rsidP="000B5951">
            <w:r>
              <w:t xml:space="preserve">Ing., Ph.D. </w:t>
            </w:r>
          </w:p>
        </w:tc>
      </w:tr>
      <w:tr w:rsidR="00FD3188" w14:paraId="66B50AC4" w14:textId="77777777" w:rsidTr="000B5951">
        <w:tc>
          <w:tcPr>
            <w:tcW w:w="2518" w:type="dxa"/>
            <w:shd w:val="clear" w:color="auto" w:fill="F7CAAC"/>
          </w:tcPr>
          <w:p w14:paraId="68F8F03C" w14:textId="77777777" w:rsidR="00FD3188" w:rsidRDefault="00FD3188" w:rsidP="000B5951">
            <w:pPr>
              <w:jc w:val="both"/>
              <w:rPr>
                <w:b/>
              </w:rPr>
            </w:pPr>
            <w:r>
              <w:rPr>
                <w:b/>
              </w:rPr>
              <w:t>Rok narození</w:t>
            </w:r>
          </w:p>
        </w:tc>
        <w:tc>
          <w:tcPr>
            <w:tcW w:w="829" w:type="dxa"/>
            <w:gridSpan w:val="2"/>
          </w:tcPr>
          <w:p w14:paraId="3125169F" w14:textId="77777777" w:rsidR="00FD3188" w:rsidRDefault="00FD3188" w:rsidP="000B5951">
            <w:pPr>
              <w:jc w:val="both"/>
            </w:pPr>
            <w:r>
              <w:t>1991</w:t>
            </w:r>
          </w:p>
        </w:tc>
        <w:tc>
          <w:tcPr>
            <w:tcW w:w="1721" w:type="dxa"/>
            <w:shd w:val="clear" w:color="auto" w:fill="F7CAAC"/>
          </w:tcPr>
          <w:p w14:paraId="76E1B005" w14:textId="77777777" w:rsidR="00FD3188" w:rsidRDefault="00FD3188" w:rsidP="000B5951">
            <w:pPr>
              <w:jc w:val="both"/>
              <w:rPr>
                <w:b/>
              </w:rPr>
            </w:pPr>
            <w:r>
              <w:rPr>
                <w:b/>
              </w:rPr>
              <w:t>typ vztahu k VŠ</w:t>
            </w:r>
          </w:p>
        </w:tc>
        <w:tc>
          <w:tcPr>
            <w:tcW w:w="992" w:type="dxa"/>
            <w:gridSpan w:val="4"/>
          </w:tcPr>
          <w:p w14:paraId="4B2A9CFD" w14:textId="77777777" w:rsidR="00FD3188" w:rsidRDefault="00FD3188" w:rsidP="000B5951">
            <w:pPr>
              <w:jc w:val="both"/>
              <w:rPr>
                <w:i/>
                <w:iCs/>
              </w:rPr>
            </w:pPr>
            <w:r>
              <w:rPr>
                <w:i/>
                <w:iCs/>
              </w:rPr>
              <w:t>pp.</w:t>
            </w:r>
          </w:p>
        </w:tc>
        <w:tc>
          <w:tcPr>
            <w:tcW w:w="994" w:type="dxa"/>
            <w:shd w:val="clear" w:color="auto" w:fill="F7CAAC"/>
          </w:tcPr>
          <w:p w14:paraId="3CD5626A" w14:textId="77777777" w:rsidR="00FD3188" w:rsidRDefault="00FD3188" w:rsidP="000B5951">
            <w:pPr>
              <w:jc w:val="both"/>
              <w:rPr>
                <w:b/>
              </w:rPr>
            </w:pPr>
            <w:r>
              <w:rPr>
                <w:b/>
              </w:rPr>
              <w:t>rozsah</w:t>
            </w:r>
          </w:p>
        </w:tc>
        <w:tc>
          <w:tcPr>
            <w:tcW w:w="709" w:type="dxa"/>
          </w:tcPr>
          <w:p w14:paraId="612D4171" w14:textId="77777777" w:rsidR="00FD3188" w:rsidRDefault="00FD3188" w:rsidP="000B5951">
            <w:pPr>
              <w:jc w:val="both"/>
            </w:pPr>
            <w:r>
              <w:t>40</w:t>
            </w:r>
          </w:p>
        </w:tc>
        <w:tc>
          <w:tcPr>
            <w:tcW w:w="709" w:type="dxa"/>
            <w:gridSpan w:val="3"/>
            <w:shd w:val="clear" w:color="auto" w:fill="F7CAAC"/>
          </w:tcPr>
          <w:p w14:paraId="20346A17" w14:textId="77777777" w:rsidR="00FD3188" w:rsidRDefault="00FD3188" w:rsidP="000B5951">
            <w:pPr>
              <w:jc w:val="both"/>
              <w:rPr>
                <w:b/>
              </w:rPr>
            </w:pPr>
            <w:r>
              <w:rPr>
                <w:b/>
              </w:rPr>
              <w:t>do kdy</w:t>
            </w:r>
          </w:p>
        </w:tc>
        <w:tc>
          <w:tcPr>
            <w:tcW w:w="1387" w:type="dxa"/>
            <w:gridSpan w:val="2"/>
          </w:tcPr>
          <w:p w14:paraId="15D6A643" w14:textId="77777777" w:rsidR="00FD3188" w:rsidRDefault="00FD3188" w:rsidP="000B5951">
            <w:pPr>
              <w:jc w:val="both"/>
            </w:pPr>
            <w:r>
              <w:t>09/26</w:t>
            </w:r>
          </w:p>
        </w:tc>
      </w:tr>
      <w:tr w:rsidR="00FD3188" w14:paraId="2A880BEF" w14:textId="77777777" w:rsidTr="000B5951">
        <w:tc>
          <w:tcPr>
            <w:tcW w:w="5068" w:type="dxa"/>
            <w:gridSpan w:val="4"/>
            <w:shd w:val="clear" w:color="auto" w:fill="F7CAAC"/>
          </w:tcPr>
          <w:p w14:paraId="4A6AE468" w14:textId="77777777" w:rsidR="00FD3188" w:rsidRDefault="00FD3188" w:rsidP="000B5951">
            <w:pPr>
              <w:jc w:val="both"/>
              <w:rPr>
                <w:b/>
              </w:rPr>
            </w:pPr>
            <w:r>
              <w:rPr>
                <w:b/>
              </w:rPr>
              <w:t>Typ vztahu na součásti VŠ, která uskutečňuje st. program</w:t>
            </w:r>
          </w:p>
        </w:tc>
        <w:tc>
          <w:tcPr>
            <w:tcW w:w="992" w:type="dxa"/>
            <w:gridSpan w:val="4"/>
          </w:tcPr>
          <w:p w14:paraId="01C95682" w14:textId="77777777" w:rsidR="00FD3188" w:rsidRDefault="00FD3188" w:rsidP="000B5951">
            <w:pPr>
              <w:jc w:val="both"/>
              <w:rPr>
                <w:i/>
                <w:iCs/>
              </w:rPr>
            </w:pPr>
            <w:r>
              <w:rPr>
                <w:i/>
                <w:iCs/>
              </w:rPr>
              <w:t>pp.</w:t>
            </w:r>
          </w:p>
        </w:tc>
        <w:tc>
          <w:tcPr>
            <w:tcW w:w="994" w:type="dxa"/>
            <w:shd w:val="clear" w:color="auto" w:fill="F7CAAC"/>
          </w:tcPr>
          <w:p w14:paraId="24085BD8" w14:textId="77777777" w:rsidR="00FD3188" w:rsidRDefault="00FD3188" w:rsidP="000B5951">
            <w:pPr>
              <w:jc w:val="both"/>
              <w:rPr>
                <w:b/>
              </w:rPr>
            </w:pPr>
            <w:r>
              <w:rPr>
                <w:b/>
              </w:rPr>
              <w:t>rozsah</w:t>
            </w:r>
          </w:p>
        </w:tc>
        <w:tc>
          <w:tcPr>
            <w:tcW w:w="709" w:type="dxa"/>
          </w:tcPr>
          <w:p w14:paraId="6FB84429" w14:textId="77777777" w:rsidR="00FD3188" w:rsidRDefault="00FD3188" w:rsidP="000B5951">
            <w:pPr>
              <w:jc w:val="both"/>
            </w:pPr>
            <w:r>
              <w:t>40</w:t>
            </w:r>
          </w:p>
        </w:tc>
        <w:tc>
          <w:tcPr>
            <w:tcW w:w="709" w:type="dxa"/>
            <w:gridSpan w:val="3"/>
            <w:shd w:val="clear" w:color="auto" w:fill="F7CAAC"/>
          </w:tcPr>
          <w:p w14:paraId="0B1BCFCF" w14:textId="77777777" w:rsidR="00FD3188" w:rsidRDefault="00FD3188" w:rsidP="000B5951">
            <w:pPr>
              <w:jc w:val="both"/>
              <w:rPr>
                <w:b/>
              </w:rPr>
            </w:pPr>
            <w:r>
              <w:rPr>
                <w:b/>
              </w:rPr>
              <w:t>do kdy</w:t>
            </w:r>
          </w:p>
        </w:tc>
        <w:tc>
          <w:tcPr>
            <w:tcW w:w="1387" w:type="dxa"/>
            <w:gridSpan w:val="2"/>
          </w:tcPr>
          <w:p w14:paraId="44FFF5DD" w14:textId="77777777" w:rsidR="00FD3188" w:rsidRDefault="00FD3188" w:rsidP="000B5951">
            <w:pPr>
              <w:jc w:val="both"/>
            </w:pPr>
            <w:r>
              <w:t>09/26</w:t>
            </w:r>
          </w:p>
        </w:tc>
      </w:tr>
      <w:tr w:rsidR="00FD3188" w14:paraId="4245BB71" w14:textId="77777777" w:rsidTr="000B5951">
        <w:tc>
          <w:tcPr>
            <w:tcW w:w="6060" w:type="dxa"/>
            <w:gridSpan w:val="8"/>
            <w:shd w:val="clear" w:color="auto" w:fill="F7CAAC"/>
          </w:tcPr>
          <w:p w14:paraId="403E91D6"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3B6D998E" w14:textId="77777777" w:rsidR="00FD3188" w:rsidRDefault="00FD3188" w:rsidP="000B5951">
            <w:pPr>
              <w:jc w:val="both"/>
              <w:rPr>
                <w:b/>
              </w:rPr>
            </w:pPr>
            <w:r>
              <w:rPr>
                <w:b/>
              </w:rPr>
              <w:t>typ prac. vztahu</w:t>
            </w:r>
          </w:p>
        </w:tc>
        <w:tc>
          <w:tcPr>
            <w:tcW w:w="2096" w:type="dxa"/>
            <w:gridSpan w:val="5"/>
            <w:shd w:val="clear" w:color="auto" w:fill="F7CAAC"/>
          </w:tcPr>
          <w:p w14:paraId="76A8BC1E" w14:textId="77777777" w:rsidR="00FD3188" w:rsidRDefault="00FD3188" w:rsidP="000B5951">
            <w:pPr>
              <w:jc w:val="both"/>
              <w:rPr>
                <w:b/>
              </w:rPr>
            </w:pPr>
            <w:r>
              <w:rPr>
                <w:b/>
              </w:rPr>
              <w:t>rozsah</w:t>
            </w:r>
          </w:p>
        </w:tc>
      </w:tr>
      <w:tr w:rsidR="00FD3188" w14:paraId="4D8F6136" w14:textId="77777777" w:rsidTr="000B5951">
        <w:tc>
          <w:tcPr>
            <w:tcW w:w="6060" w:type="dxa"/>
            <w:gridSpan w:val="8"/>
          </w:tcPr>
          <w:p w14:paraId="0834B14D" w14:textId="77777777" w:rsidR="00FD3188" w:rsidRDefault="00FD3188" w:rsidP="000B5951">
            <w:pPr>
              <w:jc w:val="both"/>
            </w:pPr>
          </w:p>
        </w:tc>
        <w:tc>
          <w:tcPr>
            <w:tcW w:w="1703" w:type="dxa"/>
            <w:gridSpan w:val="2"/>
          </w:tcPr>
          <w:p w14:paraId="688282E1" w14:textId="77777777" w:rsidR="00FD3188" w:rsidRDefault="00FD3188" w:rsidP="000B5951">
            <w:pPr>
              <w:jc w:val="both"/>
              <w:rPr>
                <w:i/>
                <w:iCs/>
              </w:rPr>
            </w:pPr>
          </w:p>
        </w:tc>
        <w:tc>
          <w:tcPr>
            <w:tcW w:w="2096" w:type="dxa"/>
            <w:gridSpan w:val="5"/>
          </w:tcPr>
          <w:p w14:paraId="71E3DC82" w14:textId="77777777" w:rsidR="00FD3188" w:rsidRDefault="00FD3188" w:rsidP="000B5951">
            <w:pPr>
              <w:jc w:val="both"/>
            </w:pPr>
          </w:p>
        </w:tc>
      </w:tr>
      <w:tr w:rsidR="00FD3188" w14:paraId="739F2DDF" w14:textId="77777777" w:rsidTr="000B5951">
        <w:tc>
          <w:tcPr>
            <w:tcW w:w="6060" w:type="dxa"/>
            <w:gridSpan w:val="8"/>
          </w:tcPr>
          <w:p w14:paraId="1091235F" w14:textId="77777777" w:rsidR="00FD3188" w:rsidRDefault="00FD3188" w:rsidP="000B5951">
            <w:pPr>
              <w:jc w:val="both"/>
            </w:pPr>
          </w:p>
        </w:tc>
        <w:tc>
          <w:tcPr>
            <w:tcW w:w="1703" w:type="dxa"/>
            <w:gridSpan w:val="2"/>
          </w:tcPr>
          <w:p w14:paraId="2B06A351" w14:textId="77777777" w:rsidR="00FD3188" w:rsidRDefault="00FD3188" w:rsidP="000B5951">
            <w:pPr>
              <w:jc w:val="both"/>
            </w:pPr>
          </w:p>
        </w:tc>
        <w:tc>
          <w:tcPr>
            <w:tcW w:w="2096" w:type="dxa"/>
            <w:gridSpan w:val="5"/>
          </w:tcPr>
          <w:p w14:paraId="38B42FEB" w14:textId="77777777" w:rsidR="00FD3188" w:rsidRDefault="00FD3188" w:rsidP="000B5951">
            <w:pPr>
              <w:jc w:val="both"/>
            </w:pPr>
          </w:p>
        </w:tc>
      </w:tr>
      <w:tr w:rsidR="00FD3188" w14:paraId="03E58947" w14:textId="77777777" w:rsidTr="000B5951">
        <w:tc>
          <w:tcPr>
            <w:tcW w:w="6060" w:type="dxa"/>
            <w:gridSpan w:val="8"/>
          </w:tcPr>
          <w:p w14:paraId="3CAFCC9B" w14:textId="77777777" w:rsidR="00FD3188" w:rsidRDefault="00FD3188" w:rsidP="000B5951">
            <w:pPr>
              <w:jc w:val="both"/>
            </w:pPr>
          </w:p>
        </w:tc>
        <w:tc>
          <w:tcPr>
            <w:tcW w:w="1703" w:type="dxa"/>
            <w:gridSpan w:val="2"/>
          </w:tcPr>
          <w:p w14:paraId="3F49353E" w14:textId="77777777" w:rsidR="00FD3188" w:rsidRDefault="00FD3188" w:rsidP="000B5951">
            <w:pPr>
              <w:jc w:val="both"/>
            </w:pPr>
          </w:p>
        </w:tc>
        <w:tc>
          <w:tcPr>
            <w:tcW w:w="2096" w:type="dxa"/>
            <w:gridSpan w:val="5"/>
          </w:tcPr>
          <w:p w14:paraId="768C6AAE" w14:textId="77777777" w:rsidR="00FD3188" w:rsidRDefault="00FD3188" w:rsidP="000B5951">
            <w:pPr>
              <w:jc w:val="both"/>
            </w:pPr>
          </w:p>
        </w:tc>
      </w:tr>
      <w:tr w:rsidR="00FD3188" w14:paraId="51A4F6A9" w14:textId="77777777" w:rsidTr="000B5951">
        <w:tc>
          <w:tcPr>
            <w:tcW w:w="6060" w:type="dxa"/>
            <w:gridSpan w:val="8"/>
          </w:tcPr>
          <w:p w14:paraId="17D02A35" w14:textId="77777777" w:rsidR="00FD3188" w:rsidRDefault="00FD3188" w:rsidP="000B5951">
            <w:pPr>
              <w:jc w:val="both"/>
            </w:pPr>
          </w:p>
        </w:tc>
        <w:tc>
          <w:tcPr>
            <w:tcW w:w="1703" w:type="dxa"/>
            <w:gridSpan w:val="2"/>
          </w:tcPr>
          <w:p w14:paraId="27EFFCAF" w14:textId="77777777" w:rsidR="00FD3188" w:rsidRDefault="00FD3188" w:rsidP="000B5951">
            <w:pPr>
              <w:jc w:val="both"/>
            </w:pPr>
          </w:p>
        </w:tc>
        <w:tc>
          <w:tcPr>
            <w:tcW w:w="2096" w:type="dxa"/>
            <w:gridSpan w:val="5"/>
          </w:tcPr>
          <w:p w14:paraId="3CBD9FB7" w14:textId="77777777" w:rsidR="00FD3188" w:rsidRDefault="00FD3188" w:rsidP="000B5951">
            <w:pPr>
              <w:jc w:val="both"/>
            </w:pPr>
          </w:p>
        </w:tc>
      </w:tr>
      <w:tr w:rsidR="00FD3188" w14:paraId="13FB697C" w14:textId="77777777" w:rsidTr="000B5951">
        <w:tc>
          <w:tcPr>
            <w:tcW w:w="9859" w:type="dxa"/>
            <w:gridSpan w:val="15"/>
            <w:shd w:val="clear" w:color="auto" w:fill="F7CAAC"/>
          </w:tcPr>
          <w:p w14:paraId="4097A0AA"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31B0D48" w14:textId="77777777" w:rsidTr="000B5951">
        <w:trPr>
          <w:trHeight w:val="1417"/>
        </w:trPr>
        <w:tc>
          <w:tcPr>
            <w:tcW w:w="9859" w:type="dxa"/>
            <w:gridSpan w:val="15"/>
            <w:tcBorders>
              <w:top w:val="none" w:sz="4" w:space="0" w:color="000000"/>
            </w:tcBorders>
          </w:tcPr>
          <w:p w14:paraId="2F0A77B7" w14:textId="25BC9F85" w:rsidR="00FD3188" w:rsidDel="006C1D0C" w:rsidRDefault="00FD3188" w:rsidP="000B5951">
            <w:pPr>
              <w:jc w:val="both"/>
              <w:rPr>
                <w:del w:id="3721" w:author="Eva Skýbová" w:date="2024-05-15T09:39:00Z"/>
              </w:rPr>
            </w:pPr>
            <w:del w:id="3722" w:author="Eva Skýbová" w:date="2024-05-15T09:39:00Z">
              <w:r w:rsidDel="006C1D0C">
                <w:delText>Protection against Conventional Weapons – garant, přednášející (100 %) a vede semináře (100 %)</w:delText>
              </w:r>
            </w:del>
          </w:p>
          <w:p w14:paraId="3F9F6DC3" w14:textId="714AE2CD" w:rsidR="00FD3188" w:rsidRDefault="00FD3188" w:rsidP="000B5951">
            <w:pPr>
              <w:jc w:val="both"/>
            </w:pPr>
            <w:r>
              <w:rPr>
                <w:color w:val="000000"/>
              </w:rPr>
              <w:t xml:space="preserve">Internal </w:t>
            </w:r>
            <w:del w:id="3723" w:author="Eva Skýbová" w:date="2024-05-15T09:39:00Z">
              <w:r w:rsidDel="006C1D0C">
                <w:rPr>
                  <w:color w:val="000000"/>
                </w:rPr>
                <w:delText xml:space="preserve">Order and </w:delText>
              </w:r>
            </w:del>
            <w:r>
              <w:rPr>
                <w:color w:val="000000"/>
              </w:rPr>
              <w:t>Security</w:t>
            </w:r>
            <w:del w:id="3724" w:author="Eva Skýbová" w:date="2024-05-15T09:39:00Z">
              <w:r w:rsidDel="006C1D0C">
                <w:rPr>
                  <w:color w:val="000000"/>
                </w:rPr>
                <w:delText xml:space="preserve"> (PZ) </w:delText>
              </w:r>
            </w:del>
            <w:ins w:id="3725" w:author="Eva Skýbová" w:date="2024-05-15T09:39:00Z">
              <w:r w:rsidR="006C1D0C">
                <w:rPr>
                  <w:color w:val="000000"/>
                </w:rPr>
                <w:t xml:space="preserve"> </w:t>
              </w:r>
            </w:ins>
            <w:r>
              <w:t xml:space="preserve">– </w:t>
            </w:r>
            <w:r>
              <w:rPr>
                <w:color w:val="000000"/>
              </w:rPr>
              <w:t>přednášející (43 %) a vede semináře (100 %)</w:t>
            </w:r>
          </w:p>
          <w:p w14:paraId="6242BA37" w14:textId="77777777" w:rsidR="00FD3188" w:rsidRDefault="00FD3188" w:rsidP="000B5951">
            <w:pPr>
              <w:jc w:val="both"/>
            </w:pPr>
          </w:p>
          <w:p w14:paraId="34EEAACB" w14:textId="77777777" w:rsidR="00FD3188" w:rsidRDefault="00FD3188" w:rsidP="000B5951">
            <w:pPr>
              <w:jc w:val="both"/>
            </w:pPr>
          </w:p>
        </w:tc>
      </w:tr>
      <w:tr w:rsidR="00FD3188" w14:paraId="4E78AF56" w14:textId="77777777" w:rsidTr="000B5951">
        <w:trPr>
          <w:trHeight w:val="340"/>
        </w:trPr>
        <w:tc>
          <w:tcPr>
            <w:tcW w:w="9859" w:type="dxa"/>
            <w:gridSpan w:val="15"/>
            <w:tcBorders>
              <w:top w:val="none" w:sz="4" w:space="0" w:color="000000"/>
            </w:tcBorders>
            <w:shd w:val="clear" w:color="auto" w:fill="FBD4B4"/>
          </w:tcPr>
          <w:p w14:paraId="7FD94D55"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4191A0C4" w14:textId="77777777" w:rsidTr="000B5951">
        <w:trPr>
          <w:trHeight w:val="340"/>
        </w:trPr>
        <w:tc>
          <w:tcPr>
            <w:tcW w:w="2802" w:type="dxa"/>
            <w:gridSpan w:val="2"/>
            <w:tcBorders>
              <w:top w:val="none" w:sz="4" w:space="0" w:color="000000"/>
            </w:tcBorders>
          </w:tcPr>
          <w:p w14:paraId="06EB6105" w14:textId="77777777" w:rsidR="00FD3188" w:rsidRDefault="00FD3188" w:rsidP="000B5951">
            <w:pPr>
              <w:jc w:val="both"/>
              <w:rPr>
                <w:b/>
              </w:rPr>
            </w:pPr>
            <w:r>
              <w:rPr>
                <w:b/>
              </w:rPr>
              <w:t>Název studijního předmětu</w:t>
            </w:r>
          </w:p>
        </w:tc>
        <w:tc>
          <w:tcPr>
            <w:tcW w:w="2409" w:type="dxa"/>
            <w:gridSpan w:val="3"/>
            <w:tcBorders>
              <w:top w:val="none" w:sz="4" w:space="0" w:color="000000"/>
            </w:tcBorders>
          </w:tcPr>
          <w:p w14:paraId="0EF5AA14" w14:textId="77777777" w:rsidR="00FD3188" w:rsidRDefault="00FD3188" w:rsidP="000B5951">
            <w:pPr>
              <w:jc w:val="both"/>
              <w:rPr>
                <w:b/>
              </w:rPr>
            </w:pPr>
            <w:r>
              <w:rPr>
                <w:b/>
              </w:rPr>
              <w:t>Název studijního programu</w:t>
            </w:r>
          </w:p>
        </w:tc>
        <w:tc>
          <w:tcPr>
            <w:tcW w:w="567" w:type="dxa"/>
            <w:gridSpan w:val="2"/>
            <w:tcBorders>
              <w:top w:val="none" w:sz="4" w:space="0" w:color="000000"/>
            </w:tcBorders>
          </w:tcPr>
          <w:p w14:paraId="018A69A8" w14:textId="77777777" w:rsidR="00FD3188" w:rsidRDefault="00FD3188" w:rsidP="000B5951">
            <w:pPr>
              <w:jc w:val="both"/>
              <w:rPr>
                <w:b/>
              </w:rPr>
            </w:pPr>
            <w:r>
              <w:rPr>
                <w:b/>
              </w:rPr>
              <w:t>Sem.</w:t>
            </w:r>
          </w:p>
        </w:tc>
        <w:tc>
          <w:tcPr>
            <w:tcW w:w="2109" w:type="dxa"/>
            <w:gridSpan w:val="5"/>
            <w:tcBorders>
              <w:top w:val="none" w:sz="4" w:space="0" w:color="000000"/>
            </w:tcBorders>
          </w:tcPr>
          <w:p w14:paraId="360401D6" w14:textId="77777777" w:rsidR="00FD3188" w:rsidRDefault="00FD3188" w:rsidP="000B5951">
            <w:pPr>
              <w:jc w:val="both"/>
              <w:rPr>
                <w:b/>
              </w:rPr>
            </w:pPr>
            <w:r>
              <w:rPr>
                <w:b/>
              </w:rPr>
              <w:t>Role ve výuce daného předmětu</w:t>
            </w:r>
          </w:p>
        </w:tc>
        <w:tc>
          <w:tcPr>
            <w:tcW w:w="1972" w:type="dxa"/>
            <w:gridSpan w:val="3"/>
            <w:tcBorders>
              <w:top w:val="none" w:sz="4" w:space="0" w:color="000000"/>
            </w:tcBorders>
          </w:tcPr>
          <w:p w14:paraId="52C7443C" w14:textId="77777777" w:rsidR="00FD3188" w:rsidRDefault="00FD3188" w:rsidP="000B5951">
            <w:pPr>
              <w:jc w:val="both"/>
              <w:rPr>
                <w:b/>
              </w:rPr>
            </w:pPr>
            <w:r>
              <w:rPr>
                <w:b/>
              </w:rPr>
              <w:t>(</w:t>
            </w:r>
            <w:r>
              <w:rPr>
                <w:b/>
                <w:i/>
                <w:iCs/>
              </w:rPr>
              <w:t>nepovinný údaj</w:t>
            </w:r>
            <w:r>
              <w:rPr>
                <w:b/>
              </w:rPr>
              <w:t>) Počet hodin za semestr</w:t>
            </w:r>
          </w:p>
        </w:tc>
      </w:tr>
      <w:tr w:rsidR="00FD3188" w14:paraId="5908C6B8" w14:textId="77777777" w:rsidTr="000B5951">
        <w:trPr>
          <w:trHeight w:val="285"/>
        </w:trPr>
        <w:tc>
          <w:tcPr>
            <w:tcW w:w="2802" w:type="dxa"/>
            <w:gridSpan w:val="2"/>
            <w:tcBorders>
              <w:top w:val="none" w:sz="4" w:space="0" w:color="000000"/>
            </w:tcBorders>
          </w:tcPr>
          <w:p w14:paraId="0AD1596C" w14:textId="77777777" w:rsidR="00FD3188" w:rsidRDefault="00FD3188" w:rsidP="000B5951">
            <w:pPr>
              <w:jc w:val="both"/>
            </w:pPr>
          </w:p>
        </w:tc>
        <w:tc>
          <w:tcPr>
            <w:tcW w:w="2409" w:type="dxa"/>
            <w:gridSpan w:val="3"/>
            <w:tcBorders>
              <w:top w:val="none" w:sz="4" w:space="0" w:color="000000"/>
            </w:tcBorders>
          </w:tcPr>
          <w:p w14:paraId="1C602C06" w14:textId="77777777" w:rsidR="00FD3188" w:rsidRDefault="00FD3188" w:rsidP="000B5951">
            <w:pPr>
              <w:jc w:val="both"/>
            </w:pPr>
          </w:p>
        </w:tc>
        <w:tc>
          <w:tcPr>
            <w:tcW w:w="567" w:type="dxa"/>
            <w:gridSpan w:val="2"/>
            <w:tcBorders>
              <w:top w:val="none" w:sz="4" w:space="0" w:color="000000"/>
            </w:tcBorders>
          </w:tcPr>
          <w:p w14:paraId="3085A6F7" w14:textId="77777777" w:rsidR="00FD3188" w:rsidRDefault="00FD3188" w:rsidP="000B5951">
            <w:pPr>
              <w:jc w:val="both"/>
            </w:pPr>
          </w:p>
        </w:tc>
        <w:tc>
          <w:tcPr>
            <w:tcW w:w="2109" w:type="dxa"/>
            <w:gridSpan w:val="5"/>
            <w:tcBorders>
              <w:top w:val="none" w:sz="4" w:space="0" w:color="000000"/>
            </w:tcBorders>
          </w:tcPr>
          <w:p w14:paraId="126321D5" w14:textId="77777777" w:rsidR="00FD3188" w:rsidRDefault="00FD3188" w:rsidP="000B5951"/>
        </w:tc>
        <w:tc>
          <w:tcPr>
            <w:tcW w:w="1972" w:type="dxa"/>
            <w:gridSpan w:val="3"/>
            <w:tcBorders>
              <w:top w:val="none" w:sz="4" w:space="0" w:color="000000"/>
            </w:tcBorders>
          </w:tcPr>
          <w:p w14:paraId="0015A287" w14:textId="77777777" w:rsidR="00FD3188" w:rsidRDefault="00FD3188" w:rsidP="000B5951">
            <w:pPr>
              <w:jc w:val="both"/>
            </w:pPr>
          </w:p>
        </w:tc>
      </w:tr>
      <w:tr w:rsidR="00FD3188" w14:paraId="561AC6AF" w14:textId="77777777" w:rsidTr="000B5951">
        <w:trPr>
          <w:trHeight w:val="284"/>
        </w:trPr>
        <w:tc>
          <w:tcPr>
            <w:tcW w:w="2802" w:type="dxa"/>
            <w:gridSpan w:val="2"/>
            <w:tcBorders>
              <w:top w:val="none" w:sz="4" w:space="0" w:color="000000"/>
            </w:tcBorders>
          </w:tcPr>
          <w:p w14:paraId="40BC6B18" w14:textId="77777777" w:rsidR="00FD3188" w:rsidRDefault="00FD3188" w:rsidP="000B5951">
            <w:pPr>
              <w:jc w:val="both"/>
            </w:pPr>
          </w:p>
        </w:tc>
        <w:tc>
          <w:tcPr>
            <w:tcW w:w="2409" w:type="dxa"/>
            <w:gridSpan w:val="3"/>
            <w:tcBorders>
              <w:top w:val="none" w:sz="4" w:space="0" w:color="000000"/>
            </w:tcBorders>
          </w:tcPr>
          <w:p w14:paraId="17654E90" w14:textId="77777777" w:rsidR="00FD3188" w:rsidRDefault="00FD3188" w:rsidP="000B5951">
            <w:pPr>
              <w:jc w:val="both"/>
            </w:pPr>
          </w:p>
        </w:tc>
        <w:tc>
          <w:tcPr>
            <w:tcW w:w="567" w:type="dxa"/>
            <w:gridSpan w:val="2"/>
            <w:tcBorders>
              <w:top w:val="none" w:sz="4" w:space="0" w:color="000000"/>
            </w:tcBorders>
          </w:tcPr>
          <w:p w14:paraId="2483B1CC" w14:textId="77777777" w:rsidR="00FD3188" w:rsidRDefault="00FD3188" w:rsidP="000B5951">
            <w:pPr>
              <w:jc w:val="both"/>
            </w:pPr>
          </w:p>
        </w:tc>
        <w:tc>
          <w:tcPr>
            <w:tcW w:w="2109" w:type="dxa"/>
            <w:gridSpan w:val="5"/>
            <w:tcBorders>
              <w:top w:val="none" w:sz="4" w:space="0" w:color="000000"/>
            </w:tcBorders>
          </w:tcPr>
          <w:p w14:paraId="6B489D86" w14:textId="77777777" w:rsidR="00FD3188" w:rsidRDefault="00FD3188" w:rsidP="000B5951"/>
        </w:tc>
        <w:tc>
          <w:tcPr>
            <w:tcW w:w="1972" w:type="dxa"/>
            <w:gridSpan w:val="3"/>
            <w:tcBorders>
              <w:top w:val="none" w:sz="4" w:space="0" w:color="000000"/>
            </w:tcBorders>
          </w:tcPr>
          <w:p w14:paraId="5BD00348" w14:textId="77777777" w:rsidR="00FD3188" w:rsidRDefault="00FD3188" w:rsidP="000B5951">
            <w:pPr>
              <w:jc w:val="both"/>
            </w:pPr>
          </w:p>
        </w:tc>
      </w:tr>
      <w:tr w:rsidR="00FD3188" w14:paraId="27817331" w14:textId="77777777" w:rsidTr="000B5951">
        <w:trPr>
          <w:trHeight w:val="284"/>
        </w:trPr>
        <w:tc>
          <w:tcPr>
            <w:tcW w:w="2802" w:type="dxa"/>
            <w:gridSpan w:val="2"/>
            <w:tcBorders>
              <w:top w:val="none" w:sz="4" w:space="0" w:color="000000"/>
            </w:tcBorders>
          </w:tcPr>
          <w:p w14:paraId="5C450622" w14:textId="77777777" w:rsidR="00FD3188" w:rsidRDefault="00FD3188" w:rsidP="000B5951">
            <w:pPr>
              <w:jc w:val="both"/>
            </w:pPr>
          </w:p>
        </w:tc>
        <w:tc>
          <w:tcPr>
            <w:tcW w:w="2409" w:type="dxa"/>
            <w:gridSpan w:val="3"/>
            <w:tcBorders>
              <w:top w:val="none" w:sz="4" w:space="0" w:color="000000"/>
            </w:tcBorders>
          </w:tcPr>
          <w:p w14:paraId="5F092908" w14:textId="77777777" w:rsidR="00FD3188" w:rsidRDefault="00FD3188" w:rsidP="000B5951">
            <w:pPr>
              <w:jc w:val="both"/>
            </w:pPr>
          </w:p>
        </w:tc>
        <w:tc>
          <w:tcPr>
            <w:tcW w:w="567" w:type="dxa"/>
            <w:gridSpan w:val="2"/>
            <w:tcBorders>
              <w:top w:val="none" w:sz="4" w:space="0" w:color="000000"/>
            </w:tcBorders>
          </w:tcPr>
          <w:p w14:paraId="7D77FA35" w14:textId="77777777" w:rsidR="00FD3188" w:rsidRDefault="00FD3188" w:rsidP="000B5951">
            <w:pPr>
              <w:jc w:val="both"/>
            </w:pPr>
          </w:p>
        </w:tc>
        <w:tc>
          <w:tcPr>
            <w:tcW w:w="2109" w:type="dxa"/>
            <w:gridSpan w:val="5"/>
            <w:tcBorders>
              <w:top w:val="none" w:sz="4" w:space="0" w:color="000000"/>
            </w:tcBorders>
          </w:tcPr>
          <w:p w14:paraId="7EC6CF71" w14:textId="77777777" w:rsidR="00FD3188" w:rsidRDefault="00FD3188" w:rsidP="000B5951"/>
        </w:tc>
        <w:tc>
          <w:tcPr>
            <w:tcW w:w="1972" w:type="dxa"/>
            <w:gridSpan w:val="3"/>
            <w:tcBorders>
              <w:top w:val="none" w:sz="4" w:space="0" w:color="000000"/>
            </w:tcBorders>
          </w:tcPr>
          <w:p w14:paraId="2C111C8F" w14:textId="77777777" w:rsidR="00FD3188" w:rsidRDefault="00FD3188" w:rsidP="000B5951">
            <w:pPr>
              <w:jc w:val="both"/>
            </w:pPr>
          </w:p>
        </w:tc>
      </w:tr>
      <w:tr w:rsidR="00FD3188" w14:paraId="7CD775BC" w14:textId="77777777" w:rsidTr="000B5951">
        <w:trPr>
          <w:trHeight w:val="284"/>
        </w:trPr>
        <w:tc>
          <w:tcPr>
            <w:tcW w:w="2802" w:type="dxa"/>
            <w:gridSpan w:val="2"/>
            <w:tcBorders>
              <w:top w:val="none" w:sz="4" w:space="0" w:color="000000"/>
            </w:tcBorders>
          </w:tcPr>
          <w:p w14:paraId="2C2CDF17" w14:textId="77777777" w:rsidR="00FD3188" w:rsidRDefault="00FD3188" w:rsidP="000B5951">
            <w:pPr>
              <w:jc w:val="both"/>
            </w:pPr>
          </w:p>
        </w:tc>
        <w:tc>
          <w:tcPr>
            <w:tcW w:w="2409" w:type="dxa"/>
            <w:gridSpan w:val="3"/>
            <w:tcBorders>
              <w:top w:val="none" w:sz="4" w:space="0" w:color="000000"/>
            </w:tcBorders>
          </w:tcPr>
          <w:p w14:paraId="50774959" w14:textId="77777777" w:rsidR="00FD3188" w:rsidRDefault="00FD3188" w:rsidP="000B5951">
            <w:pPr>
              <w:jc w:val="both"/>
            </w:pPr>
          </w:p>
        </w:tc>
        <w:tc>
          <w:tcPr>
            <w:tcW w:w="567" w:type="dxa"/>
            <w:gridSpan w:val="2"/>
            <w:tcBorders>
              <w:top w:val="none" w:sz="4" w:space="0" w:color="000000"/>
            </w:tcBorders>
          </w:tcPr>
          <w:p w14:paraId="0B45CCED" w14:textId="77777777" w:rsidR="00FD3188" w:rsidRDefault="00FD3188" w:rsidP="000B5951">
            <w:pPr>
              <w:jc w:val="both"/>
            </w:pPr>
          </w:p>
        </w:tc>
        <w:tc>
          <w:tcPr>
            <w:tcW w:w="2109" w:type="dxa"/>
            <w:gridSpan w:val="5"/>
            <w:tcBorders>
              <w:top w:val="none" w:sz="4" w:space="0" w:color="000000"/>
            </w:tcBorders>
          </w:tcPr>
          <w:p w14:paraId="0FD361AA" w14:textId="77777777" w:rsidR="00FD3188" w:rsidRDefault="00FD3188" w:rsidP="000B5951"/>
        </w:tc>
        <w:tc>
          <w:tcPr>
            <w:tcW w:w="1972" w:type="dxa"/>
            <w:gridSpan w:val="3"/>
            <w:tcBorders>
              <w:top w:val="none" w:sz="4" w:space="0" w:color="000000"/>
            </w:tcBorders>
          </w:tcPr>
          <w:p w14:paraId="3B5667C3" w14:textId="77777777" w:rsidR="00FD3188" w:rsidRDefault="00FD3188" w:rsidP="000B5951">
            <w:pPr>
              <w:jc w:val="both"/>
            </w:pPr>
          </w:p>
        </w:tc>
      </w:tr>
      <w:tr w:rsidR="00FD3188" w14:paraId="615CE36C" w14:textId="77777777" w:rsidTr="000B5951">
        <w:trPr>
          <w:trHeight w:val="284"/>
        </w:trPr>
        <w:tc>
          <w:tcPr>
            <w:tcW w:w="2802" w:type="dxa"/>
            <w:gridSpan w:val="2"/>
            <w:tcBorders>
              <w:top w:val="none" w:sz="4" w:space="0" w:color="000000"/>
            </w:tcBorders>
          </w:tcPr>
          <w:p w14:paraId="70CC9B97" w14:textId="77777777" w:rsidR="00FD3188" w:rsidRDefault="00FD3188" w:rsidP="000B5951">
            <w:pPr>
              <w:jc w:val="both"/>
            </w:pPr>
          </w:p>
        </w:tc>
        <w:tc>
          <w:tcPr>
            <w:tcW w:w="2409" w:type="dxa"/>
            <w:gridSpan w:val="3"/>
            <w:tcBorders>
              <w:top w:val="none" w:sz="4" w:space="0" w:color="000000"/>
            </w:tcBorders>
          </w:tcPr>
          <w:p w14:paraId="7479D814" w14:textId="77777777" w:rsidR="00FD3188" w:rsidRDefault="00FD3188" w:rsidP="000B5951">
            <w:pPr>
              <w:jc w:val="both"/>
            </w:pPr>
          </w:p>
        </w:tc>
        <w:tc>
          <w:tcPr>
            <w:tcW w:w="567" w:type="dxa"/>
            <w:gridSpan w:val="2"/>
            <w:tcBorders>
              <w:top w:val="none" w:sz="4" w:space="0" w:color="000000"/>
            </w:tcBorders>
          </w:tcPr>
          <w:p w14:paraId="01636A96" w14:textId="77777777" w:rsidR="00FD3188" w:rsidRDefault="00FD3188" w:rsidP="000B5951">
            <w:pPr>
              <w:jc w:val="both"/>
            </w:pPr>
          </w:p>
        </w:tc>
        <w:tc>
          <w:tcPr>
            <w:tcW w:w="2109" w:type="dxa"/>
            <w:gridSpan w:val="5"/>
            <w:tcBorders>
              <w:top w:val="none" w:sz="4" w:space="0" w:color="000000"/>
            </w:tcBorders>
          </w:tcPr>
          <w:p w14:paraId="5DFC9E95" w14:textId="77777777" w:rsidR="00FD3188" w:rsidRDefault="00FD3188" w:rsidP="000B5951"/>
        </w:tc>
        <w:tc>
          <w:tcPr>
            <w:tcW w:w="1972" w:type="dxa"/>
            <w:gridSpan w:val="3"/>
            <w:tcBorders>
              <w:top w:val="none" w:sz="4" w:space="0" w:color="000000"/>
            </w:tcBorders>
          </w:tcPr>
          <w:p w14:paraId="3F5CACC5" w14:textId="77777777" w:rsidR="00FD3188" w:rsidRDefault="00FD3188" w:rsidP="000B5951">
            <w:pPr>
              <w:jc w:val="both"/>
            </w:pPr>
          </w:p>
        </w:tc>
      </w:tr>
      <w:tr w:rsidR="00FD3188" w14:paraId="6EDD45ED" w14:textId="77777777" w:rsidTr="000B5951">
        <w:trPr>
          <w:trHeight w:val="284"/>
        </w:trPr>
        <w:tc>
          <w:tcPr>
            <w:tcW w:w="2802" w:type="dxa"/>
            <w:gridSpan w:val="2"/>
            <w:tcBorders>
              <w:top w:val="none" w:sz="4" w:space="0" w:color="000000"/>
            </w:tcBorders>
          </w:tcPr>
          <w:p w14:paraId="438D889E" w14:textId="77777777" w:rsidR="00FD3188" w:rsidRDefault="00FD3188" w:rsidP="000B5951">
            <w:pPr>
              <w:jc w:val="both"/>
            </w:pPr>
          </w:p>
        </w:tc>
        <w:tc>
          <w:tcPr>
            <w:tcW w:w="2409" w:type="dxa"/>
            <w:gridSpan w:val="3"/>
            <w:tcBorders>
              <w:top w:val="none" w:sz="4" w:space="0" w:color="000000"/>
            </w:tcBorders>
          </w:tcPr>
          <w:p w14:paraId="27BEDBD5" w14:textId="77777777" w:rsidR="00FD3188" w:rsidRDefault="00FD3188" w:rsidP="000B5951">
            <w:pPr>
              <w:jc w:val="both"/>
            </w:pPr>
          </w:p>
        </w:tc>
        <w:tc>
          <w:tcPr>
            <w:tcW w:w="567" w:type="dxa"/>
            <w:gridSpan w:val="2"/>
            <w:tcBorders>
              <w:top w:val="none" w:sz="4" w:space="0" w:color="000000"/>
            </w:tcBorders>
          </w:tcPr>
          <w:p w14:paraId="60044A53" w14:textId="77777777" w:rsidR="00FD3188" w:rsidRDefault="00FD3188" w:rsidP="000B5951">
            <w:pPr>
              <w:jc w:val="both"/>
            </w:pPr>
          </w:p>
        </w:tc>
        <w:tc>
          <w:tcPr>
            <w:tcW w:w="2109" w:type="dxa"/>
            <w:gridSpan w:val="5"/>
            <w:tcBorders>
              <w:top w:val="none" w:sz="4" w:space="0" w:color="000000"/>
            </w:tcBorders>
          </w:tcPr>
          <w:p w14:paraId="1FA44B17" w14:textId="77777777" w:rsidR="00FD3188" w:rsidRDefault="00FD3188" w:rsidP="000B5951">
            <w:pPr>
              <w:jc w:val="both"/>
            </w:pPr>
          </w:p>
        </w:tc>
        <w:tc>
          <w:tcPr>
            <w:tcW w:w="1972" w:type="dxa"/>
            <w:gridSpan w:val="3"/>
            <w:tcBorders>
              <w:top w:val="none" w:sz="4" w:space="0" w:color="000000"/>
            </w:tcBorders>
          </w:tcPr>
          <w:p w14:paraId="7CE16B46" w14:textId="77777777" w:rsidR="00FD3188" w:rsidRDefault="00FD3188" w:rsidP="000B5951">
            <w:pPr>
              <w:jc w:val="both"/>
            </w:pPr>
          </w:p>
        </w:tc>
      </w:tr>
      <w:tr w:rsidR="00FD3188" w14:paraId="108C8D47" w14:textId="77777777" w:rsidTr="000B5951">
        <w:tc>
          <w:tcPr>
            <w:tcW w:w="9859" w:type="dxa"/>
            <w:gridSpan w:val="15"/>
            <w:shd w:val="clear" w:color="auto" w:fill="F7CAAC"/>
          </w:tcPr>
          <w:p w14:paraId="39D08BB6" w14:textId="77777777" w:rsidR="00FD3188" w:rsidRDefault="00FD3188" w:rsidP="000B5951">
            <w:pPr>
              <w:jc w:val="both"/>
            </w:pPr>
            <w:r>
              <w:rPr>
                <w:b/>
              </w:rPr>
              <w:t>Údaje o vzdělání na VŠ</w:t>
            </w:r>
          </w:p>
        </w:tc>
      </w:tr>
      <w:tr w:rsidR="00FD3188" w14:paraId="7AB0CE9B" w14:textId="77777777" w:rsidTr="000B5951">
        <w:trPr>
          <w:trHeight w:val="1020"/>
        </w:trPr>
        <w:tc>
          <w:tcPr>
            <w:tcW w:w="9859" w:type="dxa"/>
            <w:gridSpan w:val="15"/>
          </w:tcPr>
          <w:p w14:paraId="7B148D32" w14:textId="77777777" w:rsidR="00FD3188" w:rsidRDefault="00FD3188" w:rsidP="000B5951">
            <w:pPr>
              <w:jc w:val="both"/>
              <w:rPr>
                <w:bCs/>
              </w:rPr>
            </w:pPr>
            <w:r>
              <w:rPr>
                <w:bCs/>
              </w:rPr>
              <w:t>2022 -</w:t>
            </w:r>
            <w:r>
              <w:t xml:space="preserve"> </w:t>
            </w:r>
            <w:r>
              <w:rPr>
                <w:bCs/>
              </w:rPr>
              <w:t>doktor (Ph.D.), studijní program: Inženýrská informatika, obor: Inženýrská Informatika, Univerzita Tomáše Bati ve Zlíně, Fakulta aplikované informatiky</w:t>
            </w:r>
          </w:p>
          <w:p w14:paraId="5E799E0A" w14:textId="77777777" w:rsidR="00FD3188" w:rsidRDefault="00FD3188" w:rsidP="000B5951">
            <w:pPr>
              <w:jc w:val="both"/>
              <w:rPr>
                <w:bCs/>
              </w:rPr>
            </w:pPr>
          </w:p>
        </w:tc>
      </w:tr>
      <w:tr w:rsidR="00FD3188" w14:paraId="63CDC5CA" w14:textId="77777777" w:rsidTr="000B5951">
        <w:tc>
          <w:tcPr>
            <w:tcW w:w="9859" w:type="dxa"/>
            <w:gridSpan w:val="15"/>
            <w:shd w:val="clear" w:color="auto" w:fill="F7CAAC"/>
          </w:tcPr>
          <w:p w14:paraId="6BF2FC81" w14:textId="77777777" w:rsidR="00FD3188" w:rsidRDefault="00FD3188" w:rsidP="000B5951">
            <w:pPr>
              <w:jc w:val="both"/>
              <w:rPr>
                <w:b/>
              </w:rPr>
            </w:pPr>
            <w:r>
              <w:rPr>
                <w:b/>
              </w:rPr>
              <w:t>Údaje o odborném působení od absolvování VŠ</w:t>
            </w:r>
          </w:p>
        </w:tc>
      </w:tr>
      <w:tr w:rsidR="00FD3188" w14:paraId="2BCF4904" w14:textId="77777777" w:rsidTr="000B5951">
        <w:trPr>
          <w:trHeight w:val="1361"/>
        </w:trPr>
        <w:tc>
          <w:tcPr>
            <w:tcW w:w="9859" w:type="dxa"/>
            <w:gridSpan w:val="15"/>
          </w:tcPr>
          <w:p w14:paraId="6829C9FF" w14:textId="77777777" w:rsidR="00FD3188" w:rsidRDefault="00FD3188" w:rsidP="000B5951">
            <w:pPr>
              <w:jc w:val="both"/>
            </w:pPr>
            <w:r>
              <w:t>2019-dosud: Univerzita Tomáše Bati, Fakulta logistiky a krizového řízení, akademický pracovník, pp</w:t>
            </w:r>
          </w:p>
          <w:p w14:paraId="26371FE5" w14:textId="77777777" w:rsidR="00FD3188" w:rsidRDefault="00FD3188" w:rsidP="000B5951">
            <w:pPr>
              <w:jc w:val="both"/>
            </w:pPr>
            <w:r>
              <w:t>2018: C-Labs s. r. o., Junior developer, 0,5 úvazek</w:t>
            </w:r>
          </w:p>
        </w:tc>
      </w:tr>
      <w:tr w:rsidR="00FD3188" w14:paraId="5405832B" w14:textId="77777777" w:rsidTr="000B5951">
        <w:trPr>
          <w:trHeight w:val="250"/>
        </w:trPr>
        <w:tc>
          <w:tcPr>
            <w:tcW w:w="9859" w:type="dxa"/>
            <w:gridSpan w:val="15"/>
            <w:shd w:val="clear" w:color="auto" w:fill="F7CAAC"/>
          </w:tcPr>
          <w:p w14:paraId="4A30FA77" w14:textId="77777777" w:rsidR="00FD3188" w:rsidRDefault="00FD3188" w:rsidP="000B5951">
            <w:pPr>
              <w:jc w:val="both"/>
            </w:pPr>
            <w:r>
              <w:rPr>
                <w:b/>
              </w:rPr>
              <w:t>Zkušenosti s vedením kvalifikačních a rigorózních prací</w:t>
            </w:r>
          </w:p>
        </w:tc>
      </w:tr>
      <w:tr w:rsidR="00FD3188" w14:paraId="1492C2F3" w14:textId="77777777" w:rsidTr="000B5951">
        <w:trPr>
          <w:trHeight w:val="1020"/>
        </w:trPr>
        <w:tc>
          <w:tcPr>
            <w:tcW w:w="9859" w:type="dxa"/>
            <w:gridSpan w:val="15"/>
          </w:tcPr>
          <w:p w14:paraId="7285DD96" w14:textId="77777777" w:rsidR="00FD3188" w:rsidRDefault="00FD3188" w:rsidP="000B5951">
            <w:pPr>
              <w:jc w:val="both"/>
            </w:pPr>
            <w:r>
              <w:t>39 x vedoucí bakalářské práce</w:t>
            </w:r>
          </w:p>
        </w:tc>
      </w:tr>
      <w:tr w:rsidR="00FD3188" w14:paraId="1890131A" w14:textId="77777777" w:rsidTr="000B5951">
        <w:trPr>
          <w:cantSplit/>
        </w:trPr>
        <w:tc>
          <w:tcPr>
            <w:tcW w:w="3347" w:type="dxa"/>
            <w:gridSpan w:val="3"/>
            <w:tcBorders>
              <w:top w:val="single" w:sz="12" w:space="0" w:color="auto"/>
            </w:tcBorders>
            <w:shd w:val="clear" w:color="auto" w:fill="F7CAAC"/>
          </w:tcPr>
          <w:p w14:paraId="5D4D96B4"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049B5A9A"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6EF65F0"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9269788" w14:textId="77777777" w:rsidR="00FD3188" w:rsidRDefault="00FD3188" w:rsidP="000B5951">
            <w:pPr>
              <w:jc w:val="both"/>
              <w:rPr>
                <w:b/>
              </w:rPr>
            </w:pPr>
            <w:r>
              <w:rPr>
                <w:b/>
              </w:rPr>
              <w:t>Ohlasy publikací</w:t>
            </w:r>
          </w:p>
        </w:tc>
      </w:tr>
      <w:tr w:rsidR="00FD3188" w14:paraId="3A8D12CE" w14:textId="77777777" w:rsidTr="000B5951">
        <w:trPr>
          <w:cantSplit/>
        </w:trPr>
        <w:tc>
          <w:tcPr>
            <w:tcW w:w="3347" w:type="dxa"/>
            <w:gridSpan w:val="3"/>
          </w:tcPr>
          <w:p w14:paraId="6A3985FD" w14:textId="77777777" w:rsidR="00FD3188" w:rsidRDefault="00FD3188" w:rsidP="000B5951">
            <w:pPr>
              <w:jc w:val="both"/>
            </w:pPr>
          </w:p>
        </w:tc>
        <w:tc>
          <w:tcPr>
            <w:tcW w:w="2245" w:type="dxa"/>
            <w:gridSpan w:val="3"/>
          </w:tcPr>
          <w:p w14:paraId="3BD627EE" w14:textId="77777777" w:rsidR="00FD3188" w:rsidRDefault="00FD3188" w:rsidP="000B5951">
            <w:pPr>
              <w:jc w:val="both"/>
            </w:pPr>
          </w:p>
        </w:tc>
        <w:tc>
          <w:tcPr>
            <w:tcW w:w="2248" w:type="dxa"/>
            <w:gridSpan w:val="5"/>
            <w:tcBorders>
              <w:right w:val="single" w:sz="12" w:space="0" w:color="auto"/>
            </w:tcBorders>
          </w:tcPr>
          <w:p w14:paraId="21C6BA51" w14:textId="77777777" w:rsidR="00FD3188" w:rsidRDefault="00FD3188" w:rsidP="000B5951">
            <w:pPr>
              <w:jc w:val="both"/>
            </w:pPr>
          </w:p>
        </w:tc>
        <w:tc>
          <w:tcPr>
            <w:tcW w:w="632" w:type="dxa"/>
            <w:gridSpan w:val="2"/>
            <w:tcBorders>
              <w:left w:val="single" w:sz="12" w:space="0" w:color="auto"/>
            </w:tcBorders>
            <w:shd w:val="clear" w:color="auto" w:fill="F7CAAC"/>
          </w:tcPr>
          <w:p w14:paraId="5FE67BA2" w14:textId="77777777" w:rsidR="00FD3188" w:rsidRDefault="00FD3188" w:rsidP="000B5951">
            <w:pPr>
              <w:jc w:val="both"/>
            </w:pPr>
            <w:r>
              <w:rPr>
                <w:b/>
              </w:rPr>
              <w:t>WoS</w:t>
            </w:r>
          </w:p>
        </w:tc>
        <w:tc>
          <w:tcPr>
            <w:tcW w:w="693" w:type="dxa"/>
            <w:shd w:val="clear" w:color="auto" w:fill="F7CAAC"/>
          </w:tcPr>
          <w:p w14:paraId="2821D743" w14:textId="77777777" w:rsidR="00FD3188" w:rsidRDefault="00FD3188" w:rsidP="000B5951">
            <w:pPr>
              <w:jc w:val="both"/>
              <w:rPr>
                <w:sz w:val="18"/>
              </w:rPr>
            </w:pPr>
            <w:r>
              <w:rPr>
                <w:b/>
                <w:sz w:val="18"/>
              </w:rPr>
              <w:t>Scopus</w:t>
            </w:r>
          </w:p>
        </w:tc>
        <w:tc>
          <w:tcPr>
            <w:tcW w:w="694" w:type="dxa"/>
            <w:shd w:val="clear" w:color="auto" w:fill="F7CAAC"/>
          </w:tcPr>
          <w:p w14:paraId="354BDDE9" w14:textId="77777777" w:rsidR="00FD3188" w:rsidRDefault="00FD3188" w:rsidP="000B5951">
            <w:pPr>
              <w:jc w:val="both"/>
            </w:pPr>
            <w:r>
              <w:rPr>
                <w:b/>
                <w:sz w:val="18"/>
              </w:rPr>
              <w:t>ostatní</w:t>
            </w:r>
          </w:p>
        </w:tc>
      </w:tr>
      <w:tr w:rsidR="00FD3188" w14:paraId="4AAD0D43" w14:textId="77777777" w:rsidTr="000B5951">
        <w:trPr>
          <w:cantSplit/>
          <w:trHeight w:val="70"/>
        </w:trPr>
        <w:tc>
          <w:tcPr>
            <w:tcW w:w="3347" w:type="dxa"/>
            <w:gridSpan w:val="3"/>
            <w:shd w:val="clear" w:color="auto" w:fill="F7CAAC"/>
          </w:tcPr>
          <w:p w14:paraId="51173689" w14:textId="77777777" w:rsidR="00FD3188" w:rsidRDefault="00FD3188" w:rsidP="000B5951">
            <w:pPr>
              <w:jc w:val="both"/>
            </w:pPr>
            <w:r>
              <w:rPr>
                <w:b/>
              </w:rPr>
              <w:t>Obor jmenovacího řízení</w:t>
            </w:r>
          </w:p>
        </w:tc>
        <w:tc>
          <w:tcPr>
            <w:tcW w:w="2245" w:type="dxa"/>
            <w:gridSpan w:val="3"/>
            <w:shd w:val="clear" w:color="auto" w:fill="F7CAAC"/>
          </w:tcPr>
          <w:p w14:paraId="02940D79"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04D59D6C" w14:textId="77777777" w:rsidR="00FD3188" w:rsidRDefault="00FD3188" w:rsidP="000B5951">
            <w:pPr>
              <w:jc w:val="both"/>
            </w:pPr>
            <w:r>
              <w:rPr>
                <w:b/>
              </w:rPr>
              <w:t>Řízení konáno na VŠ</w:t>
            </w:r>
          </w:p>
        </w:tc>
        <w:tc>
          <w:tcPr>
            <w:tcW w:w="632" w:type="dxa"/>
            <w:gridSpan w:val="2"/>
            <w:tcBorders>
              <w:left w:val="single" w:sz="12" w:space="0" w:color="auto"/>
            </w:tcBorders>
          </w:tcPr>
          <w:p w14:paraId="1204F023" w14:textId="77777777" w:rsidR="00FD3188" w:rsidRDefault="00FD3188" w:rsidP="000B5951">
            <w:pPr>
              <w:jc w:val="both"/>
              <w:rPr>
                <w:b/>
              </w:rPr>
            </w:pPr>
            <w:r>
              <w:rPr>
                <w:b/>
              </w:rPr>
              <w:t>0</w:t>
            </w:r>
          </w:p>
        </w:tc>
        <w:tc>
          <w:tcPr>
            <w:tcW w:w="693" w:type="dxa"/>
          </w:tcPr>
          <w:p w14:paraId="627D2627" w14:textId="77777777" w:rsidR="00FD3188" w:rsidRDefault="00FD3188" w:rsidP="000B5951">
            <w:pPr>
              <w:jc w:val="both"/>
              <w:rPr>
                <w:b/>
              </w:rPr>
            </w:pPr>
            <w:r>
              <w:rPr>
                <w:b/>
              </w:rPr>
              <w:t>19</w:t>
            </w:r>
          </w:p>
        </w:tc>
        <w:tc>
          <w:tcPr>
            <w:tcW w:w="694" w:type="dxa"/>
          </w:tcPr>
          <w:p w14:paraId="762D80A4" w14:textId="77777777" w:rsidR="00FD3188" w:rsidRDefault="00FD3188" w:rsidP="000B5951">
            <w:pPr>
              <w:jc w:val="both"/>
              <w:rPr>
                <w:b/>
              </w:rPr>
            </w:pPr>
          </w:p>
        </w:tc>
      </w:tr>
      <w:tr w:rsidR="00FD3188" w14:paraId="5E8633A2" w14:textId="77777777" w:rsidTr="000B5951">
        <w:trPr>
          <w:trHeight w:val="205"/>
        </w:trPr>
        <w:tc>
          <w:tcPr>
            <w:tcW w:w="3347" w:type="dxa"/>
            <w:gridSpan w:val="3"/>
          </w:tcPr>
          <w:p w14:paraId="6BE29C94" w14:textId="77777777" w:rsidR="00FD3188" w:rsidRDefault="00FD3188" w:rsidP="000B5951">
            <w:pPr>
              <w:jc w:val="both"/>
            </w:pPr>
          </w:p>
        </w:tc>
        <w:tc>
          <w:tcPr>
            <w:tcW w:w="2245" w:type="dxa"/>
            <w:gridSpan w:val="3"/>
          </w:tcPr>
          <w:p w14:paraId="6F9DC06A" w14:textId="77777777" w:rsidR="00FD3188" w:rsidRDefault="00FD3188" w:rsidP="000B5951">
            <w:pPr>
              <w:jc w:val="both"/>
            </w:pPr>
          </w:p>
        </w:tc>
        <w:tc>
          <w:tcPr>
            <w:tcW w:w="2248" w:type="dxa"/>
            <w:gridSpan w:val="5"/>
            <w:tcBorders>
              <w:right w:val="single" w:sz="12" w:space="0" w:color="auto"/>
            </w:tcBorders>
          </w:tcPr>
          <w:p w14:paraId="11EB9D05"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16F37BB2" w14:textId="77777777" w:rsidR="00FD3188" w:rsidRDefault="00FD3188" w:rsidP="000B5951">
            <w:pPr>
              <w:jc w:val="both"/>
              <w:rPr>
                <w:b/>
                <w:sz w:val="18"/>
              </w:rPr>
            </w:pPr>
            <w:r>
              <w:rPr>
                <w:b/>
                <w:sz w:val="18"/>
              </w:rPr>
              <w:t>H-index WoS/Scopus</w:t>
            </w:r>
          </w:p>
        </w:tc>
        <w:tc>
          <w:tcPr>
            <w:tcW w:w="694" w:type="dxa"/>
            <w:vAlign w:val="center"/>
          </w:tcPr>
          <w:p w14:paraId="15DD1BF5" w14:textId="77777777" w:rsidR="00FD3188" w:rsidRDefault="00FD3188" w:rsidP="000B5951">
            <w:pPr>
              <w:rPr>
                <w:b/>
              </w:rPr>
            </w:pPr>
            <w:r>
              <w:rPr>
                <w:b/>
              </w:rPr>
              <w:t xml:space="preserve">0 / 2   </w:t>
            </w:r>
          </w:p>
        </w:tc>
      </w:tr>
      <w:tr w:rsidR="00FD3188" w14:paraId="55F839FA" w14:textId="77777777" w:rsidTr="000B5951">
        <w:tc>
          <w:tcPr>
            <w:tcW w:w="9859" w:type="dxa"/>
            <w:gridSpan w:val="15"/>
            <w:shd w:val="clear" w:color="auto" w:fill="F7CAAC"/>
          </w:tcPr>
          <w:p w14:paraId="5D77BF71"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641B8EF3" w14:textId="77777777" w:rsidTr="000B5951">
        <w:trPr>
          <w:trHeight w:val="2347"/>
        </w:trPr>
        <w:tc>
          <w:tcPr>
            <w:tcW w:w="9859" w:type="dxa"/>
            <w:gridSpan w:val="15"/>
          </w:tcPr>
          <w:p w14:paraId="2ED50330" w14:textId="77777777" w:rsidR="00FD3188" w:rsidRDefault="00FD3188" w:rsidP="000B5951">
            <w:pPr>
              <w:jc w:val="both"/>
              <w:rPr>
                <w:szCs w:val="28"/>
              </w:rPr>
            </w:pPr>
            <w:r>
              <w:rPr>
                <w:szCs w:val="28"/>
              </w:rPr>
              <w:lastRenderedPageBreak/>
              <w:t xml:space="preserve">DROFOVA, Irena; ADAMEK, Milan; STOKLASEK, Pavel; </w:t>
            </w:r>
            <w:r>
              <w:rPr>
                <w:b/>
                <w:szCs w:val="28"/>
              </w:rPr>
              <w:t>FICEK</w:t>
            </w:r>
            <w:r>
              <w:rPr>
                <w:szCs w:val="28"/>
              </w:rPr>
              <w:t xml:space="preserve">, Martin a VALOUCH, Jan, 2023. Application 3D Forensic Science in a Criminal Investigation. Online. </w:t>
            </w:r>
            <w:r>
              <w:rPr>
                <w:i/>
                <w:szCs w:val="28"/>
              </w:rPr>
              <w:t>WSEAS TRANSACTIONS ON INFORMATION SCIENCE AND APPLICATIONS</w:t>
            </w:r>
            <w:r>
              <w:rPr>
                <w:szCs w:val="28"/>
              </w:rPr>
              <w:t xml:space="preserve">. 2023-1-9, roč. 20, s. 59-65. ISSN 2224-3402. Dostupné z: </w:t>
            </w:r>
            <w:hyperlink r:id="rId23" w:tooltip="https://doi.org/10.37394/23209.2023.20.8" w:history="1">
              <w:r>
                <w:rPr>
                  <w:rStyle w:val="Hypertextovodkaz"/>
                  <w:szCs w:val="28"/>
                </w:rPr>
                <w:t>https://doi.org/10.37394/23209.2023.20.8</w:t>
              </w:r>
            </w:hyperlink>
            <w:r>
              <w:rPr>
                <w:szCs w:val="28"/>
              </w:rPr>
              <w:t xml:space="preserve">. (JSC, Q4, autorský podíl </w:t>
            </w:r>
            <w:r>
              <w:rPr>
                <w:b/>
                <w:bCs/>
                <w:szCs w:val="28"/>
              </w:rPr>
              <w:t>10 %</w:t>
            </w:r>
            <w:r>
              <w:rPr>
                <w:szCs w:val="28"/>
              </w:rPr>
              <w:t>)</w:t>
            </w:r>
          </w:p>
          <w:p w14:paraId="3CE81A56" w14:textId="77777777" w:rsidR="00FD3188" w:rsidRDefault="00FD3188" w:rsidP="000B5951">
            <w:pPr>
              <w:jc w:val="both"/>
              <w:rPr>
                <w:szCs w:val="28"/>
              </w:rPr>
            </w:pPr>
          </w:p>
          <w:p w14:paraId="2F471D2D" w14:textId="77777777" w:rsidR="00FD3188" w:rsidRDefault="00FD3188" w:rsidP="000B5951">
            <w:pPr>
              <w:jc w:val="both"/>
              <w:rPr>
                <w:szCs w:val="28"/>
              </w:rPr>
            </w:pPr>
            <w:r>
              <w:rPr>
                <w:szCs w:val="28"/>
              </w:rPr>
              <w:t xml:space="preserve">DZERMANSKY, Martin; </w:t>
            </w:r>
            <w:r>
              <w:rPr>
                <w:b/>
                <w:szCs w:val="28"/>
              </w:rPr>
              <w:t>FICEK</w:t>
            </w:r>
            <w:r>
              <w:rPr>
                <w:szCs w:val="28"/>
              </w:rPr>
              <w:t xml:space="preserve">, Martin a SNOPEK, Lukas, 2022. Comparison of Integrated Rescue System Software Tools Used to Support the Implementation and Creation of Exercises. Online. </w:t>
            </w:r>
            <w:r>
              <w:rPr>
                <w:i/>
                <w:szCs w:val="28"/>
              </w:rPr>
              <w:t>Applied Sciences</w:t>
            </w:r>
            <w:r>
              <w:rPr>
                <w:szCs w:val="28"/>
              </w:rPr>
              <w:t xml:space="preserve">. Roč. 12, č. 20. ISSN 2076-3417. Dostupné z: </w:t>
            </w:r>
            <w:hyperlink r:id="rId24" w:tooltip="https://doi.org/10.3390/app122010509" w:history="1">
              <w:r>
                <w:rPr>
                  <w:rStyle w:val="Hypertextovodkaz"/>
                  <w:szCs w:val="28"/>
                </w:rPr>
                <w:t>https://doi.org/10.3390/app122010509</w:t>
              </w:r>
            </w:hyperlink>
            <w:r>
              <w:rPr>
                <w:szCs w:val="28"/>
              </w:rPr>
              <w:t>.</w:t>
            </w:r>
            <w:r>
              <w:t xml:space="preserve"> </w:t>
            </w:r>
            <w:r>
              <w:rPr>
                <w:szCs w:val="28"/>
              </w:rPr>
              <w:t xml:space="preserve">(JSC, Q2, autorský podíl </w:t>
            </w:r>
            <w:r>
              <w:rPr>
                <w:b/>
                <w:bCs/>
                <w:szCs w:val="28"/>
              </w:rPr>
              <w:t>10 %</w:t>
            </w:r>
            <w:r>
              <w:rPr>
                <w:szCs w:val="28"/>
              </w:rPr>
              <w:t>)</w:t>
            </w:r>
          </w:p>
          <w:p w14:paraId="56370935" w14:textId="77777777" w:rsidR="00FD3188" w:rsidRDefault="00FD3188" w:rsidP="000B5951">
            <w:pPr>
              <w:jc w:val="both"/>
              <w:rPr>
                <w:i/>
                <w:szCs w:val="28"/>
              </w:rPr>
            </w:pPr>
          </w:p>
          <w:p w14:paraId="1869297F" w14:textId="77777777" w:rsidR="00FD3188" w:rsidRDefault="00FD3188" w:rsidP="000B5951">
            <w:pPr>
              <w:jc w:val="both"/>
              <w:rPr>
                <w:szCs w:val="28"/>
              </w:rPr>
            </w:pPr>
            <w:r>
              <w:rPr>
                <w:b/>
                <w:bCs/>
                <w:iCs/>
                <w:szCs w:val="28"/>
              </w:rPr>
              <w:t>FICEK</w:t>
            </w:r>
            <w:r>
              <w:rPr>
                <w:szCs w:val="28"/>
              </w:rPr>
              <w:t xml:space="preserve">, Martin; MALANIK, Zdenek; MIKULICOVA, Michaela a GRACLA, Michal, 2019. Influence of the Shooting Distance on the Depth of Penetration of the Bullet into the Replacement Material for Air Gun Weapons. Online. </w:t>
            </w:r>
            <w:r>
              <w:rPr>
                <w:i/>
                <w:szCs w:val="28"/>
              </w:rPr>
              <w:t>Proceedings of the 30th International DAAAM Symposium 2019</w:t>
            </w:r>
            <w:r>
              <w:rPr>
                <w:szCs w:val="28"/>
              </w:rPr>
              <w:t xml:space="preserve">. DAAAM Proceedings. 2019-12-10, s. 0663-0672. ISBN 9783902734228. Dostupné z: </w:t>
            </w:r>
            <w:hyperlink r:id="rId25" w:tooltip="https://doi.org/10.2507/30th.daaam.proceedings.091" w:history="1">
              <w:r>
                <w:rPr>
                  <w:rStyle w:val="Hypertextovodkaz"/>
                  <w:szCs w:val="28"/>
                </w:rPr>
                <w:t>https://doi.org/10.2507/30th.daaam.proceedings.091</w:t>
              </w:r>
            </w:hyperlink>
            <w:r>
              <w:rPr>
                <w:szCs w:val="28"/>
              </w:rPr>
              <w:t>.</w:t>
            </w:r>
            <w:r>
              <w:t xml:space="preserve"> </w:t>
            </w:r>
            <w:r>
              <w:rPr>
                <w:szCs w:val="28"/>
              </w:rPr>
              <w:t xml:space="preserve">(JSC, Q4, autorský podíl </w:t>
            </w:r>
            <w:r>
              <w:rPr>
                <w:b/>
                <w:bCs/>
                <w:szCs w:val="28"/>
              </w:rPr>
              <w:t>70 %</w:t>
            </w:r>
            <w:r>
              <w:rPr>
                <w:szCs w:val="28"/>
              </w:rPr>
              <w:t>)</w:t>
            </w:r>
          </w:p>
          <w:p w14:paraId="1569AE8D" w14:textId="77777777" w:rsidR="00FD3188" w:rsidRDefault="00FD3188" w:rsidP="000B5951">
            <w:pPr>
              <w:jc w:val="both"/>
              <w:rPr>
                <w:caps/>
                <w:szCs w:val="28"/>
              </w:rPr>
            </w:pPr>
          </w:p>
          <w:p w14:paraId="125A20A8" w14:textId="77777777" w:rsidR="00FD3188" w:rsidRDefault="00FD3188" w:rsidP="000B5951">
            <w:pPr>
              <w:jc w:val="both"/>
              <w:rPr>
                <w:szCs w:val="28"/>
              </w:rPr>
            </w:pPr>
            <w:r>
              <w:rPr>
                <w:caps/>
                <w:szCs w:val="28"/>
              </w:rPr>
              <w:t>Ludvík</w:t>
            </w:r>
            <w:r>
              <w:rPr>
                <w:szCs w:val="28"/>
              </w:rPr>
              <w:t xml:space="preserve"> Juříček; </w:t>
            </w:r>
            <w:r>
              <w:rPr>
                <w:b/>
                <w:caps/>
                <w:szCs w:val="28"/>
              </w:rPr>
              <w:t>Ficek</w:t>
            </w:r>
            <w:r>
              <w:rPr>
                <w:b/>
                <w:szCs w:val="28"/>
              </w:rPr>
              <w:t xml:space="preserve"> Martin</w:t>
            </w:r>
            <w:r>
              <w:rPr>
                <w:szCs w:val="28"/>
              </w:rPr>
              <w:t xml:space="preserve">; </w:t>
            </w:r>
            <w:r>
              <w:rPr>
                <w:caps/>
                <w:szCs w:val="28"/>
              </w:rPr>
              <w:t>Kateřina</w:t>
            </w:r>
            <w:r>
              <w:rPr>
                <w:szCs w:val="28"/>
              </w:rPr>
              <w:t xml:space="preserve"> Bočková; </w:t>
            </w:r>
            <w:r>
              <w:rPr>
                <w:caps/>
                <w:szCs w:val="28"/>
              </w:rPr>
              <w:t>Fujdiak</w:t>
            </w:r>
            <w:r>
              <w:rPr>
                <w:szCs w:val="28"/>
              </w:rPr>
              <w:t xml:space="preserve"> Ina, 2021. Methoden indirekter Identifikation – methodologische Grundlagen der Auswertung des Wundpotenzials von Handwaffengeschossen in der experimentellen Wundballistik. </w:t>
            </w:r>
            <w:r>
              <w:rPr>
                <w:i/>
                <w:szCs w:val="28"/>
              </w:rPr>
              <w:t>Kriminalistik</w:t>
            </w:r>
            <w:r>
              <w:rPr>
                <w:szCs w:val="28"/>
              </w:rPr>
              <w:t>. ISSN 00234699.</w:t>
            </w:r>
            <w:r>
              <w:t xml:space="preserve"> </w:t>
            </w:r>
            <w:r>
              <w:rPr>
                <w:szCs w:val="28"/>
              </w:rPr>
              <w:t xml:space="preserve">(JSC, Q4, autorský podíl </w:t>
            </w:r>
            <w:r>
              <w:rPr>
                <w:b/>
                <w:bCs/>
                <w:szCs w:val="28"/>
              </w:rPr>
              <w:t>20 %</w:t>
            </w:r>
            <w:r>
              <w:rPr>
                <w:szCs w:val="28"/>
              </w:rPr>
              <w:t>)</w:t>
            </w:r>
          </w:p>
          <w:p w14:paraId="26A380CF" w14:textId="77777777" w:rsidR="00FD3188" w:rsidRDefault="00FD3188" w:rsidP="000B5951">
            <w:pPr>
              <w:jc w:val="both"/>
              <w:rPr>
                <w:szCs w:val="28"/>
              </w:rPr>
            </w:pPr>
          </w:p>
          <w:p w14:paraId="69914C61" w14:textId="77777777" w:rsidR="00FD3188" w:rsidRDefault="00FD3188" w:rsidP="000B5951">
            <w:pPr>
              <w:jc w:val="both"/>
              <w:rPr>
                <w:szCs w:val="28"/>
              </w:rPr>
            </w:pPr>
            <w:r>
              <w:rPr>
                <w:szCs w:val="28"/>
              </w:rPr>
              <w:t xml:space="preserve">PAVLÍK, Lukáš; </w:t>
            </w:r>
            <w:r>
              <w:rPr>
                <w:b/>
                <w:szCs w:val="28"/>
              </w:rPr>
              <w:t>FICEK</w:t>
            </w:r>
            <w:r>
              <w:rPr>
                <w:szCs w:val="28"/>
              </w:rPr>
              <w:t xml:space="preserve">, Martin a RAK, Jakub, 2022. Dynamic Assessment of Cyber Threats in the Field of Insurance. Online. </w:t>
            </w:r>
            <w:r>
              <w:rPr>
                <w:i/>
                <w:szCs w:val="28"/>
              </w:rPr>
              <w:t>Risks</w:t>
            </w:r>
            <w:r>
              <w:rPr>
                <w:szCs w:val="28"/>
              </w:rPr>
              <w:t xml:space="preserve">. Roč. 10, č. 12. ISSN 2227-9091. Dostupné z: </w:t>
            </w:r>
            <w:hyperlink r:id="rId26" w:tooltip="https://doi.org/10.3390/risks10120222" w:history="1">
              <w:r>
                <w:rPr>
                  <w:rStyle w:val="Hypertextovodkaz"/>
                  <w:szCs w:val="28"/>
                </w:rPr>
                <w:t>https://doi.org/10.3390/risks10120222</w:t>
              </w:r>
            </w:hyperlink>
            <w:r>
              <w:rPr>
                <w:szCs w:val="28"/>
              </w:rPr>
              <w:t>.</w:t>
            </w:r>
            <w:r>
              <w:t xml:space="preserve"> </w:t>
            </w:r>
            <w:r>
              <w:rPr>
                <w:szCs w:val="28"/>
              </w:rPr>
              <w:t xml:space="preserve">(JSC, Q2, autorský podíl </w:t>
            </w:r>
            <w:r>
              <w:rPr>
                <w:b/>
                <w:bCs/>
                <w:szCs w:val="28"/>
              </w:rPr>
              <w:t>20 %</w:t>
            </w:r>
            <w:r>
              <w:rPr>
                <w:szCs w:val="28"/>
              </w:rPr>
              <w:t>)</w:t>
            </w:r>
          </w:p>
          <w:p w14:paraId="062C1483" w14:textId="77777777" w:rsidR="00FD3188" w:rsidRDefault="00FD3188" w:rsidP="000B5951">
            <w:pPr>
              <w:jc w:val="both"/>
              <w:rPr>
                <w:szCs w:val="28"/>
              </w:rPr>
            </w:pPr>
          </w:p>
        </w:tc>
      </w:tr>
      <w:tr w:rsidR="00FD3188" w14:paraId="310E70FC" w14:textId="77777777" w:rsidTr="000B5951">
        <w:trPr>
          <w:trHeight w:val="218"/>
        </w:trPr>
        <w:tc>
          <w:tcPr>
            <w:tcW w:w="9859" w:type="dxa"/>
            <w:gridSpan w:val="15"/>
            <w:shd w:val="clear" w:color="auto" w:fill="F7CAAC"/>
          </w:tcPr>
          <w:p w14:paraId="1047E44F" w14:textId="77777777" w:rsidR="00FD3188" w:rsidRDefault="00FD3188" w:rsidP="000B5951">
            <w:pPr>
              <w:rPr>
                <w:b/>
              </w:rPr>
            </w:pPr>
            <w:r>
              <w:rPr>
                <w:b/>
              </w:rPr>
              <w:t>Působení v zahraničí</w:t>
            </w:r>
          </w:p>
        </w:tc>
      </w:tr>
      <w:tr w:rsidR="00FD3188" w14:paraId="394089C3" w14:textId="77777777" w:rsidTr="000B5951">
        <w:trPr>
          <w:trHeight w:val="328"/>
        </w:trPr>
        <w:tc>
          <w:tcPr>
            <w:tcW w:w="9859" w:type="dxa"/>
            <w:gridSpan w:val="15"/>
          </w:tcPr>
          <w:p w14:paraId="12113590" w14:textId="49BCF0E8" w:rsidR="00FD3188" w:rsidRPr="006436F3" w:rsidRDefault="006C1D0C" w:rsidP="000B5951">
            <w:ins w:id="3726" w:author="Eva Skýbová" w:date="2024-05-15T09:40:00Z">
              <w:r>
                <w:t xml:space="preserve">2019 </w:t>
              </w:r>
            </w:ins>
            <w:r w:rsidR="00FD3188" w:rsidRPr="006436F3">
              <w:t>Erasmus – 3 měsíce, INSTITUTO POLITÉCNICO DE BEJA</w:t>
            </w:r>
            <w:r w:rsidR="00FD3188">
              <w:t xml:space="preserve">, </w:t>
            </w:r>
            <w:r w:rsidR="00FD3188" w:rsidRPr="006436F3">
              <w:t>Portugalská republika</w:t>
            </w:r>
          </w:p>
        </w:tc>
      </w:tr>
      <w:tr w:rsidR="00FD3188" w14:paraId="0F992995" w14:textId="77777777" w:rsidTr="000B5951">
        <w:trPr>
          <w:cantSplit/>
          <w:trHeight w:val="470"/>
        </w:trPr>
        <w:tc>
          <w:tcPr>
            <w:tcW w:w="2518" w:type="dxa"/>
            <w:shd w:val="clear" w:color="auto" w:fill="F7CAAC"/>
          </w:tcPr>
          <w:p w14:paraId="7BF1DD5F" w14:textId="77777777" w:rsidR="00FD3188" w:rsidRDefault="00FD3188" w:rsidP="000B5951">
            <w:pPr>
              <w:jc w:val="both"/>
              <w:rPr>
                <w:b/>
              </w:rPr>
            </w:pPr>
            <w:r>
              <w:rPr>
                <w:b/>
              </w:rPr>
              <w:t xml:space="preserve">Podpis </w:t>
            </w:r>
          </w:p>
        </w:tc>
        <w:tc>
          <w:tcPr>
            <w:tcW w:w="4536" w:type="dxa"/>
            <w:gridSpan w:val="8"/>
          </w:tcPr>
          <w:p w14:paraId="08C6760F" w14:textId="77777777" w:rsidR="00FD3188" w:rsidRDefault="00FD3188" w:rsidP="000B5951">
            <w:pPr>
              <w:jc w:val="both"/>
            </w:pPr>
          </w:p>
        </w:tc>
        <w:tc>
          <w:tcPr>
            <w:tcW w:w="786" w:type="dxa"/>
            <w:gridSpan w:val="2"/>
            <w:shd w:val="clear" w:color="auto" w:fill="F7CAAC"/>
          </w:tcPr>
          <w:p w14:paraId="40ABCA55" w14:textId="77777777" w:rsidR="00FD3188" w:rsidRDefault="00FD3188" w:rsidP="000B5951">
            <w:pPr>
              <w:jc w:val="both"/>
            </w:pPr>
            <w:r>
              <w:rPr>
                <w:b/>
              </w:rPr>
              <w:t>datum</w:t>
            </w:r>
          </w:p>
        </w:tc>
        <w:tc>
          <w:tcPr>
            <w:tcW w:w="2019" w:type="dxa"/>
            <w:gridSpan w:val="4"/>
          </w:tcPr>
          <w:p w14:paraId="197DF127" w14:textId="77777777" w:rsidR="00FD3188" w:rsidRDefault="00FD3188" w:rsidP="000B5951">
            <w:pPr>
              <w:jc w:val="both"/>
            </w:pPr>
          </w:p>
        </w:tc>
      </w:tr>
    </w:tbl>
    <w:p w14:paraId="01DCE664" w14:textId="77777777" w:rsidR="00FD3188" w:rsidRDefault="00FD3188" w:rsidP="00FD3188"/>
    <w:p w14:paraId="127F32B8"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E5A08CD"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4C96CA7" w14:textId="77777777" w:rsidR="00FD3188" w:rsidRDefault="00FD3188" w:rsidP="000B5951">
            <w:pPr>
              <w:jc w:val="both"/>
              <w:rPr>
                <w:b/>
                <w:sz w:val="28"/>
              </w:rPr>
            </w:pPr>
            <w:r>
              <w:rPr>
                <w:b/>
                <w:sz w:val="28"/>
              </w:rPr>
              <w:lastRenderedPageBreak/>
              <w:t>C-I – Personální zabezpečení</w:t>
            </w:r>
          </w:p>
        </w:tc>
      </w:tr>
      <w:tr w:rsidR="00FD3188" w14:paraId="57F4F4CF"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F107AE9"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6481FB3" w14:textId="77777777" w:rsidR="00FD3188" w:rsidRDefault="00FD3188" w:rsidP="000B5951">
            <w:pPr>
              <w:jc w:val="both"/>
            </w:pPr>
            <w:r>
              <w:t>Univerzita Tomáše Bati ve Zlíně</w:t>
            </w:r>
          </w:p>
        </w:tc>
      </w:tr>
      <w:tr w:rsidR="00FD3188" w14:paraId="5F02086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B60A0C8"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50514F6" w14:textId="77777777" w:rsidR="00FD3188" w:rsidRDefault="00FD3188" w:rsidP="000B5951">
            <w:pPr>
              <w:jc w:val="both"/>
            </w:pPr>
            <w:r>
              <w:t>Fakulta logistiky a krizového řízení</w:t>
            </w:r>
          </w:p>
        </w:tc>
      </w:tr>
      <w:tr w:rsidR="00FD3188" w14:paraId="78E5195C"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C08DB3D"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ACF971E" w14:textId="77777777" w:rsidR="00FD3188" w:rsidRDefault="00FD3188" w:rsidP="000B5951">
            <w:pPr>
              <w:jc w:val="both"/>
            </w:pPr>
            <w:r>
              <w:t>Risk Management</w:t>
            </w:r>
          </w:p>
        </w:tc>
      </w:tr>
      <w:tr w:rsidR="00FD3188" w14:paraId="3CFE4851"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0AD8DC"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32E1BE8" w14:textId="77777777" w:rsidR="00FD3188" w:rsidRPr="009007A0" w:rsidRDefault="00FD3188" w:rsidP="000B5951">
            <w:pPr>
              <w:jc w:val="both"/>
              <w:rPr>
                <w:b/>
              </w:rPr>
            </w:pPr>
            <w:r w:rsidRPr="009007A0">
              <w:rPr>
                <w:b/>
              </w:rPr>
              <w:t>Romana Heinzová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AF15EA9"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8C948E4" w14:textId="77777777" w:rsidR="00FD3188" w:rsidRDefault="00FD3188" w:rsidP="000B5951">
            <w:pPr>
              <w:jc w:val="both"/>
            </w:pPr>
          </w:p>
        </w:tc>
      </w:tr>
      <w:tr w:rsidR="00FD3188" w14:paraId="61CCA3E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2291E13"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E737FC9" w14:textId="77777777" w:rsidR="00FD3188" w:rsidRDefault="00FD3188" w:rsidP="000B5951">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FFA4DC4"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0861978" w14:textId="77777777" w:rsidR="00FD3188" w:rsidRPr="009007A0" w:rsidRDefault="00FD3188" w:rsidP="000B5951">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38BCC17"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5214A5F"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2F0B4F"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CD1A5A7" w14:textId="77777777" w:rsidR="00FD3188" w:rsidRDefault="00FD3188" w:rsidP="000B5951">
            <w:pPr>
              <w:jc w:val="both"/>
            </w:pPr>
            <w:r>
              <w:t>N</w:t>
            </w:r>
          </w:p>
        </w:tc>
      </w:tr>
      <w:tr w:rsidR="00FD3188" w14:paraId="0B9E4B28"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B7A8A9"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ACE1E87" w14:textId="77777777" w:rsidR="00FD3188" w:rsidRPr="009007A0" w:rsidRDefault="00FD3188" w:rsidP="000B5951">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07617A8"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D76671E"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5EB0A3"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5AAFC50" w14:textId="77777777" w:rsidR="00FD3188" w:rsidRDefault="00FD3188" w:rsidP="000B5951">
            <w:pPr>
              <w:jc w:val="both"/>
            </w:pPr>
            <w:r>
              <w:t>N</w:t>
            </w:r>
          </w:p>
        </w:tc>
      </w:tr>
      <w:tr w:rsidR="00FD3188" w14:paraId="3DBE4E86"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2B5E994"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CEBC38"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117810B" w14:textId="77777777" w:rsidR="00FD3188" w:rsidRDefault="00FD3188" w:rsidP="000B5951">
            <w:pPr>
              <w:jc w:val="both"/>
              <w:rPr>
                <w:b/>
              </w:rPr>
            </w:pPr>
            <w:r>
              <w:rPr>
                <w:b/>
              </w:rPr>
              <w:t>rozsah</w:t>
            </w:r>
          </w:p>
        </w:tc>
      </w:tr>
      <w:tr w:rsidR="00FD3188" w14:paraId="43D783E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8D7481D"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5F66DC9"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9DE650D" w14:textId="77777777" w:rsidR="00FD3188" w:rsidRDefault="00FD3188" w:rsidP="000B5951">
            <w:pPr>
              <w:jc w:val="both"/>
            </w:pPr>
          </w:p>
        </w:tc>
      </w:tr>
      <w:tr w:rsidR="00FD3188" w14:paraId="642E43A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DED23FE"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D8A9BA4"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981D0A6" w14:textId="77777777" w:rsidR="00FD3188" w:rsidRDefault="00FD3188" w:rsidP="000B5951">
            <w:pPr>
              <w:jc w:val="both"/>
            </w:pPr>
          </w:p>
        </w:tc>
      </w:tr>
      <w:tr w:rsidR="00FD3188" w14:paraId="186A88C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5DE52A5D"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B971870"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E9154AF" w14:textId="77777777" w:rsidR="00FD3188" w:rsidRDefault="00FD3188" w:rsidP="000B5951">
            <w:pPr>
              <w:jc w:val="both"/>
            </w:pPr>
          </w:p>
        </w:tc>
      </w:tr>
      <w:tr w:rsidR="00FD3188" w14:paraId="78018548"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A0F0866"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DC2086C"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7C9E921" w14:textId="77777777" w:rsidR="00FD3188" w:rsidRDefault="00FD3188" w:rsidP="000B5951">
            <w:pPr>
              <w:jc w:val="both"/>
            </w:pPr>
          </w:p>
        </w:tc>
      </w:tr>
      <w:tr w:rsidR="00FD3188" w14:paraId="0A85938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630361"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68D55EAF"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417A770B" w14:textId="339354A6" w:rsidR="00FD3188" w:rsidDel="006C1D0C" w:rsidRDefault="00FD3188" w:rsidP="000B5951">
            <w:pPr>
              <w:jc w:val="both"/>
              <w:rPr>
                <w:del w:id="3727" w:author="Eva Skýbová" w:date="2024-05-15T09:40:00Z"/>
              </w:rPr>
            </w:pPr>
            <w:del w:id="3728" w:author="Eva Skýbová" w:date="2024-05-15T09:40:00Z">
              <w:r w:rsidDel="006C1D0C">
                <w:delText>Manufacturing Systems – garant, přednášející (100 %), vede semináře (100 %)</w:delText>
              </w:r>
            </w:del>
          </w:p>
          <w:p w14:paraId="1235AD47" w14:textId="77777777" w:rsidR="00FD3188" w:rsidRDefault="00FD3188" w:rsidP="000B5951">
            <w:pPr>
              <w:jc w:val="both"/>
            </w:pPr>
            <w:r>
              <w:t>Macroeconomics (ZT) – vede semináře (50 %)</w:t>
            </w:r>
          </w:p>
          <w:p w14:paraId="30452CD3" w14:textId="77777777" w:rsidR="00FD3188" w:rsidRDefault="00FD3188" w:rsidP="000B5951">
            <w:pPr>
              <w:jc w:val="both"/>
            </w:pPr>
            <w:r>
              <w:t>Operational Management – přednášející (43 %), vede semináře (100 %)</w:t>
            </w:r>
          </w:p>
        </w:tc>
      </w:tr>
      <w:tr w:rsidR="00FD3188" w14:paraId="4265AB9F"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C9E5D14"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06C82081"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5175C70E"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E624B30"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BEB47E2"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C315B9A"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C940D1E" w14:textId="77777777" w:rsidR="00FD3188" w:rsidRDefault="00FD3188" w:rsidP="000B5951">
            <w:pPr>
              <w:jc w:val="both"/>
              <w:rPr>
                <w:b/>
              </w:rPr>
            </w:pPr>
            <w:r>
              <w:rPr>
                <w:b/>
              </w:rPr>
              <w:t>(</w:t>
            </w:r>
            <w:r>
              <w:rPr>
                <w:b/>
                <w:i/>
                <w:iCs/>
              </w:rPr>
              <w:t>nepovinný údaj</w:t>
            </w:r>
            <w:r>
              <w:rPr>
                <w:b/>
              </w:rPr>
              <w:t>) Počet hodin za semestr</w:t>
            </w:r>
          </w:p>
        </w:tc>
      </w:tr>
      <w:tr w:rsidR="00FD3188" w14:paraId="6DEF3221"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469397DB" w14:textId="77777777" w:rsidR="00FD3188" w:rsidRPr="00813E11" w:rsidRDefault="00FD3188" w:rsidP="000B5951">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27357FBB" w14:textId="77777777" w:rsidR="00FD3188" w:rsidRPr="00813E11" w:rsidRDefault="00FD3188" w:rsidP="000B5951">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4A71F43C" w14:textId="77777777" w:rsidR="00FD3188" w:rsidRPr="00813E11" w:rsidRDefault="00FD3188" w:rsidP="000B5951">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10B390B2" w14:textId="77777777" w:rsidR="00FD3188" w:rsidRPr="00813E11" w:rsidRDefault="00FD3188" w:rsidP="000B5951">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53C2A98C" w14:textId="77777777" w:rsidR="00FD3188" w:rsidRPr="00813E11" w:rsidRDefault="00FD3188" w:rsidP="000B5951">
            <w:pPr>
              <w:jc w:val="both"/>
              <w:rPr>
                <w:color w:val="000000" w:themeColor="text1"/>
              </w:rPr>
            </w:pPr>
          </w:p>
        </w:tc>
      </w:tr>
      <w:tr w:rsidR="00FD3188" w14:paraId="5C81227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C6306C4" w14:textId="77777777" w:rsidR="00FD3188" w:rsidRPr="00813E11" w:rsidRDefault="00FD3188" w:rsidP="000B5951">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4E073A89" w14:textId="77777777" w:rsidR="00FD3188" w:rsidRPr="00813E11" w:rsidRDefault="00FD3188" w:rsidP="000B5951">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065D6F7E" w14:textId="77777777" w:rsidR="00FD3188" w:rsidRPr="00813E11" w:rsidRDefault="00FD3188" w:rsidP="000B5951">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498AE075" w14:textId="77777777" w:rsidR="00FD3188" w:rsidRPr="00813E11" w:rsidRDefault="00FD3188" w:rsidP="000B5951">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6FD1BE5E" w14:textId="77777777" w:rsidR="00FD3188" w:rsidRPr="00813E11" w:rsidRDefault="00FD3188" w:rsidP="000B5951">
            <w:pPr>
              <w:jc w:val="both"/>
              <w:rPr>
                <w:color w:val="000000" w:themeColor="text1"/>
              </w:rPr>
            </w:pPr>
          </w:p>
        </w:tc>
      </w:tr>
      <w:tr w:rsidR="00FD3188" w14:paraId="4345BC9B"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1152FD6" w14:textId="77777777" w:rsidR="00FD3188" w:rsidRPr="002212AF"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04D90C72" w14:textId="77777777" w:rsidR="00FD3188" w:rsidRPr="002212AF"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15BF33E1" w14:textId="77777777" w:rsidR="00FD3188" w:rsidRPr="002212AF"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6335F6A2" w14:textId="77777777" w:rsidR="00FD3188" w:rsidRPr="002212AF"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28439206" w14:textId="77777777" w:rsidR="00FD3188" w:rsidRPr="002212AF" w:rsidRDefault="00FD3188" w:rsidP="000B5951">
            <w:pPr>
              <w:jc w:val="both"/>
            </w:pPr>
          </w:p>
        </w:tc>
      </w:tr>
      <w:tr w:rsidR="00FD3188" w14:paraId="52DE7716"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5616AA3"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544D15E"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C210168"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93FA8BB"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A38DF61" w14:textId="77777777" w:rsidR="00FD3188" w:rsidRDefault="00FD3188" w:rsidP="000B5951">
            <w:pPr>
              <w:jc w:val="both"/>
              <w:rPr>
                <w:color w:val="FF0000"/>
              </w:rPr>
            </w:pPr>
          </w:p>
        </w:tc>
      </w:tr>
      <w:tr w:rsidR="00FD3188" w14:paraId="6D2B5BC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8B6195" w14:textId="77777777" w:rsidR="00FD3188" w:rsidRDefault="00FD3188" w:rsidP="000B5951">
            <w:pPr>
              <w:jc w:val="both"/>
            </w:pPr>
            <w:r>
              <w:rPr>
                <w:b/>
              </w:rPr>
              <w:t xml:space="preserve">Údaje o vzdělání na VŠ </w:t>
            </w:r>
          </w:p>
        </w:tc>
      </w:tr>
      <w:tr w:rsidR="00FD3188" w14:paraId="5016A9DD"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336BF805" w14:textId="77777777" w:rsidR="00FD3188" w:rsidRPr="009007A0" w:rsidRDefault="00FD3188" w:rsidP="000B5951">
            <w:pPr>
              <w:jc w:val="both"/>
            </w:pPr>
            <w:r w:rsidRPr="009007A0">
              <w:t>2008</w:t>
            </w:r>
            <w:r>
              <w:t xml:space="preserve"> – doktor </w:t>
            </w:r>
            <w:r w:rsidRPr="009007A0">
              <w:t>(Ph.D.)</w:t>
            </w:r>
            <w:r>
              <w:t>,</w:t>
            </w:r>
            <w:r w:rsidRPr="009007A0">
              <w:t xml:space="preserve"> studijní program: Ekonomika a management, obor: Management a ekonomika-specializace Průmyslové inženýrství. Univerzita Tomáše bati ve Zlíně. </w:t>
            </w:r>
          </w:p>
        </w:tc>
      </w:tr>
      <w:tr w:rsidR="00FD3188" w14:paraId="008C0D2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7F5928" w14:textId="77777777" w:rsidR="00FD3188" w:rsidRDefault="00FD3188" w:rsidP="000B5951">
            <w:pPr>
              <w:jc w:val="both"/>
              <w:rPr>
                <w:b/>
              </w:rPr>
            </w:pPr>
            <w:r>
              <w:rPr>
                <w:b/>
              </w:rPr>
              <w:t>Údaje o odborném působení od absolvování VŠ</w:t>
            </w:r>
          </w:p>
        </w:tc>
      </w:tr>
      <w:tr w:rsidR="00FD3188" w14:paraId="1BF60DB4"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7E15ECC" w14:textId="77777777" w:rsidR="00FD3188" w:rsidRDefault="00FD3188" w:rsidP="000B5951">
            <w:pPr>
              <w:jc w:val="both"/>
              <w:rPr>
                <w:color w:val="000000" w:themeColor="text1"/>
              </w:rPr>
            </w:pPr>
            <w:r>
              <w:rPr>
                <w:color w:val="000000" w:themeColor="text1"/>
              </w:rPr>
              <w:t>2009-</w:t>
            </w:r>
            <w:r w:rsidRPr="00813E11">
              <w:rPr>
                <w:color w:val="000000" w:themeColor="text1"/>
              </w:rPr>
              <w:t>dosud: akademický pracovník, Fakulta logistiky a krizového řízení, Univerzita Tomáše Bati ve Zlíně</w:t>
            </w:r>
          </w:p>
          <w:p w14:paraId="3BFE727B" w14:textId="77777777" w:rsidR="00FD3188" w:rsidRPr="00813E11" w:rsidRDefault="00FD3188" w:rsidP="000B5951">
            <w:pPr>
              <w:jc w:val="both"/>
              <w:rPr>
                <w:color w:val="000000" w:themeColor="text1"/>
              </w:rPr>
            </w:pPr>
            <w:r w:rsidRPr="00813E11">
              <w:rPr>
                <w:color w:val="000000" w:themeColor="text1"/>
              </w:rPr>
              <w:t>2004</w:t>
            </w:r>
            <w:r>
              <w:rPr>
                <w:color w:val="000000" w:themeColor="text1"/>
              </w:rPr>
              <w:t>-</w:t>
            </w:r>
            <w:r w:rsidRPr="00813E11">
              <w:rPr>
                <w:color w:val="000000" w:themeColor="text1"/>
              </w:rPr>
              <w:t>2009:</w:t>
            </w:r>
            <w:r>
              <w:rPr>
                <w:color w:val="000000" w:themeColor="text1"/>
              </w:rPr>
              <w:t xml:space="preserve"> </w:t>
            </w:r>
            <w:r w:rsidRPr="00813E11">
              <w:rPr>
                <w:color w:val="000000" w:themeColor="text1"/>
              </w:rPr>
              <w:t>akademický pracovník, Fakulta technologická, Univerzita Tomáše Bati ve Zlíně</w:t>
            </w:r>
          </w:p>
          <w:p w14:paraId="2B7AAAC5" w14:textId="77777777" w:rsidR="00FD3188" w:rsidRDefault="00FD3188" w:rsidP="000B5951">
            <w:pPr>
              <w:jc w:val="both"/>
              <w:rPr>
                <w:color w:val="FF0000"/>
              </w:rPr>
            </w:pPr>
          </w:p>
        </w:tc>
      </w:tr>
      <w:tr w:rsidR="00FD3188" w14:paraId="2AFFC64A"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9786677" w14:textId="77777777" w:rsidR="00FD3188" w:rsidRDefault="00FD3188" w:rsidP="000B5951">
            <w:pPr>
              <w:jc w:val="both"/>
            </w:pPr>
            <w:r>
              <w:rPr>
                <w:b/>
              </w:rPr>
              <w:t>Zkušenosti s vedením kvalifikačních a rigorózních prací</w:t>
            </w:r>
          </w:p>
        </w:tc>
      </w:tr>
      <w:tr w:rsidR="00FD3188" w14:paraId="3C6285E4"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3166BD4E" w14:textId="77777777" w:rsidR="00FD3188" w:rsidRDefault="00FD3188" w:rsidP="000B5951">
            <w:pPr>
              <w:jc w:val="both"/>
            </w:pPr>
            <w:r>
              <w:t>82 x vedoucí bakalářské práce</w:t>
            </w:r>
          </w:p>
          <w:p w14:paraId="4D792A8F" w14:textId="77777777" w:rsidR="00FD3188" w:rsidRDefault="00FD3188" w:rsidP="000B5951">
            <w:pPr>
              <w:jc w:val="both"/>
            </w:pPr>
            <w:r>
              <w:t>29 x vedoucí diplomové práce</w:t>
            </w:r>
          </w:p>
        </w:tc>
      </w:tr>
      <w:tr w:rsidR="00FD3188" w14:paraId="5E4C45E0"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AB762C8"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555C29"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DBD7200"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7CB536D" w14:textId="77777777" w:rsidR="00FD3188" w:rsidRDefault="00FD3188" w:rsidP="000B5951">
            <w:pPr>
              <w:jc w:val="both"/>
              <w:rPr>
                <w:b/>
              </w:rPr>
            </w:pPr>
            <w:r>
              <w:rPr>
                <w:b/>
              </w:rPr>
              <w:t>Ohlasy publikací</w:t>
            </w:r>
          </w:p>
        </w:tc>
      </w:tr>
      <w:tr w:rsidR="00FD3188" w14:paraId="5CE4605E"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2F2194F1"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65BB0FA"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6A12EF9"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0940397"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95A7884"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ECE56CA" w14:textId="77777777" w:rsidR="00FD3188" w:rsidRDefault="00FD3188" w:rsidP="000B5951">
            <w:pPr>
              <w:jc w:val="both"/>
            </w:pPr>
            <w:r>
              <w:rPr>
                <w:b/>
                <w:sz w:val="18"/>
              </w:rPr>
              <w:t>ostatní</w:t>
            </w:r>
          </w:p>
        </w:tc>
      </w:tr>
      <w:tr w:rsidR="00FD3188" w14:paraId="7F82C8D9"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51DFF3"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09330A"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BF7BE3B"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49AEBC" w14:textId="77777777" w:rsidR="00FD3188" w:rsidRDefault="00FD3188" w:rsidP="000B5951">
            <w:pPr>
              <w:jc w:val="both"/>
              <w:rPr>
                <w:b/>
              </w:rPr>
            </w:pPr>
            <w:r>
              <w:rPr>
                <w:b/>
              </w:rPr>
              <w:t>25</w:t>
            </w:r>
          </w:p>
        </w:tc>
        <w:tc>
          <w:tcPr>
            <w:tcW w:w="693" w:type="dxa"/>
            <w:tcBorders>
              <w:top w:val="single" w:sz="4" w:space="0" w:color="auto"/>
              <w:left w:val="single" w:sz="4" w:space="0" w:color="auto"/>
              <w:bottom w:val="single" w:sz="4" w:space="0" w:color="auto"/>
              <w:right w:val="single" w:sz="4" w:space="0" w:color="auto"/>
            </w:tcBorders>
          </w:tcPr>
          <w:p w14:paraId="47C118D8" w14:textId="77777777" w:rsidR="00FD3188" w:rsidRDefault="00FD3188" w:rsidP="000B5951">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55E2F94C" w14:textId="77777777" w:rsidR="00FD3188" w:rsidRDefault="00FD3188" w:rsidP="000B5951">
            <w:pPr>
              <w:jc w:val="both"/>
              <w:rPr>
                <w:b/>
              </w:rPr>
            </w:pPr>
          </w:p>
        </w:tc>
      </w:tr>
      <w:tr w:rsidR="00FD3188" w14:paraId="4C610C66"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76030C8" w14:textId="77777777" w:rsidR="00FD3188" w:rsidRDefault="00FD3188" w:rsidP="000B5951">
            <w:pPr>
              <w:jc w:val="both"/>
            </w:pPr>
          </w:p>
          <w:p w14:paraId="203C3D8D"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2121C58"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BD638CE"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44E12B2"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2302B06" w14:textId="77777777" w:rsidR="00FD3188" w:rsidRDefault="00FD3188" w:rsidP="000B5951">
            <w:pPr>
              <w:rPr>
                <w:b/>
              </w:rPr>
            </w:pPr>
            <w:r>
              <w:rPr>
                <w:b/>
              </w:rPr>
              <w:t xml:space="preserve"> 3/4</w:t>
            </w:r>
          </w:p>
          <w:p w14:paraId="3CEF88D4" w14:textId="77777777" w:rsidR="00FD3188" w:rsidRDefault="00FD3188" w:rsidP="000B5951">
            <w:pPr>
              <w:rPr>
                <w:b/>
              </w:rPr>
            </w:pPr>
          </w:p>
        </w:tc>
      </w:tr>
      <w:tr w:rsidR="00FD3188" w14:paraId="34D239BC"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22587A9"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2C63A829"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FFDA4E1" w14:textId="77777777" w:rsidR="00FD3188" w:rsidRPr="00D23D06" w:rsidRDefault="00FD3188" w:rsidP="000B5951">
            <w:pPr>
              <w:spacing w:before="120" w:after="60"/>
              <w:jc w:val="both"/>
              <w:rPr>
                <w:bCs/>
                <w:lang w:val="en-GB"/>
              </w:rPr>
            </w:pPr>
            <w:r w:rsidRPr="00E104B4">
              <w:rPr>
                <w:b/>
                <w:bCs/>
              </w:rPr>
              <w:lastRenderedPageBreak/>
              <w:t>HEINZOVÁ, Romana</w:t>
            </w:r>
            <w:r w:rsidRPr="00D23D06">
              <w:rPr>
                <w:bCs/>
              </w:rPr>
              <w:t>, Eva HOKE</w:t>
            </w:r>
            <w:r>
              <w:rPr>
                <w:bCs/>
              </w:rPr>
              <w:t xml:space="preserve"> a Tomáš URBÁNEK. </w:t>
            </w:r>
            <w:r w:rsidRPr="00D23D06">
              <w:rPr>
                <w:bCs/>
                <w:lang w:val="en-GB"/>
              </w:rPr>
              <w:t>The effects of the Russian-Ukrainian crisis on the resources in the Czech manufacturing sector</w:t>
            </w:r>
            <w:r>
              <w:rPr>
                <w:bCs/>
                <w:lang w:val="en-GB"/>
              </w:rPr>
              <w:t xml:space="preserve">. </w:t>
            </w:r>
            <w:r w:rsidRPr="00D03258">
              <w:rPr>
                <w:bCs/>
                <w:i/>
                <w:lang w:val="en-GB"/>
              </w:rPr>
              <w:t>Acta Oeconomica</w:t>
            </w:r>
            <w:r>
              <w:rPr>
                <w:bCs/>
                <w:lang w:val="en-GB"/>
              </w:rPr>
              <w:t xml:space="preserve">, 2024, 74 (1). ISSN </w:t>
            </w:r>
            <w:r w:rsidRPr="00D23D06">
              <w:rPr>
                <w:bCs/>
              </w:rPr>
              <w:t>0001-6373</w:t>
            </w:r>
            <w:r>
              <w:rPr>
                <w:bCs/>
              </w:rPr>
              <w:t xml:space="preserve">. (Jsc Q3, autorský podíl </w:t>
            </w:r>
            <w:r w:rsidRPr="00D03258">
              <w:rPr>
                <w:b/>
                <w:bCs/>
              </w:rPr>
              <w:t>40 %)</w:t>
            </w:r>
          </w:p>
          <w:p w14:paraId="40AB45CC" w14:textId="77777777" w:rsidR="00FD3188" w:rsidRDefault="00FD3188" w:rsidP="000B5951">
            <w:pPr>
              <w:spacing w:before="120" w:after="60"/>
              <w:jc w:val="both"/>
              <w:rPr>
                <w:bCs/>
              </w:rPr>
            </w:pPr>
            <w:r w:rsidRPr="00E104B4">
              <w:rPr>
                <w:b/>
                <w:bCs/>
              </w:rPr>
              <w:t>HEINZOVÁ, Romana</w:t>
            </w:r>
            <w:r w:rsidRPr="00205496">
              <w:rPr>
                <w:bCs/>
              </w:rPr>
              <w:t xml:space="preserve">, Eva HOKE, Tomáš URBÁNEK a Pavel </w:t>
            </w:r>
            <w:r>
              <w:rPr>
                <w:bCs/>
              </w:rPr>
              <w:t>TARABA</w:t>
            </w:r>
            <w:r w:rsidRPr="00205496">
              <w:rPr>
                <w:bCs/>
              </w:rPr>
              <w:t xml:space="preserve">. Export and their Risks to Small and Medium Enterprises during the Covid-19 Pandemic. </w:t>
            </w:r>
            <w:r w:rsidRPr="00D03258">
              <w:rPr>
                <w:bCs/>
                <w:i/>
              </w:rPr>
              <w:t>Problems and Perspectives in Management</w:t>
            </w:r>
            <w:r w:rsidRPr="00205496">
              <w:rPr>
                <w:bCs/>
              </w:rPr>
              <w:t>, 2023,21(1),24-34</w:t>
            </w:r>
            <w:r>
              <w:rPr>
                <w:bCs/>
              </w:rPr>
              <w:t xml:space="preserve">. ISSN </w:t>
            </w:r>
            <w:r w:rsidRPr="00BE6AA0">
              <w:rPr>
                <w:bCs/>
              </w:rPr>
              <w:t>18105467</w:t>
            </w:r>
            <w:r w:rsidRPr="00205496">
              <w:rPr>
                <w:bCs/>
              </w:rPr>
              <w:t xml:space="preserve"> (Jsc Q2, autorský podíl </w:t>
            </w:r>
            <w:r w:rsidRPr="00D03258">
              <w:rPr>
                <w:b/>
                <w:bCs/>
              </w:rPr>
              <w:t>45 %</w:t>
            </w:r>
            <w:r w:rsidRPr="00205496">
              <w:rPr>
                <w:bCs/>
              </w:rPr>
              <w:t>) </w:t>
            </w:r>
          </w:p>
          <w:p w14:paraId="05A178E8" w14:textId="77777777" w:rsidR="00FD3188" w:rsidRPr="00205496" w:rsidRDefault="00FD3188" w:rsidP="000B5951">
            <w:pPr>
              <w:spacing w:before="120" w:after="60"/>
              <w:jc w:val="both"/>
              <w:rPr>
                <w:bCs/>
              </w:rPr>
            </w:pPr>
            <w:r w:rsidRPr="00E104B4">
              <w:rPr>
                <w:b/>
                <w:bCs/>
              </w:rPr>
              <w:t>HEINZOVÁ, Romana</w:t>
            </w:r>
            <w:r w:rsidRPr="00205496">
              <w:rPr>
                <w:bCs/>
              </w:rPr>
              <w:t xml:space="preserve">, Kateřina VÍCHOVÁ, Kamil PETEREK a Jan STROHMANDL. Supply Chain Risk Management in Dairy Industry of the Czech Republic. </w:t>
            </w:r>
            <w:r w:rsidRPr="00D03258">
              <w:rPr>
                <w:bCs/>
                <w:i/>
              </w:rPr>
              <w:t>Acta Logistica</w:t>
            </w:r>
            <w:r w:rsidRPr="00205496">
              <w:rPr>
                <w:bCs/>
              </w:rPr>
              <w:t>, 2022, 9 (4), 441-448</w:t>
            </w:r>
            <w:r>
              <w:rPr>
                <w:bCs/>
              </w:rPr>
              <w:t xml:space="preserve">. ISSN </w:t>
            </w:r>
            <w:r>
              <w:t>13395629</w:t>
            </w:r>
            <w:r w:rsidRPr="00205496">
              <w:rPr>
                <w:bCs/>
              </w:rPr>
              <w:t xml:space="preserve"> (J</w:t>
            </w:r>
            <w:r>
              <w:rPr>
                <w:bCs/>
              </w:rPr>
              <w:t>imp</w:t>
            </w:r>
            <w:r w:rsidRPr="00205496">
              <w:rPr>
                <w:bCs/>
              </w:rPr>
              <w:t xml:space="preserve"> Q</w:t>
            </w:r>
            <w:r>
              <w:rPr>
                <w:bCs/>
              </w:rPr>
              <w:t>4</w:t>
            </w:r>
            <w:r w:rsidRPr="00205496">
              <w:rPr>
                <w:bCs/>
              </w:rPr>
              <w:t xml:space="preserve">, autorský podíl </w:t>
            </w:r>
            <w:r w:rsidRPr="00D03258">
              <w:rPr>
                <w:b/>
                <w:bCs/>
              </w:rPr>
              <w:t>50 %</w:t>
            </w:r>
            <w:r w:rsidRPr="00205496">
              <w:rPr>
                <w:bCs/>
              </w:rPr>
              <w:t>) </w:t>
            </w:r>
          </w:p>
          <w:p w14:paraId="1EA80EEF" w14:textId="77777777" w:rsidR="00FD3188" w:rsidRPr="00205496" w:rsidRDefault="00FD3188" w:rsidP="000B5951">
            <w:pPr>
              <w:spacing w:before="120" w:after="60"/>
              <w:jc w:val="both"/>
              <w:rPr>
                <w:bCs/>
              </w:rPr>
            </w:pPr>
            <w:r w:rsidRPr="00E104B4">
              <w:rPr>
                <w:b/>
                <w:bCs/>
              </w:rPr>
              <w:t>HEINZOVÁ, Romana</w:t>
            </w:r>
            <w:r w:rsidRPr="00205496">
              <w:rPr>
                <w:bCs/>
              </w:rPr>
              <w:t xml:space="preserve">, Kamil PETEREK, Kateřina VÍCHOVÁ a Jan JAROŠ. Transport risk management in the dairy industry in the Czech Republic. </w:t>
            </w:r>
            <w:r w:rsidRPr="00D03258">
              <w:rPr>
                <w:bCs/>
                <w:i/>
              </w:rPr>
              <w:t>Chemical Engineering Transactions</w:t>
            </w:r>
            <w:r w:rsidRPr="00205496">
              <w:rPr>
                <w:bCs/>
              </w:rPr>
              <w:t>. 2022, vol. 91, p. 19-24</w:t>
            </w:r>
            <w:r>
              <w:rPr>
                <w:bCs/>
              </w:rPr>
              <w:t xml:space="preserve">. ISSN </w:t>
            </w:r>
            <w:r w:rsidRPr="00BE6AA0">
              <w:rPr>
                <w:bCs/>
              </w:rPr>
              <w:t>22839216</w:t>
            </w:r>
            <w:r w:rsidRPr="00205496">
              <w:rPr>
                <w:bCs/>
              </w:rPr>
              <w:t xml:space="preserve"> (</w:t>
            </w:r>
            <w:r>
              <w:rPr>
                <w:bCs/>
              </w:rPr>
              <w:t xml:space="preserve"> Jsc Q3 </w:t>
            </w:r>
            <w:r w:rsidRPr="00205496">
              <w:rPr>
                <w:bCs/>
              </w:rPr>
              <w:t xml:space="preserve">autorský podíl </w:t>
            </w:r>
            <w:r w:rsidRPr="00D03258">
              <w:rPr>
                <w:b/>
                <w:bCs/>
              </w:rPr>
              <w:t>45 %</w:t>
            </w:r>
            <w:r w:rsidRPr="00205496">
              <w:rPr>
                <w:bCs/>
              </w:rPr>
              <w:t>)</w:t>
            </w:r>
          </w:p>
          <w:p w14:paraId="3051B893" w14:textId="77777777" w:rsidR="00FD3188" w:rsidRPr="00205496" w:rsidRDefault="00FD3188" w:rsidP="000B5951">
            <w:pPr>
              <w:spacing w:before="120" w:after="60"/>
              <w:jc w:val="both"/>
              <w:rPr>
                <w:bCs/>
              </w:rPr>
            </w:pPr>
            <w:r w:rsidRPr="00E104B4">
              <w:rPr>
                <w:b/>
                <w:bCs/>
              </w:rPr>
              <w:t>HEINZOVÁ, Romana</w:t>
            </w:r>
            <w:r w:rsidRPr="00205496">
              <w:rPr>
                <w:bCs/>
              </w:rPr>
              <w:t xml:space="preserve">, Kamil PETEREK a Eva HOKE. Risk management in health care organizations in the Czech Republic. </w:t>
            </w:r>
            <w:r w:rsidRPr="00D03258">
              <w:rPr>
                <w:bCs/>
                <w:i/>
              </w:rPr>
              <w:t>Chemical Engineering Transactions</w:t>
            </w:r>
            <w:r w:rsidRPr="00205496">
              <w:rPr>
                <w:bCs/>
              </w:rPr>
              <w:t xml:space="preserve">, 2021, vol. 86, s. 271-276. </w:t>
            </w:r>
            <w:r>
              <w:rPr>
                <w:bCs/>
              </w:rPr>
              <w:t xml:space="preserve">ISSN </w:t>
            </w:r>
            <w:r w:rsidRPr="00BE6AA0">
              <w:rPr>
                <w:bCs/>
              </w:rPr>
              <w:t xml:space="preserve">22839216 </w:t>
            </w:r>
            <w:r w:rsidRPr="00205496">
              <w:rPr>
                <w:bCs/>
              </w:rPr>
              <w:t>(Jsc Q3</w:t>
            </w:r>
            <w:r>
              <w:rPr>
                <w:bCs/>
              </w:rPr>
              <w:t xml:space="preserve">, </w:t>
            </w:r>
            <w:r w:rsidRPr="00205496">
              <w:rPr>
                <w:bCs/>
              </w:rPr>
              <w:t xml:space="preserve">autorský podíl </w:t>
            </w:r>
            <w:r w:rsidRPr="00D03258">
              <w:rPr>
                <w:b/>
                <w:bCs/>
              </w:rPr>
              <w:t>60 %</w:t>
            </w:r>
            <w:r w:rsidRPr="00205496">
              <w:rPr>
                <w:bCs/>
              </w:rPr>
              <w:t>) </w:t>
            </w:r>
          </w:p>
          <w:p w14:paraId="4A229966" w14:textId="77777777" w:rsidR="00FD3188" w:rsidRDefault="00FD3188" w:rsidP="000B5951">
            <w:pPr>
              <w:spacing w:before="120" w:after="60"/>
              <w:jc w:val="both"/>
              <w:rPr>
                <w:b/>
              </w:rPr>
            </w:pPr>
          </w:p>
        </w:tc>
      </w:tr>
      <w:tr w:rsidR="00FD3188" w14:paraId="05FC23A4"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636F907" w14:textId="77777777" w:rsidR="00FD3188" w:rsidRDefault="00FD3188" w:rsidP="000B5951">
            <w:pPr>
              <w:rPr>
                <w:b/>
              </w:rPr>
            </w:pPr>
            <w:r>
              <w:rPr>
                <w:b/>
              </w:rPr>
              <w:t>Působení v zahraničí</w:t>
            </w:r>
          </w:p>
        </w:tc>
      </w:tr>
      <w:tr w:rsidR="00FD3188" w14:paraId="73E9E82A"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34EFF07E" w14:textId="77777777" w:rsidR="00FD3188" w:rsidRDefault="00FD3188" w:rsidP="000B5951">
            <w:pPr>
              <w:rPr>
                <w:b/>
              </w:rPr>
            </w:pPr>
          </w:p>
        </w:tc>
      </w:tr>
      <w:tr w:rsidR="00FD3188" w14:paraId="638EC58B"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C7DA7"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5ED6D2D"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82146A"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95601C6" w14:textId="77777777" w:rsidR="00FD3188" w:rsidRDefault="00FD3188" w:rsidP="000B5951">
            <w:pPr>
              <w:jc w:val="both"/>
            </w:pPr>
          </w:p>
        </w:tc>
      </w:tr>
    </w:tbl>
    <w:p w14:paraId="773D63AC" w14:textId="77777777" w:rsidR="00FD3188" w:rsidRDefault="00FD3188" w:rsidP="00FD3188"/>
    <w:p w14:paraId="0925B932"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F537A7D"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73E6273" w14:textId="77777777" w:rsidR="00FD3188" w:rsidRDefault="00FD3188" w:rsidP="000B5951">
            <w:pPr>
              <w:jc w:val="both"/>
              <w:rPr>
                <w:b/>
                <w:sz w:val="28"/>
              </w:rPr>
            </w:pPr>
            <w:r>
              <w:rPr>
                <w:b/>
                <w:sz w:val="28"/>
              </w:rPr>
              <w:lastRenderedPageBreak/>
              <w:t>C-I – Personální zabezpečení</w:t>
            </w:r>
          </w:p>
        </w:tc>
      </w:tr>
      <w:tr w:rsidR="00FD3188" w14:paraId="38E5D9CC"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08F0DC3"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B0FD186" w14:textId="77777777" w:rsidR="00FD3188" w:rsidRDefault="00FD3188" w:rsidP="000B5951">
            <w:pPr>
              <w:jc w:val="both"/>
            </w:pPr>
            <w:r w:rsidRPr="001B2AE1">
              <w:t>Univerzita Tomáše Bati ve Zlíně</w:t>
            </w:r>
          </w:p>
        </w:tc>
      </w:tr>
      <w:tr w:rsidR="00FD3188" w14:paraId="64EE388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4E131F6"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E4695D1" w14:textId="77777777" w:rsidR="00FD3188" w:rsidRDefault="00FD3188" w:rsidP="000B5951">
            <w:pPr>
              <w:jc w:val="both"/>
            </w:pPr>
            <w:r w:rsidRPr="00CF7506">
              <w:t>Fakulta logistiky a krizového řízení</w:t>
            </w:r>
          </w:p>
        </w:tc>
      </w:tr>
      <w:tr w:rsidR="00FD3188" w14:paraId="75DD44AE"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1FBAFCC"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F93D849" w14:textId="77777777" w:rsidR="00FD3188" w:rsidRDefault="00FD3188" w:rsidP="000B5951">
            <w:pPr>
              <w:jc w:val="both"/>
            </w:pPr>
            <w:r>
              <w:t>Risk Management</w:t>
            </w:r>
          </w:p>
        </w:tc>
      </w:tr>
      <w:tr w:rsidR="00FD3188" w14:paraId="36245E7B"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A0B116"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3B665CB" w14:textId="77777777" w:rsidR="00FD3188" w:rsidRPr="005F0E71" w:rsidRDefault="00FD3188" w:rsidP="000B5951">
            <w:pPr>
              <w:jc w:val="both"/>
              <w:rPr>
                <w:b/>
              </w:rPr>
            </w:pPr>
            <w:r w:rsidRPr="005F0E71">
              <w:rPr>
                <w:b/>
              </w:rPr>
              <w:t>Eva Hoke</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76BFD8D"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4EAFE23" w14:textId="77777777" w:rsidR="00FD3188" w:rsidRDefault="00FD3188" w:rsidP="000B5951">
            <w:pPr>
              <w:jc w:val="both"/>
            </w:pPr>
            <w:r>
              <w:t>Ing., Ph.D.</w:t>
            </w:r>
          </w:p>
        </w:tc>
      </w:tr>
      <w:tr w:rsidR="00FD3188" w14:paraId="2AC3038A"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495F63"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5DD367A" w14:textId="77777777" w:rsidR="00FD3188" w:rsidRDefault="00FD3188" w:rsidP="000B5951">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27FB42B"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82FCB42" w14:textId="77777777" w:rsidR="00FD3188" w:rsidRPr="005F0E71" w:rsidRDefault="00FD3188" w:rsidP="000B5951">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95838F"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EE4E3F5"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0A1422"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3B325EF" w14:textId="77777777" w:rsidR="00FD3188" w:rsidRDefault="00FD3188" w:rsidP="000B5951">
            <w:pPr>
              <w:jc w:val="both"/>
            </w:pPr>
            <w:r>
              <w:t>N</w:t>
            </w:r>
          </w:p>
        </w:tc>
      </w:tr>
      <w:tr w:rsidR="00FD3188" w14:paraId="36C3671D"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66B8413"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5B6968F" w14:textId="77777777" w:rsidR="00FD3188" w:rsidRPr="005F0E71" w:rsidRDefault="00FD3188" w:rsidP="000B5951">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8BAB4A1"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DB065AB"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394184"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6932A1C" w14:textId="77777777" w:rsidR="00FD3188" w:rsidRDefault="00FD3188" w:rsidP="000B5951">
            <w:pPr>
              <w:jc w:val="both"/>
            </w:pPr>
            <w:r>
              <w:t>N</w:t>
            </w:r>
          </w:p>
        </w:tc>
      </w:tr>
      <w:tr w:rsidR="00FD3188" w14:paraId="20841444"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578F71"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26959B"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E460D96" w14:textId="77777777" w:rsidR="00FD3188" w:rsidRDefault="00FD3188" w:rsidP="000B5951">
            <w:pPr>
              <w:jc w:val="both"/>
              <w:rPr>
                <w:b/>
              </w:rPr>
            </w:pPr>
            <w:r>
              <w:rPr>
                <w:b/>
              </w:rPr>
              <w:t>rozsah</w:t>
            </w:r>
          </w:p>
        </w:tc>
      </w:tr>
      <w:tr w:rsidR="00FD3188" w14:paraId="3E180DA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060A2B8E"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359890"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62AAC12" w14:textId="77777777" w:rsidR="00FD3188" w:rsidRDefault="00FD3188" w:rsidP="000B5951">
            <w:pPr>
              <w:jc w:val="both"/>
            </w:pPr>
          </w:p>
        </w:tc>
      </w:tr>
      <w:tr w:rsidR="00FD3188" w14:paraId="21ED10B9"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BCF79DC"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182B262"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E021BB1" w14:textId="77777777" w:rsidR="00FD3188" w:rsidRDefault="00FD3188" w:rsidP="000B5951">
            <w:pPr>
              <w:jc w:val="both"/>
            </w:pPr>
          </w:p>
        </w:tc>
      </w:tr>
      <w:tr w:rsidR="00FD3188" w14:paraId="1459B747"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EA73E42"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10C3489"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C4814FC" w14:textId="77777777" w:rsidR="00FD3188" w:rsidRDefault="00FD3188" w:rsidP="000B5951">
            <w:pPr>
              <w:jc w:val="both"/>
            </w:pPr>
          </w:p>
        </w:tc>
      </w:tr>
      <w:tr w:rsidR="00FD3188" w14:paraId="002B5827"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50D8ED51"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15240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F14E895" w14:textId="77777777" w:rsidR="00FD3188" w:rsidRDefault="00FD3188" w:rsidP="000B5951">
            <w:pPr>
              <w:jc w:val="both"/>
            </w:pPr>
          </w:p>
        </w:tc>
      </w:tr>
      <w:tr w:rsidR="00FD3188" w14:paraId="789BA41B"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E1703D"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3A8005B"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05F3A71D" w14:textId="4B7685EE" w:rsidR="00FD3188" w:rsidRDefault="00FD3188" w:rsidP="000B5951">
            <w:pPr>
              <w:jc w:val="both"/>
            </w:pPr>
            <w:r>
              <w:t xml:space="preserve">Economics of </w:t>
            </w:r>
            <w:del w:id="3729" w:author="Eva Skýbová" w:date="2024-05-15T09:41:00Z">
              <w:r w:rsidDel="006C1D0C">
                <w:delText>Crisis Situations</w:delText>
              </w:r>
            </w:del>
            <w:ins w:id="3730" w:author="Eva Skýbová" w:date="2024-05-15T09:41:00Z">
              <w:r w:rsidR="006C1D0C">
                <w:t>Safety Security</w:t>
              </w:r>
            </w:ins>
            <w:r>
              <w:t xml:space="preserve"> (PZ) – garant, přednášející (100%), vede semináře (100 %)</w:t>
            </w:r>
          </w:p>
          <w:p w14:paraId="6F5EC099" w14:textId="579FC0B7" w:rsidR="00FD3188" w:rsidDel="006C1D0C" w:rsidRDefault="00FD3188" w:rsidP="000B5951">
            <w:pPr>
              <w:jc w:val="both"/>
              <w:rPr>
                <w:del w:id="3731" w:author="Eva Skýbová" w:date="2024-05-15T09:42:00Z"/>
              </w:rPr>
            </w:pPr>
            <w:del w:id="3732" w:author="Eva Skýbová" w:date="2024-05-15T09:42:00Z">
              <w:r w:rsidDel="006C1D0C">
                <w:delText>Human Resource Management (PZ) – garant, přednášející (100%), vede semináře (100%)</w:delText>
              </w:r>
            </w:del>
          </w:p>
          <w:p w14:paraId="210FAF36" w14:textId="77777777" w:rsidR="00FD3188" w:rsidRDefault="00FD3188" w:rsidP="000B5951">
            <w:pPr>
              <w:jc w:val="both"/>
            </w:pPr>
            <w:r>
              <w:t>Macroeconomics (ZT) – přednášející (43 %), vede semináře (50%)</w:t>
            </w:r>
          </w:p>
          <w:p w14:paraId="71C16762" w14:textId="20EA8F74" w:rsidR="00FD3188" w:rsidRDefault="00FD3188" w:rsidP="006C1D0C">
            <w:pPr>
              <w:jc w:val="both"/>
            </w:pPr>
            <w:r>
              <w:t>Fianacial Risks Management – garant, přednášející (</w:t>
            </w:r>
            <w:del w:id="3733" w:author="Eva Skýbová" w:date="2024-05-15T09:41:00Z">
              <w:r w:rsidDel="006C1D0C">
                <w:delText xml:space="preserve">57 </w:delText>
              </w:r>
            </w:del>
            <w:ins w:id="3734" w:author="Eva Skýbová" w:date="2024-05-15T09:41:00Z">
              <w:r w:rsidR="006C1D0C">
                <w:t xml:space="preserve">100 </w:t>
              </w:r>
            </w:ins>
            <w:r>
              <w:t>%), cvičící (50 %)</w:t>
            </w:r>
          </w:p>
        </w:tc>
      </w:tr>
      <w:tr w:rsidR="00FD3188" w14:paraId="673B6AF4"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F22704E"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0A70D128"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6D82EDFA"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2F079C5"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7C4E69"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1D8F5CD"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B5A836D" w14:textId="77777777" w:rsidR="00FD3188" w:rsidRDefault="00FD3188" w:rsidP="000B5951">
            <w:pPr>
              <w:jc w:val="both"/>
              <w:rPr>
                <w:b/>
              </w:rPr>
            </w:pPr>
            <w:r>
              <w:rPr>
                <w:b/>
              </w:rPr>
              <w:t>(</w:t>
            </w:r>
            <w:r>
              <w:rPr>
                <w:b/>
                <w:i/>
                <w:iCs/>
              </w:rPr>
              <w:t>nepovinný údaj</w:t>
            </w:r>
            <w:r>
              <w:rPr>
                <w:b/>
              </w:rPr>
              <w:t>) Počet hodin za semestr</w:t>
            </w:r>
          </w:p>
        </w:tc>
      </w:tr>
      <w:tr w:rsidR="00FD3188" w14:paraId="7BA54514"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5149604" w14:textId="77777777" w:rsidR="00FD3188" w:rsidRPr="006E56AC" w:rsidRDefault="00FD3188" w:rsidP="000B5951">
            <w:pPr>
              <w:jc w:val="both"/>
              <w:rPr>
                <w:bCs/>
              </w:rPr>
            </w:pPr>
          </w:p>
        </w:tc>
        <w:tc>
          <w:tcPr>
            <w:tcW w:w="2409" w:type="dxa"/>
            <w:gridSpan w:val="3"/>
            <w:tcBorders>
              <w:top w:val="nil"/>
              <w:left w:val="single" w:sz="4" w:space="0" w:color="auto"/>
              <w:bottom w:val="single" w:sz="4" w:space="0" w:color="auto"/>
              <w:right w:val="single" w:sz="4" w:space="0" w:color="auto"/>
            </w:tcBorders>
          </w:tcPr>
          <w:p w14:paraId="21CBF0EB" w14:textId="77777777" w:rsidR="00FD3188" w:rsidRPr="006E56AC" w:rsidRDefault="00FD3188" w:rsidP="000B5951">
            <w:pPr>
              <w:jc w:val="both"/>
              <w:rPr>
                <w:bCs/>
              </w:rPr>
            </w:pPr>
          </w:p>
        </w:tc>
        <w:tc>
          <w:tcPr>
            <w:tcW w:w="567" w:type="dxa"/>
            <w:gridSpan w:val="2"/>
            <w:tcBorders>
              <w:top w:val="nil"/>
              <w:left w:val="single" w:sz="4" w:space="0" w:color="auto"/>
              <w:bottom w:val="single" w:sz="4" w:space="0" w:color="auto"/>
              <w:right w:val="single" w:sz="4" w:space="0" w:color="auto"/>
            </w:tcBorders>
          </w:tcPr>
          <w:p w14:paraId="27E63C91" w14:textId="77777777" w:rsidR="00FD3188" w:rsidRPr="006E56AC" w:rsidRDefault="00FD3188" w:rsidP="000B5951">
            <w:pPr>
              <w:jc w:val="both"/>
              <w:rPr>
                <w:bCs/>
              </w:rPr>
            </w:pPr>
          </w:p>
        </w:tc>
        <w:tc>
          <w:tcPr>
            <w:tcW w:w="2109" w:type="dxa"/>
            <w:gridSpan w:val="5"/>
            <w:tcBorders>
              <w:top w:val="nil"/>
              <w:left w:val="single" w:sz="4" w:space="0" w:color="auto"/>
              <w:bottom w:val="single" w:sz="4" w:space="0" w:color="auto"/>
              <w:right w:val="single" w:sz="4" w:space="0" w:color="auto"/>
            </w:tcBorders>
          </w:tcPr>
          <w:p w14:paraId="46AE4E4F" w14:textId="77777777" w:rsidR="00FD3188" w:rsidRPr="006E56AC" w:rsidRDefault="00FD3188" w:rsidP="000B5951">
            <w:pPr>
              <w:jc w:val="both"/>
              <w:rPr>
                <w:bCs/>
              </w:rPr>
            </w:pPr>
          </w:p>
        </w:tc>
        <w:tc>
          <w:tcPr>
            <w:tcW w:w="1972" w:type="dxa"/>
            <w:gridSpan w:val="3"/>
            <w:tcBorders>
              <w:top w:val="nil"/>
              <w:left w:val="single" w:sz="4" w:space="0" w:color="auto"/>
              <w:bottom w:val="single" w:sz="4" w:space="0" w:color="auto"/>
              <w:right w:val="single" w:sz="4" w:space="0" w:color="auto"/>
            </w:tcBorders>
          </w:tcPr>
          <w:p w14:paraId="27FEF90E" w14:textId="77777777" w:rsidR="00FD3188" w:rsidRPr="006E56AC" w:rsidRDefault="00FD3188" w:rsidP="000B5951">
            <w:pPr>
              <w:jc w:val="both"/>
              <w:rPr>
                <w:bCs/>
              </w:rPr>
            </w:pPr>
          </w:p>
        </w:tc>
      </w:tr>
      <w:tr w:rsidR="00FD3188" w14:paraId="737B8DEF"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E581CE9" w14:textId="77777777" w:rsidR="00FD3188" w:rsidRPr="006E56AC" w:rsidRDefault="00FD3188" w:rsidP="000B5951">
            <w:pPr>
              <w:jc w:val="both"/>
              <w:rPr>
                <w:bCs/>
              </w:rPr>
            </w:pPr>
          </w:p>
        </w:tc>
        <w:tc>
          <w:tcPr>
            <w:tcW w:w="2409" w:type="dxa"/>
            <w:gridSpan w:val="3"/>
            <w:tcBorders>
              <w:top w:val="nil"/>
              <w:left w:val="single" w:sz="4" w:space="0" w:color="auto"/>
              <w:bottom w:val="single" w:sz="4" w:space="0" w:color="auto"/>
              <w:right w:val="single" w:sz="4" w:space="0" w:color="auto"/>
            </w:tcBorders>
          </w:tcPr>
          <w:p w14:paraId="6559C7DF" w14:textId="77777777" w:rsidR="00FD3188" w:rsidRPr="006E56AC" w:rsidRDefault="00FD3188" w:rsidP="000B5951">
            <w:pPr>
              <w:jc w:val="both"/>
              <w:rPr>
                <w:bCs/>
              </w:rPr>
            </w:pPr>
          </w:p>
        </w:tc>
        <w:tc>
          <w:tcPr>
            <w:tcW w:w="567" w:type="dxa"/>
            <w:gridSpan w:val="2"/>
            <w:tcBorders>
              <w:top w:val="nil"/>
              <w:left w:val="single" w:sz="4" w:space="0" w:color="auto"/>
              <w:bottom w:val="single" w:sz="4" w:space="0" w:color="auto"/>
              <w:right w:val="single" w:sz="4" w:space="0" w:color="auto"/>
            </w:tcBorders>
          </w:tcPr>
          <w:p w14:paraId="40559CD0" w14:textId="77777777" w:rsidR="00FD3188" w:rsidRPr="006E56AC" w:rsidRDefault="00FD3188" w:rsidP="000B5951">
            <w:pPr>
              <w:jc w:val="both"/>
              <w:rPr>
                <w:bCs/>
              </w:rPr>
            </w:pPr>
          </w:p>
        </w:tc>
        <w:tc>
          <w:tcPr>
            <w:tcW w:w="2109" w:type="dxa"/>
            <w:gridSpan w:val="5"/>
            <w:tcBorders>
              <w:top w:val="nil"/>
              <w:left w:val="single" w:sz="4" w:space="0" w:color="auto"/>
              <w:bottom w:val="single" w:sz="4" w:space="0" w:color="auto"/>
              <w:right w:val="single" w:sz="4" w:space="0" w:color="auto"/>
            </w:tcBorders>
          </w:tcPr>
          <w:p w14:paraId="2F6DB97F" w14:textId="77777777" w:rsidR="00FD3188" w:rsidRPr="006E56AC" w:rsidRDefault="00FD3188" w:rsidP="000B5951">
            <w:pPr>
              <w:jc w:val="both"/>
              <w:rPr>
                <w:bCs/>
              </w:rPr>
            </w:pPr>
          </w:p>
        </w:tc>
        <w:tc>
          <w:tcPr>
            <w:tcW w:w="1972" w:type="dxa"/>
            <w:gridSpan w:val="3"/>
            <w:tcBorders>
              <w:top w:val="nil"/>
              <w:left w:val="single" w:sz="4" w:space="0" w:color="auto"/>
              <w:bottom w:val="single" w:sz="4" w:space="0" w:color="auto"/>
              <w:right w:val="single" w:sz="4" w:space="0" w:color="auto"/>
            </w:tcBorders>
          </w:tcPr>
          <w:p w14:paraId="1F720020" w14:textId="77777777" w:rsidR="00FD3188" w:rsidRPr="006E56AC" w:rsidRDefault="00FD3188" w:rsidP="000B5951">
            <w:pPr>
              <w:jc w:val="both"/>
              <w:rPr>
                <w:bCs/>
              </w:rPr>
            </w:pPr>
          </w:p>
        </w:tc>
      </w:tr>
      <w:tr w:rsidR="00FD3188" w14:paraId="3CB6305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6010082" w14:textId="77777777" w:rsidR="00FD3188" w:rsidRPr="0061379E" w:rsidRDefault="00FD3188" w:rsidP="000B5951">
            <w:pPr>
              <w:jc w:val="both"/>
              <w:rPr>
                <w:bCs/>
              </w:rPr>
            </w:pPr>
          </w:p>
        </w:tc>
        <w:tc>
          <w:tcPr>
            <w:tcW w:w="2409" w:type="dxa"/>
            <w:gridSpan w:val="3"/>
            <w:tcBorders>
              <w:top w:val="nil"/>
              <w:left w:val="single" w:sz="4" w:space="0" w:color="auto"/>
              <w:bottom w:val="single" w:sz="4" w:space="0" w:color="auto"/>
              <w:right w:val="single" w:sz="4" w:space="0" w:color="auto"/>
            </w:tcBorders>
          </w:tcPr>
          <w:p w14:paraId="4F7D70A3" w14:textId="77777777" w:rsidR="00FD3188" w:rsidRPr="0061379E" w:rsidRDefault="00FD3188" w:rsidP="000B5951">
            <w:pPr>
              <w:jc w:val="both"/>
              <w:rPr>
                <w:bCs/>
              </w:rPr>
            </w:pPr>
          </w:p>
        </w:tc>
        <w:tc>
          <w:tcPr>
            <w:tcW w:w="567" w:type="dxa"/>
            <w:gridSpan w:val="2"/>
            <w:tcBorders>
              <w:top w:val="nil"/>
              <w:left w:val="single" w:sz="4" w:space="0" w:color="auto"/>
              <w:bottom w:val="single" w:sz="4" w:space="0" w:color="auto"/>
              <w:right w:val="single" w:sz="4" w:space="0" w:color="auto"/>
            </w:tcBorders>
          </w:tcPr>
          <w:p w14:paraId="1A570F42" w14:textId="77777777" w:rsidR="00FD3188" w:rsidRPr="0061379E" w:rsidRDefault="00FD3188" w:rsidP="000B5951">
            <w:pPr>
              <w:jc w:val="both"/>
              <w:rPr>
                <w:bCs/>
              </w:rPr>
            </w:pPr>
          </w:p>
        </w:tc>
        <w:tc>
          <w:tcPr>
            <w:tcW w:w="2109" w:type="dxa"/>
            <w:gridSpan w:val="5"/>
            <w:tcBorders>
              <w:top w:val="nil"/>
              <w:left w:val="single" w:sz="4" w:space="0" w:color="auto"/>
              <w:bottom w:val="single" w:sz="4" w:space="0" w:color="auto"/>
              <w:right w:val="single" w:sz="4" w:space="0" w:color="auto"/>
            </w:tcBorders>
          </w:tcPr>
          <w:p w14:paraId="18F11BFD"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4CB778C" w14:textId="77777777" w:rsidR="00FD3188" w:rsidRDefault="00FD3188" w:rsidP="000B5951">
            <w:pPr>
              <w:jc w:val="both"/>
              <w:rPr>
                <w:color w:val="FF0000"/>
              </w:rPr>
            </w:pPr>
          </w:p>
        </w:tc>
      </w:tr>
      <w:tr w:rsidR="00FD3188" w14:paraId="285EF0D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346A5F64"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FDA3F9D"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2C76465"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66341FE"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8E79C2B" w14:textId="77777777" w:rsidR="00FD3188" w:rsidRDefault="00FD3188" w:rsidP="000B5951">
            <w:pPr>
              <w:jc w:val="both"/>
              <w:rPr>
                <w:color w:val="FF0000"/>
              </w:rPr>
            </w:pPr>
          </w:p>
        </w:tc>
      </w:tr>
      <w:tr w:rsidR="00FD3188" w14:paraId="2BEC9025"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4B46EB" w14:textId="77777777" w:rsidR="00FD3188" w:rsidRDefault="00FD3188" w:rsidP="000B5951">
            <w:pPr>
              <w:jc w:val="both"/>
            </w:pPr>
            <w:r>
              <w:rPr>
                <w:b/>
              </w:rPr>
              <w:t xml:space="preserve">Údaje o vzdělání na VŠ </w:t>
            </w:r>
          </w:p>
        </w:tc>
      </w:tr>
      <w:tr w:rsidR="00FD3188" w14:paraId="400EB57B"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2D62AF10" w14:textId="77777777" w:rsidR="00FD3188" w:rsidRDefault="00FD3188" w:rsidP="000B5951">
            <w:pPr>
              <w:jc w:val="both"/>
              <w:rPr>
                <w:lang w:eastAsia="en-US"/>
              </w:rPr>
            </w:pPr>
            <w:r>
              <w:rPr>
                <w:lang w:eastAsia="en-US"/>
              </w:rPr>
              <w:t>2008 – doktor (Ph.D.), studijní program: Ekonomika a management, studijní obor: Management a ekonomika, Univerzita Tomáše Bati ve Zlíně, Fakulta managementu a ekonomiky</w:t>
            </w:r>
          </w:p>
          <w:p w14:paraId="3DE2C790" w14:textId="77777777" w:rsidR="00FD3188" w:rsidRDefault="00FD3188" w:rsidP="000B5951">
            <w:pPr>
              <w:rPr>
                <w:b/>
              </w:rPr>
            </w:pPr>
          </w:p>
        </w:tc>
      </w:tr>
      <w:tr w:rsidR="00FD3188" w14:paraId="4BB472DA"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F55052E" w14:textId="77777777" w:rsidR="00FD3188" w:rsidRDefault="00FD3188" w:rsidP="000B5951">
            <w:pPr>
              <w:jc w:val="both"/>
              <w:rPr>
                <w:b/>
              </w:rPr>
            </w:pPr>
            <w:r>
              <w:rPr>
                <w:b/>
              </w:rPr>
              <w:t>Údaje o odborném působení od absolvování VŠ</w:t>
            </w:r>
          </w:p>
        </w:tc>
      </w:tr>
      <w:tr w:rsidR="00FD3188" w14:paraId="19FD0590"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64A6F76D" w14:textId="77777777" w:rsidR="00FD3188" w:rsidRDefault="00FD3188" w:rsidP="000B5951">
            <w:pPr>
              <w:jc w:val="both"/>
              <w:rPr>
                <w:lang w:eastAsia="en-US"/>
              </w:rPr>
            </w:pPr>
            <w:r>
              <w:rPr>
                <w:lang w:eastAsia="en-US"/>
              </w:rPr>
              <w:t>2009-</w:t>
            </w:r>
            <w:r w:rsidRPr="00D7482B">
              <w:rPr>
                <w:lang w:eastAsia="en-US"/>
              </w:rPr>
              <w:t>dosud</w:t>
            </w:r>
            <w:r>
              <w:rPr>
                <w:lang w:eastAsia="en-US"/>
              </w:rPr>
              <w:t>: Univerzita Tomáše Bati ve Zlíně</w:t>
            </w:r>
            <w:r w:rsidRPr="00D7482B">
              <w:rPr>
                <w:lang w:eastAsia="en-US"/>
              </w:rPr>
              <w:t>, Fakulta logistiky a krizového řízení</w:t>
            </w:r>
            <w:r>
              <w:rPr>
                <w:lang w:eastAsia="en-US"/>
              </w:rPr>
              <w:t>,</w:t>
            </w:r>
            <w:r w:rsidRPr="00D7482B">
              <w:rPr>
                <w:lang w:eastAsia="en-US"/>
              </w:rPr>
              <w:t xml:space="preserve"> </w:t>
            </w:r>
            <w:r>
              <w:rPr>
                <w:lang w:eastAsia="en-US"/>
              </w:rPr>
              <w:t>akademický pracovník (pp)</w:t>
            </w:r>
          </w:p>
          <w:p w14:paraId="746EEF74" w14:textId="77777777" w:rsidR="00FD3188" w:rsidRDefault="00FD3188" w:rsidP="000B5951">
            <w:pPr>
              <w:jc w:val="both"/>
              <w:rPr>
                <w:lang w:eastAsia="en-US"/>
              </w:rPr>
            </w:pPr>
            <w:r w:rsidRPr="00D7482B">
              <w:rPr>
                <w:lang w:eastAsia="en-US"/>
              </w:rPr>
              <w:t>2005</w:t>
            </w:r>
            <w:r>
              <w:rPr>
                <w:lang w:eastAsia="en-US"/>
              </w:rPr>
              <w:t>-2009: Univerzita Tomáše Bati ve Zlíně</w:t>
            </w:r>
            <w:r w:rsidRPr="00D7482B">
              <w:rPr>
                <w:lang w:eastAsia="en-US"/>
              </w:rPr>
              <w:t xml:space="preserve">, Fakulta </w:t>
            </w:r>
            <w:r>
              <w:rPr>
                <w:lang w:eastAsia="en-US"/>
              </w:rPr>
              <w:t xml:space="preserve">technologická, akademický pracovník (pp) </w:t>
            </w:r>
          </w:p>
          <w:p w14:paraId="5EE533B1" w14:textId="77777777" w:rsidR="00FD3188" w:rsidRDefault="00FD3188" w:rsidP="000B5951">
            <w:pPr>
              <w:jc w:val="both"/>
              <w:rPr>
                <w:color w:val="FF0000"/>
              </w:rPr>
            </w:pPr>
          </w:p>
        </w:tc>
      </w:tr>
      <w:tr w:rsidR="00FD3188" w14:paraId="7F938BBF"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ACB2D3F" w14:textId="77777777" w:rsidR="00FD3188" w:rsidRDefault="00FD3188" w:rsidP="000B5951">
            <w:pPr>
              <w:jc w:val="both"/>
            </w:pPr>
            <w:r>
              <w:rPr>
                <w:b/>
              </w:rPr>
              <w:t>Zkušenosti s vedením kvalifikačních a rigorózních prací</w:t>
            </w:r>
          </w:p>
        </w:tc>
      </w:tr>
      <w:tr w:rsidR="00FD3188" w14:paraId="067C6D68"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5A6511A0" w14:textId="77777777" w:rsidR="00FD3188" w:rsidRDefault="00FD3188" w:rsidP="000B5951">
            <w:pPr>
              <w:jc w:val="both"/>
            </w:pPr>
            <w:r>
              <w:t>50x vedoucí bakalářské práce</w:t>
            </w:r>
          </w:p>
          <w:p w14:paraId="72620F0C" w14:textId="77777777" w:rsidR="00FD3188" w:rsidRDefault="00FD3188" w:rsidP="000B5951">
            <w:pPr>
              <w:jc w:val="both"/>
            </w:pPr>
            <w:r>
              <w:t>18x vedoucí diplomové práce</w:t>
            </w:r>
          </w:p>
          <w:p w14:paraId="36E83D17" w14:textId="77777777" w:rsidR="00FD3188" w:rsidRDefault="00FD3188" w:rsidP="000B5951">
            <w:pPr>
              <w:jc w:val="both"/>
            </w:pPr>
          </w:p>
        </w:tc>
      </w:tr>
      <w:tr w:rsidR="00FD3188" w14:paraId="235F47CA"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E7DDE49"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DC57680"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600090"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D027C17" w14:textId="77777777" w:rsidR="00FD3188" w:rsidRDefault="00FD3188" w:rsidP="000B5951">
            <w:pPr>
              <w:jc w:val="both"/>
              <w:rPr>
                <w:b/>
              </w:rPr>
            </w:pPr>
            <w:r>
              <w:rPr>
                <w:b/>
              </w:rPr>
              <w:t>Ohlasy publikací</w:t>
            </w:r>
          </w:p>
        </w:tc>
      </w:tr>
      <w:tr w:rsidR="00FD3188" w14:paraId="14DD4504"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1951C429"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0DF201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ADE682C"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14F2FCA"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5E8F6A7"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54B4D31" w14:textId="77777777" w:rsidR="00FD3188" w:rsidRDefault="00FD3188" w:rsidP="000B5951">
            <w:pPr>
              <w:jc w:val="both"/>
            </w:pPr>
            <w:r>
              <w:rPr>
                <w:b/>
                <w:sz w:val="18"/>
              </w:rPr>
              <w:t>ostatní</w:t>
            </w:r>
          </w:p>
        </w:tc>
      </w:tr>
      <w:tr w:rsidR="00FD3188" w14:paraId="1BCB0DCB"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AD79BB"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23B528"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5E9782D"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8B43C7A" w14:textId="77777777" w:rsidR="00FD3188" w:rsidRDefault="00FD3188" w:rsidP="000B5951">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4580DDE6" w14:textId="77777777" w:rsidR="00FD3188" w:rsidRDefault="00FD3188" w:rsidP="000B5951">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7BCDA8A0" w14:textId="77777777" w:rsidR="00FD3188" w:rsidRDefault="00FD3188" w:rsidP="000B5951">
            <w:pPr>
              <w:jc w:val="both"/>
              <w:rPr>
                <w:b/>
              </w:rPr>
            </w:pPr>
          </w:p>
        </w:tc>
      </w:tr>
      <w:tr w:rsidR="00FD3188" w14:paraId="09955A16"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7DCEE66"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1B2AE19"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ECDD643"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9A1B8BB"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C38C974" w14:textId="77777777" w:rsidR="00FD3188" w:rsidRDefault="00FD3188" w:rsidP="000B5951">
            <w:pPr>
              <w:rPr>
                <w:b/>
              </w:rPr>
            </w:pPr>
            <w:r>
              <w:rPr>
                <w:b/>
              </w:rPr>
              <w:t xml:space="preserve">   1/1</w:t>
            </w:r>
          </w:p>
        </w:tc>
      </w:tr>
      <w:tr w:rsidR="00FD3188" w14:paraId="3D677252"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1ADA388"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4190208D"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4998C6E" w14:textId="77777777" w:rsidR="00FD3188" w:rsidRDefault="00FD3188" w:rsidP="000B5951">
            <w:pPr>
              <w:pStyle w:val="elementtoproof"/>
              <w:spacing w:after="240"/>
              <w:jc w:val="both"/>
            </w:pPr>
            <w:r w:rsidRPr="00BC4570">
              <w:rPr>
                <w:rFonts w:ascii="Times New Roman" w:hAnsi="Times New Roman" w:cs="Times New Roman"/>
                <w:bCs/>
                <w:color w:val="000000"/>
                <w:sz w:val="20"/>
                <w:szCs w:val="20"/>
              </w:rPr>
              <w:lastRenderedPageBreak/>
              <w:t>HEINZOVÁ, Romana</w:t>
            </w:r>
            <w:r>
              <w:rPr>
                <w:rFonts w:ascii="Times New Roman" w:hAnsi="Times New Roman" w:cs="Times New Roman"/>
                <w:bCs/>
                <w:color w:val="000000"/>
                <w:sz w:val="20"/>
                <w:szCs w:val="20"/>
              </w:rPr>
              <w:t>;</w:t>
            </w:r>
            <w:r>
              <w:rPr>
                <w:rFonts w:ascii="Times New Roman" w:hAnsi="Times New Roman" w:cs="Times New Roman"/>
                <w:color w:val="000000"/>
                <w:sz w:val="20"/>
                <w:szCs w:val="20"/>
              </w:rPr>
              <w:t xml:space="preserve"> </w:t>
            </w:r>
            <w:r w:rsidRPr="005E11EA">
              <w:rPr>
                <w:rFonts w:ascii="Times New Roman" w:hAnsi="Times New Roman" w:cs="Times New Roman"/>
                <w:b/>
                <w:color w:val="000000"/>
                <w:sz w:val="20"/>
                <w:szCs w:val="20"/>
              </w:rPr>
              <w:t>H</w:t>
            </w:r>
            <w:r>
              <w:rPr>
                <w:rFonts w:ascii="Times New Roman" w:hAnsi="Times New Roman" w:cs="Times New Roman"/>
                <w:b/>
                <w:color w:val="000000"/>
                <w:sz w:val="20"/>
                <w:szCs w:val="20"/>
              </w:rPr>
              <w:t>OKE</w:t>
            </w:r>
            <w:r w:rsidRPr="005E11EA">
              <w:rPr>
                <w:rFonts w:ascii="Times New Roman" w:hAnsi="Times New Roman" w:cs="Times New Roman"/>
                <w:b/>
                <w:color w:val="000000"/>
                <w:sz w:val="20"/>
                <w:szCs w:val="20"/>
              </w:rPr>
              <w:t>,</w:t>
            </w:r>
            <w:r>
              <w:rPr>
                <w:rFonts w:ascii="Times New Roman" w:hAnsi="Times New Roman" w:cs="Times New Roman"/>
                <w:color w:val="000000"/>
                <w:sz w:val="20"/>
                <w:szCs w:val="20"/>
              </w:rPr>
              <w:t xml:space="preserve"> </w:t>
            </w:r>
            <w:r w:rsidRPr="00BC4570">
              <w:rPr>
                <w:rFonts w:ascii="Times New Roman" w:hAnsi="Times New Roman" w:cs="Times New Roman"/>
                <w:b/>
                <w:color w:val="000000"/>
                <w:sz w:val="20"/>
                <w:szCs w:val="20"/>
              </w:rPr>
              <w:t>Eva</w:t>
            </w:r>
            <w:r>
              <w:rPr>
                <w:rFonts w:ascii="Times New Roman" w:hAnsi="Times New Roman" w:cs="Times New Roman"/>
                <w:color w:val="000000"/>
                <w:sz w:val="20"/>
                <w:szCs w:val="20"/>
              </w:rPr>
              <w:t xml:space="preserve"> a URBÁNEK, Tomáš. The effects of the Russian-Ukrainian crisis on the resources in the Czech manufacturing sector. </w:t>
            </w:r>
            <w:r>
              <w:rPr>
                <w:rFonts w:ascii="Times New Roman" w:hAnsi="Times New Roman" w:cs="Times New Roman"/>
                <w:i/>
                <w:iCs/>
                <w:color w:val="000000"/>
                <w:sz w:val="20"/>
                <w:szCs w:val="20"/>
              </w:rPr>
              <w:t>Acta Oeconomica</w:t>
            </w:r>
            <w:r>
              <w:rPr>
                <w:rFonts w:ascii="Times New Roman" w:hAnsi="Times New Roman" w:cs="Times New Roman"/>
                <w:color w:val="000000"/>
                <w:sz w:val="20"/>
                <w:szCs w:val="20"/>
              </w:rPr>
              <w:t xml:space="preserve">, 2024, 74 (1). ISSN 0001-6373. (Jsc Q3, autorský podíl </w:t>
            </w:r>
            <w:r>
              <w:rPr>
                <w:rFonts w:ascii="Times New Roman" w:hAnsi="Times New Roman" w:cs="Times New Roman"/>
                <w:b/>
                <w:bCs/>
                <w:color w:val="000000"/>
                <w:sz w:val="20"/>
                <w:szCs w:val="20"/>
              </w:rPr>
              <w:t>40 %)</w:t>
            </w:r>
            <w:r>
              <w:rPr>
                <w:rFonts w:ascii="Times New Roman" w:hAnsi="Times New Roman" w:cs="Times New Roman"/>
                <w:color w:val="000000"/>
                <w:sz w:val="20"/>
                <w:szCs w:val="20"/>
              </w:rPr>
              <w:t> </w:t>
            </w:r>
          </w:p>
          <w:p w14:paraId="51AD2D3B" w14:textId="77777777" w:rsidR="00FD3188" w:rsidRPr="00CE4FFC" w:rsidRDefault="00FD3188" w:rsidP="000B5951">
            <w:pPr>
              <w:spacing w:after="240"/>
              <w:jc w:val="both"/>
            </w:pPr>
            <w:r w:rsidRPr="00CE4FFC">
              <w:rPr>
                <w:color w:val="000000"/>
                <w:shd w:val="clear" w:color="auto" w:fill="FFFFFF"/>
              </w:rPr>
              <w:t>HEINZOVÁ, Romana</w:t>
            </w:r>
            <w:r>
              <w:rPr>
                <w:color w:val="000000"/>
                <w:shd w:val="clear" w:color="auto" w:fill="FFFFFF"/>
              </w:rPr>
              <w:t xml:space="preserve">; </w:t>
            </w:r>
            <w:r w:rsidRPr="0020030B">
              <w:rPr>
                <w:b/>
                <w:color w:val="000000"/>
                <w:shd w:val="clear" w:color="auto" w:fill="FFFFFF"/>
              </w:rPr>
              <w:t>HOKE</w:t>
            </w:r>
            <w:r>
              <w:rPr>
                <w:b/>
                <w:color w:val="000000"/>
                <w:shd w:val="clear" w:color="auto" w:fill="FFFFFF"/>
              </w:rPr>
              <w:t>, Eva;</w:t>
            </w:r>
            <w:r w:rsidRPr="00CE4FFC">
              <w:rPr>
                <w:color w:val="000000"/>
                <w:shd w:val="clear" w:color="auto" w:fill="FFFFFF"/>
              </w:rPr>
              <w:t xml:space="preserve"> URBÁNEK</w:t>
            </w:r>
            <w:r>
              <w:rPr>
                <w:color w:val="000000"/>
                <w:shd w:val="clear" w:color="auto" w:fill="FFFFFF"/>
              </w:rPr>
              <w:t>, Tomáš</w:t>
            </w:r>
            <w:r w:rsidRPr="00CE4FFC">
              <w:rPr>
                <w:color w:val="000000"/>
                <w:shd w:val="clear" w:color="auto" w:fill="FFFFFF"/>
              </w:rPr>
              <w:t xml:space="preserve"> a T</w:t>
            </w:r>
            <w:r>
              <w:rPr>
                <w:color w:val="000000"/>
                <w:shd w:val="clear" w:color="auto" w:fill="FFFFFF"/>
              </w:rPr>
              <w:t>ARABA, Pavel</w:t>
            </w:r>
            <w:r w:rsidRPr="00CE4FFC">
              <w:rPr>
                <w:color w:val="000000"/>
                <w:shd w:val="clear" w:color="auto" w:fill="FFFFFF"/>
              </w:rPr>
              <w:t xml:space="preserve">. Export and their Risks to Small and Medium Enterprises during the Covid-19 Pandemic. </w:t>
            </w:r>
            <w:r w:rsidRPr="00CE4FFC">
              <w:rPr>
                <w:i/>
                <w:iCs/>
                <w:color w:val="000000"/>
                <w:shd w:val="clear" w:color="auto" w:fill="FFFFFF"/>
              </w:rPr>
              <w:t>Problems and Perspectives in Management</w:t>
            </w:r>
            <w:r>
              <w:rPr>
                <w:i/>
                <w:iCs/>
                <w:color w:val="000000"/>
                <w:shd w:val="clear" w:color="auto" w:fill="FFFFFF"/>
              </w:rPr>
              <w:t>.</w:t>
            </w:r>
            <w:r w:rsidRPr="00CE4FFC">
              <w:rPr>
                <w:color w:val="000000"/>
                <w:shd w:val="clear" w:color="auto" w:fill="FFFFFF"/>
              </w:rPr>
              <w:t xml:space="preserve"> 2023, </w:t>
            </w:r>
            <w:r>
              <w:rPr>
                <w:b/>
                <w:color w:val="000000"/>
                <w:shd w:val="clear" w:color="auto" w:fill="FFFFFF"/>
              </w:rPr>
              <w:t>21</w:t>
            </w:r>
            <w:r w:rsidRPr="00AB19FD">
              <w:rPr>
                <w:color w:val="000000"/>
                <w:shd w:val="clear" w:color="auto" w:fill="FFFFFF"/>
              </w:rPr>
              <w:t>(1)</w:t>
            </w:r>
            <w:r w:rsidRPr="00CE4FFC">
              <w:rPr>
                <w:color w:val="000000"/>
                <w:shd w:val="clear" w:color="auto" w:fill="FFFFFF"/>
              </w:rPr>
              <w:t xml:space="preserve">, </w:t>
            </w:r>
            <w:r>
              <w:rPr>
                <w:color w:val="000000"/>
                <w:shd w:val="clear" w:color="auto" w:fill="FFFFFF"/>
              </w:rPr>
              <w:t xml:space="preserve">24-34. ISSN </w:t>
            </w:r>
            <w:r w:rsidRPr="00F47B5D">
              <w:rPr>
                <w:color w:val="000000"/>
                <w:shd w:val="clear" w:color="auto" w:fill="FFFFFF"/>
              </w:rPr>
              <w:t>1727-7051</w:t>
            </w:r>
            <w:r w:rsidRPr="00335521">
              <w:rPr>
                <w:color w:val="000000"/>
                <w:shd w:val="clear" w:color="auto" w:fill="FFFFFF"/>
              </w:rPr>
              <w:t xml:space="preserve"> (Jsc</w:t>
            </w:r>
            <w:r>
              <w:rPr>
                <w:color w:val="000000"/>
                <w:shd w:val="clear" w:color="auto" w:fill="FFFFFF"/>
              </w:rPr>
              <w:t>,</w:t>
            </w:r>
            <w:r w:rsidRPr="00335521">
              <w:rPr>
                <w:color w:val="000000"/>
                <w:shd w:val="clear" w:color="auto" w:fill="FFFFFF"/>
              </w:rPr>
              <w:t xml:space="preserve"> Q2, autorský podíl </w:t>
            </w:r>
            <w:r w:rsidRPr="0020030B">
              <w:rPr>
                <w:b/>
                <w:color w:val="000000"/>
                <w:shd w:val="clear" w:color="auto" w:fill="FFFFFF"/>
              </w:rPr>
              <w:t>35%</w:t>
            </w:r>
            <w:r w:rsidRPr="00335521">
              <w:rPr>
                <w:color w:val="000000"/>
                <w:shd w:val="clear" w:color="auto" w:fill="FFFFFF"/>
              </w:rPr>
              <w:t>) </w:t>
            </w:r>
          </w:p>
          <w:p w14:paraId="7BACFF08" w14:textId="77777777" w:rsidR="00FD3188" w:rsidRPr="00CE4FFC" w:rsidRDefault="00FD3188" w:rsidP="000B5951">
            <w:pPr>
              <w:spacing w:after="240"/>
              <w:jc w:val="both"/>
              <w:rPr>
                <w:color w:val="000000"/>
                <w:shd w:val="clear" w:color="auto" w:fill="FFFFFF"/>
              </w:rPr>
            </w:pPr>
            <w:r w:rsidRPr="0020030B">
              <w:rPr>
                <w:b/>
              </w:rPr>
              <w:t>HOKE, Eva</w:t>
            </w:r>
            <w:r w:rsidRPr="00733EE2">
              <w:t xml:space="preserve"> a TOMAŠTÍK</w:t>
            </w:r>
            <w:r>
              <w:t>, Marek</w:t>
            </w:r>
            <w:r w:rsidRPr="00733EE2">
              <w:t xml:space="preserve">. Economic impacts of the COVID-19 pandemic on the national economy of the Czech Republic. </w:t>
            </w:r>
            <w:r w:rsidRPr="00F47B5D">
              <w:rPr>
                <w:i/>
              </w:rPr>
              <w:t>Chemical Engineering Transactions</w:t>
            </w:r>
            <w:r>
              <w:rPr>
                <w:i/>
              </w:rPr>
              <w:t>.</w:t>
            </w:r>
            <w:r w:rsidRPr="00733EE2">
              <w:t xml:space="preserve"> 2022</w:t>
            </w:r>
            <w:r>
              <w:t>,</w:t>
            </w:r>
            <w:r w:rsidRPr="00733EE2">
              <w:t xml:space="preserve"> </w:t>
            </w:r>
            <w:r w:rsidRPr="00F47B5D">
              <w:rPr>
                <w:b/>
              </w:rPr>
              <w:t>91</w:t>
            </w:r>
            <w:r w:rsidRPr="00733EE2">
              <w:t>, 85-90.</w:t>
            </w:r>
            <w:r>
              <w:t xml:space="preserve"> ISSN </w:t>
            </w:r>
            <w:r w:rsidRPr="00F47B5D">
              <w:t>2283-9216</w:t>
            </w:r>
            <w:r w:rsidRPr="00733EE2">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95%</w:t>
            </w:r>
            <w:r w:rsidRPr="00CE4FFC">
              <w:rPr>
                <w:color w:val="000000"/>
                <w:shd w:val="clear" w:color="auto" w:fill="FFFFFF"/>
              </w:rPr>
              <w:t>) </w:t>
            </w:r>
          </w:p>
          <w:p w14:paraId="36C0C480" w14:textId="77777777" w:rsidR="00FD3188" w:rsidRPr="00733EE2" w:rsidRDefault="00FD3188" w:rsidP="000B5951">
            <w:pPr>
              <w:spacing w:after="240"/>
              <w:jc w:val="both"/>
            </w:pPr>
            <w:r w:rsidRPr="005E11EA">
              <w:rPr>
                <w:b/>
              </w:rPr>
              <w:t>HOKE, Eva</w:t>
            </w:r>
            <w:r>
              <w:rPr>
                <w:b/>
              </w:rPr>
              <w:t>;</w:t>
            </w:r>
            <w:r w:rsidRPr="00733EE2">
              <w:t xml:space="preserve"> PETEREK</w:t>
            </w:r>
            <w:r>
              <w:t>, Kamil;</w:t>
            </w:r>
            <w:r w:rsidRPr="00733EE2">
              <w:t xml:space="preserve"> VÍCHOVÁ</w:t>
            </w:r>
            <w:r>
              <w:t>, Kateřina</w:t>
            </w:r>
            <w:r w:rsidRPr="00733EE2">
              <w:t xml:space="preserve"> a TARABA</w:t>
            </w:r>
            <w:r>
              <w:t>, Pavel</w:t>
            </w:r>
            <w:r w:rsidRPr="00733EE2">
              <w:t xml:space="preserve">. Effect of crises on human resources management in small and medium enterprises: Evidence from manufacturing industry in the Czech Republic. </w:t>
            </w:r>
            <w:r w:rsidRPr="00F47B5D">
              <w:rPr>
                <w:i/>
              </w:rPr>
              <w:t>Problems and Perspectives in Management</w:t>
            </w:r>
            <w:r>
              <w:t>.</w:t>
            </w:r>
            <w:r w:rsidRPr="00733EE2">
              <w:t xml:space="preserve"> 2022</w:t>
            </w:r>
            <w:r>
              <w:t>,</w:t>
            </w:r>
            <w:r w:rsidRPr="00733EE2">
              <w:t xml:space="preserve"> </w:t>
            </w:r>
            <w:r w:rsidRPr="00F47B5D">
              <w:rPr>
                <w:b/>
              </w:rPr>
              <w:t>20</w:t>
            </w:r>
            <w:r>
              <w:t>(</w:t>
            </w:r>
            <w:r w:rsidRPr="00733EE2">
              <w:t>2</w:t>
            </w:r>
            <w:r>
              <w:t>)</w:t>
            </w:r>
            <w:r w:rsidRPr="00733EE2">
              <w:t>, 10-21.</w:t>
            </w:r>
            <w:r>
              <w:t xml:space="preserve"> </w:t>
            </w:r>
            <w:r>
              <w:rPr>
                <w:color w:val="000000"/>
                <w:shd w:val="clear" w:color="auto" w:fill="FFFFFF"/>
              </w:rPr>
              <w:t xml:space="preserve">ISSN </w:t>
            </w:r>
            <w:r w:rsidRPr="00F47B5D">
              <w:rPr>
                <w:color w:val="000000"/>
                <w:shd w:val="clear" w:color="auto" w:fill="FFFFFF"/>
              </w:rPr>
              <w:t>1727-7051</w:t>
            </w:r>
            <w:r w:rsidRPr="00335521">
              <w:rPr>
                <w:color w:val="000000"/>
                <w:shd w:val="clear" w:color="auto" w:fill="FFFFFF"/>
              </w:rPr>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40%</w:t>
            </w:r>
            <w:r w:rsidRPr="00CE4FFC">
              <w:rPr>
                <w:color w:val="000000"/>
                <w:shd w:val="clear" w:color="auto" w:fill="FFFFFF"/>
              </w:rPr>
              <w:t>) </w:t>
            </w:r>
          </w:p>
          <w:p w14:paraId="1C3F403D" w14:textId="77777777" w:rsidR="00FD3188" w:rsidRDefault="00FD3188" w:rsidP="000B5951">
            <w:pPr>
              <w:spacing w:after="240"/>
              <w:jc w:val="both"/>
              <w:rPr>
                <w:b/>
              </w:rPr>
            </w:pPr>
            <w:r w:rsidRPr="00733EE2">
              <w:t>OULEHLOVÁ, Alena</w:t>
            </w:r>
            <w:r>
              <w:t>;</w:t>
            </w:r>
            <w:r w:rsidRPr="00733EE2">
              <w:t xml:space="preserve"> KUDLÁK</w:t>
            </w:r>
            <w:r>
              <w:t>, Aleš;</w:t>
            </w:r>
            <w:r w:rsidRPr="00733EE2">
              <w:t xml:space="preserve"> URBAN</w:t>
            </w:r>
            <w:r>
              <w:t>, Rudolf</w:t>
            </w:r>
            <w:r w:rsidRPr="00733EE2">
              <w:t xml:space="preserve"> a </w:t>
            </w:r>
            <w:r w:rsidRPr="005E11EA">
              <w:rPr>
                <w:b/>
              </w:rPr>
              <w:t>HOKE, Eva.</w:t>
            </w:r>
            <w:r w:rsidRPr="00733EE2">
              <w:t xml:space="preserve"> Competitiveness of the regions in the Czech Republic from the perspective of disaster risk financing. </w:t>
            </w:r>
            <w:r w:rsidRPr="00F47B5D">
              <w:rPr>
                <w:i/>
              </w:rPr>
              <w:t>Journal of Competitiveness</w:t>
            </w:r>
            <w:r>
              <w:t>.</w:t>
            </w:r>
            <w:r w:rsidRPr="00733EE2">
              <w:t xml:space="preserve"> 2021, </w:t>
            </w:r>
            <w:r w:rsidRPr="00F47B5D">
              <w:rPr>
                <w:b/>
              </w:rPr>
              <w:t>13</w:t>
            </w:r>
            <w:r>
              <w:t>(</w:t>
            </w:r>
            <w:r w:rsidRPr="00733EE2">
              <w:t>4</w:t>
            </w:r>
            <w:r>
              <w:t>)</w:t>
            </w:r>
            <w:r w:rsidRPr="00733EE2">
              <w:t>, 115-131.</w:t>
            </w:r>
            <w:r w:rsidRPr="00610187">
              <w:rPr>
                <w:bCs/>
              </w:rPr>
              <w:t xml:space="preserve"> (Jimp, </w:t>
            </w:r>
            <w:r>
              <w:rPr>
                <w:bCs/>
              </w:rPr>
              <w:t xml:space="preserve">Q3, </w:t>
            </w:r>
            <w:r w:rsidRPr="00610187">
              <w:rPr>
                <w:bCs/>
              </w:rPr>
              <w:t xml:space="preserve">autorský podíl </w:t>
            </w:r>
            <w:r w:rsidRPr="005E11EA">
              <w:rPr>
                <w:b/>
                <w:bCs/>
              </w:rPr>
              <w:t>15 %</w:t>
            </w:r>
            <w:r w:rsidRPr="00610187">
              <w:rPr>
                <w:bCs/>
              </w:rPr>
              <w:t>)</w:t>
            </w:r>
          </w:p>
        </w:tc>
      </w:tr>
      <w:tr w:rsidR="00FD3188" w14:paraId="45C2ABD8"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3DAA7F" w14:textId="77777777" w:rsidR="00FD3188" w:rsidRDefault="00FD3188" w:rsidP="000B5951">
            <w:pPr>
              <w:rPr>
                <w:b/>
              </w:rPr>
            </w:pPr>
            <w:r>
              <w:rPr>
                <w:b/>
              </w:rPr>
              <w:t>Působení v zahraničí</w:t>
            </w:r>
          </w:p>
        </w:tc>
      </w:tr>
      <w:tr w:rsidR="00FD3188" w14:paraId="431E4CAF"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84751E9" w14:textId="77777777" w:rsidR="00FD3188" w:rsidRDefault="00FD3188" w:rsidP="000B5951">
            <w:pPr>
              <w:rPr>
                <w:b/>
              </w:rPr>
            </w:pPr>
          </w:p>
        </w:tc>
      </w:tr>
      <w:tr w:rsidR="00FD3188" w14:paraId="73EFB3D7"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C70A4C5"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6E198C"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D6CCA1"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74FBE2" w14:textId="77777777" w:rsidR="00FD3188" w:rsidRDefault="00FD3188" w:rsidP="000B5951">
            <w:pPr>
              <w:jc w:val="both"/>
            </w:pPr>
          </w:p>
        </w:tc>
      </w:tr>
    </w:tbl>
    <w:p w14:paraId="4DD32C6A" w14:textId="77777777" w:rsidR="00FD3188" w:rsidRDefault="00FD3188" w:rsidP="00FD3188"/>
    <w:p w14:paraId="395BD006"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C43B533" w14:textId="77777777" w:rsidTr="000B5951">
        <w:tc>
          <w:tcPr>
            <w:tcW w:w="9859" w:type="dxa"/>
            <w:gridSpan w:val="15"/>
            <w:tcBorders>
              <w:bottom w:val="double" w:sz="4" w:space="0" w:color="auto"/>
            </w:tcBorders>
            <w:shd w:val="clear" w:color="auto" w:fill="BDD6EE"/>
          </w:tcPr>
          <w:p w14:paraId="12485724" w14:textId="77777777" w:rsidR="00FD3188" w:rsidRDefault="00FD3188" w:rsidP="000B5951">
            <w:pPr>
              <w:jc w:val="both"/>
              <w:rPr>
                <w:b/>
                <w:sz w:val="28"/>
              </w:rPr>
            </w:pPr>
            <w:r>
              <w:rPr>
                <w:b/>
                <w:sz w:val="28"/>
              </w:rPr>
              <w:lastRenderedPageBreak/>
              <w:t>C-I – Personální zabezpečení</w:t>
            </w:r>
          </w:p>
        </w:tc>
      </w:tr>
      <w:tr w:rsidR="00FD3188" w14:paraId="165F91D6" w14:textId="77777777" w:rsidTr="000B5951">
        <w:tc>
          <w:tcPr>
            <w:tcW w:w="2518" w:type="dxa"/>
            <w:tcBorders>
              <w:top w:val="double" w:sz="4" w:space="0" w:color="auto"/>
            </w:tcBorders>
            <w:shd w:val="clear" w:color="auto" w:fill="F7CAAC"/>
          </w:tcPr>
          <w:p w14:paraId="4C8B5D6A" w14:textId="77777777" w:rsidR="00FD3188" w:rsidRDefault="00FD3188" w:rsidP="000B5951">
            <w:pPr>
              <w:jc w:val="both"/>
              <w:rPr>
                <w:b/>
              </w:rPr>
            </w:pPr>
            <w:r>
              <w:rPr>
                <w:b/>
              </w:rPr>
              <w:t>Vysoká škola</w:t>
            </w:r>
          </w:p>
        </w:tc>
        <w:tc>
          <w:tcPr>
            <w:tcW w:w="7341" w:type="dxa"/>
            <w:gridSpan w:val="14"/>
          </w:tcPr>
          <w:p w14:paraId="198B76F7" w14:textId="77777777" w:rsidR="00FD3188" w:rsidRDefault="00FD3188" w:rsidP="000B5951">
            <w:pPr>
              <w:jc w:val="both"/>
            </w:pPr>
            <w:r w:rsidRPr="001B2AE1">
              <w:t>Univerzita Tomáše Bati ve Zlíně</w:t>
            </w:r>
          </w:p>
        </w:tc>
      </w:tr>
      <w:tr w:rsidR="00FD3188" w14:paraId="54E17483" w14:textId="77777777" w:rsidTr="000B5951">
        <w:tc>
          <w:tcPr>
            <w:tcW w:w="2518" w:type="dxa"/>
            <w:shd w:val="clear" w:color="auto" w:fill="F7CAAC"/>
          </w:tcPr>
          <w:p w14:paraId="6B6A89BE" w14:textId="77777777" w:rsidR="00FD3188" w:rsidRDefault="00FD3188" w:rsidP="000B5951">
            <w:pPr>
              <w:jc w:val="both"/>
              <w:rPr>
                <w:b/>
              </w:rPr>
            </w:pPr>
            <w:r>
              <w:rPr>
                <w:b/>
              </w:rPr>
              <w:t>Součást vysoké školy</w:t>
            </w:r>
          </w:p>
        </w:tc>
        <w:tc>
          <w:tcPr>
            <w:tcW w:w="7341" w:type="dxa"/>
            <w:gridSpan w:val="14"/>
          </w:tcPr>
          <w:p w14:paraId="71333768" w14:textId="77777777" w:rsidR="00FD3188" w:rsidRDefault="00FD3188" w:rsidP="000B5951">
            <w:pPr>
              <w:jc w:val="both"/>
            </w:pPr>
            <w:r>
              <w:t>Fakulta logistiky a krizového řízení</w:t>
            </w:r>
          </w:p>
        </w:tc>
      </w:tr>
      <w:tr w:rsidR="00FD3188" w14:paraId="108D4D5D" w14:textId="77777777" w:rsidTr="000B5951">
        <w:tc>
          <w:tcPr>
            <w:tcW w:w="2518" w:type="dxa"/>
            <w:shd w:val="clear" w:color="auto" w:fill="F7CAAC"/>
          </w:tcPr>
          <w:p w14:paraId="683F966F" w14:textId="77777777" w:rsidR="00FD3188" w:rsidRDefault="00FD3188" w:rsidP="000B5951">
            <w:pPr>
              <w:jc w:val="both"/>
              <w:rPr>
                <w:b/>
              </w:rPr>
            </w:pPr>
            <w:r>
              <w:rPr>
                <w:b/>
              </w:rPr>
              <w:t>Název studijního programu</w:t>
            </w:r>
          </w:p>
        </w:tc>
        <w:tc>
          <w:tcPr>
            <w:tcW w:w="7341" w:type="dxa"/>
            <w:gridSpan w:val="14"/>
          </w:tcPr>
          <w:p w14:paraId="6A7B2026" w14:textId="77777777" w:rsidR="00FD3188" w:rsidRDefault="00FD3188" w:rsidP="000B5951">
            <w:pPr>
              <w:jc w:val="both"/>
            </w:pPr>
            <w:r>
              <w:t>Risk Management</w:t>
            </w:r>
          </w:p>
        </w:tc>
      </w:tr>
      <w:tr w:rsidR="00FD3188" w14:paraId="004800BD" w14:textId="77777777" w:rsidTr="000B5951">
        <w:tc>
          <w:tcPr>
            <w:tcW w:w="2518" w:type="dxa"/>
            <w:shd w:val="clear" w:color="auto" w:fill="F7CAAC"/>
          </w:tcPr>
          <w:p w14:paraId="17DDB06B" w14:textId="77777777" w:rsidR="00FD3188" w:rsidRDefault="00FD3188" w:rsidP="000B5951">
            <w:pPr>
              <w:jc w:val="both"/>
              <w:rPr>
                <w:b/>
              </w:rPr>
            </w:pPr>
            <w:r>
              <w:rPr>
                <w:b/>
              </w:rPr>
              <w:t>Jméno a příjmení</w:t>
            </w:r>
          </w:p>
        </w:tc>
        <w:tc>
          <w:tcPr>
            <w:tcW w:w="4536" w:type="dxa"/>
            <w:gridSpan w:val="8"/>
          </w:tcPr>
          <w:p w14:paraId="2EC5C539" w14:textId="77777777" w:rsidR="00FD3188" w:rsidRPr="00A42879" w:rsidRDefault="00FD3188" w:rsidP="000B5951">
            <w:pPr>
              <w:jc w:val="both"/>
              <w:rPr>
                <w:b/>
                <w:bCs/>
              </w:rPr>
            </w:pPr>
            <w:r>
              <w:rPr>
                <w:b/>
                <w:bCs/>
              </w:rPr>
              <w:t>Monika Horáková</w:t>
            </w:r>
          </w:p>
        </w:tc>
        <w:tc>
          <w:tcPr>
            <w:tcW w:w="709" w:type="dxa"/>
            <w:shd w:val="clear" w:color="auto" w:fill="F7CAAC"/>
          </w:tcPr>
          <w:p w14:paraId="742BF911" w14:textId="77777777" w:rsidR="00FD3188" w:rsidRDefault="00FD3188" w:rsidP="000B5951">
            <w:pPr>
              <w:jc w:val="both"/>
              <w:rPr>
                <w:b/>
              </w:rPr>
            </w:pPr>
            <w:r>
              <w:rPr>
                <w:b/>
              </w:rPr>
              <w:t>Tituly</w:t>
            </w:r>
          </w:p>
        </w:tc>
        <w:tc>
          <w:tcPr>
            <w:tcW w:w="2096" w:type="dxa"/>
            <w:gridSpan w:val="5"/>
          </w:tcPr>
          <w:p w14:paraId="55FEE774" w14:textId="77777777" w:rsidR="00FD3188" w:rsidRDefault="00FD3188" w:rsidP="000B5951">
            <w:r>
              <w:t>Ing.</w:t>
            </w:r>
          </w:p>
          <w:p w14:paraId="2F0224BC" w14:textId="77777777" w:rsidR="00FD3188" w:rsidRDefault="00FD3188" w:rsidP="000B5951">
            <w:r>
              <w:t xml:space="preserve">Ph.D. </w:t>
            </w:r>
          </w:p>
        </w:tc>
      </w:tr>
      <w:tr w:rsidR="00FD3188" w14:paraId="48205288" w14:textId="77777777" w:rsidTr="000B5951">
        <w:tc>
          <w:tcPr>
            <w:tcW w:w="2518" w:type="dxa"/>
            <w:shd w:val="clear" w:color="auto" w:fill="F7CAAC"/>
          </w:tcPr>
          <w:p w14:paraId="65510E3A" w14:textId="77777777" w:rsidR="00FD3188" w:rsidRDefault="00FD3188" w:rsidP="000B5951">
            <w:pPr>
              <w:jc w:val="both"/>
              <w:rPr>
                <w:b/>
              </w:rPr>
            </w:pPr>
            <w:r>
              <w:rPr>
                <w:b/>
              </w:rPr>
              <w:t>Rok narození</w:t>
            </w:r>
          </w:p>
        </w:tc>
        <w:tc>
          <w:tcPr>
            <w:tcW w:w="829" w:type="dxa"/>
            <w:gridSpan w:val="2"/>
          </w:tcPr>
          <w:p w14:paraId="719BB06B" w14:textId="77777777" w:rsidR="00FD3188" w:rsidRDefault="00FD3188" w:rsidP="000B5951">
            <w:pPr>
              <w:jc w:val="both"/>
            </w:pPr>
            <w:r>
              <w:t>1984</w:t>
            </w:r>
          </w:p>
        </w:tc>
        <w:tc>
          <w:tcPr>
            <w:tcW w:w="1721" w:type="dxa"/>
            <w:shd w:val="clear" w:color="auto" w:fill="F7CAAC"/>
          </w:tcPr>
          <w:p w14:paraId="7CCBEFEE" w14:textId="77777777" w:rsidR="00FD3188" w:rsidRDefault="00FD3188" w:rsidP="000B5951">
            <w:pPr>
              <w:jc w:val="both"/>
              <w:rPr>
                <w:b/>
              </w:rPr>
            </w:pPr>
            <w:r>
              <w:rPr>
                <w:b/>
              </w:rPr>
              <w:t>typ vztahu k VŠ</w:t>
            </w:r>
          </w:p>
        </w:tc>
        <w:tc>
          <w:tcPr>
            <w:tcW w:w="992" w:type="dxa"/>
            <w:gridSpan w:val="4"/>
          </w:tcPr>
          <w:p w14:paraId="36C06F6E" w14:textId="77777777" w:rsidR="00FD3188" w:rsidRPr="00124859" w:rsidRDefault="00FD3188" w:rsidP="000B5951">
            <w:pPr>
              <w:jc w:val="both"/>
              <w:rPr>
                <w:i/>
                <w:iCs/>
              </w:rPr>
            </w:pPr>
            <w:r w:rsidRPr="00124859">
              <w:rPr>
                <w:i/>
                <w:iCs/>
              </w:rPr>
              <w:t>pp.</w:t>
            </w:r>
          </w:p>
        </w:tc>
        <w:tc>
          <w:tcPr>
            <w:tcW w:w="994" w:type="dxa"/>
            <w:shd w:val="clear" w:color="auto" w:fill="F7CAAC"/>
          </w:tcPr>
          <w:p w14:paraId="0F7F8D14" w14:textId="77777777" w:rsidR="00FD3188" w:rsidRDefault="00FD3188" w:rsidP="000B5951">
            <w:pPr>
              <w:jc w:val="both"/>
              <w:rPr>
                <w:b/>
              </w:rPr>
            </w:pPr>
            <w:r>
              <w:rPr>
                <w:b/>
              </w:rPr>
              <w:t>rozsah</w:t>
            </w:r>
          </w:p>
        </w:tc>
        <w:tc>
          <w:tcPr>
            <w:tcW w:w="709" w:type="dxa"/>
          </w:tcPr>
          <w:p w14:paraId="2B5401FF" w14:textId="77777777" w:rsidR="00FD3188" w:rsidRDefault="00FD3188" w:rsidP="000B5951">
            <w:pPr>
              <w:jc w:val="both"/>
            </w:pPr>
            <w:r>
              <w:t>40</w:t>
            </w:r>
          </w:p>
        </w:tc>
        <w:tc>
          <w:tcPr>
            <w:tcW w:w="709" w:type="dxa"/>
            <w:gridSpan w:val="3"/>
            <w:shd w:val="clear" w:color="auto" w:fill="F7CAAC"/>
          </w:tcPr>
          <w:p w14:paraId="50DD6349" w14:textId="77777777" w:rsidR="00FD3188" w:rsidRDefault="00FD3188" w:rsidP="000B5951">
            <w:pPr>
              <w:jc w:val="both"/>
              <w:rPr>
                <w:b/>
              </w:rPr>
            </w:pPr>
            <w:r>
              <w:rPr>
                <w:b/>
              </w:rPr>
              <w:t>do kdy</w:t>
            </w:r>
          </w:p>
        </w:tc>
        <w:tc>
          <w:tcPr>
            <w:tcW w:w="1387" w:type="dxa"/>
            <w:gridSpan w:val="2"/>
          </w:tcPr>
          <w:p w14:paraId="5836C494" w14:textId="77777777" w:rsidR="00FD3188" w:rsidRDefault="00FD3188" w:rsidP="000B5951">
            <w:pPr>
              <w:jc w:val="both"/>
            </w:pPr>
            <w:r>
              <w:t>N</w:t>
            </w:r>
          </w:p>
        </w:tc>
      </w:tr>
      <w:tr w:rsidR="00FD3188" w14:paraId="10369898" w14:textId="77777777" w:rsidTr="000B5951">
        <w:tc>
          <w:tcPr>
            <w:tcW w:w="5068" w:type="dxa"/>
            <w:gridSpan w:val="4"/>
            <w:shd w:val="clear" w:color="auto" w:fill="F7CAAC"/>
          </w:tcPr>
          <w:p w14:paraId="1B0B1369" w14:textId="77777777" w:rsidR="00FD3188" w:rsidRDefault="00FD3188" w:rsidP="000B5951">
            <w:pPr>
              <w:jc w:val="both"/>
              <w:rPr>
                <w:b/>
              </w:rPr>
            </w:pPr>
            <w:r>
              <w:rPr>
                <w:b/>
              </w:rPr>
              <w:t>Typ vztahu na součásti VŠ, která uskutečňuje st. program</w:t>
            </w:r>
          </w:p>
        </w:tc>
        <w:tc>
          <w:tcPr>
            <w:tcW w:w="992" w:type="dxa"/>
            <w:gridSpan w:val="4"/>
          </w:tcPr>
          <w:p w14:paraId="12F45B1E" w14:textId="77777777" w:rsidR="00FD3188" w:rsidRPr="00124859" w:rsidRDefault="00FD3188" w:rsidP="000B5951">
            <w:pPr>
              <w:jc w:val="both"/>
              <w:rPr>
                <w:i/>
                <w:iCs/>
              </w:rPr>
            </w:pPr>
            <w:r>
              <w:rPr>
                <w:i/>
                <w:iCs/>
              </w:rPr>
              <w:t>pp.</w:t>
            </w:r>
          </w:p>
        </w:tc>
        <w:tc>
          <w:tcPr>
            <w:tcW w:w="994" w:type="dxa"/>
            <w:shd w:val="clear" w:color="auto" w:fill="F7CAAC"/>
          </w:tcPr>
          <w:p w14:paraId="43585BAD" w14:textId="77777777" w:rsidR="00FD3188" w:rsidRDefault="00FD3188" w:rsidP="000B5951">
            <w:pPr>
              <w:jc w:val="both"/>
              <w:rPr>
                <w:b/>
              </w:rPr>
            </w:pPr>
            <w:r>
              <w:rPr>
                <w:b/>
              </w:rPr>
              <w:t>rozsah</w:t>
            </w:r>
          </w:p>
        </w:tc>
        <w:tc>
          <w:tcPr>
            <w:tcW w:w="709" w:type="dxa"/>
          </w:tcPr>
          <w:p w14:paraId="2FC1C428" w14:textId="77777777" w:rsidR="00FD3188" w:rsidRDefault="00FD3188" w:rsidP="000B5951">
            <w:pPr>
              <w:jc w:val="both"/>
            </w:pPr>
            <w:r>
              <w:t>40</w:t>
            </w:r>
          </w:p>
        </w:tc>
        <w:tc>
          <w:tcPr>
            <w:tcW w:w="709" w:type="dxa"/>
            <w:gridSpan w:val="3"/>
            <w:shd w:val="clear" w:color="auto" w:fill="F7CAAC"/>
          </w:tcPr>
          <w:p w14:paraId="378EF0DF" w14:textId="77777777" w:rsidR="00FD3188" w:rsidRDefault="00FD3188" w:rsidP="000B5951">
            <w:pPr>
              <w:jc w:val="both"/>
              <w:rPr>
                <w:b/>
              </w:rPr>
            </w:pPr>
            <w:r>
              <w:rPr>
                <w:b/>
              </w:rPr>
              <w:t>do kdy</w:t>
            </w:r>
          </w:p>
        </w:tc>
        <w:tc>
          <w:tcPr>
            <w:tcW w:w="1387" w:type="dxa"/>
            <w:gridSpan w:val="2"/>
          </w:tcPr>
          <w:p w14:paraId="01BB79A6" w14:textId="77777777" w:rsidR="00FD3188" w:rsidRDefault="00FD3188" w:rsidP="000B5951">
            <w:pPr>
              <w:jc w:val="both"/>
            </w:pPr>
            <w:r>
              <w:t>N</w:t>
            </w:r>
          </w:p>
        </w:tc>
      </w:tr>
      <w:tr w:rsidR="00FD3188" w14:paraId="3FE4F145" w14:textId="77777777" w:rsidTr="000B5951">
        <w:tc>
          <w:tcPr>
            <w:tcW w:w="6060" w:type="dxa"/>
            <w:gridSpan w:val="8"/>
            <w:shd w:val="clear" w:color="auto" w:fill="F7CAAC"/>
          </w:tcPr>
          <w:p w14:paraId="1988B70C"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2CE2F7D7" w14:textId="77777777" w:rsidR="00FD3188" w:rsidRDefault="00FD3188" w:rsidP="000B5951">
            <w:pPr>
              <w:jc w:val="both"/>
              <w:rPr>
                <w:b/>
              </w:rPr>
            </w:pPr>
            <w:r>
              <w:rPr>
                <w:b/>
              </w:rPr>
              <w:t>typ prac. vztahu</w:t>
            </w:r>
          </w:p>
        </w:tc>
        <w:tc>
          <w:tcPr>
            <w:tcW w:w="2096" w:type="dxa"/>
            <w:gridSpan w:val="5"/>
            <w:shd w:val="clear" w:color="auto" w:fill="F7CAAC"/>
          </w:tcPr>
          <w:p w14:paraId="1A4ABA97" w14:textId="77777777" w:rsidR="00FD3188" w:rsidRDefault="00FD3188" w:rsidP="000B5951">
            <w:pPr>
              <w:jc w:val="both"/>
              <w:rPr>
                <w:b/>
              </w:rPr>
            </w:pPr>
            <w:r>
              <w:rPr>
                <w:b/>
              </w:rPr>
              <w:t>rozsah</w:t>
            </w:r>
          </w:p>
        </w:tc>
      </w:tr>
      <w:tr w:rsidR="00FD3188" w14:paraId="17BB60F8" w14:textId="77777777" w:rsidTr="000B5951">
        <w:tc>
          <w:tcPr>
            <w:tcW w:w="6060" w:type="dxa"/>
            <w:gridSpan w:val="8"/>
          </w:tcPr>
          <w:p w14:paraId="4D08C9AB" w14:textId="77777777" w:rsidR="00FD3188" w:rsidRDefault="00FD3188" w:rsidP="000B5951">
            <w:pPr>
              <w:jc w:val="both"/>
            </w:pPr>
          </w:p>
        </w:tc>
        <w:tc>
          <w:tcPr>
            <w:tcW w:w="1703" w:type="dxa"/>
            <w:gridSpan w:val="2"/>
          </w:tcPr>
          <w:p w14:paraId="652D8AA6" w14:textId="77777777" w:rsidR="00FD3188" w:rsidRPr="00A42879" w:rsidRDefault="00FD3188" w:rsidP="000B5951">
            <w:pPr>
              <w:jc w:val="both"/>
              <w:rPr>
                <w:i/>
                <w:iCs/>
              </w:rPr>
            </w:pPr>
          </w:p>
        </w:tc>
        <w:tc>
          <w:tcPr>
            <w:tcW w:w="2096" w:type="dxa"/>
            <w:gridSpan w:val="5"/>
          </w:tcPr>
          <w:p w14:paraId="1F2CE0DE" w14:textId="77777777" w:rsidR="00FD3188" w:rsidRDefault="00FD3188" w:rsidP="000B5951">
            <w:pPr>
              <w:jc w:val="both"/>
            </w:pPr>
          </w:p>
        </w:tc>
      </w:tr>
      <w:tr w:rsidR="00FD3188" w14:paraId="02DF6685" w14:textId="77777777" w:rsidTr="000B5951">
        <w:tc>
          <w:tcPr>
            <w:tcW w:w="6060" w:type="dxa"/>
            <w:gridSpan w:val="8"/>
          </w:tcPr>
          <w:p w14:paraId="0A83C60A" w14:textId="77777777" w:rsidR="00FD3188" w:rsidRDefault="00FD3188" w:rsidP="000B5951">
            <w:pPr>
              <w:jc w:val="both"/>
            </w:pPr>
          </w:p>
        </w:tc>
        <w:tc>
          <w:tcPr>
            <w:tcW w:w="1703" w:type="dxa"/>
            <w:gridSpan w:val="2"/>
          </w:tcPr>
          <w:p w14:paraId="7C512D18" w14:textId="77777777" w:rsidR="00FD3188" w:rsidRDefault="00FD3188" w:rsidP="000B5951">
            <w:pPr>
              <w:jc w:val="both"/>
            </w:pPr>
          </w:p>
        </w:tc>
        <w:tc>
          <w:tcPr>
            <w:tcW w:w="2096" w:type="dxa"/>
            <w:gridSpan w:val="5"/>
          </w:tcPr>
          <w:p w14:paraId="513BEC27" w14:textId="77777777" w:rsidR="00FD3188" w:rsidRDefault="00FD3188" w:rsidP="000B5951">
            <w:pPr>
              <w:jc w:val="both"/>
            </w:pPr>
          </w:p>
        </w:tc>
      </w:tr>
      <w:tr w:rsidR="00FD3188" w14:paraId="3BDE43BB" w14:textId="77777777" w:rsidTr="000B5951">
        <w:tc>
          <w:tcPr>
            <w:tcW w:w="6060" w:type="dxa"/>
            <w:gridSpan w:val="8"/>
          </w:tcPr>
          <w:p w14:paraId="4F6CA155" w14:textId="77777777" w:rsidR="00FD3188" w:rsidRDefault="00FD3188" w:rsidP="000B5951">
            <w:pPr>
              <w:jc w:val="both"/>
            </w:pPr>
          </w:p>
        </w:tc>
        <w:tc>
          <w:tcPr>
            <w:tcW w:w="1703" w:type="dxa"/>
            <w:gridSpan w:val="2"/>
          </w:tcPr>
          <w:p w14:paraId="15760962" w14:textId="77777777" w:rsidR="00FD3188" w:rsidRDefault="00FD3188" w:rsidP="000B5951">
            <w:pPr>
              <w:jc w:val="both"/>
            </w:pPr>
          </w:p>
        </w:tc>
        <w:tc>
          <w:tcPr>
            <w:tcW w:w="2096" w:type="dxa"/>
            <w:gridSpan w:val="5"/>
          </w:tcPr>
          <w:p w14:paraId="6C52B45D" w14:textId="77777777" w:rsidR="00FD3188" w:rsidRDefault="00FD3188" w:rsidP="000B5951">
            <w:pPr>
              <w:jc w:val="both"/>
            </w:pPr>
          </w:p>
        </w:tc>
      </w:tr>
      <w:tr w:rsidR="00FD3188" w14:paraId="1303BC96" w14:textId="77777777" w:rsidTr="000B5951">
        <w:tc>
          <w:tcPr>
            <w:tcW w:w="6060" w:type="dxa"/>
            <w:gridSpan w:val="8"/>
          </w:tcPr>
          <w:p w14:paraId="58D91ECB" w14:textId="77777777" w:rsidR="00FD3188" w:rsidRDefault="00FD3188" w:rsidP="000B5951">
            <w:pPr>
              <w:jc w:val="both"/>
            </w:pPr>
          </w:p>
        </w:tc>
        <w:tc>
          <w:tcPr>
            <w:tcW w:w="1703" w:type="dxa"/>
            <w:gridSpan w:val="2"/>
          </w:tcPr>
          <w:p w14:paraId="1C7F44FD" w14:textId="77777777" w:rsidR="00FD3188" w:rsidRDefault="00FD3188" w:rsidP="000B5951">
            <w:pPr>
              <w:jc w:val="both"/>
            </w:pPr>
          </w:p>
        </w:tc>
        <w:tc>
          <w:tcPr>
            <w:tcW w:w="2096" w:type="dxa"/>
            <w:gridSpan w:val="5"/>
          </w:tcPr>
          <w:p w14:paraId="59865F52" w14:textId="77777777" w:rsidR="00FD3188" w:rsidRDefault="00FD3188" w:rsidP="000B5951">
            <w:pPr>
              <w:jc w:val="both"/>
            </w:pPr>
          </w:p>
        </w:tc>
      </w:tr>
      <w:tr w:rsidR="00FD3188" w14:paraId="236D7040" w14:textId="77777777" w:rsidTr="000B5951">
        <w:tc>
          <w:tcPr>
            <w:tcW w:w="9859" w:type="dxa"/>
            <w:gridSpan w:val="15"/>
            <w:shd w:val="clear" w:color="auto" w:fill="F7CAAC"/>
          </w:tcPr>
          <w:p w14:paraId="11667A45"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59407A5" w14:textId="77777777" w:rsidTr="000B5951">
        <w:trPr>
          <w:trHeight w:val="1417"/>
        </w:trPr>
        <w:tc>
          <w:tcPr>
            <w:tcW w:w="9859" w:type="dxa"/>
            <w:gridSpan w:val="15"/>
            <w:tcBorders>
              <w:top w:val="nil"/>
            </w:tcBorders>
          </w:tcPr>
          <w:p w14:paraId="38781028" w14:textId="77777777" w:rsidR="00FD3188" w:rsidRDefault="00FD3188" w:rsidP="000B5951">
            <w:pPr>
              <w:jc w:val="both"/>
            </w:pPr>
            <w:r>
              <w:t>Macroeconomics (ZT) – garant, přednášející (57 %)</w:t>
            </w:r>
          </w:p>
          <w:p w14:paraId="71109E41" w14:textId="77777777" w:rsidR="00FD3188" w:rsidRPr="002827C6" w:rsidRDefault="00FD3188" w:rsidP="000B5951">
            <w:pPr>
              <w:jc w:val="both"/>
            </w:pPr>
          </w:p>
        </w:tc>
      </w:tr>
      <w:tr w:rsidR="00FD3188" w14:paraId="0C1C51F5" w14:textId="77777777" w:rsidTr="000B5951">
        <w:trPr>
          <w:trHeight w:val="340"/>
        </w:trPr>
        <w:tc>
          <w:tcPr>
            <w:tcW w:w="9859" w:type="dxa"/>
            <w:gridSpan w:val="15"/>
            <w:tcBorders>
              <w:top w:val="nil"/>
            </w:tcBorders>
            <w:shd w:val="clear" w:color="auto" w:fill="FBD4B4"/>
          </w:tcPr>
          <w:p w14:paraId="3AF60B4D"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53B4CBCE" w14:textId="77777777" w:rsidTr="000B5951">
        <w:trPr>
          <w:trHeight w:val="340"/>
        </w:trPr>
        <w:tc>
          <w:tcPr>
            <w:tcW w:w="2802" w:type="dxa"/>
            <w:gridSpan w:val="2"/>
            <w:tcBorders>
              <w:top w:val="nil"/>
            </w:tcBorders>
          </w:tcPr>
          <w:p w14:paraId="3580D455"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2A5EA0CA"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0B4B2C0B" w14:textId="77777777" w:rsidR="00FD3188" w:rsidRPr="002827C6" w:rsidRDefault="00FD3188" w:rsidP="000B5951">
            <w:pPr>
              <w:jc w:val="both"/>
              <w:rPr>
                <w:b/>
              </w:rPr>
            </w:pPr>
            <w:r w:rsidRPr="002827C6">
              <w:rPr>
                <w:b/>
              </w:rPr>
              <w:t>Sem.</w:t>
            </w:r>
          </w:p>
        </w:tc>
        <w:tc>
          <w:tcPr>
            <w:tcW w:w="2109" w:type="dxa"/>
            <w:gridSpan w:val="5"/>
            <w:tcBorders>
              <w:top w:val="nil"/>
            </w:tcBorders>
          </w:tcPr>
          <w:p w14:paraId="5DE5607C"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43B3619E"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56CC91CD" w14:textId="77777777" w:rsidTr="000B5951">
        <w:trPr>
          <w:trHeight w:val="285"/>
        </w:trPr>
        <w:tc>
          <w:tcPr>
            <w:tcW w:w="2802" w:type="dxa"/>
            <w:gridSpan w:val="2"/>
            <w:tcBorders>
              <w:top w:val="nil"/>
            </w:tcBorders>
          </w:tcPr>
          <w:p w14:paraId="59FB7CC5" w14:textId="77777777" w:rsidR="00FD3188" w:rsidRPr="009B6531" w:rsidRDefault="00FD3188" w:rsidP="000B5951">
            <w:pPr>
              <w:jc w:val="both"/>
            </w:pPr>
            <w:r>
              <w:t>Makroekonomie 1</w:t>
            </w:r>
          </w:p>
        </w:tc>
        <w:tc>
          <w:tcPr>
            <w:tcW w:w="2409" w:type="dxa"/>
            <w:gridSpan w:val="3"/>
            <w:tcBorders>
              <w:top w:val="nil"/>
            </w:tcBorders>
          </w:tcPr>
          <w:p w14:paraId="1FEE70BA" w14:textId="77777777" w:rsidR="00FD3188" w:rsidRPr="009B6531" w:rsidRDefault="00FD3188" w:rsidP="000B5951">
            <w:r w:rsidRPr="00556C4F">
              <w:rPr>
                <w:color w:val="000000"/>
              </w:rPr>
              <w:t>Ekonomika a management podniku</w:t>
            </w:r>
          </w:p>
        </w:tc>
        <w:tc>
          <w:tcPr>
            <w:tcW w:w="567" w:type="dxa"/>
            <w:gridSpan w:val="2"/>
            <w:tcBorders>
              <w:top w:val="nil"/>
            </w:tcBorders>
          </w:tcPr>
          <w:p w14:paraId="19675D46" w14:textId="77777777" w:rsidR="00FD3188" w:rsidRPr="009B6531" w:rsidRDefault="00FD3188" w:rsidP="000B5951">
            <w:pPr>
              <w:jc w:val="both"/>
            </w:pPr>
            <w:r>
              <w:t>LS</w:t>
            </w:r>
          </w:p>
        </w:tc>
        <w:tc>
          <w:tcPr>
            <w:tcW w:w="2109" w:type="dxa"/>
            <w:gridSpan w:val="5"/>
            <w:tcBorders>
              <w:top w:val="nil"/>
            </w:tcBorders>
          </w:tcPr>
          <w:p w14:paraId="2D7207C5" w14:textId="77777777" w:rsidR="00FD3188" w:rsidRPr="009B6531" w:rsidRDefault="00FD3188" w:rsidP="000B5951">
            <w:r>
              <w:rPr>
                <w:color w:val="000000"/>
              </w:rPr>
              <w:t>Garant, p</w:t>
            </w:r>
            <w:r w:rsidRPr="00556C4F">
              <w:rPr>
                <w:color w:val="000000"/>
              </w:rPr>
              <w:t>řednášející, vedoucí semináře</w:t>
            </w:r>
          </w:p>
        </w:tc>
        <w:tc>
          <w:tcPr>
            <w:tcW w:w="1972" w:type="dxa"/>
            <w:gridSpan w:val="3"/>
            <w:tcBorders>
              <w:top w:val="nil"/>
            </w:tcBorders>
          </w:tcPr>
          <w:p w14:paraId="0AA0D308" w14:textId="77777777" w:rsidR="00FD3188" w:rsidRPr="009B6531" w:rsidRDefault="00FD3188" w:rsidP="000B5951">
            <w:pPr>
              <w:jc w:val="both"/>
            </w:pPr>
          </w:p>
        </w:tc>
      </w:tr>
      <w:tr w:rsidR="00FD3188" w14:paraId="2A740934" w14:textId="77777777" w:rsidTr="000B5951">
        <w:trPr>
          <w:trHeight w:val="284"/>
        </w:trPr>
        <w:tc>
          <w:tcPr>
            <w:tcW w:w="2802" w:type="dxa"/>
            <w:gridSpan w:val="2"/>
            <w:tcBorders>
              <w:top w:val="nil"/>
            </w:tcBorders>
          </w:tcPr>
          <w:p w14:paraId="010252A6" w14:textId="77777777" w:rsidR="00FD3188" w:rsidRPr="009B6531" w:rsidRDefault="00FD3188" w:rsidP="000B5951">
            <w:pPr>
              <w:jc w:val="both"/>
            </w:pPr>
            <w:r>
              <w:t>Makroekonomie 1</w:t>
            </w:r>
          </w:p>
        </w:tc>
        <w:tc>
          <w:tcPr>
            <w:tcW w:w="2409" w:type="dxa"/>
            <w:gridSpan w:val="3"/>
            <w:tcBorders>
              <w:top w:val="nil"/>
            </w:tcBorders>
          </w:tcPr>
          <w:p w14:paraId="5129505E" w14:textId="77777777" w:rsidR="00FD3188" w:rsidRPr="009B6531" w:rsidRDefault="00FD3188" w:rsidP="000B5951">
            <w:r w:rsidRPr="00556C4F">
              <w:rPr>
                <w:color w:val="000000"/>
              </w:rPr>
              <w:t>Finance a finanční technologie</w:t>
            </w:r>
          </w:p>
        </w:tc>
        <w:tc>
          <w:tcPr>
            <w:tcW w:w="567" w:type="dxa"/>
            <w:gridSpan w:val="2"/>
            <w:tcBorders>
              <w:top w:val="nil"/>
            </w:tcBorders>
          </w:tcPr>
          <w:p w14:paraId="38FD0A7B" w14:textId="77777777" w:rsidR="00FD3188" w:rsidRPr="009B6531" w:rsidRDefault="00FD3188" w:rsidP="000B5951">
            <w:pPr>
              <w:jc w:val="both"/>
            </w:pPr>
            <w:r>
              <w:t>LS</w:t>
            </w:r>
          </w:p>
        </w:tc>
        <w:tc>
          <w:tcPr>
            <w:tcW w:w="2109" w:type="dxa"/>
            <w:gridSpan w:val="5"/>
            <w:tcBorders>
              <w:top w:val="nil"/>
            </w:tcBorders>
          </w:tcPr>
          <w:p w14:paraId="5E87D7F0" w14:textId="77777777" w:rsidR="00FD3188" w:rsidRPr="009B6531" w:rsidRDefault="00FD3188" w:rsidP="000B5951">
            <w:r>
              <w:rPr>
                <w:color w:val="000000"/>
              </w:rPr>
              <w:t>Garant, p</w:t>
            </w:r>
            <w:r w:rsidRPr="00556C4F">
              <w:rPr>
                <w:color w:val="000000"/>
              </w:rPr>
              <w:t>řednášející, vedoucí semináře</w:t>
            </w:r>
          </w:p>
        </w:tc>
        <w:tc>
          <w:tcPr>
            <w:tcW w:w="1972" w:type="dxa"/>
            <w:gridSpan w:val="3"/>
            <w:tcBorders>
              <w:top w:val="nil"/>
            </w:tcBorders>
          </w:tcPr>
          <w:p w14:paraId="1C74086D" w14:textId="77777777" w:rsidR="00FD3188" w:rsidRPr="009B6531" w:rsidRDefault="00FD3188" w:rsidP="000B5951">
            <w:pPr>
              <w:jc w:val="both"/>
            </w:pPr>
          </w:p>
        </w:tc>
      </w:tr>
      <w:tr w:rsidR="00FD3188" w14:paraId="380094B5" w14:textId="77777777" w:rsidTr="000B5951">
        <w:trPr>
          <w:trHeight w:val="284"/>
        </w:trPr>
        <w:tc>
          <w:tcPr>
            <w:tcW w:w="2802" w:type="dxa"/>
            <w:gridSpan w:val="2"/>
            <w:tcBorders>
              <w:top w:val="nil"/>
            </w:tcBorders>
          </w:tcPr>
          <w:p w14:paraId="4091CDEE" w14:textId="77777777" w:rsidR="00FD3188" w:rsidRPr="009B6531" w:rsidRDefault="00FD3188" w:rsidP="000B5951">
            <w:pPr>
              <w:jc w:val="both"/>
            </w:pPr>
            <w:r>
              <w:t>Makroekonomie 1</w:t>
            </w:r>
          </w:p>
        </w:tc>
        <w:tc>
          <w:tcPr>
            <w:tcW w:w="2409" w:type="dxa"/>
            <w:gridSpan w:val="3"/>
            <w:tcBorders>
              <w:top w:val="nil"/>
            </w:tcBorders>
          </w:tcPr>
          <w:p w14:paraId="34960C96" w14:textId="77777777" w:rsidR="00FD3188" w:rsidRPr="009B6531" w:rsidRDefault="00FD3188" w:rsidP="000B5951">
            <w:r w:rsidRPr="002C40C4">
              <w:rPr>
                <w:color w:val="000000" w:themeColor="text1"/>
              </w:rPr>
              <w:t>Průmyslové inženýrství</w:t>
            </w:r>
          </w:p>
        </w:tc>
        <w:tc>
          <w:tcPr>
            <w:tcW w:w="567" w:type="dxa"/>
            <w:gridSpan w:val="2"/>
            <w:tcBorders>
              <w:top w:val="nil"/>
            </w:tcBorders>
          </w:tcPr>
          <w:p w14:paraId="7B6DAA42" w14:textId="77777777" w:rsidR="00FD3188" w:rsidRPr="009B6531" w:rsidRDefault="00FD3188" w:rsidP="000B5951">
            <w:pPr>
              <w:jc w:val="both"/>
            </w:pPr>
            <w:r>
              <w:t>LS</w:t>
            </w:r>
          </w:p>
        </w:tc>
        <w:tc>
          <w:tcPr>
            <w:tcW w:w="2109" w:type="dxa"/>
            <w:gridSpan w:val="5"/>
            <w:tcBorders>
              <w:top w:val="nil"/>
            </w:tcBorders>
          </w:tcPr>
          <w:p w14:paraId="3929A907" w14:textId="77777777" w:rsidR="00FD3188" w:rsidRPr="009B6531" w:rsidRDefault="00FD3188" w:rsidP="000B5951">
            <w:r>
              <w:rPr>
                <w:color w:val="000000"/>
              </w:rPr>
              <w:t>Garant, p</w:t>
            </w:r>
            <w:r w:rsidRPr="00556C4F">
              <w:rPr>
                <w:color w:val="000000"/>
              </w:rPr>
              <w:t>řednášející, vedoucí semináře</w:t>
            </w:r>
          </w:p>
        </w:tc>
        <w:tc>
          <w:tcPr>
            <w:tcW w:w="1972" w:type="dxa"/>
            <w:gridSpan w:val="3"/>
            <w:tcBorders>
              <w:top w:val="nil"/>
            </w:tcBorders>
          </w:tcPr>
          <w:p w14:paraId="0E463F8C" w14:textId="77777777" w:rsidR="00FD3188" w:rsidRPr="009B6531" w:rsidRDefault="00FD3188" w:rsidP="000B5951">
            <w:pPr>
              <w:jc w:val="both"/>
            </w:pPr>
          </w:p>
        </w:tc>
      </w:tr>
      <w:tr w:rsidR="00FD3188" w14:paraId="464AE098" w14:textId="77777777" w:rsidTr="000B5951">
        <w:trPr>
          <w:trHeight w:val="284"/>
        </w:trPr>
        <w:tc>
          <w:tcPr>
            <w:tcW w:w="2802" w:type="dxa"/>
            <w:gridSpan w:val="2"/>
            <w:tcBorders>
              <w:top w:val="nil"/>
            </w:tcBorders>
          </w:tcPr>
          <w:p w14:paraId="0955BC19" w14:textId="77777777" w:rsidR="00FD3188" w:rsidRPr="009B6531" w:rsidRDefault="00FD3188" w:rsidP="000B5951">
            <w:pPr>
              <w:jc w:val="both"/>
            </w:pPr>
            <w:r>
              <w:t>Makroekonomie 1</w:t>
            </w:r>
          </w:p>
        </w:tc>
        <w:tc>
          <w:tcPr>
            <w:tcW w:w="2409" w:type="dxa"/>
            <w:gridSpan w:val="3"/>
            <w:tcBorders>
              <w:top w:val="nil"/>
            </w:tcBorders>
          </w:tcPr>
          <w:p w14:paraId="391DC47A" w14:textId="77777777" w:rsidR="00FD3188" w:rsidRPr="009B6531" w:rsidRDefault="00FD3188" w:rsidP="000B5951">
            <w:r>
              <w:t>Účetnictví a daně</w:t>
            </w:r>
          </w:p>
        </w:tc>
        <w:tc>
          <w:tcPr>
            <w:tcW w:w="567" w:type="dxa"/>
            <w:gridSpan w:val="2"/>
            <w:tcBorders>
              <w:top w:val="nil"/>
            </w:tcBorders>
          </w:tcPr>
          <w:p w14:paraId="46075B67" w14:textId="77777777" w:rsidR="00FD3188" w:rsidRPr="009B6531" w:rsidRDefault="00FD3188" w:rsidP="000B5951">
            <w:pPr>
              <w:jc w:val="both"/>
            </w:pPr>
            <w:r>
              <w:t>LS</w:t>
            </w:r>
          </w:p>
        </w:tc>
        <w:tc>
          <w:tcPr>
            <w:tcW w:w="2109" w:type="dxa"/>
            <w:gridSpan w:val="5"/>
            <w:tcBorders>
              <w:top w:val="nil"/>
            </w:tcBorders>
          </w:tcPr>
          <w:p w14:paraId="234A6B84" w14:textId="77777777" w:rsidR="00FD3188" w:rsidRPr="009B6531" w:rsidRDefault="00FD3188" w:rsidP="000B5951">
            <w:r>
              <w:rPr>
                <w:color w:val="000000"/>
              </w:rPr>
              <w:t>Garant, p</w:t>
            </w:r>
            <w:r w:rsidRPr="00556C4F">
              <w:rPr>
                <w:color w:val="000000"/>
              </w:rPr>
              <w:t>řednášející, vedoucí semináře</w:t>
            </w:r>
          </w:p>
        </w:tc>
        <w:tc>
          <w:tcPr>
            <w:tcW w:w="1972" w:type="dxa"/>
            <w:gridSpan w:val="3"/>
            <w:tcBorders>
              <w:top w:val="nil"/>
            </w:tcBorders>
          </w:tcPr>
          <w:p w14:paraId="790B6C69" w14:textId="77777777" w:rsidR="00FD3188" w:rsidRPr="009B6531" w:rsidRDefault="00FD3188" w:rsidP="000B5951">
            <w:pPr>
              <w:jc w:val="both"/>
            </w:pPr>
          </w:p>
        </w:tc>
      </w:tr>
      <w:tr w:rsidR="00FD3188" w14:paraId="0D452DCA" w14:textId="77777777" w:rsidTr="000B5951">
        <w:trPr>
          <w:trHeight w:val="284"/>
        </w:trPr>
        <w:tc>
          <w:tcPr>
            <w:tcW w:w="2802" w:type="dxa"/>
            <w:gridSpan w:val="2"/>
            <w:tcBorders>
              <w:top w:val="nil"/>
            </w:tcBorders>
          </w:tcPr>
          <w:p w14:paraId="41970926" w14:textId="77777777" w:rsidR="00FD3188" w:rsidRPr="009B6531" w:rsidRDefault="00FD3188" w:rsidP="000B5951">
            <w:pPr>
              <w:jc w:val="both"/>
            </w:pPr>
          </w:p>
        </w:tc>
        <w:tc>
          <w:tcPr>
            <w:tcW w:w="2409" w:type="dxa"/>
            <w:gridSpan w:val="3"/>
            <w:tcBorders>
              <w:top w:val="nil"/>
            </w:tcBorders>
          </w:tcPr>
          <w:p w14:paraId="5A46E027" w14:textId="77777777" w:rsidR="00FD3188" w:rsidRPr="009B6531" w:rsidRDefault="00FD3188" w:rsidP="000B5951">
            <w:pPr>
              <w:jc w:val="both"/>
            </w:pPr>
          </w:p>
        </w:tc>
        <w:tc>
          <w:tcPr>
            <w:tcW w:w="567" w:type="dxa"/>
            <w:gridSpan w:val="2"/>
            <w:tcBorders>
              <w:top w:val="nil"/>
            </w:tcBorders>
          </w:tcPr>
          <w:p w14:paraId="6C1220D7" w14:textId="77777777" w:rsidR="00FD3188" w:rsidRPr="009B6531" w:rsidRDefault="00FD3188" w:rsidP="000B5951">
            <w:pPr>
              <w:jc w:val="both"/>
            </w:pPr>
          </w:p>
        </w:tc>
        <w:tc>
          <w:tcPr>
            <w:tcW w:w="2109" w:type="dxa"/>
            <w:gridSpan w:val="5"/>
            <w:tcBorders>
              <w:top w:val="nil"/>
            </w:tcBorders>
          </w:tcPr>
          <w:p w14:paraId="0E82CECC" w14:textId="77777777" w:rsidR="00FD3188" w:rsidRPr="009B6531" w:rsidRDefault="00FD3188" w:rsidP="000B5951"/>
        </w:tc>
        <w:tc>
          <w:tcPr>
            <w:tcW w:w="1972" w:type="dxa"/>
            <w:gridSpan w:val="3"/>
            <w:tcBorders>
              <w:top w:val="nil"/>
            </w:tcBorders>
          </w:tcPr>
          <w:p w14:paraId="4B4410CC" w14:textId="77777777" w:rsidR="00FD3188" w:rsidRPr="009B6531" w:rsidRDefault="00FD3188" w:rsidP="000B5951">
            <w:pPr>
              <w:jc w:val="both"/>
            </w:pPr>
          </w:p>
        </w:tc>
      </w:tr>
      <w:tr w:rsidR="00FD3188" w14:paraId="117EDFAD" w14:textId="77777777" w:rsidTr="000B5951">
        <w:trPr>
          <w:trHeight w:val="284"/>
        </w:trPr>
        <w:tc>
          <w:tcPr>
            <w:tcW w:w="2802" w:type="dxa"/>
            <w:gridSpan w:val="2"/>
            <w:tcBorders>
              <w:top w:val="nil"/>
            </w:tcBorders>
          </w:tcPr>
          <w:p w14:paraId="31FA6365" w14:textId="77777777" w:rsidR="00FD3188" w:rsidRDefault="00FD3188" w:rsidP="000B5951">
            <w:pPr>
              <w:jc w:val="both"/>
            </w:pPr>
          </w:p>
        </w:tc>
        <w:tc>
          <w:tcPr>
            <w:tcW w:w="2409" w:type="dxa"/>
            <w:gridSpan w:val="3"/>
            <w:tcBorders>
              <w:top w:val="nil"/>
            </w:tcBorders>
          </w:tcPr>
          <w:p w14:paraId="6DC3D854" w14:textId="77777777" w:rsidR="00FD3188" w:rsidRDefault="00FD3188" w:rsidP="000B5951">
            <w:pPr>
              <w:jc w:val="both"/>
            </w:pPr>
          </w:p>
        </w:tc>
        <w:tc>
          <w:tcPr>
            <w:tcW w:w="567" w:type="dxa"/>
            <w:gridSpan w:val="2"/>
            <w:tcBorders>
              <w:top w:val="nil"/>
            </w:tcBorders>
          </w:tcPr>
          <w:p w14:paraId="0D4F0907" w14:textId="77777777" w:rsidR="00FD3188" w:rsidRDefault="00FD3188" w:rsidP="000B5951">
            <w:pPr>
              <w:jc w:val="both"/>
            </w:pPr>
          </w:p>
        </w:tc>
        <w:tc>
          <w:tcPr>
            <w:tcW w:w="2109" w:type="dxa"/>
            <w:gridSpan w:val="5"/>
            <w:tcBorders>
              <w:top w:val="nil"/>
            </w:tcBorders>
          </w:tcPr>
          <w:p w14:paraId="2C1A046C" w14:textId="77777777" w:rsidR="00FD3188" w:rsidRDefault="00FD3188" w:rsidP="000B5951">
            <w:pPr>
              <w:jc w:val="both"/>
            </w:pPr>
          </w:p>
        </w:tc>
        <w:tc>
          <w:tcPr>
            <w:tcW w:w="1972" w:type="dxa"/>
            <w:gridSpan w:val="3"/>
            <w:tcBorders>
              <w:top w:val="nil"/>
            </w:tcBorders>
          </w:tcPr>
          <w:p w14:paraId="7D286385" w14:textId="77777777" w:rsidR="00FD3188" w:rsidRPr="009B6531" w:rsidRDefault="00FD3188" w:rsidP="000B5951">
            <w:pPr>
              <w:jc w:val="both"/>
            </w:pPr>
          </w:p>
        </w:tc>
      </w:tr>
      <w:tr w:rsidR="00FD3188" w14:paraId="7FB38FB2" w14:textId="77777777" w:rsidTr="000B5951">
        <w:tc>
          <w:tcPr>
            <w:tcW w:w="9859" w:type="dxa"/>
            <w:gridSpan w:val="15"/>
            <w:shd w:val="clear" w:color="auto" w:fill="F7CAAC"/>
          </w:tcPr>
          <w:p w14:paraId="4B57BB26" w14:textId="77777777" w:rsidR="00FD3188" w:rsidRDefault="00FD3188" w:rsidP="000B5951">
            <w:pPr>
              <w:jc w:val="both"/>
            </w:pPr>
            <w:r>
              <w:rPr>
                <w:b/>
              </w:rPr>
              <w:t>Údaje o vzdělání na VŠ</w:t>
            </w:r>
          </w:p>
        </w:tc>
      </w:tr>
      <w:tr w:rsidR="00FD3188" w14:paraId="7D4571AB" w14:textId="77777777" w:rsidTr="000B5951">
        <w:trPr>
          <w:trHeight w:val="1020"/>
        </w:trPr>
        <w:tc>
          <w:tcPr>
            <w:tcW w:w="9859" w:type="dxa"/>
            <w:gridSpan w:val="15"/>
          </w:tcPr>
          <w:p w14:paraId="269C9946" w14:textId="77777777" w:rsidR="00FD3188" w:rsidRDefault="00FD3188" w:rsidP="000B5951">
            <w:pPr>
              <w:jc w:val="both"/>
              <w:rPr>
                <w:bCs/>
              </w:rPr>
            </w:pPr>
            <w:r w:rsidRPr="006E5EE7">
              <w:rPr>
                <w:bCs/>
              </w:rPr>
              <w:t>201</w:t>
            </w:r>
            <w:r>
              <w:rPr>
                <w:bCs/>
              </w:rPr>
              <w:t xml:space="preserve">5 – doktor </w:t>
            </w:r>
            <w:r w:rsidRPr="006E5EE7">
              <w:rPr>
                <w:bCs/>
              </w:rPr>
              <w:t xml:space="preserve">(Ph.D.), studijní program: </w:t>
            </w:r>
            <w:r>
              <w:rPr>
                <w:bCs/>
              </w:rPr>
              <w:t>Ekonomika a management</w:t>
            </w:r>
            <w:r w:rsidRPr="006E5EE7">
              <w:rPr>
                <w:bCs/>
              </w:rPr>
              <w:t xml:space="preserve">, obor: </w:t>
            </w:r>
            <w:r>
              <w:rPr>
                <w:bCs/>
              </w:rPr>
              <w:t>Management a ekonomika, Fakulta managementu a ekonomiky Univerzity Tomáše Bati ve Zlíně</w:t>
            </w:r>
          </w:p>
          <w:p w14:paraId="60B0E4C6" w14:textId="77777777" w:rsidR="00FD3188" w:rsidRPr="006E5EE7" w:rsidRDefault="00FD3188" w:rsidP="000B5951">
            <w:pPr>
              <w:jc w:val="both"/>
              <w:rPr>
                <w:bCs/>
              </w:rPr>
            </w:pPr>
          </w:p>
        </w:tc>
      </w:tr>
      <w:tr w:rsidR="00FD3188" w14:paraId="21476CC0" w14:textId="77777777" w:rsidTr="000B5951">
        <w:tc>
          <w:tcPr>
            <w:tcW w:w="9859" w:type="dxa"/>
            <w:gridSpan w:val="15"/>
            <w:shd w:val="clear" w:color="auto" w:fill="F7CAAC"/>
          </w:tcPr>
          <w:p w14:paraId="6C26A2FB" w14:textId="77777777" w:rsidR="00FD3188" w:rsidRDefault="00FD3188" w:rsidP="000B5951">
            <w:pPr>
              <w:jc w:val="both"/>
              <w:rPr>
                <w:b/>
              </w:rPr>
            </w:pPr>
            <w:r>
              <w:rPr>
                <w:b/>
              </w:rPr>
              <w:t>Údaje o odborném působení od absolvování VŠ</w:t>
            </w:r>
          </w:p>
        </w:tc>
      </w:tr>
      <w:tr w:rsidR="00FD3188" w14:paraId="7662D5A1" w14:textId="77777777" w:rsidTr="000B5951">
        <w:trPr>
          <w:trHeight w:val="1361"/>
        </w:trPr>
        <w:tc>
          <w:tcPr>
            <w:tcW w:w="9859" w:type="dxa"/>
            <w:gridSpan w:val="15"/>
          </w:tcPr>
          <w:p w14:paraId="4C23B513" w14:textId="77777777" w:rsidR="00FD3188" w:rsidRDefault="00FD3188" w:rsidP="000B5951">
            <w:pPr>
              <w:jc w:val="both"/>
            </w:pPr>
            <w:r w:rsidRPr="00F85B9B">
              <w:t>20</w:t>
            </w:r>
            <w:r>
              <w:t>10</w:t>
            </w:r>
            <w:r w:rsidRPr="00F85B9B">
              <w:t xml:space="preserve">-dosud: </w:t>
            </w:r>
            <w:r>
              <w:t xml:space="preserve">Univerzita Tomáše Bati ve Zlíně, odborný asistent, typ pracovně právního vztahu (pp.) </w:t>
            </w:r>
          </w:p>
          <w:p w14:paraId="10E68401" w14:textId="77777777" w:rsidR="00FD3188" w:rsidRPr="00424EE8" w:rsidRDefault="00FD3188" w:rsidP="000B5951">
            <w:pPr>
              <w:jc w:val="both"/>
            </w:pPr>
          </w:p>
        </w:tc>
      </w:tr>
      <w:tr w:rsidR="00FD3188" w14:paraId="4E63EA76" w14:textId="77777777" w:rsidTr="000B5951">
        <w:trPr>
          <w:trHeight w:val="250"/>
        </w:trPr>
        <w:tc>
          <w:tcPr>
            <w:tcW w:w="9859" w:type="dxa"/>
            <w:gridSpan w:val="15"/>
            <w:shd w:val="clear" w:color="auto" w:fill="F7CAAC"/>
          </w:tcPr>
          <w:p w14:paraId="48AA7554" w14:textId="77777777" w:rsidR="00FD3188" w:rsidRDefault="00FD3188" w:rsidP="000B5951">
            <w:pPr>
              <w:jc w:val="both"/>
            </w:pPr>
            <w:r>
              <w:rPr>
                <w:b/>
              </w:rPr>
              <w:t>Zkušenosti s vedením kvalifikačních a rigorózních prací</w:t>
            </w:r>
          </w:p>
        </w:tc>
      </w:tr>
      <w:tr w:rsidR="00FD3188" w14:paraId="754437B8" w14:textId="77777777" w:rsidTr="000B5951">
        <w:trPr>
          <w:trHeight w:val="1020"/>
        </w:trPr>
        <w:tc>
          <w:tcPr>
            <w:tcW w:w="9859" w:type="dxa"/>
            <w:gridSpan w:val="15"/>
          </w:tcPr>
          <w:p w14:paraId="6A268DA0" w14:textId="77777777" w:rsidR="00FD3188" w:rsidRDefault="00FD3188" w:rsidP="000B5951">
            <w:pPr>
              <w:jc w:val="both"/>
            </w:pPr>
            <w:r>
              <w:t>23x vedoucí bakalářské práce</w:t>
            </w:r>
          </w:p>
          <w:p w14:paraId="64142E61" w14:textId="77777777" w:rsidR="00FD3188" w:rsidRDefault="00FD3188" w:rsidP="000B5951">
            <w:pPr>
              <w:jc w:val="both"/>
            </w:pPr>
            <w:r>
              <w:t>4x vedoucí diplomové práce</w:t>
            </w:r>
          </w:p>
        </w:tc>
      </w:tr>
      <w:tr w:rsidR="00FD3188" w14:paraId="3E1CD133" w14:textId="77777777" w:rsidTr="000B5951">
        <w:trPr>
          <w:cantSplit/>
        </w:trPr>
        <w:tc>
          <w:tcPr>
            <w:tcW w:w="3347" w:type="dxa"/>
            <w:gridSpan w:val="3"/>
            <w:tcBorders>
              <w:top w:val="single" w:sz="12" w:space="0" w:color="auto"/>
            </w:tcBorders>
            <w:shd w:val="clear" w:color="auto" w:fill="F7CAAC"/>
          </w:tcPr>
          <w:p w14:paraId="551A910B"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773B2EEE"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4845BCB"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4C253FC" w14:textId="77777777" w:rsidR="00FD3188" w:rsidRDefault="00FD3188" w:rsidP="000B5951">
            <w:pPr>
              <w:jc w:val="both"/>
              <w:rPr>
                <w:b/>
              </w:rPr>
            </w:pPr>
            <w:r>
              <w:rPr>
                <w:b/>
              </w:rPr>
              <w:t>Ohlasy publikací</w:t>
            </w:r>
          </w:p>
        </w:tc>
      </w:tr>
      <w:tr w:rsidR="00FD3188" w14:paraId="062BA8A9" w14:textId="77777777" w:rsidTr="000B5951">
        <w:trPr>
          <w:cantSplit/>
        </w:trPr>
        <w:tc>
          <w:tcPr>
            <w:tcW w:w="3347" w:type="dxa"/>
            <w:gridSpan w:val="3"/>
          </w:tcPr>
          <w:p w14:paraId="72926585" w14:textId="77777777" w:rsidR="00FD3188" w:rsidRDefault="00FD3188" w:rsidP="000B5951">
            <w:pPr>
              <w:jc w:val="both"/>
            </w:pPr>
          </w:p>
        </w:tc>
        <w:tc>
          <w:tcPr>
            <w:tcW w:w="2245" w:type="dxa"/>
            <w:gridSpan w:val="3"/>
          </w:tcPr>
          <w:p w14:paraId="754D90E8" w14:textId="77777777" w:rsidR="00FD3188" w:rsidRDefault="00FD3188" w:rsidP="000B5951">
            <w:pPr>
              <w:jc w:val="both"/>
            </w:pPr>
          </w:p>
        </w:tc>
        <w:tc>
          <w:tcPr>
            <w:tcW w:w="2248" w:type="dxa"/>
            <w:gridSpan w:val="5"/>
            <w:tcBorders>
              <w:right w:val="single" w:sz="12" w:space="0" w:color="auto"/>
            </w:tcBorders>
          </w:tcPr>
          <w:p w14:paraId="3BBCFC35" w14:textId="77777777" w:rsidR="00FD3188" w:rsidRDefault="00FD3188" w:rsidP="000B5951">
            <w:pPr>
              <w:jc w:val="both"/>
            </w:pPr>
          </w:p>
        </w:tc>
        <w:tc>
          <w:tcPr>
            <w:tcW w:w="632" w:type="dxa"/>
            <w:gridSpan w:val="2"/>
            <w:tcBorders>
              <w:left w:val="single" w:sz="12" w:space="0" w:color="auto"/>
            </w:tcBorders>
            <w:shd w:val="clear" w:color="auto" w:fill="F7CAAC"/>
          </w:tcPr>
          <w:p w14:paraId="5C2454B2" w14:textId="77777777" w:rsidR="00FD3188" w:rsidRPr="00F20AEF" w:rsidRDefault="00FD3188" w:rsidP="000B5951">
            <w:pPr>
              <w:jc w:val="both"/>
            </w:pPr>
            <w:r w:rsidRPr="00F20AEF">
              <w:rPr>
                <w:b/>
              </w:rPr>
              <w:t>WoS</w:t>
            </w:r>
          </w:p>
        </w:tc>
        <w:tc>
          <w:tcPr>
            <w:tcW w:w="693" w:type="dxa"/>
            <w:shd w:val="clear" w:color="auto" w:fill="F7CAAC"/>
          </w:tcPr>
          <w:p w14:paraId="78D20987"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2CC46A38" w14:textId="77777777" w:rsidR="00FD3188" w:rsidRDefault="00FD3188" w:rsidP="000B5951">
            <w:pPr>
              <w:jc w:val="both"/>
            </w:pPr>
            <w:r>
              <w:rPr>
                <w:b/>
                <w:sz w:val="18"/>
              </w:rPr>
              <w:t>ostatní</w:t>
            </w:r>
          </w:p>
        </w:tc>
      </w:tr>
      <w:tr w:rsidR="00FD3188" w14:paraId="691B587B" w14:textId="77777777" w:rsidTr="000B5951">
        <w:trPr>
          <w:cantSplit/>
          <w:trHeight w:val="70"/>
        </w:trPr>
        <w:tc>
          <w:tcPr>
            <w:tcW w:w="3347" w:type="dxa"/>
            <w:gridSpan w:val="3"/>
            <w:shd w:val="clear" w:color="auto" w:fill="F7CAAC"/>
          </w:tcPr>
          <w:p w14:paraId="53F2055A" w14:textId="77777777" w:rsidR="00FD3188" w:rsidRDefault="00FD3188" w:rsidP="000B5951">
            <w:pPr>
              <w:jc w:val="both"/>
            </w:pPr>
            <w:r>
              <w:rPr>
                <w:b/>
              </w:rPr>
              <w:lastRenderedPageBreak/>
              <w:t>Obor jmenovacího řízení</w:t>
            </w:r>
          </w:p>
        </w:tc>
        <w:tc>
          <w:tcPr>
            <w:tcW w:w="2245" w:type="dxa"/>
            <w:gridSpan w:val="3"/>
            <w:shd w:val="clear" w:color="auto" w:fill="F7CAAC"/>
          </w:tcPr>
          <w:p w14:paraId="06C4431D"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324F54DA" w14:textId="77777777" w:rsidR="00FD3188" w:rsidRDefault="00FD3188" w:rsidP="000B5951">
            <w:pPr>
              <w:jc w:val="both"/>
            </w:pPr>
            <w:r>
              <w:rPr>
                <w:b/>
              </w:rPr>
              <w:t>Řízení konáno na VŠ</w:t>
            </w:r>
          </w:p>
        </w:tc>
        <w:tc>
          <w:tcPr>
            <w:tcW w:w="632" w:type="dxa"/>
            <w:gridSpan w:val="2"/>
            <w:tcBorders>
              <w:left w:val="single" w:sz="12" w:space="0" w:color="auto"/>
            </w:tcBorders>
          </w:tcPr>
          <w:p w14:paraId="2876F435" w14:textId="77777777" w:rsidR="00FD3188" w:rsidRPr="00F20AEF" w:rsidRDefault="00FD3188" w:rsidP="000B5951">
            <w:pPr>
              <w:jc w:val="both"/>
              <w:rPr>
                <w:b/>
              </w:rPr>
            </w:pPr>
            <w:r>
              <w:rPr>
                <w:b/>
              </w:rPr>
              <w:t>22</w:t>
            </w:r>
          </w:p>
        </w:tc>
        <w:tc>
          <w:tcPr>
            <w:tcW w:w="693" w:type="dxa"/>
          </w:tcPr>
          <w:p w14:paraId="768353E4" w14:textId="77777777" w:rsidR="00FD3188" w:rsidRPr="00F20AEF" w:rsidRDefault="00FD3188" w:rsidP="000B5951">
            <w:pPr>
              <w:jc w:val="both"/>
              <w:rPr>
                <w:b/>
              </w:rPr>
            </w:pPr>
            <w:r>
              <w:rPr>
                <w:b/>
              </w:rPr>
              <w:t>13</w:t>
            </w:r>
          </w:p>
        </w:tc>
        <w:tc>
          <w:tcPr>
            <w:tcW w:w="694" w:type="dxa"/>
          </w:tcPr>
          <w:p w14:paraId="27364C56" w14:textId="77777777" w:rsidR="00FD3188" w:rsidRPr="005B7443" w:rsidRDefault="00FD3188" w:rsidP="000B5951">
            <w:pPr>
              <w:jc w:val="both"/>
              <w:rPr>
                <w:b/>
              </w:rPr>
            </w:pPr>
          </w:p>
        </w:tc>
      </w:tr>
      <w:tr w:rsidR="00FD3188" w14:paraId="5322CA0F" w14:textId="77777777" w:rsidTr="000B5951">
        <w:trPr>
          <w:trHeight w:val="205"/>
        </w:trPr>
        <w:tc>
          <w:tcPr>
            <w:tcW w:w="3347" w:type="dxa"/>
            <w:gridSpan w:val="3"/>
          </w:tcPr>
          <w:p w14:paraId="591E4D56" w14:textId="77777777" w:rsidR="00FD3188" w:rsidRDefault="00FD3188" w:rsidP="000B5951">
            <w:pPr>
              <w:jc w:val="both"/>
            </w:pPr>
          </w:p>
        </w:tc>
        <w:tc>
          <w:tcPr>
            <w:tcW w:w="2245" w:type="dxa"/>
            <w:gridSpan w:val="3"/>
          </w:tcPr>
          <w:p w14:paraId="7A89B03C" w14:textId="77777777" w:rsidR="00FD3188" w:rsidRDefault="00FD3188" w:rsidP="000B5951">
            <w:pPr>
              <w:jc w:val="both"/>
            </w:pPr>
          </w:p>
        </w:tc>
        <w:tc>
          <w:tcPr>
            <w:tcW w:w="2248" w:type="dxa"/>
            <w:gridSpan w:val="5"/>
            <w:tcBorders>
              <w:right w:val="single" w:sz="12" w:space="0" w:color="auto"/>
            </w:tcBorders>
          </w:tcPr>
          <w:p w14:paraId="0F3ADF64"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098C0E4" w14:textId="77777777" w:rsidR="00FD3188" w:rsidRPr="00F20AEF" w:rsidRDefault="00FD3188" w:rsidP="000B5951">
            <w:pPr>
              <w:jc w:val="both"/>
              <w:rPr>
                <w:b/>
                <w:sz w:val="18"/>
              </w:rPr>
            </w:pPr>
            <w:r w:rsidRPr="00F20AEF">
              <w:rPr>
                <w:b/>
                <w:sz w:val="18"/>
              </w:rPr>
              <w:t>H-index WoS/Scopus</w:t>
            </w:r>
          </w:p>
        </w:tc>
        <w:tc>
          <w:tcPr>
            <w:tcW w:w="694" w:type="dxa"/>
            <w:vAlign w:val="center"/>
          </w:tcPr>
          <w:p w14:paraId="5F2CC231" w14:textId="77777777" w:rsidR="00FD3188" w:rsidRPr="005B7443" w:rsidRDefault="00FD3188" w:rsidP="000B5951">
            <w:pPr>
              <w:rPr>
                <w:b/>
              </w:rPr>
            </w:pPr>
            <w:r w:rsidRPr="005B7443">
              <w:rPr>
                <w:b/>
              </w:rPr>
              <w:t xml:space="preserve">   </w:t>
            </w:r>
            <w:r>
              <w:rPr>
                <w:b/>
              </w:rPr>
              <w:t>2/2</w:t>
            </w:r>
          </w:p>
        </w:tc>
      </w:tr>
      <w:tr w:rsidR="00FD3188" w14:paraId="5BCD543F" w14:textId="77777777" w:rsidTr="000B5951">
        <w:tc>
          <w:tcPr>
            <w:tcW w:w="9859" w:type="dxa"/>
            <w:gridSpan w:val="15"/>
            <w:shd w:val="clear" w:color="auto" w:fill="F7CAAC"/>
          </w:tcPr>
          <w:p w14:paraId="78AE8FBE"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0819D9EB" w14:textId="77777777" w:rsidTr="000B5951">
        <w:trPr>
          <w:trHeight w:val="2347"/>
        </w:trPr>
        <w:tc>
          <w:tcPr>
            <w:tcW w:w="9859" w:type="dxa"/>
            <w:gridSpan w:val="15"/>
          </w:tcPr>
          <w:p w14:paraId="6F25E833" w14:textId="77777777" w:rsidR="00FD3188" w:rsidRDefault="00FD3188" w:rsidP="000B5951">
            <w:pPr>
              <w:spacing w:after="240"/>
              <w:jc w:val="both"/>
            </w:pPr>
            <w:r w:rsidRPr="00405204">
              <w:t xml:space="preserve">ŠVARCOVÁ J., KRAMOLIŠ J., DOBEŠ K., URBÁNEK T., </w:t>
            </w:r>
            <w:r w:rsidRPr="00405204">
              <w:rPr>
                <w:b/>
              </w:rPr>
              <w:t>HORÁKOVÁ M</w:t>
            </w:r>
            <w:r w:rsidRPr="00405204">
              <w:t xml:space="preserve">. Labor Market Hysteresis of Self Employment A Case of the Czech Manufacturing Sector. The International Journal of Social Sustainability in Economic, Social, and Cultural Context. Volume 18, Issue 2. pp 1 – 13. 2022, ISSN 2325-1115. https://doi.org/10.18848/23251115/CGP/v18i02/1-13 (Jsc, </w:t>
            </w:r>
            <w:r w:rsidRPr="00405204">
              <w:rPr>
                <w:b/>
              </w:rPr>
              <w:t>10%</w:t>
            </w:r>
            <w:r w:rsidRPr="00405204">
              <w:t xml:space="preserve">) Q3 </w:t>
            </w:r>
          </w:p>
          <w:p w14:paraId="1C49DB46" w14:textId="77777777" w:rsidR="00FD3188" w:rsidRPr="00405204" w:rsidRDefault="00FD3188" w:rsidP="000B5951">
            <w:pPr>
              <w:spacing w:after="240"/>
              <w:jc w:val="both"/>
            </w:pPr>
            <w:r w:rsidRPr="00405204">
              <w:t xml:space="preserve">NAGYOVÁ, L., </w:t>
            </w:r>
            <w:r w:rsidRPr="00405204">
              <w:rPr>
                <w:b/>
              </w:rPr>
              <w:t>HORÁKOVÁ, M</w:t>
            </w:r>
            <w:r w:rsidRPr="00405204">
              <w:t xml:space="preserve">., MOROZ, S., HORSKÁ, E., POLÁKOVÁ, Z. The Analysis Of Export Trade between Ukraine and Visegrad Countries. E+M Ekonomie a Management. Volume 21, Issue 2. pp. 115 – 131. ISSN (Print) 1212-3609, 2018, ISSN (Online) 2336-5604. https://dx.doi.org/10.15240/tul/001/2018-2-008 (Jimp, </w:t>
            </w:r>
            <w:r w:rsidRPr="00405204">
              <w:rPr>
                <w:b/>
              </w:rPr>
              <w:t>40%</w:t>
            </w:r>
            <w:r w:rsidRPr="00405204">
              <w:t xml:space="preserve">) Q3 BAREŠOVÁ P., HORÁKOVÁ M., URBÁNEK T. An Aging Population: A Competitive Advantage for Companies. Journal of Competitiveness. 10 (1), 5 – 22, 2018. https://doi.org/10.7441/joc.2018.01.01 (Jimp, </w:t>
            </w:r>
            <w:r w:rsidRPr="00405204">
              <w:rPr>
                <w:b/>
              </w:rPr>
              <w:t>40%</w:t>
            </w:r>
            <w:r w:rsidRPr="00405204">
              <w:t>) Q3</w:t>
            </w:r>
          </w:p>
          <w:p w14:paraId="586DD1E3" w14:textId="77777777" w:rsidR="00FD3188" w:rsidRPr="00955EDF" w:rsidRDefault="00FD3188" w:rsidP="000B5951">
            <w:pPr>
              <w:jc w:val="both"/>
            </w:pPr>
          </w:p>
        </w:tc>
      </w:tr>
      <w:tr w:rsidR="00FD3188" w14:paraId="72026BCB" w14:textId="77777777" w:rsidTr="000B5951">
        <w:trPr>
          <w:trHeight w:val="218"/>
        </w:trPr>
        <w:tc>
          <w:tcPr>
            <w:tcW w:w="9859" w:type="dxa"/>
            <w:gridSpan w:val="15"/>
            <w:shd w:val="clear" w:color="auto" w:fill="F7CAAC"/>
          </w:tcPr>
          <w:p w14:paraId="62C9C7CA" w14:textId="77777777" w:rsidR="00FD3188" w:rsidRDefault="00FD3188" w:rsidP="000B5951">
            <w:pPr>
              <w:rPr>
                <w:b/>
              </w:rPr>
            </w:pPr>
            <w:r>
              <w:rPr>
                <w:b/>
              </w:rPr>
              <w:t>Působení v zahraničí</w:t>
            </w:r>
          </w:p>
        </w:tc>
      </w:tr>
      <w:tr w:rsidR="00FD3188" w14:paraId="0B73B869" w14:textId="77777777" w:rsidTr="000B5951">
        <w:trPr>
          <w:trHeight w:val="328"/>
        </w:trPr>
        <w:tc>
          <w:tcPr>
            <w:tcW w:w="9859" w:type="dxa"/>
            <w:gridSpan w:val="15"/>
          </w:tcPr>
          <w:p w14:paraId="61EE3BA9" w14:textId="77777777" w:rsidR="00FD3188" w:rsidRDefault="00FD3188" w:rsidP="000B5951">
            <w:pPr>
              <w:rPr>
                <w:b/>
              </w:rPr>
            </w:pPr>
          </w:p>
        </w:tc>
      </w:tr>
      <w:tr w:rsidR="00FD3188" w14:paraId="0F605744" w14:textId="77777777" w:rsidTr="000B5951">
        <w:trPr>
          <w:cantSplit/>
          <w:trHeight w:val="470"/>
        </w:trPr>
        <w:tc>
          <w:tcPr>
            <w:tcW w:w="2518" w:type="dxa"/>
            <w:shd w:val="clear" w:color="auto" w:fill="F7CAAC"/>
          </w:tcPr>
          <w:p w14:paraId="71764AD7" w14:textId="77777777" w:rsidR="00FD3188" w:rsidRDefault="00FD3188" w:rsidP="000B5951">
            <w:pPr>
              <w:jc w:val="both"/>
              <w:rPr>
                <w:b/>
              </w:rPr>
            </w:pPr>
            <w:r>
              <w:rPr>
                <w:b/>
              </w:rPr>
              <w:t xml:space="preserve">Podpis </w:t>
            </w:r>
          </w:p>
        </w:tc>
        <w:tc>
          <w:tcPr>
            <w:tcW w:w="4536" w:type="dxa"/>
            <w:gridSpan w:val="8"/>
          </w:tcPr>
          <w:p w14:paraId="62220ADF" w14:textId="77777777" w:rsidR="00FD3188" w:rsidRDefault="00FD3188" w:rsidP="000B5951">
            <w:pPr>
              <w:jc w:val="both"/>
            </w:pPr>
          </w:p>
        </w:tc>
        <w:tc>
          <w:tcPr>
            <w:tcW w:w="786" w:type="dxa"/>
            <w:gridSpan w:val="2"/>
            <w:shd w:val="clear" w:color="auto" w:fill="F7CAAC"/>
          </w:tcPr>
          <w:p w14:paraId="4F07F516" w14:textId="77777777" w:rsidR="00FD3188" w:rsidRDefault="00FD3188" w:rsidP="000B5951">
            <w:pPr>
              <w:jc w:val="both"/>
            </w:pPr>
            <w:r>
              <w:rPr>
                <w:b/>
              </w:rPr>
              <w:t>datum</w:t>
            </w:r>
          </w:p>
        </w:tc>
        <w:tc>
          <w:tcPr>
            <w:tcW w:w="2019" w:type="dxa"/>
            <w:gridSpan w:val="4"/>
          </w:tcPr>
          <w:p w14:paraId="7F52324B" w14:textId="77777777" w:rsidR="00FD3188" w:rsidRDefault="00FD3188" w:rsidP="000B5951">
            <w:pPr>
              <w:jc w:val="both"/>
            </w:pPr>
          </w:p>
        </w:tc>
      </w:tr>
    </w:tbl>
    <w:p w14:paraId="7E009474" w14:textId="77777777" w:rsidR="00FD3188" w:rsidRDefault="00FD3188" w:rsidP="00FD3188"/>
    <w:p w14:paraId="774C34A7"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532460E6"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18CD717" w14:textId="77777777" w:rsidR="00FD3188" w:rsidRDefault="00FD3188" w:rsidP="000B5951">
            <w:pPr>
              <w:jc w:val="both"/>
              <w:rPr>
                <w:b/>
                <w:sz w:val="28"/>
              </w:rPr>
            </w:pPr>
            <w:r>
              <w:rPr>
                <w:b/>
                <w:sz w:val="28"/>
              </w:rPr>
              <w:lastRenderedPageBreak/>
              <w:t>C-I – Personální zabezpečení</w:t>
            </w:r>
          </w:p>
        </w:tc>
      </w:tr>
      <w:tr w:rsidR="00FD3188" w14:paraId="37ADFE8C"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5A645B3"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6CCBE51" w14:textId="77777777" w:rsidR="00FD3188" w:rsidRDefault="00FD3188" w:rsidP="000B5951">
            <w:pPr>
              <w:jc w:val="both"/>
            </w:pPr>
            <w:r>
              <w:t>Univerzita Tomáše Bati ve Zlíně</w:t>
            </w:r>
          </w:p>
        </w:tc>
      </w:tr>
      <w:tr w:rsidR="00FD3188" w14:paraId="7064AF2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0B0186"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6464228" w14:textId="77777777" w:rsidR="00FD3188" w:rsidRDefault="00FD3188" w:rsidP="000B5951">
            <w:pPr>
              <w:jc w:val="both"/>
            </w:pPr>
            <w:r w:rsidRPr="00062E6D">
              <w:t>Fakulta logistiky a krizového řízení</w:t>
            </w:r>
          </w:p>
        </w:tc>
      </w:tr>
      <w:tr w:rsidR="00FD3188" w14:paraId="16B1502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1A054F7"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EE873DA" w14:textId="77777777" w:rsidR="00FD3188" w:rsidRDefault="00FD3188" w:rsidP="000B5951">
            <w:pPr>
              <w:jc w:val="both"/>
            </w:pPr>
            <w:r>
              <w:t>Risk Management</w:t>
            </w:r>
          </w:p>
        </w:tc>
      </w:tr>
      <w:tr w:rsidR="00FD3188" w14:paraId="186C553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5CDFD4"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503A4EE" w14:textId="77777777" w:rsidR="00FD3188" w:rsidRPr="00AF7C29" w:rsidRDefault="00FD3188" w:rsidP="000B5951">
            <w:pPr>
              <w:jc w:val="both"/>
              <w:rPr>
                <w:b/>
              </w:rPr>
            </w:pPr>
            <w:r w:rsidRPr="00AF7C29">
              <w:rPr>
                <w:b/>
              </w:rPr>
              <w:t>Martin Hromada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7DAFAEE"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6D94657" w14:textId="77777777" w:rsidR="00FD3188" w:rsidRDefault="00FD3188" w:rsidP="000B5951">
            <w:pPr>
              <w:jc w:val="both"/>
            </w:pPr>
            <w:r>
              <w:t>doc. Ing. Ph.D.</w:t>
            </w:r>
          </w:p>
        </w:tc>
      </w:tr>
      <w:tr w:rsidR="00FD3188" w14:paraId="3320D32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F0D0D9F"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2D057EB" w14:textId="77777777" w:rsidR="00FD3188" w:rsidRDefault="00FD3188" w:rsidP="000B5951">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DC98CF8"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831BB39" w14:textId="77777777" w:rsidR="00FD3188" w:rsidRPr="00AF7C29" w:rsidRDefault="00FD3188" w:rsidP="000B5951">
            <w:pPr>
              <w:jc w:val="both"/>
              <w:rPr>
                <w:i/>
              </w:rPr>
            </w:pPr>
            <w:r w:rsidRPr="00AF7C2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6E83BDE"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64D9C66"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75CC7F"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432FD01" w14:textId="77777777" w:rsidR="00FD3188" w:rsidRDefault="00FD3188" w:rsidP="000B5951">
            <w:pPr>
              <w:jc w:val="both"/>
            </w:pPr>
            <w:r>
              <w:t>N</w:t>
            </w:r>
          </w:p>
        </w:tc>
      </w:tr>
      <w:tr w:rsidR="00FD3188" w14:paraId="6D99C35A"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522796"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3C56ED9" w14:textId="77777777" w:rsidR="00FD3188" w:rsidRDefault="00FD3188" w:rsidP="000B5951">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83A4E00"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FCF47AB" w14:textId="77777777" w:rsidR="00FD3188" w:rsidRPr="00062E6D" w:rsidRDefault="00FD3188" w:rsidP="000B5951">
            <w:pPr>
              <w:jc w:val="both"/>
              <w:rPr>
                <w:color w:val="FF0000"/>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FD33A6"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5B360EA" w14:textId="77777777" w:rsidR="00FD3188" w:rsidRDefault="00FD3188" w:rsidP="000B5951">
            <w:pPr>
              <w:jc w:val="both"/>
            </w:pPr>
          </w:p>
        </w:tc>
      </w:tr>
      <w:tr w:rsidR="00FD3188" w14:paraId="60D8EBE3"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EE84570"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BCA955"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B9254E" w14:textId="77777777" w:rsidR="00FD3188" w:rsidRDefault="00FD3188" w:rsidP="000B5951">
            <w:pPr>
              <w:jc w:val="both"/>
              <w:rPr>
                <w:b/>
              </w:rPr>
            </w:pPr>
            <w:r>
              <w:rPr>
                <w:b/>
              </w:rPr>
              <w:t>rozsah</w:t>
            </w:r>
          </w:p>
        </w:tc>
      </w:tr>
      <w:tr w:rsidR="00FD3188" w14:paraId="6A7FBA1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CDE5966"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9189A82"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FEC6231" w14:textId="77777777" w:rsidR="00FD3188" w:rsidRDefault="00FD3188" w:rsidP="000B5951">
            <w:pPr>
              <w:jc w:val="both"/>
            </w:pPr>
          </w:p>
        </w:tc>
      </w:tr>
      <w:tr w:rsidR="00FD3188" w14:paraId="1513AF3F"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1138283"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482BA3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62F065B" w14:textId="77777777" w:rsidR="00FD3188" w:rsidRDefault="00FD3188" w:rsidP="000B5951">
            <w:pPr>
              <w:jc w:val="both"/>
            </w:pPr>
          </w:p>
        </w:tc>
      </w:tr>
      <w:tr w:rsidR="00FD3188" w14:paraId="1F5629E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F36C3BA"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2FF871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EF6DD9" w14:textId="77777777" w:rsidR="00FD3188" w:rsidRDefault="00FD3188" w:rsidP="000B5951">
            <w:pPr>
              <w:jc w:val="both"/>
            </w:pPr>
          </w:p>
        </w:tc>
      </w:tr>
      <w:tr w:rsidR="00FD3188" w14:paraId="13E9AF8D"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7913C95"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9CE018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1DC3B4" w14:textId="77777777" w:rsidR="00FD3188" w:rsidRDefault="00FD3188" w:rsidP="000B5951">
            <w:pPr>
              <w:jc w:val="both"/>
            </w:pPr>
          </w:p>
        </w:tc>
      </w:tr>
      <w:tr w:rsidR="00FD3188" w14:paraId="3985227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0081ED"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911C111"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4386E526" w14:textId="77777777" w:rsidR="00FD3188" w:rsidRDefault="00FD3188" w:rsidP="000B5951">
            <w:pPr>
              <w:jc w:val="both"/>
            </w:pPr>
            <w:r>
              <w:t>Current Trends in Security</w:t>
            </w:r>
            <w:r w:rsidRPr="00293B45">
              <w:t xml:space="preserve"> </w:t>
            </w:r>
            <w:r>
              <w:t>– garant, přednášející (60 %)</w:t>
            </w:r>
          </w:p>
        </w:tc>
      </w:tr>
      <w:tr w:rsidR="00FD3188" w14:paraId="0F5CE2FA"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9286FFC"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6DBC36BE"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797C4EC8"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0E7572D"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6083164"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35B8D36"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A454030" w14:textId="77777777" w:rsidR="00FD3188" w:rsidRDefault="00FD3188" w:rsidP="000B5951">
            <w:pPr>
              <w:jc w:val="both"/>
              <w:rPr>
                <w:b/>
              </w:rPr>
            </w:pPr>
            <w:r>
              <w:rPr>
                <w:b/>
              </w:rPr>
              <w:t>(</w:t>
            </w:r>
            <w:r>
              <w:rPr>
                <w:b/>
                <w:i/>
                <w:iCs/>
              </w:rPr>
              <w:t>nepovinný údaj</w:t>
            </w:r>
            <w:r>
              <w:rPr>
                <w:b/>
              </w:rPr>
              <w:t>) Počet hodin za semestr</w:t>
            </w:r>
          </w:p>
        </w:tc>
      </w:tr>
      <w:tr w:rsidR="00FD3188" w14:paraId="541047BA"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688D17E6" w14:textId="77777777" w:rsidR="00FD3188" w:rsidRPr="003E659E" w:rsidRDefault="00FD3188" w:rsidP="000B5951">
            <w:pPr>
              <w:jc w:val="both"/>
            </w:pPr>
            <w:r w:rsidRPr="003E659E">
              <w:t>Ochrana obyvatelstva</w:t>
            </w:r>
          </w:p>
        </w:tc>
        <w:tc>
          <w:tcPr>
            <w:tcW w:w="2409" w:type="dxa"/>
            <w:gridSpan w:val="3"/>
            <w:tcBorders>
              <w:top w:val="nil"/>
              <w:left w:val="single" w:sz="4" w:space="0" w:color="auto"/>
              <w:bottom w:val="single" w:sz="4" w:space="0" w:color="auto"/>
              <w:right w:val="single" w:sz="4" w:space="0" w:color="auto"/>
            </w:tcBorders>
          </w:tcPr>
          <w:p w14:paraId="07DABC95" w14:textId="77777777" w:rsidR="00FD3188" w:rsidRPr="003E659E" w:rsidRDefault="00FD3188" w:rsidP="000B5951">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6D81546D" w14:textId="77777777" w:rsidR="00FD3188" w:rsidRPr="003E659E" w:rsidRDefault="00FD3188" w:rsidP="000B5951">
            <w:pPr>
              <w:jc w:val="both"/>
            </w:pPr>
            <w:r w:rsidRPr="003E659E">
              <w:t>ZS</w:t>
            </w:r>
          </w:p>
        </w:tc>
        <w:tc>
          <w:tcPr>
            <w:tcW w:w="2109" w:type="dxa"/>
            <w:gridSpan w:val="5"/>
            <w:tcBorders>
              <w:top w:val="nil"/>
              <w:left w:val="single" w:sz="4" w:space="0" w:color="auto"/>
              <w:bottom w:val="single" w:sz="4" w:space="0" w:color="auto"/>
              <w:right w:val="single" w:sz="4" w:space="0" w:color="auto"/>
            </w:tcBorders>
          </w:tcPr>
          <w:p w14:paraId="1590D190" w14:textId="77777777" w:rsidR="00FD3188" w:rsidRDefault="00FD3188" w:rsidP="000B5951">
            <w:pPr>
              <w:rPr>
                <w:color w:val="FF0000"/>
              </w:rPr>
            </w:pPr>
            <w:r>
              <w:t xml:space="preserve">garant, přednášející, cvičící </w:t>
            </w:r>
          </w:p>
        </w:tc>
        <w:tc>
          <w:tcPr>
            <w:tcW w:w="1972" w:type="dxa"/>
            <w:gridSpan w:val="3"/>
            <w:tcBorders>
              <w:top w:val="nil"/>
              <w:left w:val="single" w:sz="4" w:space="0" w:color="auto"/>
              <w:bottom w:val="single" w:sz="4" w:space="0" w:color="auto"/>
              <w:right w:val="single" w:sz="4" w:space="0" w:color="auto"/>
            </w:tcBorders>
          </w:tcPr>
          <w:p w14:paraId="6FC42D71" w14:textId="77777777" w:rsidR="00FD3188" w:rsidRDefault="00FD3188" w:rsidP="000B5951">
            <w:pPr>
              <w:jc w:val="both"/>
              <w:rPr>
                <w:color w:val="FF0000"/>
              </w:rPr>
            </w:pPr>
          </w:p>
        </w:tc>
      </w:tr>
      <w:tr w:rsidR="00FD3188" w14:paraId="1452A584"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F9C9832" w14:textId="77777777" w:rsidR="00FD3188" w:rsidRPr="003E659E" w:rsidRDefault="00FD3188" w:rsidP="000B5951">
            <w:pPr>
              <w:jc w:val="both"/>
            </w:pPr>
            <w:r w:rsidRPr="003E659E">
              <w:t>Technologie krizového řízení</w:t>
            </w:r>
          </w:p>
        </w:tc>
        <w:tc>
          <w:tcPr>
            <w:tcW w:w="2409" w:type="dxa"/>
            <w:gridSpan w:val="3"/>
            <w:tcBorders>
              <w:top w:val="nil"/>
              <w:left w:val="single" w:sz="4" w:space="0" w:color="auto"/>
              <w:bottom w:val="single" w:sz="4" w:space="0" w:color="auto"/>
              <w:right w:val="single" w:sz="4" w:space="0" w:color="auto"/>
            </w:tcBorders>
          </w:tcPr>
          <w:p w14:paraId="05875FAE" w14:textId="77777777" w:rsidR="00FD3188" w:rsidRDefault="00FD3188" w:rsidP="000B5951">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356E3B74" w14:textId="77777777" w:rsidR="00FD3188" w:rsidRDefault="00FD3188" w:rsidP="000B5951">
            <w:pPr>
              <w:jc w:val="both"/>
              <w:rPr>
                <w:color w:val="FF0000"/>
              </w:rPr>
            </w:pPr>
            <w:r w:rsidRPr="003E659E">
              <w:t>ZS</w:t>
            </w:r>
          </w:p>
        </w:tc>
        <w:tc>
          <w:tcPr>
            <w:tcW w:w="2109" w:type="dxa"/>
            <w:gridSpan w:val="5"/>
            <w:tcBorders>
              <w:top w:val="nil"/>
              <w:left w:val="single" w:sz="4" w:space="0" w:color="auto"/>
              <w:bottom w:val="single" w:sz="4" w:space="0" w:color="auto"/>
              <w:right w:val="single" w:sz="4" w:space="0" w:color="auto"/>
            </w:tcBorders>
          </w:tcPr>
          <w:p w14:paraId="60EB8F2E" w14:textId="77777777" w:rsidR="00FD3188" w:rsidRDefault="00FD3188" w:rsidP="000B5951">
            <w:pPr>
              <w:rPr>
                <w:color w:val="FF0000"/>
              </w:rPr>
            </w:pPr>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47E0C0D6" w14:textId="77777777" w:rsidR="00FD3188" w:rsidRDefault="00FD3188" w:rsidP="000B5951">
            <w:pPr>
              <w:jc w:val="both"/>
              <w:rPr>
                <w:color w:val="FF0000"/>
              </w:rPr>
            </w:pPr>
          </w:p>
        </w:tc>
      </w:tr>
      <w:tr w:rsidR="00FD3188" w14:paraId="42270D49"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1A46F47" w14:textId="77777777" w:rsidR="00FD3188" w:rsidRPr="003E659E" w:rsidRDefault="00FD3188" w:rsidP="000B5951">
            <w:pPr>
              <w:jc w:val="both"/>
            </w:pPr>
            <w:r w:rsidRPr="003E659E">
              <w:t>Požární ochrana</w:t>
            </w:r>
          </w:p>
        </w:tc>
        <w:tc>
          <w:tcPr>
            <w:tcW w:w="2409" w:type="dxa"/>
            <w:gridSpan w:val="3"/>
            <w:tcBorders>
              <w:top w:val="nil"/>
              <w:left w:val="single" w:sz="4" w:space="0" w:color="auto"/>
              <w:bottom w:val="single" w:sz="4" w:space="0" w:color="auto"/>
              <w:right w:val="single" w:sz="4" w:space="0" w:color="auto"/>
            </w:tcBorders>
          </w:tcPr>
          <w:p w14:paraId="5C4DC4B8" w14:textId="77777777" w:rsidR="00FD3188" w:rsidRDefault="00FD3188" w:rsidP="000B5951">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2E809D16" w14:textId="77777777" w:rsidR="00FD3188" w:rsidRPr="003E659E" w:rsidRDefault="00FD3188" w:rsidP="000B5951">
            <w:pPr>
              <w:jc w:val="both"/>
            </w:pPr>
            <w:r w:rsidRPr="003E659E">
              <w:t>LS</w:t>
            </w:r>
          </w:p>
        </w:tc>
        <w:tc>
          <w:tcPr>
            <w:tcW w:w="2109" w:type="dxa"/>
            <w:gridSpan w:val="5"/>
            <w:tcBorders>
              <w:top w:val="nil"/>
              <w:left w:val="single" w:sz="4" w:space="0" w:color="auto"/>
              <w:bottom w:val="single" w:sz="4" w:space="0" w:color="auto"/>
              <w:right w:val="single" w:sz="4" w:space="0" w:color="auto"/>
            </w:tcBorders>
          </w:tcPr>
          <w:p w14:paraId="17173175" w14:textId="77777777" w:rsidR="00FD3188" w:rsidRDefault="00FD3188" w:rsidP="000B5951">
            <w:pPr>
              <w:rPr>
                <w:color w:val="FF0000"/>
              </w:rPr>
            </w:pPr>
            <w:r>
              <w:t>garant, přednášející,</w:t>
            </w:r>
          </w:p>
        </w:tc>
        <w:tc>
          <w:tcPr>
            <w:tcW w:w="1972" w:type="dxa"/>
            <w:gridSpan w:val="3"/>
            <w:tcBorders>
              <w:top w:val="nil"/>
              <w:left w:val="single" w:sz="4" w:space="0" w:color="auto"/>
              <w:bottom w:val="single" w:sz="4" w:space="0" w:color="auto"/>
              <w:right w:val="single" w:sz="4" w:space="0" w:color="auto"/>
            </w:tcBorders>
          </w:tcPr>
          <w:p w14:paraId="6FD10E86" w14:textId="77777777" w:rsidR="00FD3188" w:rsidRDefault="00FD3188" w:rsidP="000B5951">
            <w:pPr>
              <w:jc w:val="both"/>
              <w:rPr>
                <w:color w:val="FF0000"/>
              </w:rPr>
            </w:pPr>
          </w:p>
        </w:tc>
      </w:tr>
      <w:tr w:rsidR="00FD3188" w14:paraId="5FC2659A"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F3584DB" w14:textId="77777777" w:rsidR="00FD3188" w:rsidRPr="003E659E" w:rsidRDefault="00FD3188" w:rsidP="000B5951">
            <w:pPr>
              <w:jc w:val="both"/>
            </w:pPr>
            <w:r w:rsidRPr="003E659E">
              <w:t>Management bezpečnostního inženýrství</w:t>
            </w:r>
          </w:p>
        </w:tc>
        <w:tc>
          <w:tcPr>
            <w:tcW w:w="2409" w:type="dxa"/>
            <w:gridSpan w:val="3"/>
            <w:tcBorders>
              <w:top w:val="nil"/>
              <w:left w:val="single" w:sz="4" w:space="0" w:color="auto"/>
              <w:bottom w:val="single" w:sz="4" w:space="0" w:color="auto"/>
              <w:right w:val="single" w:sz="4" w:space="0" w:color="auto"/>
            </w:tcBorders>
          </w:tcPr>
          <w:p w14:paraId="7336AF81" w14:textId="77777777" w:rsidR="00FD3188" w:rsidRDefault="00FD3188" w:rsidP="000B5951">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13F7E213" w14:textId="77777777" w:rsidR="00FD3188" w:rsidRPr="003E659E" w:rsidRDefault="00FD3188" w:rsidP="000B5951">
            <w:pPr>
              <w:jc w:val="both"/>
            </w:pPr>
            <w:r w:rsidRPr="003E659E">
              <w:t>LS</w:t>
            </w:r>
          </w:p>
        </w:tc>
        <w:tc>
          <w:tcPr>
            <w:tcW w:w="2109" w:type="dxa"/>
            <w:gridSpan w:val="5"/>
            <w:tcBorders>
              <w:top w:val="nil"/>
              <w:left w:val="single" w:sz="4" w:space="0" w:color="auto"/>
              <w:bottom w:val="single" w:sz="4" w:space="0" w:color="auto"/>
              <w:right w:val="single" w:sz="4" w:space="0" w:color="auto"/>
            </w:tcBorders>
          </w:tcPr>
          <w:p w14:paraId="27A8B045" w14:textId="77777777" w:rsidR="00FD3188" w:rsidRDefault="00FD3188" w:rsidP="000B5951">
            <w:pPr>
              <w:rPr>
                <w:color w:val="FF0000"/>
              </w:rPr>
            </w:pPr>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0D7F17D8" w14:textId="77777777" w:rsidR="00FD3188" w:rsidRDefault="00FD3188" w:rsidP="000B5951">
            <w:pPr>
              <w:jc w:val="both"/>
              <w:rPr>
                <w:color w:val="FF0000"/>
              </w:rPr>
            </w:pPr>
          </w:p>
        </w:tc>
      </w:tr>
      <w:tr w:rsidR="00FD3188" w14:paraId="5B84379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FC09E43" w14:textId="77777777" w:rsidR="00FD3188" w:rsidRDefault="00FD3188" w:rsidP="000B5951">
            <w:pPr>
              <w:jc w:val="both"/>
            </w:pPr>
            <w:r>
              <w:rPr>
                <w:b/>
              </w:rPr>
              <w:t xml:space="preserve">Údaje o vzdělání na VŠ </w:t>
            </w:r>
          </w:p>
        </w:tc>
      </w:tr>
      <w:tr w:rsidR="00FD3188" w14:paraId="13B2EC4A"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A55B874" w14:textId="77777777" w:rsidR="00FD3188" w:rsidRDefault="00FD3188" w:rsidP="000B5951">
            <w:pPr>
              <w:jc w:val="both"/>
            </w:pPr>
            <w:r>
              <w:t>2011 – doktor (Ph.D.), studijní program: Inženýrská informatika, studijní obor: Inženýrská informatika, Fakulta aplikované informatiky, Univerzita Tomáše Bati ve Zlíně</w:t>
            </w:r>
          </w:p>
          <w:p w14:paraId="45922C1B" w14:textId="77777777" w:rsidR="00FD3188" w:rsidRPr="00062E6D" w:rsidRDefault="00FD3188" w:rsidP="000B5951">
            <w:pPr>
              <w:jc w:val="both"/>
            </w:pPr>
          </w:p>
        </w:tc>
      </w:tr>
      <w:tr w:rsidR="00FD3188" w14:paraId="21C802B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21F9C9D" w14:textId="77777777" w:rsidR="00FD3188" w:rsidRDefault="00FD3188" w:rsidP="000B5951">
            <w:pPr>
              <w:jc w:val="both"/>
              <w:rPr>
                <w:b/>
              </w:rPr>
            </w:pPr>
            <w:r>
              <w:rPr>
                <w:b/>
              </w:rPr>
              <w:t>Údaje o odborném působení od absolvování VŠ</w:t>
            </w:r>
          </w:p>
        </w:tc>
      </w:tr>
      <w:tr w:rsidR="00FD3188" w14:paraId="502C351D"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11BD0A3" w14:textId="77777777" w:rsidR="00FD3188" w:rsidRPr="003E659E" w:rsidRDefault="00FD3188" w:rsidP="000B5951">
            <w:pPr>
              <w:jc w:val="both"/>
            </w:pPr>
            <w:r w:rsidRPr="003E659E">
              <w:t>2018</w:t>
            </w:r>
            <w:r>
              <w:t>-</w:t>
            </w:r>
            <w:r w:rsidRPr="003E659E">
              <w:t>dosud: UTB ve Zlíně, Fakulta aplikované informatiky, Ústav bezpečnostního inženýrství, docent</w:t>
            </w:r>
          </w:p>
          <w:p w14:paraId="731FC79E" w14:textId="77777777" w:rsidR="00FD3188" w:rsidRPr="009D3BE2" w:rsidRDefault="00FD3188" w:rsidP="000B5951">
            <w:pPr>
              <w:jc w:val="both"/>
            </w:pPr>
            <w:r w:rsidRPr="00221996">
              <w:t>2014</w:t>
            </w:r>
            <w:r>
              <w:t>-</w:t>
            </w:r>
            <w:r w:rsidRPr="00221996">
              <w:t>2015: Deloitte Advisory s.r.o. - Řešitel veřejné zakázky MV- 38918/VZ-2012 - Aktuální kybernetické hrozby v České republice a jejich eliminace</w:t>
            </w:r>
          </w:p>
          <w:p w14:paraId="2539E067" w14:textId="77777777" w:rsidR="00FD3188" w:rsidRDefault="00FD3188" w:rsidP="000B5951">
            <w:pPr>
              <w:jc w:val="both"/>
            </w:pPr>
            <w:r w:rsidRPr="009D3BE2">
              <w:t>20</w:t>
            </w:r>
            <w:r>
              <w:t>11-</w:t>
            </w:r>
            <w:r w:rsidRPr="009D3BE2">
              <w:t>201</w:t>
            </w:r>
            <w:r>
              <w:t>8</w:t>
            </w:r>
            <w:r w:rsidRPr="009D3BE2">
              <w:t>: UTB ve Zlíně, Fakulta aplikované i</w:t>
            </w:r>
            <w:r>
              <w:t>nformatiky, Ústav bezpečnostního inženýrství</w:t>
            </w:r>
            <w:r w:rsidRPr="009D3BE2">
              <w:t>, odborný asistent</w:t>
            </w:r>
          </w:p>
          <w:p w14:paraId="38628764" w14:textId="77777777" w:rsidR="00FD3188" w:rsidRDefault="00FD3188" w:rsidP="000B5951">
            <w:pPr>
              <w:jc w:val="both"/>
            </w:pPr>
            <w:r w:rsidRPr="003D495F">
              <w:t>2010</w:t>
            </w:r>
            <w:r>
              <w:t>-</w:t>
            </w:r>
            <w:r w:rsidRPr="003D495F">
              <w:t>2011: Deloitte Security s.r.o.</w:t>
            </w:r>
            <w:r>
              <w:t xml:space="preserve">, </w:t>
            </w:r>
            <w:r w:rsidRPr="003D495F">
              <w:t>Konzultant projektu VG20102012025 - Metodika ochrany kritické infrastruktury (KI) v oblasti výroby, přenosu a distribuce elektrické energie</w:t>
            </w:r>
          </w:p>
          <w:p w14:paraId="36F0D51B" w14:textId="77777777" w:rsidR="00FD3188" w:rsidRDefault="00FD3188" w:rsidP="000B5951">
            <w:pPr>
              <w:jc w:val="both"/>
              <w:rPr>
                <w:color w:val="FF0000"/>
              </w:rPr>
            </w:pPr>
          </w:p>
        </w:tc>
      </w:tr>
      <w:tr w:rsidR="00FD3188" w14:paraId="203DC8CC"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FE7E3D" w14:textId="77777777" w:rsidR="00FD3188" w:rsidRDefault="00FD3188" w:rsidP="000B5951">
            <w:pPr>
              <w:jc w:val="both"/>
            </w:pPr>
            <w:r>
              <w:rPr>
                <w:b/>
              </w:rPr>
              <w:t>Zkušenosti s vedením kvalifikačních a rigorózních prací</w:t>
            </w:r>
          </w:p>
        </w:tc>
      </w:tr>
      <w:tr w:rsidR="00FD3188" w14:paraId="1D978669"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D4CFD64" w14:textId="77777777" w:rsidR="00FD3188" w:rsidRDefault="00FD3188" w:rsidP="000B5951">
            <w:pPr>
              <w:jc w:val="both"/>
            </w:pPr>
            <w:r>
              <w:t>7x vedoucí bakalářské práce</w:t>
            </w:r>
          </w:p>
          <w:p w14:paraId="0DA1E9E1" w14:textId="77777777" w:rsidR="00FD3188" w:rsidRDefault="00FD3188" w:rsidP="000B5951">
            <w:pPr>
              <w:jc w:val="both"/>
            </w:pPr>
            <w:r>
              <w:t>148x vedoucí diplomové práce</w:t>
            </w:r>
          </w:p>
          <w:p w14:paraId="17961CA8" w14:textId="77777777" w:rsidR="00FD3188" w:rsidRDefault="00FD3188" w:rsidP="000B5951">
            <w:pPr>
              <w:jc w:val="both"/>
            </w:pPr>
            <w:r>
              <w:t>3x vedoucí dizertační práce</w:t>
            </w:r>
          </w:p>
          <w:p w14:paraId="74D60A2E" w14:textId="77777777" w:rsidR="00FD3188" w:rsidRDefault="00FD3188" w:rsidP="000B5951">
            <w:pPr>
              <w:jc w:val="both"/>
            </w:pPr>
          </w:p>
          <w:p w14:paraId="52518CE8" w14:textId="77777777" w:rsidR="00FD3188" w:rsidRDefault="00FD3188" w:rsidP="000B5951">
            <w:pPr>
              <w:jc w:val="both"/>
            </w:pPr>
          </w:p>
        </w:tc>
      </w:tr>
      <w:tr w:rsidR="00FD3188" w14:paraId="41DBA46F"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90C33B9"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4292848"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9FB3775"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58B7386" w14:textId="77777777" w:rsidR="00FD3188" w:rsidRDefault="00FD3188" w:rsidP="000B5951">
            <w:pPr>
              <w:jc w:val="both"/>
              <w:rPr>
                <w:b/>
              </w:rPr>
            </w:pPr>
            <w:r>
              <w:rPr>
                <w:b/>
              </w:rPr>
              <w:t>Ohlasy publikací</w:t>
            </w:r>
          </w:p>
        </w:tc>
      </w:tr>
      <w:tr w:rsidR="00FD3188" w14:paraId="438419D9"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22401E7A" w14:textId="77777777" w:rsidR="00FD3188" w:rsidRDefault="00FD3188" w:rsidP="000B5951">
            <w:pPr>
              <w:jc w:val="both"/>
            </w:pPr>
            <w:r>
              <w:t>Bezpečnost a požární ochrana</w:t>
            </w:r>
          </w:p>
        </w:tc>
        <w:tc>
          <w:tcPr>
            <w:tcW w:w="2245" w:type="dxa"/>
            <w:gridSpan w:val="3"/>
            <w:tcBorders>
              <w:top w:val="single" w:sz="4" w:space="0" w:color="auto"/>
              <w:left w:val="single" w:sz="4" w:space="0" w:color="auto"/>
              <w:bottom w:val="single" w:sz="4" w:space="0" w:color="auto"/>
              <w:right w:val="single" w:sz="4" w:space="0" w:color="auto"/>
            </w:tcBorders>
          </w:tcPr>
          <w:p w14:paraId="10DDF43B" w14:textId="77777777" w:rsidR="00FD3188" w:rsidRDefault="00FD3188" w:rsidP="000B5951">
            <w:pPr>
              <w:jc w:val="both"/>
            </w:pPr>
            <w:r>
              <w:t>2017</w:t>
            </w:r>
          </w:p>
        </w:tc>
        <w:tc>
          <w:tcPr>
            <w:tcW w:w="2248" w:type="dxa"/>
            <w:gridSpan w:val="5"/>
            <w:tcBorders>
              <w:top w:val="single" w:sz="4" w:space="0" w:color="auto"/>
              <w:left w:val="single" w:sz="4" w:space="0" w:color="auto"/>
              <w:bottom w:val="single" w:sz="4" w:space="0" w:color="auto"/>
              <w:right w:val="single" w:sz="12" w:space="0" w:color="auto"/>
            </w:tcBorders>
          </w:tcPr>
          <w:p w14:paraId="2DEF40F8" w14:textId="77777777" w:rsidR="00FD3188" w:rsidRDefault="00FD3188" w:rsidP="000B5951">
            <w:pPr>
              <w:jc w:val="both"/>
            </w:pPr>
            <w:r>
              <w:t>VŠB-TU Ostrava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E9C3326"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9631677"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961AF04" w14:textId="77777777" w:rsidR="00FD3188" w:rsidRDefault="00FD3188" w:rsidP="000B5951">
            <w:pPr>
              <w:jc w:val="both"/>
            </w:pPr>
            <w:r>
              <w:rPr>
                <w:b/>
                <w:sz w:val="18"/>
              </w:rPr>
              <w:t>ostatní</w:t>
            </w:r>
          </w:p>
        </w:tc>
      </w:tr>
      <w:tr w:rsidR="00FD3188" w14:paraId="513123A3"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E07B2A"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E1D239"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D4AB7FC"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1681323D" w14:textId="77777777" w:rsidR="00FD3188" w:rsidRDefault="00FD3188" w:rsidP="000B5951">
            <w:pPr>
              <w:jc w:val="both"/>
              <w:rPr>
                <w:b/>
              </w:rPr>
            </w:pPr>
            <w:r>
              <w:rPr>
                <w:b/>
              </w:rPr>
              <w:t>220</w:t>
            </w:r>
          </w:p>
        </w:tc>
        <w:tc>
          <w:tcPr>
            <w:tcW w:w="693" w:type="dxa"/>
            <w:tcBorders>
              <w:top w:val="single" w:sz="4" w:space="0" w:color="auto"/>
              <w:left w:val="single" w:sz="4" w:space="0" w:color="auto"/>
              <w:bottom w:val="single" w:sz="4" w:space="0" w:color="auto"/>
              <w:right w:val="single" w:sz="4" w:space="0" w:color="auto"/>
            </w:tcBorders>
          </w:tcPr>
          <w:p w14:paraId="75711304" w14:textId="77777777" w:rsidR="00FD3188" w:rsidRDefault="00FD3188" w:rsidP="000B5951">
            <w:pPr>
              <w:jc w:val="both"/>
              <w:rPr>
                <w:b/>
              </w:rPr>
            </w:pPr>
            <w:r>
              <w:rPr>
                <w:b/>
              </w:rPr>
              <w:t>386</w:t>
            </w:r>
          </w:p>
        </w:tc>
        <w:tc>
          <w:tcPr>
            <w:tcW w:w="694" w:type="dxa"/>
            <w:tcBorders>
              <w:top w:val="single" w:sz="4" w:space="0" w:color="auto"/>
              <w:left w:val="single" w:sz="4" w:space="0" w:color="auto"/>
              <w:bottom w:val="single" w:sz="4" w:space="0" w:color="auto"/>
              <w:right w:val="single" w:sz="4" w:space="0" w:color="auto"/>
            </w:tcBorders>
          </w:tcPr>
          <w:p w14:paraId="0DF37DE3" w14:textId="77777777" w:rsidR="00FD3188" w:rsidRDefault="00FD3188" w:rsidP="000B5951">
            <w:pPr>
              <w:jc w:val="both"/>
              <w:rPr>
                <w:b/>
              </w:rPr>
            </w:pPr>
            <w:r>
              <w:rPr>
                <w:b/>
              </w:rPr>
              <w:t>984</w:t>
            </w:r>
          </w:p>
        </w:tc>
      </w:tr>
      <w:tr w:rsidR="00FD3188" w14:paraId="7C831556"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5310A91"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56F3B2A"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73D6F9C"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EF73BC"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F37D8C0" w14:textId="77777777" w:rsidR="00FD3188" w:rsidRDefault="00FD3188" w:rsidP="000B5951">
            <w:pPr>
              <w:rPr>
                <w:b/>
              </w:rPr>
            </w:pPr>
            <w:r>
              <w:rPr>
                <w:b/>
              </w:rPr>
              <w:t xml:space="preserve">  7/9</w:t>
            </w:r>
          </w:p>
        </w:tc>
      </w:tr>
      <w:tr w:rsidR="00FD3188" w14:paraId="019524B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D69168" w14:textId="77777777" w:rsidR="00FD3188" w:rsidRDefault="00FD3188" w:rsidP="000B5951">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FD3188" w14:paraId="663E599A"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1AE4377" w14:textId="77777777" w:rsidR="00FD3188" w:rsidRPr="00083C51" w:rsidRDefault="00FD3188" w:rsidP="000B5951">
            <w:pPr>
              <w:spacing w:after="240"/>
              <w:jc w:val="both"/>
            </w:pPr>
            <w:r w:rsidRPr="00AF7C29">
              <w:rPr>
                <w:b/>
              </w:rPr>
              <w:t>HROMADA, M</w:t>
            </w:r>
            <w:r>
              <w:rPr>
                <w:b/>
              </w:rPr>
              <w:t>artin</w:t>
            </w:r>
            <w:r w:rsidRPr="00AF7C29">
              <w:rPr>
                <w:b/>
              </w:rPr>
              <w:t>.</w:t>
            </w:r>
            <w:r>
              <w:t xml:space="preserve">, </w:t>
            </w:r>
            <w:r w:rsidRPr="00083C51">
              <w:t>ŘEHÁK, D., SKOBIEJ, B., BAJER, M. Converged Security and Information Management System as a Tool for Smart City Infrastructure Resilience Assessment. Smart Cities, 2023, 6: 2221-2244. doi.org/10.3390/smartcities6050102 (Q</w:t>
            </w:r>
            <w:r>
              <w:t xml:space="preserve">1, IF 6.400, autorský podíl </w:t>
            </w:r>
            <w:r w:rsidRPr="00AF7C29">
              <w:rPr>
                <w:b/>
              </w:rPr>
              <w:t>45 %</w:t>
            </w:r>
            <w:r>
              <w:t>)</w:t>
            </w:r>
          </w:p>
          <w:p w14:paraId="255F14E9" w14:textId="77777777" w:rsidR="00FD3188" w:rsidRPr="00083C51" w:rsidRDefault="00FD3188" w:rsidP="000B5951">
            <w:pPr>
              <w:spacing w:after="240"/>
              <w:jc w:val="both"/>
            </w:pPr>
            <w:r w:rsidRPr="00083C51">
              <w:t xml:space="preserve">MUHAMMAD, H., </w:t>
            </w:r>
            <w:r w:rsidRPr="00AF7C29">
              <w:rPr>
                <w:b/>
              </w:rPr>
              <w:t>HROMADA, M</w:t>
            </w:r>
            <w:r>
              <w:rPr>
                <w:b/>
              </w:rPr>
              <w:t>artin</w:t>
            </w:r>
            <w:r w:rsidRPr="00AF7C29">
              <w:rPr>
                <w:b/>
              </w:rPr>
              <w:t>.</w:t>
            </w:r>
            <w:r>
              <w:t xml:space="preserve"> </w:t>
            </w:r>
            <w:r w:rsidRPr="00083C51">
              <w:t>2023. "Evaluating a Proposed E-Government Stage Model in Terms of Personal Data Protection" Applied Sciences 13, no. 6: 3913. https://doi.org/10.339</w:t>
            </w:r>
            <w:r>
              <w:t>0/app13063913 (Q2; IF 3.143, autorský podíl 20 %</w:t>
            </w:r>
            <w:r w:rsidRPr="00083C51">
              <w:t>)</w:t>
            </w:r>
          </w:p>
          <w:p w14:paraId="4BB1E411" w14:textId="77777777" w:rsidR="00FD3188" w:rsidRPr="00672D49" w:rsidRDefault="00FD3188" w:rsidP="000B5951">
            <w:pPr>
              <w:spacing w:after="240"/>
              <w:jc w:val="both"/>
            </w:pPr>
            <w:r w:rsidRPr="00672D49">
              <w:t xml:space="preserve">ŘEHÁK, D., SLIVKOVÁ, S., JANEČKOVÁ, H., ŠTUBEROVÁ, D., </w:t>
            </w:r>
            <w:r w:rsidRPr="00AF7C29">
              <w:rPr>
                <w:b/>
              </w:rPr>
              <w:t>HROMADA, M.</w:t>
            </w:r>
            <w:r>
              <w:t xml:space="preserve"> </w:t>
            </w:r>
            <w:r w:rsidRPr="00672D49">
              <w:t>Strengthening resilience in the energy critical infrastructure: Methodological overview. Energies [online]. 2022, vol. 15, iss. 14 [cit. 2023-02-09]. ISSN 1996-1073. Dostupné z: https://www.mdpi.com/1996-</w:t>
            </w:r>
            <w:r>
              <w:t xml:space="preserve">1073/15/14/5276. (Q3; IF 3.004, autorský podíl </w:t>
            </w:r>
            <w:r w:rsidRPr="00AF7C29">
              <w:rPr>
                <w:b/>
              </w:rPr>
              <w:t>10 %</w:t>
            </w:r>
            <w:r>
              <w:t>)</w:t>
            </w:r>
          </w:p>
          <w:p w14:paraId="02874D93" w14:textId="77777777" w:rsidR="00FD3188" w:rsidRPr="00672D49" w:rsidRDefault="00FD3188" w:rsidP="000B5951">
            <w:pPr>
              <w:spacing w:after="240"/>
              <w:jc w:val="both"/>
            </w:pPr>
            <w:r w:rsidRPr="00672D49">
              <w:t xml:space="preserve">REHAK, D.; FLYNNOVA, L.; </w:t>
            </w:r>
            <w:r w:rsidRPr="00AF7C29">
              <w:rPr>
                <w:b/>
              </w:rPr>
              <w:t>HROMADA, M</w:t>
            </w:r>
            <w:r>
              <w:rPr>
                <w:b/>
              </w:rPr>
              <w:t>artin</w:t>
            </w:r>
            <w:r w:rsidRPr="00672D49">
              <w:t>; FUGGINI, C. The Importance of Resistance in the Context of Critical Infrastructure Resilience: An Extension of the CIERA Method. Systems 2023, ISSN 2079-8954, 11, 506. https://doi.org/10.3390/systems11100506 (Q2; IF 1.9;</w:t>
            </w:r>
            <w:r>
              <w:t xml:space="preserve"> autorský podíl </w:t>
            </w:r>
            <w:r w:rsidRPr="00AF7C29">
              <w:rPr>
                <w:b/>
              </w:rPr>
              <w:t>20 %</w:t>
            </w:r>
            <w:r w:rsidRPr="00672D49">
              <w:t>)</w:t>
            </w:r>
          </w:p>
          <w:p w14:paraId="1BB7BB60" w14:textId="77777777" w:rsidR="00FD3188" w:rsidRPr="00672D49" w:rsidRDefault="00FD3188" w:rsidP="000B5951">
            <w:pPr>
              <w:spacing w:after="240"/>
              <w:jc w:val="both"/>
            </w:pPr>
            <w:r w:rsidRPr="00672D49">
              <w:t xml:space="preserve">ŘEHÁK, David, </w:t>
            </w:r>
            <w:r w:rsidRPr="00AF7C29">
              <w:rPr>
                <w:b/>
              </w:rPr>
              <w:t>HROMADA, Martin</w:t>
            </w:r>
            <w:r>
              <w:t xml:space="preserve">, </w:t>
            </w:r>
            <w:r w:rsidRPr="00672D49">
              <w:t>ONDERKOVÁ, Vendula, WALKER, Neil, FUGGINI, Clemente. Dynamic Robustness Modelling of Electricity Critical Infrastructure Elements as a Part of Energy Security. International Journal of Electrical Power and Energy Systems, 2022, 136: 107700. doi.org/10.1016/j.ijepes.2021.107700 (Q1, IF 5.659</w:t>
            </w:r>
            <w:r>
              <w:t xml:space="preserve">, autorský podíl </w:t>
            </w:r>
            <w:r w:rsidRPr="00EA5615">
              <w:rPr>
                <w:b/>
              </w:rPr>
              <w:t>20 %</w:t>
            </w:r>
            <w:r w:rsidRPr="00672D49">
              <w:t>)</w:t>
            </w:r>
          </w:p>
          <w:p w14:paraId="729C037A" w14:textId="77777777" w:rsidR="00FD3188" w:rsidRPr="00083C51" w:rsidRDefault="00FD3188" w:rsidP="000B5951">
            <w:pPr>
              <w:pStyle w:val="Odstavecseseznamem"/>
              <w:jc w:val="both"/>
              <w:rPr>
                <w:b/>
              </w:rPr>
            </w:pPr>
          </w:p>
        </w:tc>
      </w:tr>
      <w:tr w:rsidR="00FD3188" w14:paraId="0492CDBA"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005393" w14:textId="77777777" w:rsidR="00FD3188" w:rsidRDefault="00FD3188" w:rsidP="000B5951">
            <w:pPr>
              <w:rPr>
                <w:b/>
              </w:rPr>
            </w:pPr>
            <w:r>
              <w:rPr>
                <w:b/>
              </w:rPr>
              <w:t>Působení v zahraničí</w:t>
            </w:r>
          </w:p>
        </w:tc>
      </w:tr>
      <w:tr w:rsidR="00FD3188" w14:paraId="707F349C"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EEB0934" w14:textId="77777777" w:rsidR="00FD3188" w:rsidRPr="009D3BE2" w:rsidRDefault="00FD3188" w:rsidP="000B5951">
            <w:pPr>
              <w:rPr>
                <w:lang w:val="sk-SK"/>
              </w:rPr>
            </w:pPr>
            <w:r>
              <w:rPr>
                <w:lang w:val="sk-SK"/>
              </w:rPr>
              <w:t xml:space="preserve">5/2010: </w:t>
            </w:r>
            <w:r w:rsidRPr="003373FD">
              <w:rPr>
                <w:lang w:val="sk-SK"/>
              </w:rPr>
              <w:t>Kurz národnej bezpečnosti pre verejnú správu, Akadémia ozbrojených síl gen. M.R.Š. Liptovský Mikuláš</w:t>
            </w:r>
            <w:r>
              <w:rPr>
                <w:lang w:val="sk-SK"/>
              </w:rPr>
              <w:t xml:space="preserve">, SR, </w:t>
            </w:r>
            <w:r w:rsidRPr="009D3BE2">
              <w:rPr>
                <w:lang w:val="sk-SK"/>
              </w:rPr>
              <w:t>(</w:t>
            </w:r>
            <w:r>
              <w:rPr>
                <w:lang w:val="sk-SK"/>
              </w:rPr>
              <w:t xml:space="preserve">měsíčný </w:t>
            </w:r>
            <w:r w:rsidRPr="009D3BE2">
              <w:rPr>
                <w:lang w:val="sk-SK"/>
              </w:rPr>
              <w:t>studijní pobyt);</w:t>
            </w:r>
          </w:p>
          <w:p w14:paraId="69CCCA71" w14:textId="77777777" w:rsidR="00FD3188" w:rsidRDefault="00FD3188" w:rsidP="000B5951">
            <w:pPr>
              <w:rPr>
                <w:b/>
              </w:rPr>
            </w:pPr>
          </w:p>
        </w:tc>
      </w:tr>
      <w:tr w:rsidR="00FD3188" w14:paraId="2857093E"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1235BD"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4A4713E"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9952B5"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C06B4E7" w14:textId="77777777" w:rsidR="00FD3188" w:rsidRDefault="00FD3188" w:rsidP="000B5951">
            <w:pPr>
              <w:jc w:val="both"/>
            </w:pPr>
          </w:p>
        </w:tc>
      </w:tr>
    </w:tbl>
    <w:p w14:paraId="2E0A44CD" w14:textId="77777777" w:rsidR="00FD3188" w:rsidRDefault="00FD3188" w:rsidP="00FD3188"/>
    <w:p w14:paraId="5AFE2591"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48E00F77"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F4153F" w14:textId="77777777" w:rsidR="00FD3188" w:rsidRDefault="00FD3188" w:rsidP="000B5951">
            <w:pPr>
              <w:jc w:val="both"/>
              <w:rPr>
                <w:b/>
                <w:sz w:val="28"/>
              </w:rPr>
            </w:pPr>
            <w:r>
              <w:rPr>
                <w:b/>
                <w:sz w:val="28"/>
              </w:rPr>
              <w:lastRenderedPageBreak/>
              <w:t>C-I – Personální zabezpečení</w:t>
            </w:r>
          </w:p>
        </w:tc>
      </w:tr>
      <w:tr w:rsidR="00FD3188" w14:paraId="5A3596F4"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6BE328D"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9A641C2" w14:textId="77777777" w:rsidR="00FD3188" w:rsidRDefault="00FD3188" w:rsidP="000B5951">
            <w:pPr>
              <w:jc w:val="both"/>
            </w:pPr>
            <w:r>
              <w:t>Univerzita Tomáše Bati ve Zlíně</w:t>
            </w:r>
          </w:p>
        </w:tc>
      </w:tr>
      <w:tr w:rsidR="00FD3188" w14:paraId="3E843716"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4ECE28F"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EBC7293" w14:textId="77777777" w:rsidR="00FD3188" w:rsidRDefault="00FD3188" w:rsidP="000B5951">
            <w:pPr>
              <w:jc w:val="both"/>
            </w:pPr>
            <w:r>
              <w:t>Fakulta logistiky a krizového řízení</w:t>
            </w:r>
          </w:p>
        </w:tc>
      </w:tr>
      <w:tr w:rsidR="00FD3188" w14:paraId="5E74DD4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1421DFB"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08521F8" w14:textId="77777777" w:rsidR="00FD3188" w:rsidRDefault="00FD3188" w:rsidP="000B5951">
            <w:pPr>
              <w:jc w:val="both"/>
            </w:pPr>
            <w:r>
              <w:t>Risk Management</w:t>
            </w:r>
          </w:p>
        </w:tc>
      </w:tr>
      <w:tr w:rsidR="00FD3188" w14:paraId="6FAAEEDF"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59600E"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3C6D792" w14:textId="77777777" w:rsidR="00FD3188" w:rsidRPr="00216C1F" w:rsidRDefault="00FD3188" w:rsidP="000B5951">
            <w:pPr>
              <w:jc w:val="both"/>
              <w:rPr>
                <w:b/>
              </w:rPr>
            </w:pPr>
            <w:r w:rsidRPr="00216C1F">
              <w:rPr>
                <w:b/>
              </w:rPr>
              <w:t>Jiří Konečný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E48D7C0"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B89C72C" w14:textId="77777777" w:rsidR="00FD3188" w:rsidRDefault="00FD3188" w:rsidP="000B5951">
            <w:pPr>
              <w:jc w:val="both"/>
            </w:pPr>
            <w:r>
              <w:t>Ing. et Ing., Ph.D.</w:t>
            </w:r>
          </w:p>
        </w:tc>
      </w:tr>
      <w:tr w:rsidR="00FD3188" w14:paraId="48A924AB"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B9AE603"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076C473" w14:textId="77777777" w:rsidR="00FD3188" w:rsidRDefault="00FD3188" w:rsidP="000B5951">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75B54ED"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5D6108C" w14:textId="77777777" w:rsidR="00FD3188" w:rsidRPr="00216C1F" w:rsidRDefault="00FD3188" w:rsidP="000B5951">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45757F"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3B94A2E"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5F6D4C"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5F0F9BA" w14:textId="77777777" w:rsidR="00FD3188" w:rsidRDefault="00FD3188" w:rsidP="000B5951">
            <w:pPr>
              <w:jc w:val="both"/>
            </w:pPr>
            <w:r>
              <w:t>N</w:t>
            </w:r>
          </w:p>
        </w:tc>
      </w:tr>
      <w:tr w:rsidR="00FD3188" w14:paraId="618CAAF2"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BF094A2"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782BC87" w14:textId="77777777" w:rsidR="00FD3188" w:rsidRPr="00216C1F" w:rsidRDefault="00FD3188" w:rsidP="000B5951">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D87714A"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012139B"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86CE31"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EA10012" w14:textId="77777777" w:rsidR="00FD3188" w:rsidRDefault="00FD3188" w:rsidP="000B5951">
            <w:pPr>
              <w:jc w:val="both"/>
            </w:pPr>
            <w:r>
              <w:t>N</w:t>
            </w:r>
          </w:p>
        </w:tc>
      </w:tr>
      <w:tr w:rsidR="00FD3188" w14:paraId="35880F50"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C870225"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6A256D"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D2A944D" w14:textId="77777777" w:rsidR="00FD3188" w:rsidRDefault="00FD3188" w:rsidP="000B5951">
            <w:pPr>
              <w:jc w:val="both"/>
              <w:rPr>
                <w:b/>
              </w:rPr>
            </w:pPr>
            <w:r>
              <w:rPr>
                <w:b/>
              </w:rPr>
              <w:t>rozsah</w:t>
            </w:r>
          </w:p>
        </w:tc>
      </w:tr>
      <w:tr w:rsidR="00FD3188" w14:paraId="070E65DA"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FC03286"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B5F1CF0"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AE6105C" w14:textId="77777777" w:rsidR="00FD3188" w:rsidRDefault="00FD3188" w:rsidP="000B5951">
            <w:pPr>
              <w:jc w:val="both"/>
            </w:pPr>
          </w:p>
        </w:tc>
      </w:tr>
      <w:tr w:rsidR="00FD3188" w14:paraId="62E9C658"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E661A2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E06790D"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95EBF9E" w14:textId="77777777" w:rsidR="00FD3188" w:rsidRDefault="00FD3188" w:rsidP="000B5951">
            <w:pPr>
              <w:jc w:val="both"/>
            </w:pPr>
          </w:p>
        </w:tc>
      </w:tr>
      <w:tr w:rsidR="00FD3188" w14:paraId="35B81BC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D6B15C8"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02F5E24"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3B65AB" w14:textId="77777777" w:rsidR="00FD3188" w:rsidRDefault="00FD3188" w:rsidP="000B5951">
            <w:pPr>
              <w:jc w:val="both"/>
            </w:pPr>
          </w:p>
        </w:tc>
      </w:tr>
      <w:tr w:rsidR="00FD3188" w14:paraId="3D33535F"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30D6B4A"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4D9EE37"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94A965" w14:textId="77777777" w:rsidR="00FD3188" w:rsidRDefault="00FD3188" w:rsidP="000B5951">
            <w:pPr>
              <w:jc w:val="both"/>
            </w:pPr>
          </w:p>
        </w:tc>
      </w:tr>
      <w:tr w:rsidR="00FD3188" w14:paraId="54A95B52"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122885"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296BBAB"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00212CF0" w14:textId="068FB455" w:rsidR="00FD3188" w:rsidRDefault="00FD3188" w:rsidP="000B5951">
            <w:pPr>
              <w:jc w:val="both"/>
            </w:pPr>
            <w:r>
              <w:t>Business Economics (PZ)</w:t>
            </w:r>
            <w:r w:rsidRPr="00216C1F">
              <w:t xml:space="preserve"> –</w:t>
            </w:r>
            <w:del w:id="3735" w:author="Eva Skýbová" w:date="2024-05-15T09:42:00Z">
              <w:r w:rsidRPr="00216C1F" w:rsidDel="006C1D0C">
                <w:delText xml:space="preserve"> přednášející (</w:delText>
              </w:r>
              <w:r w:rsidDel="006C1D0C">
                <w:delText>43</w:delText>
              </w:r>
              <w:r w:rsidRPr="00216C1F" w:rsidDel="006C1D0C">
                <w:delText xml:space="preserve"> %), </w:delText>
              </w:r>
            </w:del>
            <w:ins w:id="3736" w:author="Eva Skýbová" w:date="2024-05-15T09:43:00Z">
              <w:r w:rsidR="006C1D0C">
                <w:t xml:space="preserve"> </w:t>
              </w:r>
            </w:ins>
            <w:r w:rsidRPr="00216C1F">
              <w:t>vede semináře</w:t>
            </w:r>
            <w:r>
              <w:t xml:space="preserve"> (100 %)</w:t>
            </w:r>
          </w:p>
          <w:p w14:paraId="13C5A5FE" w14:textId="0C40174D" w:rsidR="00FD3188" w:rsidDel="000B5951" w:rsidRDefault="00FD3188" w:rsidP="000B5951">
            <w:pPr>
              <w:jc w:val="both"/>
              <w:rPr>
                <w:del w:id="3737" w:author="Eva Skýbová" w:date="2024-05-15T09:43:00Z"/>
              </w:rPr>
            </w:pPr>
            <w:del w:id="3738" w:author="Eva Skýbová" w:date="2024-05-15T09:43:00Z">
              <w:r w:rsidDel="000B5951">
                <w:delText>Decision Making under Risks and Uncertainties</w:delText>
              </w:r>
              <w:r w:rsidRPr="00216C1F" w:rsidDel="000B5951">
                <w:delText xml:space="preserve"> – </w:delText>
              </w:r>
              <w:r w:rsidDel="000B5951">
                <w:delText xml:space="preserve">garant, </w:delText>
              </w:r>
              <w:r w:rsidRPr="00216C1F" w:rsidDel="000B5951">
                <w:delText>přednášející (</w:delText>
              </w:r>
              <w:r w:rsidDel="000B5951">
                <w:delText>10</w:delText>
              </w:r>
              <w:r w:rsidRPr="00216C1F" w:rsidDel="000B5951">
                <w:delText>0 %), vede semináře</w:delText>
              </w:r>
              <w:r w:rsidDel="000B5951">
                <w:delText xml:space="preserve"> (100 %)</w:delText>
              </w:r>
            </w:del>
          </w:p>
          <w:p w14:paraId="207DBA99" w14:textId="6DC82BE5" w:rsidR="00FD3188" w:rsidRDefault="00FD3188" w:rsidP="000B5951">
            <w:pPr>
              <w:jc w:val="both"/>
            </w:pPr>
            <w:r>
              <w:t>Financial Risks Management</w:t>
            </w:r>
            <w:r w:rsidRPr="00216C1F">
              <w:t xml:space="preserve"> –</w:t>
            </w:r>
            <w:del w:id="3739" w:author="Eva Skýbová" w:date="2024-05-15T09:43:00Z">
              <w:r w:rsidDel="006C1D0C">
                <w:delText xml:space="preserve"> </w:delText>
              </w:r>
              <w:r w:rsidRPr="00216C1F" w:rsidDel="006C1D0C">
                <w:delText>přednášející (</w:delText>
              </w:r>
              <w:r w:rsidDel="006C1D0C">
                <w:delText>43</w:delText>
              </w:r>
              <w:r w:rsidRPr="00216C1F" w:rsidDel="006C1D0C">
                <w:delText xml:space="preserve"> %), </w:delText>
              </w:r>
            </w:del>
            <w:ins w:id="3740" w:author="Eva Skýbová" w:date="2024-05-15T09:43:00Z">
              <w:r w:rsidR="006C1D0C">
                <w:t xml:space="preserve"> </w:t>
              </w:r>
            </w:ins>
            <w:del w:id="3741" w:author="Eva Skýbová" w:date="2024-05-15T10:17:00Z">
              <w:r w:rsidDel="00236D84">
                <w:delText xml:space="preserve">cvičící </w:delText>
              </w:r>
            </w:del>
            <w:ins w:id="3742" w:author="Eva Skýbová" w:date="2024-05-15T10:17:00Z">
              <w:r w:rsidR="00236D84">
                <w:t xml:space="preserve">vede semináře </w:t>
              </w:r>
            </w:ins>
            <w:r>
              <w:t>(50 %)</w:t>
            </w:r>
          </w:p>
          <w:p w14:paraId="126C3FB4" w14:textId="77777777" w:rsidR="00FD3188" w:rsidRDefault="00FD3188" w:rsidP="000B5951">
            <w:pPr>
              <w:jc w:val="both"/>
            </w:pPr>
            <w:r>
              <w:t>Management (ZT) – vede semináře (50 %)</w:t>
            </w:r>
          </w:p>
          <w:p w14:paraId="5DD4AA51" w14:textId="77777777" w:rsidR="00FD3188" w:rsidRDefault="00FD3188" w:rsidP="000B5951">
            <w:pPr>
              <w:jc w:val="both"/>
            </w:pPr>
          </w:p>
        </w:tc>
      </w:tr>
      <w:tr w:rsidR="00FD3188" w14:paraId="43EE1283"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BAA6B96"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297357E5"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1F490E33"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B26F80"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86C6B72"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262EE79"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8636DAD" w14:textId="77777777" w:rsidR="00FD3188" w:rsidRDefault="00FD3188" w:rsidP="000B5951">
            <w:pPr>
              <w:jc w:val="both"/>
              <w:rPr>
                <w:b/>
              </w:rPr>
            </w:pPr>
            <w:r>
              <w:rPr>
                <w:b/>
              </w:rPr>
              <w:t>(</w:t>
            </w:r>
            <w:r>
              <w:rPr>
                <w:b/>
                <w:i/>
                <w:iCs/>
              </w:rPr>
              <w:t>nepovinný údaj</w:t>
            </w:r>
            <w:r>
              <w:rPr>
                <w:b/>
              </w:rPr>
              <w:t>) Počet hodin za semestr</w:t>
            </w:r>
          </w:p>
        </w:tc>
      </w:tr>
      <w:tr w:rsidR="00FD3188" w14:paraId="6BD85084"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48FFC20F" w14:textId="77777777" w:rsidR="00FD3188" w:rsidRPr="00507D0C" w:rsidRDefault="00FD3188" w:rsidP="000B5951"/>
        </w:tc>
        <w:tc>
          <w:tcPr>
            <w:tcW w:w="2409" w:type="dxa"/>
            <w:gridSpan w:val="3"/>
            <w:tcBorders>
              <w:top w:val="nil"/>
              <w:left w:val="single" w:sz="4" w:space="0" w:color="auto"/>
              <w:bottom w:val="single" w:sz="4" w:space="0" w:color="auto"/>
              <w:right w:val="single" w:sz="4" w:space="0" w:color="auto"/>
            </w:tcBorders>
          </w:tcPr>
          <w:p w14:paraId="16C4996F" w14:textId="77777777" w:rsidR="00FD3188" w:rsidRPr="00507D0C" w:rsidRDefault="00FD3188" w:rsidP="000B5951"/>
        </w:tc>
        <w:tc>
          <w:tcPr>
            <w:tcW w:w="567" w:type="dxa"/>
            <w:gridSpan w:val="2"/>
            <w:tcBorders>
              <w:top w:val="nil"/>
              <w:left w:val="single" w:sz="4" w:space="0" w:color="auto"/>
              <w:bottom w:val="single" w:sz="4" w:space="0" w:color="auto"/>
              <w:right w:val="single" w:sz="4" w:space="0" w:color="auto"/>
            </w:tcBorders>
          </w:tcPr>
          <w:p w14:paraId="0F3F04F4" w14:textId="77777777" w:rsidR="00FD3188" w:rsidRPr="00507D0C" w:rsidRDefault="00FD3188" w:rsidP="000B5951"/>
        </w:tc>
        <w:tc>
          <w:tcPr>
            <w:tcW w:w="2109" w:type="dxa"/>
            <w:gridSpan w:val="5"/>
            <w:tcBorders>
              <w:top w:val="nil"/>
              <w:left w:val="single" w:sz="4" w:space="0" w:color="auto"/>
              <w:bottom w:val="single" w:sz="4" w:space="0" w:color="auto"/>
              <w:right w:val="single" w:sz="4" w:space="0" w:color="auto"/>
            </w:tcBorders>
          </w:tcPr>
          <w:p w14:paraId="7FADBF02" w14:textId="77777777" w:rsidR="00FD3188" w:rsidRPr="00507D0C" w:rsidRDefault="00FD3188" w:rsidP="000B5951"/>
        </w:tc>
        <w:tc>
          <w:tcPr>
            <w:tcW w:w="1972" w:type="dxa"/>
            <w:gridSpan w:val="3"/>
            <w:tcBorders>
              <w:top w:val="nil"/>
              <w:left w:val="single" w:sz="4" w:space="0" w:color="auto"/>
              <w:bottom w:val="single" w:sz="4" w:space="0" w:color="auto"/>
              <w:right w:val="single" w:sz="4" w:space="0" w:color="auto"/>
            </w:tcBorders>
          </w:tcPr>
          <w:p w14:paraId="47859CAC" w14:textId="77777777" w:rsidR="00FD3188" w:rsidRPr="00507D0C" w:rsidRDefault="00FD3188" w:rsidP="000B5951"/>
        </w:tc>
      </w:tr>
      <w:tr w:rsidR="00FD3188" w14:paraId="36E383AF"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495D694" w14:textId="77777777" w:rsidR="00FD3188" w:rsidRPr="00507D0C" w:rsidRDefault="00FD3188" w:rsidP="000B5951"/>
        </w:tc>
        <w:tc>
          <w:tcPr>
            <w:tcW w:w="2409" w:type="dxa"/>
            <w:gridSpan w:val="3"/>
            <w:tcBorders>
              <w:top w:val="nil"/>
              <w:left w:val="single" w:sz="4" w:space="0" w:color="auto"/>
              <w:bottom w:val="single" w:sz="4" w:space="0" w:color="auto"/>
              <w:right w:val="single" w:sz="4" w:space="0" w:color="auto"/>
            </w:tcBorders>
          </w:tcPr>
          <w:p w14:paraId="6355EB11" w14:textId="77777777" w:rsidR="00FD3188" w:rsidRPr="00507D0C" w:rsidRDefault="00FD3188" w:rsidP="000B5951"/>
        </w:tc>
        <w:tc>
          <w:tcPr>
            <w:tcW w:w="567" w:type="dxa"/>
            <w:gridSpan w:val="2"/>
            <w:tcBorders>
              <w:top w:val="nil"/>
              <w:left w:val="single" w:sz="4" w:space="0" w:color="auto"/>
              <w:bottom w:val="single" w:sz="4" w:space="0" w:color="auto"/>
              <w:right w:val="single" w:sz="4" w:space="0" w:color="auto"/>
            </w:tcBorders>
          </w:tcPr>
          <w:p w14:paraId="7227DC51" w14:textId="77777777" w:rsidR="00FD3188" w:rsidRPr="00507D0C" w:rsidRDefault="00FD3188" w:rsidP="000B5951"/>
        </w:tc>
        <w:tc>
          <w:tcPr>
            <w:tcW w:w="2109" w:type="dxa"/>
            <w:gridSpan w:val="5"/>
            <w:tcBorders>
              <w:top w:val="nil"/>
              <w:left w:val="single" w:sz="4" w:space="0" w:color="auto"/>
              <w:bottom w:val="single" w:sz="4" w:space="0" w:color="auto"/>
              <w:right w:val="single" w:sz="4" w:space="0" w:color="auto"/>
            </w:tcBorders>
          </w:tcPr>
          <w:p w14:paraId="7E3BF3E7" w14:textId="77777777" w:rsidR="00FD3188" w:rsidRPr="00507D0C" w:rsidRDefault="00FD3188" w:rsidP="000B5951"/>
        </w:tc>
        <w:tc>
          <w:tcPr>
            <w:tcW w:w="1972" w:type="dxa"/>
            <w:gridSpan w:val="3"/>
            <w:tcBorders>
              <w:top w:val="nil"/>
              <w:left w:val="single" w:sz="4" w:space="0" w:color="auto"/>
              <w:bottom w:val="single" w:sz="4" w:space="0" w:color="auto"/>
              <w:right w:val="single" w:sz="4" w:space="0" w:color="auto"/>
            </w:tcBorders>
          </w:tcPr>
          <w:p w14:paraId="5D08D516" w14:textId="77777777" w:rsidR="00FD3188" w:rsidRPr="00507D0C" w:rsidRDefault="00FD3188" w:rsidP="000B5951"/>
        </w:tc>
      </w:tr>
      <w:tr w:rsidR="00FD3188" w14:paraId="7CD9BC8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13FB07B" w14:textId="77777777" w:rsidR="00FD3188" w:rsidRPr="00507D0C" w:rsidRDefault="00FD3188" w:rsidP="000B5951"/>
        </w:tc>
        <w:tc>
          <w:tcPr>
            <w:tcW w:w="2409" w:type="dxa"/>
            <w:gridSpan w:val="3"/>
            <w:tcBorders>
              <w:top w:val="nil"/>
              <w:left w:val="single" w:sz="4" w:space="0" w:color="auto"/>
              <w:bottom w:val="single" w:sz="4" w:space="0" w:color="auto"/>
              <w:right w:val="single" w:sz="4" w:space="0" w:color="auto"/>
            </w:tcBorders>
          </w:tcPr>
          <w:p w14:paraId="13624BB5" w14:textId="77777777" w:rsidR="00FD3188" w:rsidRPr="00507D0C" w:rsidRDefault="00FD3188" w:rsidP="000B5951"/>
        </w:tc>
        <w:tc>
          <w:tcPr>
            <w:tcW w:w="567" w:type="dxa"/>
            <w:gridSpan w:val="2"/>
            <w:tcBorders>
              <w:top w:val="nil"/>
              <w:left w:val="single" w:sz="4" w:space="0" w:color="auto"/>
              <w:bottom w:val="single" w:sz="4" w:space="0" w:color="auto"/>
              <w:right w:val="single" w:sz="4" w:space="0" w:color="auto"/>
            </w:tcBorders>
          </w:tcPr>
          <w:p w14:paraId="3CFF1D3F" w14:textId="77777777" w:rsidR="00FD3188" w:rsidRPr="00507D0C" w:rsidRDefault="00FD3188" w:rsidP="000B5951"/>
        </w:tc>
        <w:tc>
          <w:tcPr>
            <w:tcW w:w="2109" w:type="dxa"/>
            <w:gridSpan w:val="5"/>
            <w:tcBorders>
              <w:top w:val="nil"/>
              <w:left w:val="single" w:sz="4" w:space="0" w:color="auto"/>
              <w:bottom w:val="single" w:sz="4" w:space="0" w:color="auto"/>
              <w:right w:val="single" w:sz="4" w:space="0" w:color="auto"/>
            </w:tcBorders>
          </w:tcPr>
          <w:p w14:paraId="2211C019" w14:textId="77777777" w:rsidR="00FD3188" w:rsidRPr="00507D0C" w:rsidRDefault="00FD3188" w:rsidP="000B5951"/>
        </w:tc>
        <w:tc>
          <w:tcPr>
            <w:tcW w:w="1972" w:type="dxa"/>
            <w:gridSpan w:val="3"/>
            <w:tcBorders>
              <w:top w:val="nil"/>
              <w:left w:val="single" w:sz="4" w:space="0" w:color="auto"/>
              <w:bottom w:val="single" w:sz="4" w:space="0" w:color="auto"/>
              <w:right w:val="single" w:sz="4" w:space="0" w:color="auto"/>
            </w:tcBorders>
          </w:tcPr>
          <w:p w14:paraId="1E033A21" w14:textId="77777777" w:rsidR="00FD3188" w:rsidRPr="00507D0C" w:rsidRDefault="00FD3188" w:rsidP="000B5951"/>
        </w:tc>
      </w:tr>
      <w:tr w:rsidR="00FD3188" w14:paraId="25BE5C1C"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823991C" w14:textId="77777777" w:rsidR="00FD3188" w:rsidRPr="00EB56FC"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18B59506" w14:textId="77777777" w:rsidR="00FD3188" w:rsidRPr="00EB56FC" w:rsidRDefault="00FD3188" w:rsidP="000B5951"/>
        </w:tc>
        <w:tc>
          <w:tcPr>
            <w:tcW w:w="567" w:type="dxa"/>
            <w:gridSpan w:val="2"/>
            <w:tcBorders>
              <w:top w:val="nil"/>
              <w:left w:val="single" w:sz="4" w:space="0" w:color="auto"/>
              <w:bottom w:val="single" w:sz="4" w:space="0" w:color="auto"/>
              <w:right w:val="single" w:sz="4" w:space="0" w:color="auto"/>
            </w:tcBorders>
          </w:tcPr>
          <w:p w14:paraId="0922D675" w14:textId="77777777" w:rsidR="00FD3188" w:rsidRPr="00EB56FC"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188A00BA" w14:textId="77777777" w:rsidR="00FD3188" w:rsidRPr="00EB56FC"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014A9838" w14:textId="77777777" w:rsidR="00FD3188" w:rsidRDefault="00FD3188" w:rsidP="000B5951">
            <w:pPr>
              <w:jc w:val="both"/>
              <w:rPr>
                <w:color w:val="FF0000"/>
              </w:rPr>
            </w:pPr>
          </w:p>
        </w:tc>
      </w:tr>
      <w:tr w:rsidR="00FD3188" w14:paraId="45F92454"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E067C1" w14:textId="77777777" w:rsidR="00FD3188" w:rsidRDefault="00FD3188" w:rsidP="000B5951">
            <w:pPr>
              <w:jc w:val="both"/>
            </w:pPr>
            <w:r>
              <w:rPr>
                <w:b/>
              </w:rPr>
              <w:t xml:space="preserve">Údaje o vzdělání na VŠ </w:t>
            </w:r>
          </w:p>
        </w:tc>
      </w:tr>
      <w:tr w:rsidR="00FD3188" w14:paraId="74536DD6"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01F3781C" w14:textId="77777777" w:rsidR="00FD3188" w:rsidRPr="00A11921" w:rsidRDefault="00FD3188" w:rsidP="000B5951">
            <w:pPr>
              <w:jc w:val="both"/>
            </w:pPr>
            <w:r w:rsidRPr="007C7A47">
              <w:t>20</w:t>
            </w:r>
            <w:r>
              <w:t>04</w:t>
            </w:r>
            <w:r w:rsidRPr="007C7A47">
              <w:t xml:space="preserve"> </w:t>
            </w:r>
            <w:r>
              <w:t>–</w:t>
            </w:r>
            <w:r w:rsidRPr="007C7A47">
              <w:t xml:space="preserve"> doktor (Ph.D.), studijní obor: </w:t>
            </w:r>
            <w:r w:rsidRPr="00A11921">
              <w:t>Řízení a ekonomika podniku</w:t>
            </w:r>
            <w:r w:rsidRPr="007C7A47">
              <w:t xml:space="preserve">, </w:t>
            </w:r>
            <w:r>
              <w:t>Vysoké učení technické v Brně, Fakulta podnikatelská</w:t>
            </w:r>
          </w:p>
        </w:tc>
      </w:tr>
      <w:tr w:rsidR="00FD3188" w14:paraId="67F6924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FA99644" w14:textId="77777777" w:rsidR="00FD3188" w:rsidRPr="00A11921" w:rsidRDefault="00FD3188" w:rsidP="000B5951">
            <w:pPr>
              <w:jc w:val="both"/>
            </w:pPr>
            <w:r w:rsidRPr="00A11921">
              <w:t>Údaje o odborném působení od absolvování VŠ</w:t>
            </w:r>
          </w:p>
        </w:tc>
      </w:tr>
      <w:tr w:rsidR="00FD3188" w14:paraId="6E19F304"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956BD5A" w14:textId="77777777" w:rsidR="00FD3188" w:rsidRPr="00A11921" w:rsidRDefault="00FD3188" w:rsidP="000B5951">
            <w:pPr>
              <w:jc w:val="both"/>
            </w:pPr>
            <w:r w:rsidRPr="00A11921">
              <w:t>2006</w:t>
            </w:r>
            <w:r>
              <w:t>-</w:t>
            </w:r>
            <w:r w:rsidRPr="00A11921">
              <w:t>dosud</w:t>
            </w:r>
            <w:r>
              <w:t>:</w:t>
            </w:r>
            <w:r w:rsidRPr="00A11921">
              <w:t xml:space="preserve"> Univerzita Tomáše Bati ve Zlíně, Fakulta logistiky a krizového řízení</w:t>
            </w:r>
            <w:r>
              <w:t>, o</w:t>
            </w:r>
            <w:r w:rsidRPr="00A11921">
              <w:t>dborný asistent</w:t>
            </w:r>
            <w:r>
              <w:t>, pp</w:t>
            </w:r>
          </w:p>
          <w:p w14:paraId="0FAB26CD" w14:textId="77777777" w:rsidR="00FD3188" w:rsidRPr="00A11921" w:rsidRDefault="00FD3188" w:rsidP="000B5951">
            <w:pPr>
              <w:jc w:val="both"/>
            </w:pPr>
            <w:r w:rsidRPr="00A11921">
              <w:t>2001</w:t>
            </w:r>
            <w:r>
              <w:t>-</w:t>
            </w:r>
            <w:r w:rsidRPr="00A11921">
              <w:t>2004</w:t>
            </w:r>
            <w:r>
              <w:t>:</w:t>
            </w:r>
            <w:r w:rsidRPr="00A11921">
              <w:t xml:space="preserve"> Komise pro cenné papíry</w:t>
            </w:r>
            <w:r>
              <w:t>,</w:t>
            </w:r>
            <w:r w:rsidRPr="00A11921">
              <w:t xml:space="preserve"> odborný referent</w:t>
            </w:r>
            <w:r>
              <w:t>, pp</w:t>
            </w:r>
          </w:p>
          <w:p w14:paraId="33FC38C0" w14:textId="77777777" w:rsidR="00FD3188" w:rsidRPr="00A11921" w:rsidRDefault="00FD3188" w:rsidP="000B5951">
            <w:pPr>
              <w:jc w:val="both"/>
            </w:pPr>
          </w:p>
        </w:tc>
      </w:tr>
      <w:tr w:rsidR="00FD3188" w14:paraId="59E4322D"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48CD56A" w14:textId="77777777" w:rsidR="00FD3188" w:rsidRPr="00A11921" w:rsidRDefault="00FD3188" w:rsidP="000B5951">
            <w:pPr>
              <w:jc w:val="both"/>
            </w:pPr>
            <w:r w:rsidRPr="00A11921">
              <w:rPr>
                <w:b/>
              </w:rPr>
              <w:t>Zkušenosti s vedením kvalifikačních a rigorózních prací</w:t>
            </w:r>
          </w:p>
        </w:tc>
      </w:tr>
      <w:tr w:rsidR="00FD3188" w14:paraId="2E0FD899"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2265CD21" w14:textId="77777777" w:rsidR="00FD3188" w:rsidRDefault="00FD3188" w:rsidP="000B5951">
            <w:pPr>
              <w:jc w:val="both"/>
            </w:pPr>
            <w:r>
              <w:t>86x vedoucí bakalářské práce</w:t>
            </w:r>
          </w:p>
          <w:p w14:paraId="367B2A3B" w14:textId="77777777" w:rsidR="00FD3188" w:rsidRDefault="00FD3188" w:rsidP="000B5951">
            <w:pPr>
              <w:jc w:val="both"/>
            </w:pPr>
            <w:r>
              <w:t>22x vedoucí diplomové práce</w:t>
            </w:r>
          </w:p>
        </w:tc>
      </w:tr>
      <w:tr w:rsidR="00FD3188" w14:paraId="2A268A1E"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0F54425"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C43FBC2"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71E23C8"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A4F957D" w14:textId="77777777" w:rsidR="00FD3188" w:rsidRDefault="00FD3188" w:rsidP="000B5951">
            <w:pPr>
              <w:jc w:val="both"/>
              <w:rPr>
                <w:b/>
              </w:rPr>
            </w:pPr>
            <w:r>
              <w:rPr>
                <w:b/>
              </w:rPr>
              <w:t>Ohlasy publikací</w:t>
            </w:r>
          </w:p>
        </w:tc>
      </w:tr>
      <w:tr w:rsidR="00FD3188" w14:paraId="6E4A04F2"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238D7319"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4854387"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77C436D"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533549C"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D41BE5C"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E30B985" w14:textId="77777777" w:rsidR="00FD3188" w:rsidRDefault="00FD3188" w:rsidP="000B5951">
            <w:pPr>
              <w:jc w:val="both"/>
            </w:pPr>
            <w:r>
              <w:rPr>
                <w:b/>
                <w:sz w:val="18"/>
              </w:rPr>
              <w:t>ostatní</w:t>
            </w:r>
          </w:p>
        </w:tc>
      </w:tr>
      <w:tr w:rsidR="00FD3188" w14:paraId="04BFEBE3"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8ACABC1"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45DE10"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A64C236"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67B6683" w14:textId="77777777" w:rsidR="00FD3188" w:rsidRDefault="00FD3188" w:rsidP="000B5951">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771898B6" w14:textId="77777777" w:rsidR="00FD3188" w:rsidRDefault="00FD3188" w:rsidP="000B5951">
            <w:pPr>
              <w:jc w:val="both"/>
              <w:rPr>
                <w:b/>
              </w:rPr>
            </w:pPr>
            <w:r>
              <w:rPr>
                <w:b/>
              </w:rPr>
              <w:t>3</w:t>
            </w:r>
          </w:p>
        </w:tc>
        <w:tc>
          <w:tcPr>
            <w:tcW w:w="694" w:type="dxa"/>
            <w:tcBorders>
              <w:top w:val="single" w:sz="4" w:space="0" w:color="auto"/>
              <w:left w:val="single" w:sz="4" w:space="0" w:color="auto"/>
              <w:bottom w:val="single" w:sz="4" w:space="0" w:color="auto"/>
              <w:right w:val="single" w:sz="4" w:space="0" w:color="auto"/>
            </w:tcBorders>
          </w:tcPr>
          <w:p w14:paraId="05A77854" w14:textId="77777777" w:rsidR="00FD3188" w:rsidRDefault="00FD3188" w:rsidP="000B5951">
            <w:pPr>
              <w:jc w:val="both"/>
              <w:rPr>
                <w:b/>
              </w:rPr>
            </w:pPr>
          </w:p>
        </w:tc>
      </w:tr>
      <w:tr w:rsidR="00FD3188" w14:paraId="51D78E70"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1C90DE0"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9261CDF"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62E7054"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E980DC6"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A5534CE" w14:textId="77777777" w:rsidR="00FD3188" w:rsidRDefault="00FD3188" w:rsidP="000B5951">
            <w:pPr>
              <w:rPr>
                <w:b/>
              </w:rPr>
            </w:pPr>
            <w:r>
              <w:rPr>
                <w:b/>
              </w:rPr>
              <w:t xml:space="preserve">  2 / 1</w:t>
            </w:r>
          </w:p>
        </w:tc>
      </w:tr>
      <w:tr w:rsidR="00FD3188" w14:paraId="349AB27B"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804317"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4E79CAE5"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DBDEC74" w14:textId="77777777" w:rsidR="00FD3188" w:rsidRDefault="00FD3188" w:rsidP="000B5951">
            <w:pPr>
              <w:jc w:val="both"/>
            </w:pPr>
            <w:r>
              <w:lastRenderedPageBreak/>
              <w:t xml:space="preserve">MACKO, Michal; Jan ANTOŠ; František BOŽEK; </w:t>
            </w:r>
            <w:r w:rsidRPr="008A615C">
              <w:rPr>
                <w:b/>
              </w:rPr>
              <w:t>Jiří KONEČNÝ</w:t>
            </w:r>
            <w:r>
              <w:t xml:space="preserve">; Jiří HUZLÍK; Jitka HEGROVÁ a Ivo KUŘITKA. Development of New Health Risk Assessment of Nanoparticles: EPA Health Risk Assessment Revised. </w:t>
            </w:r>
            <w:r w:rsidRPr="000B3246">
              <w:rPr>
                <w:i/>
              </w:rPr>
              <w:t>Nanomaterials</w:t>
            </w:r>
            <w:r>
              <w:t xml:space="preserve">. 2023, 13(1). ISSN 20794991 (Jimp, Q1, autorský podíl </w:t>
            </w:r>
            <w:r w:rsidRPr="008A615C">
              <w:rPr>
                <w:b/>
              </w:rPr>
              <w:t>5 %</w:t>
            </w:r>
            <w:r>
              <w:t>)</w:t>
            </w:r>
          </w:p>
          <w:p w14:paraId="6A24FAD3" w14:textId="77777777" w:rsidR="00FD3188" w:rsidRDefault="00FD3188" w:rsidP="000B5951">
            <w:pPr>
              <w:jc w:val="both"/>
            </w:pPr>
          </w:p>
          <w:p w14:paraId="27B764F1" w14:textId="77777777" w:rsidR="00FD3188" w:rsidRDefault="00FD3188" w:rsidP="000B5951">
            <w:pPr>
              <w:jc w:val="both"/>
            </w:pPr>
            <w:r>
              <w:t xml:space="preserve">DOKULIL, Jiří; Kateřina KADALOVÁ a </w:t>
            </w:r>
            <w:r w:rsidRPr="008A615C">
              <w:rPr>
                <w:b/>
              </w:rPr>
              <w:t>Jiří KONEČNÝ</w:t>
            </w:r>
            <w:r>
              <w:t xml:space="preserve">. Faktory zavedení nefinančních ukazatelů výkonnosti do procesu plánování. In: </w:t>
            </w:r>
            <w:r w:rsidRPr="000B3246">
              <w:rPr>
                <w:i/>
              </w:rPr>
              <w:t>Sborník konference CrisCon 2021</w:t>
            </w:r>
            <w:r>
              <w:t xml:space="preserve">. Zlín: Univerzita Tomáše Bati ve Zlíně, 2021. s. 18-21. ISBN 978-80-7678-028-6 (D, autorský podíl </w:t>
            </w:r>
            <w:r w:rsidRPr="008A615C">
              <w:rPr>
                <w:b/>
              </w:rPr>
              <w:t>5 %</w:t>
            </w:r>
            <w:r>
              <w:t>)</w:t>
            </w:r>
          </w:p>
          <w:p w14:paraId="41A847CB" w14:textId="77777777" w:rsidR="00FD3188" w:rsidRDefault="00FD3188" w:rsidP="000B5951">
            <w:pPr>
              <w:jc w:val="both"/>
            </w:pPr>
          </w:p>
          <w:p w14:paraId="6FD71334" w14:textId="77777777" w:rsidR="00FD3188" w:rsidRDefault="00FD3188" w:rsidP="000B5951">
            <w:pPr>
              <w:jc w:val="both"/>
            </w:pPr>
            <w:r w:rsidRPr="008A615C">
              <w:rPr>
                <w:b/>
              </w:rPr>
              <w:t>KONEČNÝ, Jiří</w:t>
            </w:r>
            <w:r w:rsidRPr="008A615C">
              <w:t xml:space="preserve">; </w:t>
            </w:r>
            <w:r>
              <w:t>Slavomíra VARGOVÁ</w:t>
            </w:r>
            <w:r w:rsidRPr="008A615C">
              <w:t xml:space="preserve">; </w:t>
            </w:r>
            <w:r>
              <w:t xml:space="preserve">František </w:t>
            </w:r>
            <w:r w:rsidRPr="008A615C">
              <w:t>B</w:t>
            </w:r>
            <w:r>
              <w:t>OŽEK</w:t>
            </w:r>
            <w:r w:rsidRPr="008A615C">
              <w:t xml:space="preserve">; </w:t>
            </w:r>
            <w:r>
              <w:t xml:space="preserve">Adam </w:t>
            </w:r>
            <w:r w:rsidRPr="008A615C">
              <w:t>P</w:t>
            </w:r>
            <w:r>
              <w:t>AWELCZYK a Michal</w:t>
            </w:r>
            <w:r w:rsidRPr="008A615C">
              <w:t xml:space="preserve"> M</w:t>
            </w:r>
            <w:r>
              <w:t xml:space="preserve">ACKO. </w:t>
            </w:r>
            <w:r w:rsidRPr="008A615C">
              <w:t>Kvantitativní hodnocení rizik naturogenních katastrof</w:t>
            </w:r>
            <w:r>
              <w:t xml:space="preserve">. In: </w:t>
            </w:r>
            <w:r w:rsidRPr="000B3246">
              <w:rPr>
                <w:i/>
              </w:rPr>
              <w:t>Sborník konference CrisCon 2020</w:t>
            </w:r>
            <w:r>
              <w:t xml:space="preserve">. Zlín: Univerzita Tomáše Bati ve Zlíně, 2020. s. 73-74. ISBN </w:t>
            </w:r>
            <w:r w:rsidRPr="000B3246">
              <w:t>978-80-7454-957-1</w:t>
            </w:r>
            <w:r>
              <w:t xml:space="preserve"> (D, autorský podíl </w:t>
            </w:r>
            <w:r w:rsidRPr="008A615C">
              <w:rPr>
                <w:b/>
              </w:rPr>
              <w:t>20 %</w:t>
            </w:r>
            <w:r>
              <w:t>)</w:t>
            </w:r>
          </w:p>
          <w:p w14:paraId="2908B7A4" w14:textId="77777777" w:rsidR="00FD3188" w:rsidRPr="006111A4" w:rsidRDefault="00FD3188" w:rsidP="000B5951">
            <w:pPr>
              <w:jc w:val="both"/>
            </w:pPr>
          </w:p>
        </w:tc>
      </w:tr>
      <w:tr w:rsidR="00FD3188" w14:paraId="3A990EF7"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699580" w14:textId="77777777" w:rsidR="00FD3188" w:rsidRDefault="00FD3188" w:rsidP="000B5951">
            <w:pPr>
              <w:rPr>
                <w:b/>
              </w:rPr>
            </w:pPr>
            <w:r>
              <w:rPr>
                <w:b/>
              </w:rPr>
              <w:t>Působení v zahraničí</w:t>
            </w:r>
          </w:p>
        </w:tc>
      </w:tr>
      <w:tr w:rsidR="00FD3188" w14:paraId="55B2A3AB"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CDFEDCD" w14:textId="77777777" w:rsidR="00FD3188" w:rsidRDefault="00FD3188" w:rsidP="000B5951">
            <w:pPr>
              <w:rPr>
                <w:b/>
              </w:rPr>
            </w:pPr>
          </w:p>
        </w:tc>
      </w:tr>
      <w:tr w:rsidR="00FD3188" w14:paraId="513A655A"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3DBAED"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838EDD6"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091F7B"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098B85" w14:textId="77777777" w:rsidR="00FD3188" w:rsidRDefault="00FD3188" w:rsidP="000B5951">
            <w:pPr>
              <w:jc w:val="both"/>
            </w:pPr>
          </w:p>
        </w:tc>
      </w:tr>
    </w:tbl>
    <w:p w14:paraId="484F0716" w14:textId="77777777" w:rsidR="00FD3188" w:rsidRDefault="00FD3188" w:rsidP="00FD3188"/>
    <w:p w14:paraId="1ACFA538"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B5951" w:rsidDel="000B5951" w14:paraId="1CC647C3" w14:textId="57DDDCA9" w:rsidTr="000B5951">
        <w:trPr>
          <w:del w:id="3743" w:author="Eva Skýbová" w:date="2024-05-15T09:48:00Z"/>
        </w:trPr>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01CD28C" w14:textId="1A73645C" w:rsidR="000B5951" w:rsidDel="000B5951" w:rsidRDefault="000B5951" w:rsidP="000B5951">
            <w:pPr>
              <w:jc w:val="both"/>
              <w:rPr>
                <w:del w:id="3744" w:author="Eva Skýbová" w:date="2024-05-15T09:48:00Z"/>
                <w:b/>
                <w:sz w:val="28"/>
              </w:rPr>
            </w:pPr>
            <w:del w:id="3745" w:author="Eva Skýbová" w:date="2024-05-15T09:48:00Z">
              <w:r w:rsidDel="000B5951">
                <w:rPr>
                  <w:b/>
                  <w:sz w:val="28"/>
                </w:rPr>
                <w:delText>C-I – Personální zabezpečení</w:delText>
              </w:r>
            </w:del>
          </w:p>
        </w:tc>
      </w:tr>
      <w:tr w:rsidR="000B5951" w14:paraId="6016DE75"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F5B63F8" w14:textId="77777777" w:rsidR="000B5951" w:rsidRDefault="000B5951" w:rsidP="000B5951">
            <w:pPr>
              <w:jc w:val="both"/>
              <w:rPr>
                <w:b/>
                <w:sz w:val="28"/>
              </w:rPr>
            </w:pPr>
            <w:r>
              <w:rPr>
                <w:b/>
                <w:sz w:val="28"/>
              </w:rPr>
              <w:lastRenderedPageBreak/>
              <w:t>C-I – Personální zabezpečení</w:t>
            </w:r>
          </w:p>
        </w:tc>
      </w:tr>
      <w:tr w:rsidR="000B5951" w:rsidDel="000B5951" w14:paraId="17CF0B56" w14:textId="55F7CECC" w:rsidTr="000B5951">
        <w:trPr>
          <w:del w:id="3746" w:author="Eva Skýbová" w:date="2024-05-15T09:48:00Z"/>
        </w:trPr>
        <w:tc>
          <w:tcPr>
            <w:tcW w:w="9859" w:type="dxa"/>
            <w:gridSpan w:val="15"/>
            <w:tcBorders>
              <w:top w:val="double" w:sz="4" w:space="0" w:color="auto"/>
            </w:tcBorders>
            <w:shd w:val="clear" w:color="auto" w:fill="F7CAAC"/>
          </w:tcPr>
          <w:p w14:paraId="3CD022AD" w14:textId="6A29859D" w:rsidR="000B5951" w:rsidRPr="001B2AE1" w:rsidDel="000B5951" w:rsidRDefault="000B5951" w:rsidP="000B5951">
            <w:pPr>
              <w:jc w:val="both"/>
              <w:rPr>
                <w:del w:id="3747" w:author="Eva Skýbová" w:date="2024-05-15T09:48:00Z"/>
              </w:rPr>
            </w:pPr>
          </w:p>
        </w:tc>
      </w:tr>
      <w:tr w:rsidR="00FD3188" w14:paraId="0B9CF03D" w14:textId="77777777" w:rsidTr="000B5951">
        <w:tc>
          <w:tcPr>
            <w:tcW w:w="2518" w:type="dxa"/>
            <w:tcBorders>
              <w:top w:val="double" w:sz="4" w:space="0" w:color="auto"/>
            </w:tcBorders>
            <w:shd w:val="clear" w:color="auto" w:fill="F7CAAC"/>
          </w:tcPr>
          <w:p w14:paraId="071907C6" w14:textId="77777777" w:rsidR="00FD3188" w:rsidRDefault="00FD3188" w:rsidP="000B5951">
            <w:pPr>
              <w:jc w:val="both"/>
              <w:rPr>
                <w:b/>
              </w:rPr>
            </w:pPr>
            <w:r>
              <w:rPr>
                <w:b/>
              </w:rPr>
              <w:t>Vysoká škola</w:t>
            </w:r>
          </w:p>
        </w:tc>
        <w:tc>
          <w:tcPr>
            <w:tcW w:w="7341" w:type="dxa"/>
            <w:gridSpan w:val="14"/>
          </w:tcPr>
          <w:p w14:paraId="664BF904" w14:textId="77777777" w:rsidR="00FD3188" w:rsidRDefault="00FD3188" w:rsidP="000B5951">
            <w:pPr>
              <w:jc w:val="both"/>
            </w:pPr>
            <w:r w:rsidRPr="001B2AE1">
              <w:t>Univerzita Tomáše Bati ve Zlíně</w:t>
            </w:r>
          </w:p>
        </w:tc>
      </w:tr>
      <w:tr w:rsidR="00FD3188" w14:paraId="7D22928E" w14:textId="77777777" w:rsidTr="000B5951">
        <w:tc>
          <w:tcPr>
            <w:tcW w:w="2518" w:type="dxa"/>
            <w:shd w:val="clear" w:color="auto" w:fill="F7CAAC"/>
          </w:tcPr>
          <w:p w14:paraId="1EB90936" w14:textId="77777777" w:rsidR="00FD3188" w:rsidRDefault="00FD3188" w:rsidP="000B5951">
            <w:pPr>
              <w:jc w:val="both"/>
              <w:rPr>
                <w:b/>
              </w:rPr>
            </w:pPr>
            <w:r>
              <w:rPr>
                <w:b/>
              </w:rPr>
              <w:t>Součást vysoké školy</w:t>
            </w:r>
          </w:p>
        </w:tc>
        <w:tc>
          <w:tcPr>
            <w:tcW w:w="7341" w:type="dxa"/>
            <w:gridSpan w:val="14"/>
          </w:tcPr>
          <w:p w14:paraId="3BA3272C" w14:textId="77777777" w:rsidR="00FD3188" w:rsidRDefault="00FD3188" w:rsidP="000B5951">
            <w:pPr>
              <w:jc w:val="both"/>
            </w:pPr>
            <w:r>
              <w:t>Fakulta logistiky a krizového řízení</w:t>
            </w:r>
          </w:p>
        </w:tc>
      </w:tr>
      <w:tr w:rsidR="00FD3188" w14:paraId="347417D0" w14:textId="77777777" w:rsidTr="000B5951">
        <w:tc>
          <w:tcPr>
            <w:tcW w:w="2518" w:type="dxa"/>
            <w:shd w:val="clear" w:color="auto" w:fill="F7CAAC"/>
          </w:tcPr>
          <w:p w14:paraId="325D4E0B" w14:textId="77777777" w:rsidR="00FD3188" w:rsidRDefault="00FD3188" w:rsidP="000B5951">
            <w:pPr>
              <w:jc w:val="both"/>
              <w:rPr>
                <w:b/>
              </w:rPr>
            </w:pPr>
            <w:r>
              <w:rPr>
                <w:b/>
              </w:rPr>
              <w:t>Název studijního programu</w:t>
            </w:r>
          </w:p>
        </w:tc>
        <w:tc>
          <w:tcPr>
            <w:tcW w:w="7341" w:type="dxa"/>
            <w:gridSpan w:val="14"/>
          </w:tcPr>
          <w:p w14:paraId="4087CA99" w14:textId="77777777" w:rsidR="00FD3188" w:rsidRDefault="00FD3188" w:rsidP="000B5951">
            <w:pPr>
              <w:jc w:val="both"/>
            </w:pPr>
            <w:r>
              <w:t>Risk Management</w:t>
            </w:r>
          </w:p>
        </w:tc>
      </w:tr>
      <w:tr w:rsidR="00FD3188" w14:paraId="45E26F7F" w14:textId="77777777" w:rsidTr="000B5951">
        <w:tc>
          <w:tcPr>
            <w:tcW w:w="2518" w:type="dxa"/>
            <w:shd w:val="clear" w:color="auto" w:fill="F7CAAC"/>
          </w:tcPr>
          <w:p w14:paraId="64C2644C" w14:textId="77777777" w:rsidR="00FD3188" w:rsidRDefault="00FD3188" w:rsidP="000B5951">
            <w:pPr>
              <w:jc w:val="both"/>
              <w:rPr>
                <w:b/>
              </w:rPr>
            </w:pPr>
            <w:r>
              <w:rPr>
                <w:b/>
              </w:rPr>
              <w:t>Jméno a příjmení</w:t>
            </w:r>
          </w:p>
        </w:tc>
        <w:tc>
          <w:tcPr>
            <w:tcW w:w="4536" w:type="dxa"/>
            <w:gridSpan w:val="8"/>
          </w:tcPr>
          <w:p w14:paraId="108E9A5E" w14:textId="77777777" w:rsidR="00FD3188" w:rsidRPr="00A42879" w:rsidRDefault="00FD3188" w:rsidP="000B5951">
            <w:pPr>
              <w:jc w:val="both"/>
              <w:rPr>
                <w:b/>
                <w:bCs/>
              </w:rPr>
            </w:pPr>
            <w:r>
              <w:rPr>
                <w:b/>
                <w:bCs/>
              </w:rPr>
              <w:t>Jan Kyselák</w:t>
            </w:r>
          </w:p>
        </w:tc>
        <w:tc>
          <w:tcPr>
            <w:tcW w:w="709" w:type="dxa"/>
            <w:shd w:val="clear" w:color="auto" w:fill="F7CAAC"/>
          </w:tcPr>
          <w:p w14:paraId="49C4CB0F" w14:textId="77777777" w:rsidR="00FD3188" w:rsidRDefault="00FD3188" w:rsidP="000B5951">
            <w:pPr>
              <w:jc w:val="both"/>
              <w:rPr>
                <w:b/>
              </w:rPr>
            </w:pPr>
            <w:r>
              <w:rPr>
                <w:b/>
              </w:rPr>
              <w:t>Tituly</w:t>
            </w:r>
          </w:p>
        </w:tc>
        <w:tc>
          <w:tcPr>
            <w:tcW w:w="2096" w:type="dxa"/>
            <w:gridSpan w:val="5"/>
          </w:tcPr>
          <w:p w14:paraId="1DAEE028" w14:textId="77777777" w:rsidR="00FD3188" w:rsidRDefault="00FD3188" w:rsidP="000B5951">
            <w:r>
              <w:t>Ing.</w:t>
            </w:r>
          </w:p>
          <w:p w14:paraId="58DA32F9" w14:textId="77777777" w:rsidR="00FD3188" w:rsidRDefault="00FD3188" w:rsidP="000B5951">
            <w:r>
              <w:t xml:space="preserve">Ph.D. </w:t>
            </w:r>
          </w:p>
        </w:tc>
      </w:tr>
      <w:tr w:rsidR="00FD3188" w14:paraId="4FE9DE90" w14:textId="77777777" w:rsidTr="000B5951">
        <w:tc>
          <w:tcPr>
            <w:tcW w:w="2518" w:type="dxa"/>
            <w:shd w:val="clear" w:color="auto" w:fill="F7CAAC"/>
          </w:tcPr>
          <w:p w14:paraId="1ADC2A57" w14:textId="77777777" w:rsidR="00FD3188" w:rsidRDefault="00FD3188" w:rsidP="000B5951">
            <w:pPr>
              <w:jc w:val="both"/>
              <w:rPr>
                <w:b/>
              </w:rPr>
            </w:pPr>
            <w:r>
              <w:rPr>
                <w:b/>
              </w:rPr>
              <w:t>Rok narození</w:t>
            </w:r>
          </w:p>
        </w:tc>
        <w:tc>
          <w:tcPr>
            <w:tcW w:w="829" w:type="dxa"/>
            <w:gridSpan w:val="2"/>
          </w:tcPr>
          <w:p w14:paraId="0B50FEDC" w14:textId="77777777" w:rsidR="00FD3188" w:rsidRDefault="00FD3188" w:rsidP="000B5951">
            <w:pPr>
              <w:jc w:val="both"/>
            </w:pPr>
            <w:r>
              <w:t>1962</w:t>
            </w:r>
          </w:p>
        </w:tc>
        <w:tc>
          <w:tcPr>
            <w:tcW w:w="1721" w:type="dxa"/>
            <w:shd w:val="clear" w:color="auto" w:fill="F7CAAC"/>
          </w:tcPr>
          <w:p w14:paraId="3D4DFAB0" w14:textId="77777777" w:rsidR="00FD3188" w:rsidRDefault="00FD3188" w:rsidP="000B5951">
            <w:pPr>
              <w:jc w:val="both"/>
              <w:rPr>
                <w:b/>
              </w:rPr>
            </w:pPr>
            <w:r>
              <w:rPr>
                <w:b/>
              </w:rPr>
              <w:t>typ vztahu k VŠ</w:t>
            </w:r>
          </w:p>
        </w:tc>
        <w:tc>
          <w:tcPr>
            <w:tcW w:w="992" w:type="dxa"/>
            <w:gridSpan w:val="4"/>
          </w:tcPr>
          <w:p w14:paraId="739717B0" w14:textId="77777777" w:rsidR="00FD3188" w:rsidRPr="00124859" w:rsidRDefault="00FD3188" w:rsidP="000B5951">
            <w:pPr>
              <w:jc w:val="both"/>
              <w:rPr>
                <w:i/>
                <w:iCs/>
              </w:rPr>
            </w:pPr>
            <w:r w:rsidRPr="00124859">
              <w:rPr>
                <w:i/>
                <w:iCs/>
              </w:rPr>
              <w:t>pp.</w:t>
            </w:r>
          </w:p>
        </w:tc>
        <w:tc>
          <w:tcPr>
            <w:tcW w:w="994" w:type="dxa"/>
            <w:shd w:val="clear" w:color="auto" w:fill="F7CAAC"/>
          </w:tcPr>
          <w:p w14:paraId="0674AE68" w14:textId="77777777" w:rsidR="00FD3188" w:rsidRDefault="00FD3188" w:rsidP="000B5951">
            <w:pPr>
              <w:jc w:val="both"/>
              <w:rPr>
                <w:b/>
              </w:rPr>
            </w:pPr>
            <w:r>
              <w:rPr>
                <w:b/>
              </w:rPr>
              <w:t>rozsah</w:t>
            </w:r>
          </w:p>
        </w:tc>
        <w:tc>
          <w:tcPr>
            <w:tcW w:w="709" w:type="dxa"/>
          </w:tcPr>
          <w:p w14:paraId="45537BCF" w14:textId="77777777" w:rsidR="00FD3188" w:rsidRDefault="00FD3188" w:rsidP="000B5951">
            <w:pPr>
              <w:jc w:val="both"/>
            </w:pPr>
            <w:r>
              <w:t>40</w:t>
            </w:r>
          </w:p>
        </w:tc>
        <w:tc>
          <w:tcPr>
            <w:tcW w:w="709" w:type="dxa"/>
            <w:gridSpan w:val="3"/>
            <w:shd w:val="clear" w:color="auto" w:fill="F7CAAC"/>
          </w:tcPr>
          <w:p w14:paraId="2EC19E99" w14:textId="77777777" w:rsidR="00FD3188" w:rsidRDefault="00FD3188" w:rsidP="000B5951">
            <w:pPr>
              <w:jc w:val="both"/>
              <w:rPr>
                <w:b/>
              </w:rPr>
            </w:pPr>
            <w:r>
              <w:rPr>
                <w:b/>
              </w:rPr>
              <w:t>do kdy</w:t>
            </w:r>
          </w:p>
        </w:tc>
        <w:tc>
          <w:tcPr>
            <w:tcW w:w="1387" w:type="dxa"/>
            <w:gridSpan w:val="2"/>
          </w:tcPr>
          <w:p w14:paraId="54EE2AB9" w14:textId="77777777" w:rsidR="00FD3188" w:rsidRDefault="00FD3188" w:rsidP="000B5951">
            <w:pPr>
              <w:jc w:val="both"/>
            </w:pPr>
            <w:r>
              <w:t>N</w:t>
            </w:r>
          </w:p>
        </w:tc>
      </w:tr>
      <w:tr w:rsidR="00FD3188" w14:paraId="3FA424A0" w14:textId="77777777" w:rsidTr="000B5951">
        <w:tc>
          <w:tcPr>
            <w:tcW w:w="5068" w:type="dxa"/>
            <w:gridSpan w:val="4"/>
            <w:shd w:val="clear" w:color="auto" w:fill="F7CAAC"/>
          </w:tcPr>
          <w:p w14:paraId="5A0C0E9B" w14:textId="77777777" w:rsidR="00FD3188" w:rsidRDefault="00FD3188" w:rsidP="000B5951">
            <w:pPr>
              <w:jc w:val="both"/>
              <w:rPr>
                <w:b/>
              </w:rPr>
            </w:pPr>
            <w:r>
              <w:rPr>
                <w:b/>
              </w:rPr>
              <w:t>Typ vztahu na součásti VŠ, která uskutečňuje st. program</w:t>
            </w:r>
          </w:p>
        </w:tc>
        <w:tc>
          <w:tcPr>
            <w:tcW w:w="992" w:type="dxa"/>
            <w:gridSpan w:val="4"/>
          </w:tcPr>
          <w:p w14:paraId="1B99376A" w14:textId="77777777" w:rsidR="00FD3188" w:rsidRPr="00124859" w:rsidRDefault="00FD3188" w:rsidP="000B5951">
            <w:pPr>
              <w:jc w:val="both"/>
              <w:rPr>
                <w:i/>
                <w:iCs/>
              </w:rPr>
            </w:pPr>
            <w:r>
              <w:rPr>
                <w:i/>
                <w:iCs/>
              </w:rPr>
              <w:t>pp.</w:t>
            </w:r>
          </w:p>
        </w:tc>
        <w:tc>
          <w:tcPr>
            <w:tcW w:w="994" w:type="dxa"/>
            <w:shd w:val="clear" w:color="auto" w:fill="F7CAAC"/>
          </w:tcPr>
          <w:p w14:paraId="5FEF8E96" w14:textId="77777777" w:rsidR="00FD3188" w:rsidRDefault="00FD3188" w:rsidP="000B5951">
            <w:pPr>
              <w:jc w:val="both"/>
              <w:rPr>
                <w:b/>
              </w:rPr>
            </w:pPr>
            <w:r>
              <w:rPr>
                <w:b/>
              </w:rPr>
              <w:t>rozsah</w:t>
            </w:r>
          </w:p>
        </w:tc>
        <w:tc>
          <w:tcPr>
            <w:tcW w:w="709" w:type="dxa"/>
          </w:tcPr>
          <w:p w14:paraId="043DE95C" w14:textId="77777777" w:rsidR="00FD3188" w:rsidRDefault="00FD3188" w:rsidP="000B5951">
            <w:pPr>
              <w:jc w:val="both"/>
            </w:pPr>
            <w:r>
              <w:t>40</w:t>
            </w:r>
          </w:p>
        </w:tc>
        <w:tc>
          <w:tcPr>
            <w:tcW w:w="709" w:type="dxa"/>
            <w:gridSpan w:val="3"/>
            <w:shd w:val="clear" w:color="auto" w:fill="F7CAAC"/>
          </w:tcPr>
          <w:p w14:paraId="562E323B" w14:textId="77777777" w:rsidR="00FD3188" w:rsidRDefault="00FD3188" w:rsidP="000B5951">
            <w:pPr>
              <w:jc w:val="both"/>
              <w:rPr>
                <w:b/>
              </w:rPr>
            </w:pPr>
            <w:r>
              <w:rPr>
                <w:b/>
              </w:rPr>
              <w:t>do kdy</w:t>
            </w:r>
          </w:p>
        </w:tc>
        <w:tc>
          <w:tcPr>
            <w:tcW w:w="1387" w:type="dxa"/>
            <w:gridSpan w:val="2"/>
          </w:tcPr>
          <w:p w14:paraId="4549EA09" w14:textId="77777777" w:rsidR="00FD3188" w:rsidRDefault="00FD3188" w:rsidP="000B5951">
            <w:pPr>
              <w:jc w:val="both"/>
            </w:pPr>
            <w:r>
              <w:t>N</w:t>
            </w:r>
          </w:p>
        </w:tc>
      </w:tr>
      <w:tr w:rsidR="00FD3188" w14:paraId="4608D961" w14:textId="77777777" w:rsidTr="000B5951">
        <w:tc>
          <w:tcPr>
            <w:tcW w:w="6060" w:type="dxa"/>
            <w:gridSpan w:val="8"/>
            <w:shd w:val="clear" w:color="auto" w:fill="F7CAAC"/>
          </w:tcPr>
          <w:p w14:paraId="171DE14C"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7058EBE9" w14:textId="77777777" w:rsidR="00FD3188" w:rsidRDefault="00FD3188" w:rsidP="000B5951">
            <w:pPr>
              <w:jc w:val="both"/>
              <w:rPr>
                <w:b/>
              </w:rPr>
            </w:pPr>
            <w:r>
              <w:rPr>
                <w:b/>
              </w:rPr>
              <w:t>typ prac. vztahu</w:t>
            </w:r>
          </w:p>
        </w:tc>
        <w:tc>
          <w:tcPr>
            <w:tcW w:w="2096" w:type="dxa"/>
            <w:gridSpan w:val="5"/>
            <w:shd w:val="clear" w:color="auto" w:fill="F7CAAC"/>
          </w:tcPr>
          <w:p w14:paraId="1E5F388A" w14:textId="77777777" w:rsidR="00FD3188" w:rsidRDefault="00FD3188" w:rsidP="000B5951">
            <w:pPr>
              <w:jc w:val="both"/>
              <w:rPr>
                <w:b/>
              </w:rPr>
            </w:pPr>
            <w:r>
              <w:rPr>
                <w:b/>
              </w:rPr>
              <w:t>rozsah</w:t>
            </w:r>
          </w:p>
        </w:tc>
      </w:tr>
      <w:tr w:rsidR="00FD3188" w14:paraId="6C064F82" w14:textId="77777777" w:rsidTr="000B5951">
        <w:tc>
          <w:tcPr>
            <w:tcW w:w="6060" w:type="dxa"/>
            <w:gridSpan w:val="8"/>
          </w:tcPr>
          <w:p w14:paraId="5C883082" w14:textId="77777777" w:rsidR="00FD3188" w:rsidRDefault="00FD3188" w:rsidP="000B5951">
            <w:pPr>
              <w:jc w:val="both"/>
            </w:pPr>
            <w:r>
              <w:t>-</w:t>
            </w:r>
          </w:p>
        </w:tc>
        <w:tc>
          <w:tcPr>
            <w:tcW w:w="1703" w:type="dxa"/>
            <w:gridSpan w:val="2"/>
          </w:tcPr>
          <w:p w14:paraId="6FB9D5FF" w14:textId="77777777" w:rsidR="00FD3188" w:rsidRPr="00A42879" w:rsidRDefault="00FD3188" w:rsidP="000B5951">
            <w:pPr>
              <w:jc w:val="both"/>
              <w:rPr>
                <w:i/>
                <w:iCs/>
              </w:rPr>
            </w:pPr>
            <w:r>
              <w:rPr>
                <w:i/>
                <w:iCs/>
              </w:rPr>
              <w:t>-</w:t>
            </w:r>
          </w:p>
        </w:tc>
        <w:tc>
          <w:tcPr>
            <w:tcW w:w="2096" w:type="dxa"/>
            <w:gridSpan w:val="5"/>
          </w:tcPr>
          <w:p w14:paraId="4753919F" w14:textId="77777777" w:rsidR="00FD3188" w:rsidRDefault="00FD3188" w:rsidP="000B5951">
            <w:pPr>
              <w:jc w:val="both"/>
            </w:pPr>
            <w:r>
              <w:t>-</w:t>
            </w:r>
          </w:p>
        </w:tc>
      </w:tr>
      <w:tr w:rsidR="00FD3188" w14:paraId="77C88D97" w14:textId="77777777" w:rsidTr="000B5951">
        <w:tc>
          <w:tcPr>
            <w:tcW w:w="6060" w:type="dxa"/>
            <w:gridSpan w:val="8"/>
          </w:tcPr>
          <w:p w14:paraId="49252AC2" w14:textId="77777777" w:rsidR="00FD3188" w:rsidRDefault="00FD3188" w:rsidP="000B5951">
            <w:pPr>
              <w:jc w:val="both"/>
            </w:pPr>
          </w:p>
        </w:tc>
        <w:tc>
          <w:tcPr>
            <w:tcW w:w="1703" w:type="dxa"/>
            <w:gridSpan w:val="2"/>
          </w:tcPr>
          <w:p w14:paraId="31E62A1F" w14:textId="77777777" w:rsidR="00FD3188" w:rsidRDefault="00FD3188" w:rsidP="000B5951">
            <w:pPr>
              <w:jc w:val="both"/>
            </w:pPr>
          </w:p>
        </w:tc>
        <w:tc>
          <w:tcPr>
            <w:tcW w:w="2096" w:type="dxa"/>
            <w:gridSpan w:val="5"/>
          </w:tcPr>
          <w:p w14:paraId="65EAB256" w14:textId="77777777" w:rsidR="00FD3188" w:rsidRDefault="00FD3188" w:rsidP="000B5951">
            <w:pPr>
              <w:jc w:val="both"/>
            </w:pPr>
          </w:p>
        </w:tc>
      </w:tr>
      <w:tr w:rsidR="00FD3188" w14:paraId="407A5582" w14:textId="77777777" w:rsidTr="000B5951">
        <w:tc>
          <w:tcPr>
            <w:tcW w:w="6060" w:type="dxa"/>
            <w:gridSpan w:val="8"/>
          </w:tcPr>
          <w:p w14:paraId="63ECDFD3" w14:textId="77777777" w:rsidR="00FD3188" w:rsidRDefault="00FD3188" w:rsidP="000B5951">
            <w:pPr>
              <w:jc w:val="both"/>
            </w:pPr>
          </w:p>
        </w:tc>
        <w:tc>
          <w:tcPr>
            <w:tcW w:w="1703" w:type="dxa"/>
            <w:gridSpan w:val="2"/>
          </w:tcPr>
          <w:p w14:paraId="1153992B" w14:textId="77777777" w:rsidR="00FD3188" w:rsidRDefault="00FD3188" w:rsidP="000B5951">
            <w:pPr>
              <w:jc w:val="both"/>
            </w:pPr>
          </w:p>
        </w:tc>
        <w:tc>
          <w:tcPr>
            <w:tcW w:w="2096" w:type="dxa"/>
            <w:gridSpan w:val="5"/>
          </w:tcPr>
          <w:p w14:paraId="4F27AF3B" w14:textId="77777777" w:rsidR="00FD3188" w:rsidRDefault="00FD3188" w:rsidP="000B5951">
            <w:pPr>
              <w:jc w:val="both"/>
            </w:pPr>
          </w:p>
        </w:tc>
      </w:tr>
      <w:tr w:rsidR="00FD3188" w14:paraId="25DFB4B8" w14:textId="77777777" w:rsidTr="000B5951">
        <w:tc>
          <w:tcPr>
            <w:tcW w:w="6060" w:type="dxa"/>
            <w:gridSpan w:val="8"/>
          </w:tcPr>
          <w:p w14:paraId="302F255C" w14:textId="77777777" w:rsidR="00FD3188" w:rsidRDefault="00FD3188" w:rsidP="000B5951">
            <w:pPr>
              <w:jc w:val="both"/>
            </w:pPr>
          </w:p>
        </w:tc>
        <w:tc>
          <w:tcPr>
            <w:tcW w:w="1703" w:type="dxa"/>
            <w:gridSpan w:val="2"/>
          </w:tcPr>
          <w:p w14:paraId="1BB8F8B1" w14:textId="77777777" w:rsidR="00FD3188" w:rsidRDefault="00FD3188" w:rsidP="000B5951">
            <w:pPr>
              <w:jc w:val="both"/>
            </w:pPr>
          </w:p>
        </w:tc>
        <w:tc>
          <w:tcPr>
            <w:tcW w:w="2096" w:type="dxa"/>
            <w:gridSpan w:val="5"/>
          </w:tcPr>
          <w:p w14:paraId="22294F9B" w14:textId="77777777" w:rsidR="00FD3188" w:rsidRDefault="00FD3188" w:rsidP="000B5951">
            <w:pPr>
              <w:jc w:val="both"/>
            </w:pPr>
          </w:p>
        </w:tc>
      </w:tr>
      <w:tr w:rsidR="00FD3188" w14:paraId="243F369C" w14:textId="77777777" w:rsidTr="000B5951">
        <w:tc>
          <w:tcPr>
            <w:tcW w:w="9859" w:type="dxa"/>
            <w:gridSpan w:val="15"/>
            <w:shd w:val="clear" w:color="auto" w:fill="F7CAAC"/>
          </w:tcPr>
          <w:p w14:paraId="1224AE4B"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0BB01271" w14:textId="77777777" w:rsidTr="000B5951">
        <w:trPr>
          <w:trHeight w:val="1417"/>
        </w:trPr>
        <w:tc>
          <w:tcPr>
            <w:tcW w:w="9859" w:type="dxa"/>
            <w:gridSpan w:val="15"/>
            <w:tcBorders>
              <w:top w:val="nil"/>
            </w:tcBorders>
          </w:tcPr>
          <w:p w14:paraId="281EBD77" w14:textId="522E6A97" w:rsidR="00FD3188" w:rsidDel="000B5951" w:rsidRDefault="00FD3188" w:rsidP="000B5951">
            <w:pPr>
              <w:jc w:val="both"/>
              <w:rPr>
                <w:del w:id="3748" w:author="Eva Skýbová" w:date="2024-05-15T09:46:00Z"/>
              </w:rPr>
            </w:pPr>
            <w:del w:id="3749" w:author="Eva Skýbová" w:date="2024-05-15T09:46:00Z">
              <w:r w:rsidDel="000B5951">
                <w:delText>Crisis Planning and Management</w:delText>
              </w:r>
              <w:r w:rsidRPr="00314F5C" w:rsidDel="000B5951">
                <w:delText xml:space="preserve"> I</w:delText>
              </w:r>
              <w:r w:rsidDel="000B5951">
                <w:delText xml:space="preserve"> – garant, přednášející (100 %), vede semináře (50 %)</w:delText>
              </w:r>
            </w:del>
          </w:p>
          <w:p w14:paraId="3E5739F3" w14:textId="46CA3FDC" w:rsidR="00FD3188" w:rsidDel="000B5951" w:rsidRDefault="00FD3188" w:rsidP="000B5951">
            <w:pPr>
              <w:jc w:val="both"/>
              <w:rPr>
                <w:del w:id="3750" w:author="Eva Skýbová" w:date="2024-05-15T09:46:00Z"/>
              </w:rPr>
            </w:pPr>
            <w:del w:id="3751" w:author="Eva Skýbová" w:date="2024-05-15T09:46:00Z">
              <w:r w:rsidDel="000B5951">
                <w:delText>Crisis Planning and Management</w:delText>
              </w:r>
              <w:r w:rsidRPr="00314F5C" w:rsidDel="000B5951">
                <w:delText xml:space="preserve"> </w:delText>
              </w:r>
              <w:r w:rsidDel="000B5951">
                <w:delText>I</w:delText>
              </w:r>
              <w:r w:rsidRPr="00314F5C" w:rsidDel="000B5951">
                <w:delText>I</w:delText>
              </w:r>
              <w:r w:rsidDel="000B5951">
                <w:delText xml:space="preserve"> – garant, přednášející (100 %), vede semináře (50 %)</w:delText>
              </w:r>
            </w:del>
          </w:p>
          <w:p w14:paraId="3356F033" w14:textId="2DA4D78D" w:rsidR="00FD3188" w:rsidRPr="00AE2985" w:rsidRDefault="00FD3188" w:rsidP="000B5951">
            <w:pPr>
              <w:jc w:val="both"/>
            </w:pPr>
            <w:r>
              <w:t>Population Protection</w:t>
            </w:r>
            <w:r w:rsidRPr="00AE2985">
              <w:t xml:space="preserve"> </w:t>
            </w:r>
            <w:del w:id="3752" w:author="Eva Skýbová" w:date="2024-05-15T09:46:00Z">
              <w:r w:rsidRPr="00AE2985" w:rsidDel="000B5951">
                <w:delText xml:space="preserve">I (PZ) </w:delText>
              </w:r>
            </w:del>
            <w:r w:rsidRPr="00AE2985">
              <w:t>– přednášející (</w:t>
            </w:r>
            <w:r>
              <w:t>43</w:t>
            </w:r>
            <w:r w:rsidRPr="00AE2985">
              <w:t xml:space="preserve"> %)</w:t>
            </w:r>
            <w:r>
              <w:t>, vede semináře (100 %)</w:t>
            </w:r>
          </w:p>
          <w:p w14:paraId="2949B4F6" w14:textId="5EFD9732" w:rsidR="00FD3188" w:rsidRPr="002827C6" w:rsidRDefault="00FD3188" w:rsidP="000B5951">
            <w:pPr>
              <w:jc w:val="both"/>
            </w:pPr>
            <w:del w:id="3753" w:author="Eva Skýbová" w:date="2024-05-15T09:46:00Z">
              <w:r w:rsidDel="000B5951">
                <w:delText>Population Protection</w:delText>
              </w:r>
              <w:r w:rsidRPr="00AE2985" w:rsidDel="000B5951">
                <w:delText xml:space="preserve"> II</w:delText>
              </w:r>
              <w:r w:rsidDel="000B5951">
                <w:delText xml:space="preserve"> </w:delText>
              </w:r>
              <w:r w:rsidRPr="00AE2985" w:rsidDel="000B5951">
                <w:delText>– přednášející (</w:delText>
              </w:r>
              <w:r w:rsidDel="000B5951">
                <w:delText>43</w:delText>
              </w:r>
              <w:r w:rsidRPr="00AE2985" w:rsidDel="000B5951">
                <w:delText xml:space="preserve"> %)</w:delText>
              </w:r>
              <w:r w:rsidDel="000B5951">
                <w:delText>, vede semináře (100 %)</w:delText>
              </w:r>
            </w:del>
          </w:p>
        </w:tc>
      </w:tr>
      <w:tr w:rsidR="00FD3188" w14:paraId="768CA547" w14:textId="77777777" w:rsidTr="000B5951">
        <w:trPr>
          <w:trHeight w:val="340"/>
        </w:trPr>
        <w:tc>
          <w:tcPr>
            <w:tcW w:w="9859" w:type="dxa"/>
            <w:gridSpan w:val="15"/>
            <w:tcBorders>
              <w:top w:val="nil"/>
            </w:tcBorders>
            <w:shd w:val="clear" w:color="auto" w:fill="FBD4B4"/>
          </w:tcPr>
          <w:p w14:paraId="7CC0410E"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7FE63DB5" w14:textId="77777777" w:rsidTr="000B5951">
        <w:trPr>
          <w:trHeight w:val="340"/>
        </w:trPr>
        <w:tc>
          <w:tcPr>
            <w:tcW w:w="2802" w:type="dxa"/>
            <w:gridSpan w:val="2"/>
            <w:tcBorders>
              <w:top w:val="nil"/>
            </w:tcBorders>
          </w:tcPr>
          <w:p w14:paraId="0CAD83EA"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77AA69DE"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5FAC5CE3" w14:textId="77777777" w:rsidR="00FD3188" w:rsidRPr="002827C6" w:rsidRDefault="00FD3188" w:rsidP="000B5951">
            <w:pPr>
              <w:jc w:val="both"/>
              <w:rPr>
                <w:b/>
              </w:rPr>
            </w:pPr>
            <w:r w:rsidRPr="002827C6">
              <w:rPr>
                <w:b/>
              </w:rPr>
              <w:t>Sem.</w:t>
            </w:r>
          </w:p>
        </w:tc>
        <w:tc>
          <w:tcPr>
            <w:tcW w:w="2109" w:type="dxa"/>
            <w:gridSpan w:val="5"/>
            <w:tcBorders>
              <w:top w:val="nil"/>
            </w:tcBorders>
          </w:tcPr>
          <w:p w14:paraId="72745863"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746FCBB1"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7866AC0D" w14:textId="77777777" w:rsidTr="000B5951">
        <w:trPr>
          <w:trHeight w:val="285"/>
        </w:trPr>
        <w:tc>
          <w:tcPr>
            <w:tcW w:w="2802" w:type="dxa"/>
            <w:gridSpan w:val="2"/>
            <w:tcBorders>
              <w:top w:val="nil"/>
            </w:tcBorders>
          </w:tcPr>
          <w:p w14:paraId="3EDA450F" w14:textId="77777777" w:rsidR="00FD3188" w:rsidRPr="009B6531" w:rsidRDefault="00FD3188" w:rsidP="000B5951">
            <w:pPr>
              <w:jc w:val="both"/>
            </w:pPr>
          </w:p>
        </w:tc>
        <w:tc>
          <w:tcPr>
            <w:tcW w:w="2409" w:type="dxa"/>
            <w:gridSpan w:val="3"/>
            <w:tcBorders>
              <w:top w:val="nil"/>
            </w:tcBorders>
          </w:tcPr>
          <w:p w14:paraId="56983779" w14:textId="77777777" w:rsidR="00FD3188" w:rsidRPr="009B6531" w:rsidRDefault="00FD3188" w:rsidP="000B5951">
            <w:pPr>
              <w:jc w:val="both"/>
            </w:pPr>
          </w:p>
        </w:tc>
        <w:tc>
          <w:tcPr>
            <w:tcW w:w="567" w:type="dxa"/>
            <w:gridSpan w:val="2"/>
            <w:tcBorders>
              <w:top w:val="nil"/>
            </w:tcBorders>
          </w:tcPr>
          <w:p w14:paraId="289513CC" w14:textId="77777777" w:rsidR="00FD3188" w:rsidRPr="009B6531" w:rsidRDefault="00FD3188" w:rsidP="000B5951">
            <w:pPr>
              <w:jc w:val="both"/>
            </w:pPr>
          </w:p>
        </w:tc>
        <w:tc>
          <w:tcPr>
            <w:tcW w:w="2109" w:type="dxa"/>
            <w:gridSpan w:val="5"/>
            <w:tcBorders>
              <w:top w:val="nil"/>
            </w:tcBorders>
          </w:tcPr>
          <w:p w14:paraId="7A252FBB" w14:textId="77777777" w:rsidR="00FD3188" w:rsidRPr="009B6531" w:rsidRDefault="00FD3188" w:rsidP="000B5951"/>
        </w:tc>
        <w:tc>
          <w:tcPr>
            <w:tcW w:w="1972" w:type="dxa"/>
            <w:gridSpan w:val="3"/>
            <w:tcBorders>
              <w:top w:val="nil"/>
            </w:tcBorders>
          </w:tcPr>
          <w:p w14:paraId="7FA502BB" w14:textId="77777777" w:rsidR="00FD3188" w:rsidRPr="009B6531" w:rsidRDefault="00FD3188" w:rsidP="000B5951">
            <w:pPr>
              <w:jc w:val="both"/>
            </w:pPr>
          </w:p>
        </w:tc>
      </w:tr>
      <w:tr w:rsidR="00FD3188" w14:paraId="15780C6B" w14:textId="77777777" w:rsidTr="000B5951">
        <w:trPr>
          <w:trHeight w:val="284"/>
        </w:trPr>
        <w:tc>
          <w:tcPr>
            <w:tcW w:w="2802" w:type="dxa"/>
            <w:gridSpan w:val="2"/>
            <w:tcBorders>
              <w:top w:val="nil"/>
            </w:tcBorders>
          </w:tcPr>
          <w:p w14:paraId="15E37320" w14:textId="77777777" w:rsidR="00FD3188" w:rsidRPr="009B6531" w:rsidRDefault="00FD3188" w:rsidP="000B5951">
            <w:pPr>
              <w:jc w:val="both"/>
            </w:pPr>
          </w:p>
        </w:tc>
        <w:tc>
          <w:tcPr>
            <w:tcW w:w="2409" w:type="dxa"/>
            <w:gridSpan w:val="3"/>
            <w:tcBorders>
              <w:top w:val="nil"/>
            </w:tcBorders>
          </w:tcPr>
          <w:p w14:paraId="51C4449A" w14:textId="77777777" w:rsidR="00FD3188" w:rsidRPr="009B6531" w:rsidRDefault="00FD3188" w:rsidP="000B5951">
            <w:pPr>
              <w:jc w:val="both"/>
            </w:pPr>
          </w:p>
        </w:tc>
        <w:tc>
          <w:tcPr>
            <w:tcW w:w="567" w:type="dxa"/>
            <w:gridSpan w:val="2"/>
            <w:tcBorders>
              <w:top w:val="nil"/>
            </w:tcBorders>
          </w:tcPr>
          <w:p w14:paraId="7188A7B3" w14:textId="77777777" w:rsidR="00FD3188" w:rsidRPr="009B6531" w:rsidRDefault="00FD3188" w:rsidP="000B5951">
            <w:pPr>
              <w:jc w:val="both"/>
            </w:pPr>
          </w:p>
        </w:tc>
        <w:tc>
          <w:tcPr>
            <w:tcW w:w="2109" w:type="dxa"/>
            <w:gridSpan w:val="5"/>
            <w:tcBorders>
              <w:top w:val="nil"/>
            </w:tcBorders>
          </w:tcPr>
          <w:p w14:paraId="2296837A" w14:textId="77777777" w:rsidR="00FD3188" w:rsidRPr="009B6531" w:rsidRDefault="00FD3188" w:rsidP="000B5951"/>
        </w:tc>
        <w:tc>
          <w:tcPr>
            <w:tcW w:w="1972" w:type="dxa"/>
            <w:gridSpan w:val="3"/>
            <w:tcBorders>
              <w:top w:val="nil"/>
            </w:tcBorders>
          </w:tcPr>
          <w:p w14:paraId="033EA622" w14:textId="77777777" w:rsidR="00FD3188" w:rsidRPr="009B6531" w:rsidRDefault="00FD3188" w:rsidP="000B5951">
            <w:pPr>
              <w:jc w:val="both"/>
            </w:pPr>
          </w:p>
        </w:tc>
      </w:tr>
      <w:tr w:rsidR="00FD3188" w14:paraId="180DB896" w14:textId="77777777" w:rsidTr="000B5951">
        <w:trPr>
          <w:trHeight w:val="284"/>
        </w:trPr>
        <w:tc>
          <w:tcPr>
            <w:tcW w:w="2802" w:type="dxa"/>
            <w:gridSpan w:val="2"/>
            <w:tcBorders>
              <w:top w:val="nil"/>
            </w:tcBorders>
          </w:tcPr>
          <w:p w14:paraId="398122D7" w14:textId="77777777" w:rsidR="00FD3188" w:rsidRPr="009B6531" w:rsidRDefault="00FD3188" w:rsidP="000B5951">
            <w:pPr>
              <w:jc w:val="both"/>
            </w:pPr>
          </w:p>
        </w:tc>
        <w:tc>
          <w:tcPr>
            <w:tcW w:w="2409" w:type="dxa"/>
            <w:gridSpan w:val="3"/>
            <w:tcBorders>
              <w:top w:val="nil"/>
            </w:tcBorders>
          </w:tcPr>
          <w:p w14:paraId="2A2264E7" w14:textId="77777777" w:rsidR="00FD3188" w:rsidRPr="009B6531" w:rsidRDefault="00FD3188" w:rsidP="000B5951">
            <w:pPr>
              <w:jc w:val="both"/>
            </w:pPr>
          </w:p>
        </w:tc>
        <w:tc>
          <w:tcPr>
            <w:tcW w:w="567" w:type="dxa"/>
            <w:gridSpan w:val="2"/>
            <w:tcBorders>
              <w:top w:val="nil"/>
            </w:tcBorders>
          </w:tcPr>
          <w:p w14:paraId="0485C0BF" w14:textId="77777777" w:rsidR="00FD3188" w:rsidRPr="009B6531" w:rsidRDefault="00FD3188" w:rsidP="000B5951">
            <w:pPr>
              <w:jc w:val="both"/>
            </w:pPr>
          </w:p>
        </w:tc>
        <w:tc>
          <w:tcPr>
            <w:tcW w:w="2109" w:type="dxa"/>
            <w:gridSpan w:val="5"/>
            <w:tcBorders>
              <w:top w:val="nil"/>
            </w:tcBorders>
          </w:tcPr>
          <w:p w14:paraId="1A401629" w14:textId="77777777" w:rsidR="00FD3188" w:rsidRPr="009B6531" w:rsidRDefault="00FD3188" w:rsidP="000B5951"/>
        </w:tc>
        <w:tc>
          <w:tcPr>
            <w:tcW w:w="1972" w:type="dxa"/>
            <w:gridSpan w:val="3"/>
            <w:tcBorders>
              <w:top w:val="nil"/>
            </w:tcBorders>
          </w:tcPr>
          <w:p w14:paraId="279EF445" w14:textId="77777777" w:rsidR="00FD3188" w:rsidRPr="009B6531" w:rsidRDefault="00FD3188" w:rsidP="000B5951">
            <w:pPr>
              <w:jc w:val="both"/>
            </w:pPr>
          </w:p>
        </w:tc>
      </w:tr>
      <w:tr w:rsidR="00FD3188" w14:paraId="5E9A6C4C" w14:textId="77777777" w:rsidTr="000B5951">
        <w:trPr>
          <w:trHeight w:val="284"/>
        </w:trPr>
        <w:tc>
          <w:tcPr>
            <w:tcW w:w="2802" w:type="dxa"/>
            <w:gridSpan w:val="2"/>
            <w:tcBorders>
              <w:top w:val="nil"/>
            </w:tcBorders>
          </w:tcPr>
          <w:p w14:paraId="616F0AD6" w14:textId="77777777" w:rsidR="00FD3188" w:rsidRPr="009B6531" w:rsidRDefault="00FD3188" w:rsidP="000B5951">
            <w:pPr>
              <w:jc w:val="both"/>
            </w:pPr>
          </w:p>
        </w:tc>
        <w:tc>
          <w:tcPr>
            <w:tcW w:w="2409" w:type="dxa"/>
            <w:gridSpan w:val="3"/>
            <w:tcBorders>
              <w:top w:val="nil"/>
            </w:tcBorders>
          </w:tcPr>
          <w:p w14:paraId="7BFFA45B" w14:textId="77777777" w:rsidR="00FD3188" w:rsidRPr="009B6531" w:rsidRDefault="00FD3188" w:rsidP="000B5951">
            <w:pPr>
              <w:jc w:val="both"/>
            </w:pPr>
          </w:p>
        </w:tc>
        <w:tc>
          <w:tcPr>
            <w:tcW w:w="567" w:type="dxa"/>
            <w:gridSpan w:val="2"/>
            <w:tcBorders>
              <w:top w:val="nil"/>
            </w:tcBorders>
          </w:tcPr>
          <w:p w14:paraId="1951377D" w14:textId="77777777" w:rsidR="00FD3188" w:rsidRPr="009B6531" w:rsidRDefault="00FD3188" w:rsidP="000B5951">
            <w:pPr>
              <w:jc w:val="both"/>
            </w:pPr>
          </w:p>
        </w:tc>
        <w:tc>
          <w:tcPr>
            <w:tcW w:w="2109" w:type="dxa"/>
            <w:gridSpan w:val="5"/>
            <w:tcBorders>
              <w:top w:val="nil"/>
            </w:tcBorders>
          </w:tcPr>
          <w:p w14:paraId="5BCA76C6" w14:textId="77777777" w:rsidR="00FD3188" w:rsidRPr="009B6531" w:rsidRDefault="00FD3188" w:rsidP="000B5951"/>
        </w:tc>
        <w:tc>
          <w:tcPr>
            <w:tcW w:w="1972" w:type="dxa"/>
            <w:gridSpan w:val="3"/>
            <w:tcBorders>
              <w:top w:val="nil"/>
            </w:tcBorders>
          </w:tcPr>
          <w:p w14:paraId="013B64E6" w14:textId="77777777" w:rsidR="00FD3188" w:rsidRPr="009B6531" w:rsidRDefault="00FD3188" w:rsidP="000B5951">
            <w:pPr>
              <w:jc w:val="both"/>
            </w:pPr>
          </w:p>
        </w:tc>
      </w:tr>
      <w:tr w:rsidR="00FD3188" w14:paraId="016B6AC4" w14:textId="77777777" w:rsidTr="000B5951">
        <w:trPr>
          <w:trHeight w:val="284"/>
        </w:trPr>
        <w:tc>
          <w:tcPr>
            <w:tcW w:w="2802" w:type="dxa"/>
            <w:gridSpan w:val="2"/>
            <w:tcBorders>
              <w:top w:val="nil"/>
            </w:tcBorders>
          </w:tcPr>
          <w:p w14:paraId="653987E9" w14:textId="77777777" w:rsidR="00FD3188" w:rsidRPr="009B6531" w:rsidRDefault="00FD3188" w:rsidP="000B5951">
            <w:pPr>
              <w:jc w:val="both"/>
            </w:pPr>
          </w:p>
        </w:tc>
        <w:tc>
          <w:tcPr>
            <w:tcW w:w="2409" w:type="dxa"/>
            <w:gridSpan w:val="3"/>
            <w:tcBorders>
              <w:top w:val="nil"/>
            </w:tcBorders>
          </w:tcPr>
          <w:p w14:paraId="6B1FD4F3" w14:textId="77777777" w:rsidR="00FD3188" w:rsidRPr="009B6531" w:rsidRDefault="00FD3188" w:rsidP="000B5951">
            <w:pPr>
              <w:jc w:val="both"/>
            </w:pPr>
          </w:p>
        </w:tc>
        <w:tc>
          <w:tcPr>
            <w:tcW w:w="567" w:type="dxa"/>
            <w:gridSpan w:val="2"/>
            <w:tcBorders>
              <w:top w:val="nil"/>
            </w:tcBorders>
          </w:tcPr>
          <w:p w14:paraId="3F397047" w14:textId="77777777" w:rsidR="00FD3188" w:rsidRPr="009B6531" w:rsidRDefault="00FD3188" w:rsidP="000B5951">
            <w:pPr>
              <w:jc w:val="both"/>
            </w:pPr>
          </w:p>
        </w:tc>
        <w:tc>
          <w:tcPr>
            <w:tcW w:w="2109" w:type="dxa"/>
            <w:gridSpan w:val="5"/>
            <w:tcBorders>
              <w:top w:val="nil"/>
            </w:tcBorders>
          </w:tcPr>
          <w:p w14:paraId="19953354" w14:textId="77777777" w:rsidR="00FD3188" w:rsidRPr="009B6531" w:rsidRDefault="00FD3188" w:rsidP="000B5951"/>
        </w:tc>
        <w:tc>
          <w:tcPr>
            <w:tcW w:w="1972" w:type="dxa"/>
            <w:gridSpan w:val="3"/>
            <w:tcBorders>
              <w:top w:val="nil"/>
            </w:tcBorders>
          </w:tcPr>
          <w:p w14:paraId="0BDEE7B3" w14:textId="77777777" w:rsidR="00FD3188" w:rsidRPr="009B6531" w:rsidRDefault="00FD3188" w:rsidP="000B5951">
            <w:pPr>
              <w:jc w:val="both"/>
            </w:pPr>
          </w:p>
        </w:tc>
      </w:tr>
      <w:tr w:rsidR="00FD3188" w14:paraId="1D624220" w14:textId="77777777" w:rsidTr="000B5951">
        <w:trPr>
          <w:trHeight w:val="284"/>
        </w:trPr>
        <w:tc>
          <w:tcPr>
            <w:tcW w:w="2802" w:type="dxa"/>
            <w:gridSpan w:val="2"/>
            <w:tcBorders>
              <w:top w:val="nil"/>
            </w:tcBorders>
          </w:tcPr>
          <w:p w14:paraId="10EB7F2D" w14:textId="77777777" w:rsidR="00FD3188" w:rsidRDefault="00FD3188" w:rsidP="000B5951">
            <w:pPr>
              <w:jc w:val="both"/>
            </w:pPr>
          </w:p>
        </w:tc>
        <w:tc>
          <w:tcPr>
            <w:tcW w:w="2409" w:type="dxa"/>
            <w:gridSpan w:val="3"/>
            <w:tcBorders>
              <w:top w:val="nil"/>
            </w:tcBorders>
          </w:tcPr>
          <w:p w14:paraId="357AAE00" w14:textId="77777777" w:rsidR="00FD3188" w:rsidRDefault="00FD3188" w:rsidP="000B5951">
            <w:pPr>
              <w:jc w:val="both"/>
            </w:pPr>
          </w:p>
        </w:tc>
        <w:tc>
          <w:tcPr>
            <w:tcW w:w="567" w:type="dxa"/>
            <w:gridSpan w:val="2"/>
            <w:tcBorders>
              <w:top w:val="nil"/>
            </w:tcBorders>
          </w:tcPr>
          <w:p w14:paraId="3E72145F" w14:textId="77777777" w:rsidR="00FD3188" w:rsidRDefault="00FD3188" w:rsidP="000B5951">
            <w:pPr>
              <w:jc w:val="both"/>
            </w:pPr>
          </w:p>
        </w:tc>
        <w:tc>
          <w:tcPr>
            <w:tcW w:w="2109" w:type="dxa"/>
            <w:gridSpan w:val="5"/>
            <w:tcBorders>
              <w:top w:val="nil"/>
            </w:tcBorders>
          </w:tcPr>
          <w:p w14:paraId="398464EB" w14:textId="77777777" w:rsidR="00FD3188" w:rsidRDefault="00FD3188" w:rsidP="000B5951">
            <w:pPr>
              <w:jc w:val="both"/>
            </w:pPr>
          </w:p>
        </w:tc>
        <w:tc>
          <w:tcPr>
            <w:tcW w:w="1972" w:type="dxa"/>
            <w:gridSpan w:val="3"/>
            <w:tcBorders>
              <w:top w:val="nil"/>
            </w:tcBorders>
          </w:tcPr>
          <w:p w14:paraId="27204E22" w14:textId="77777777" w:rsidR="00FD3188" w:rsidRPr="009B6531" w:rsidRDefault="00FD3188" w:rsidP="000B5951">
            <w:pPr>
              <w:jc w:val="both"/>
            </w:pPr>
          </w:p>
        </w:tc>
      </w:tr>
      <w:tr w:rsidR="00FD3188" w14:paraId="6492E733" w14:textId="77777777" w:rsidTr="000B5951">
        <w:tc>
          <w:tcPr>
            <w:tcW w:w="9859" w:type="dxa"/>
            <w:gridSpan w:val="15"/>
            <w:shd w:val="clear" w:color="auto" w:fill="F7CAAC"/>
          </w:tcPr>
          <w:p w14:paraId="5D8F7BF2" w14:textId="77777777" w:rsidR="00FD3188" w:rsidRDefault="00FD3188" w:rsidP="000B5951">
            <w:pPr>
              <w:jc w:val="both"/>
            </w:pPr>
            <w:r>
              <w:rPr>
                <w:b/>
              </w:rPr>
              <w:t>Údaje o vzdělání na VŠ</w:t>
            </w:r>
          </w:p>
        </w:tc>
      </w:tr>
      <w:tr w:rsidR="00FD3188" w14:paraId="584F9B18" w14:textId="77777777" w:rsidTr="000B5951">
        <w:trPr>
          <w:trHeight w:val="1020"/>
        </w:trPr>
        <w:tc>
          <w:tcPr>
            <w:tcW w:w="9859" w:type="dxa"/>
            <w:gridSpan w:val="15"/>
          </w:tcPr>
          <w:p w14:paraId="72BC8C21" w14:textId="77777777" w:rsidR="00FD3188" w:rsidRPr="006E5EE7" w:rsidRDefault="00FD3188" w:rsidP="000B5951">
            <w:pPr>
              <w:jc w:val="both"/>
              <w:rPr>
                <w:bCs/>
              </w:rPr>
            </w:pPr>
            <w:r w:rsidRPr="006E5EE7">
              <w:rPr>
                <w:bCs/>
              </w:rPr>
              <w:t>20</w:t>
            </w:r>
            <w:r>
              <w:rPr>
                <w:bCs/>
              </w:rPr>
              <w:t>09</w:t>
            </w:r>
            <w:r w:rsidRPr="006E5EE7">
              <w:rPr>
                <w:bCs/>
              </w:rPr>
              <w:t xml:space="preserve"> - doktor (Ph.D.), studijní program:</w:t>
            </w:r>
            <w:r>
              <w:rPr>
                <w:bCs/>
              </w:rPr>
              <w:t xml:space="preserve"> Ochrana vojsk a obyvatelstva,</w:t>
            </w:r>
            <w:r w:rsidRPr="006E5EE7">
              <w:rPr>
                <w:bCs/>
              </w:rPr>
              <w:t xml:space="preserve"> obor: </w:t>
            </w:r>
            <w:r>
              <w:rPr>
                <w:bCs/>
              </w:rPr>
              <w:t>Ochrana obyvatelstva</w:t>
            </w:r>
            <w:r w:rsidRPr="006E5EE7">
              <w:rPr>
                <w:bCs/>
              </w:rPr>
              <w:t xml:space="preserve">, </w:t>
            </w:r>
            <w:r>
              <w:rPr>
                <w:bCs/>
              </w:rPr>
              <w:t>Univerzita obrany</w:t>
            </w:r>
          </w:p>
          <w:p w14:paraId="4658D0D0" w14:textId="77777777" w:rsidR="00FD3188" w:rsidRPr="006E5EE7" w:rsidRDefault="00FD3188" w:rsidP="000B5951">
            <w:pPr>
              <w:jc w:val="both"/>
              <w:rPr>
                <w:bCs/>
              </w:rPr>
            </w:pPr>
          </w:p>
        </w:tc>
      </w:tr>
      <w:tr w:rsidR="00FD3188" w14:paraId="255E5570" w14:textId="77777777" w:rsidTr="000B5951">
        <w:tc>
          <w:tcPr>
            <w:tcW w:w="9859" w:type="dxa"/>
            <w:gridSpan w:val="15"/>
            <w:shd w:val="clear" w:color="auto" w:fill="F7CAAC"/>
          </w:tcPr>
          <w:p w14:paraId="00FDD844" w14:textId="77777777" w:rsidR="00FD3188" w:rsidRDefault="00FD3188" w:rsidP="000B5951">
            <w:pPr>
              <w:jc w:val="both"/>
              <w:rPr>
                <w:b/>
              </w:rPr>
            </w:pPr>
            <w:r>
              <w:rPr>
                <w:b/>
              </w:rPr>
              <w:t>Údaje o odborném působení od absolvování VŠ</w:t>
            </w:r>
          </w:p>
        </w:tc>
      </w:tr>
      <w:tr w:rsidR="00FD3188" w14:paraId="50E0D939" w14:textId="77777777" w:rsidTr="000B5951">
        <w:trPr>
          <w:trHeight w:val="1361"/>
        </w:trPr>
        <w:tc>
          <w:tcPr>
            <w:tcW w:w="9859" w:type="dxa"/>
            <w:gridSpan w:val="15"/>
          </w:tcPr>
          <w:p w14:paraId="2F006E06" w14:textId="77777777" w:rsidR="00FD3188" w:rsidRPr="00061FFA" w:rsidRDefault="00FD3188" w:rsidP="000B5951">
            <w:pPr>
              <w:jc w:val="both"/>
            </w:pPr>
            <w:r w:rsidRPr="0016500B">
              <w:t>2017</w:t>
            </w:r>
            <w:r>
              <w:t>-</w:t>
            </w:r>
            <w:r w:rsidRPr="0016500B">
              <w:t>dosud</w:t>
            </w:r>
            <w:r>
              <w:t>:</w:t>
            </w:r>
            <w:r w:rsidRPr="0016500B">
              <w:t xml:space="preserve"> Univerzita Tomáše Bati ve </w:t>
            </w:r>
            <w:r w:rsidRPr="00061FFA">
              <w:t>Zlíně</w:t>
            </w:r>
            <w:r>
              <w:t>,</w:t>
            </w:r>
            <w:r w:rsidRPr="00061FFA">
              <w:t xml:space="preserve"> </w:t>
            </w:r>
            <w:r>
              <w:t>o</w:t>
            </w:r>
            <w:r w:rsidRPr="00061FFA">
              <w:t>dborný asistent Ústavu ochrany obyvatelstva (pp)</w:t>
            </w:r>
          </w:p>
          <w:p w14:paraId="3E89B455" w14:textId="77777777" w:rsidR="00FD3188" w:rsidRPr="00061FFA" w:rsidRDefault="00FD3188" w:rsidP="000B5951">
            <w:pPr>
              <w:jc w:val="both"/>
            </w:pPr>
            <w:r w:rsidRPr="00061FFA">
              <w:t>2004-2016: Univerzita obrany</w:t>
            </w:r>
            <w:r>
              <w:t>,</w:t>
            </w:r>
            <w:r w:rsidRPr="00061FFA">
              <w:t xml:space="preserve"> </w:t>
            </w:r>
            <w:r>
              <w:t>o</w:t>
            </w:r>
            <w:r w:rsidRPr="00061FFA">
              <w:t>dborný asistent Katedry ochrany obyvatelstva, později Katedry krizového řízení</w:t>
            </w:r>
            <w:r>
              <w:t xml:space="preserve"> </w:t>
            </w:r>
            <w:r w:rsidRPr="00061FFA">
              <w:t>(pp)</w:t>
            </w:r>
          </w:p>
          <w:p w14:paraId="43D80266" w14:textId="77777777" w:rsidR="00FD3188" w:rsidRPr="00424EE8" w:rsidRDefault="00FD3188" w:rsidP="000B5951">
            <w:pPr>
              <w:tabs>
                <w:tab w:val="left" w:pos="1440"/>
                <w:tab w:val="right" w:pos="6480"/>
              </w:tabs>
            </w:pPr>
            <w:r w:rsidRPr="00061FFA">
              <w:t>1994-2004: Vysoká vojenská škola pozemního vojska ve Vyškově</w:t>
            </w:r>
            <w:r>
              <w:t>,</w:t>
            </w:r>
            <w:r w:rsidRPr="00061FFA">
              <w:t xml:space="preserve"> </w:t>
            </w:r>
            <w:r>
              <w:t>a</w:t>
            </w:r>
            <w:r w:rsidRPr="00061FFA">
              <w:t>sistent, odborný asistent, vedoucí skupiny Katedry ekonomie a ekonomiky obrany státu, později Katedry veřejné ekonomiky a služeb logistiky (pp)</w:t>
            </w:r>
          </w:p>
        </w:tc>
      </w:tr>
      <w:tr w:rsidR="00FD3188" w14:paraId="05D7C909" w14:textId="77777777" w:rsidTr="000B5951">
        <w:trPr>
          <w:trHeight w:val="250"/>
        </w:trPr>
        <w:tc>
          <w:tcPr>
            <w:tcW w:w="9859" w:type="dxa"/>
            <w:gridSpan w:val="15"/>
            <w:shd w:val="clear" w:color="auto" w:fill="F7CAAC"/>
          </w:tcPr>
          <w:p w14:paraId="5CFA3533" w14:textId="77777777" w:rsidR="00FD3188" w:rsidRDefault="00FD3188" w:rsidP="000B5951">
            <w:pPr>
              <w:jc w:val="both"/>
            </w:pPr>
            <w:r>
              <w:rPr>
                <w:b/>
              </w:rPr>
              <w:t>Zkušenosti s vedením kvalifikačních a rigorózních prací</w:t>
            </w:r>
          </w:p>
        </w:tc>
      </w:tr>
      <w:tr w:rsidR="00FD3188" w14:paraId="4CD3D298" w14:textId="77777777" w:rsidTr="000B5951">
        <w:trPr>
          <w:trHeight w:val="1020"/>
        </w:trPr>
        <w:tc>
          <w:tcPr>
            <w:tcW w:w="9859" w:type="dxa"/>
            <w:gridSpan w:val="15"/>
          </w:tcPr>
          <w:p w14:paraId="42481A23" w14:textId="77777777" w:rsidR="00FD3188" w:rsidRDefault="00FD3188" w:rsidP="000B5951">
            <w:pPr>
              <w:jc w:val="both"/>
            </w:pPr>
            <w:r>
              <w:t>44x vedoucí bakalářské práce</w:t>
            </w:r>
          </w:p>
          <w:p w14:paraId="631F8F92" w14:textId="77777777" w:rsidR="00FD3188" w:rsidRDefault="00FD3188" w:rsidP="000B5951">
            <w:pPr>
              <w:jc w:val="both"/>
            </w:pPr>
            <w:r>
              <w:t>15x vedoucí diplomové práce</w:t>
            </w:r>
          </w:p>
        </w:tc>
      </w:tr>
      <w:tr w:rsidR="00FD3188" w14:paraId="42F5A45A" w14:textId="77777777" w:rsidTr="000B5951">
        <w:trPr>
          <w:cantSplit/>
        </w:trPr>
        <w:tc>
          <w:tcPr>
            <w:tcW w:w="3347" w:type="dxa"/>
            <w:gridSpan w:val="3"/>
            <w:tcBorders>
              <w:top w:val="single" w:sz="12" w:space="0" w:color="auto"/>
            </w:tcBorders>
            <w:shd w:val="clear" w:color="auto" w:fill="F7CAAC"/>
          </w:tcPr>
          <w:p w14:paraId="7542E30A"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220CDDF6"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2ABEC6C"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899E511" w14:textId="77777777" w:rsidR="00FD3188" w:rsidRDefault="00FD3188" w:rsidP="000B5951">
            <w:pPr>
              <w:jc w:val="both"/>
              <w:rPr>
                <w:b/>
              </w:rPr>
            </w:pPr>
            <w:r>
              <w:rPr>
                <w:b/>
              </w:rPr>
              <w:t>Ohlasy publikací</w:t>
            </w:r>
          </w:p>
        </w:tc>
      </w:tr>
      <w:tr w:rsidR="00FD3188" w14:paraId="73ADA912" w14:textId="77777777" w:rsidTr="000B5951">
        <w:trPr>
          <w:cantSplit/>
        </w:trPr>
        <w:tc>
          <w:tcPr>
            <w:tcW w:w="3347" w:type="dxa"/>
            <w:gridSpan w:val="3"/>
          </w:tcPr>
          <w:p w14:paraId="64AEEF2E" w14:textId="77777777" w:rsidR="00FD3188" w:rsidRDefault="00FD3188" w:rsidP="000B5951">
            <w:pPr>
              <w:jc w:val="both"/>
            </w:pPr>
          </w:p>
        </w:tc>
        <w:tc>
          <w:tcPr>
            <w:tcW w:w="2245" w:type="dxa"/>
            <w:gridSpan w:val="3"/>
          </w:tcPr>
          <w:p w14:paraId="261A936D" w14:textId="77777777" w:rsidR="00FD3188" w:rsidRDefault="00FD3188" w:rsidP="000B5951">
            <w:pPr>
              <w:jc w:val="both"/>
            </w:pPr>
          </w:p>
        </w:tc>
        <w:tc>
          <w:tcPr>
            <w:tcW w:w="2248" w:type="dxa"/>
            <w:gridSpan w:val="5"/>
            <w:tcBorders>
              <w:right w:val="single" w:sz="12" w:space="0" w:color="auto"/>
            </w:tcBorders>
          </w:tcPr>
          <w:p w14:paraId="64967CA9" w14:textId="77777777" w:rsidR="00FD3188" w:rsidRDefault="00FD3188" w:rsidP="000B5951">
            <w:pPr>
              <w:jc w:val="both"/>
            </w:pPr>
          </w:p>
        </w:tc>
        <w:tc>
          <w:tcPr>
            <w:tcW w:w="632" w:type="dxa"/>
            <w:gridSpan w:val="2"/>
            <w:tcBorders>
              <w:left w:val="single" w:sz="12" w:space="0" w:color="auto"/>
            </w:tcBorders>
            <w:shd w:val="clear" w:color="auto" w:fill="F7CAAC"/>
          </w:tcPr>
          <w:p w14:paraId="7C3944D8" w14:textId="77777777" w:rsidR="00FD3188" w:rsidRPr="00F20AEF" w:rsidRDefault="00FD3188" w:rsidP="000B5951">
            <w:pPr>
              <w:jc w:val="both"/>
            </w:pPr>
            <w:r w:rsidRPr="00F20AEF">
              <w:rPr>
                <w:b/>
              </w:rPr>
              <w:t>WoS</w:t>
            </w:r>
          </w:p>
        </w:tc>
        <w:tc>
          <w:tcPr>
            <w:tcW w:w="693" w:type="dxa"/>
            <w:shd w:val="clear" w:color="auto" w:fill="F7CAAC"/>
          </w:tcPr>
          <w:p w14:paraId="3C13106C"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4269E61C" w14:textId="77777777" w:rsidR="00FD3188" w:rsidRDefault="00FD3188" w:rsidP="000B5951">
            <w:pPr>
              <w:jc w:val="both"/>
            </w:pPr>
            <w:r>
              <w:rPr>
                <w:b/>
                <w:sz w:val="18"/>
              </w:rPr>
              <w:t>ostatní</w:t>
            </w:r>
          </w:p>
        </w:tc>
      </w:tr>
      <w:tr w:rsidR="00FD3188" w14:paraId="1DE9C51B" w14:textId="77777777" w:rsidTr="000B5951">
        <w:trPr>
          <w:cantSplit/>
          <w:trHeight w:val="70"/>
        </w:trPr>
        <w:tc>
          <w:tcPr>
            <w:tcW w:w="3347" w:type="dxa"/>
            <w:gridSpan w:val="3"/>
            <w:shd w:val="clear" w:color="auto" w:fill="F7CAAC"/>
          </w:tcPr>
          <w:p w14:paraId="683BFCC4" w14:textId="77777777" w:rsidR="00FD3188" w:rsidRDefault="00FD3188" w:rsidP="000B5951">
            <w:pPr>
              <w:jc w:val="both"/>
            </w:pPr>
            <w:r>
              <w:rPr>
                <w:b/>
              </w:rPr>
              <w:t>Obor jmenovacího řízení</w:t>
            </w:r>
          </w:p>
        </w:tc>
        <w:tc>
          <w:tcPr>
            <w:tcW w:w="2245" w:type="dxa"/>
            <w:gridSpan w:val="3"/>
            <w:shd w:val="clear" w:color="auto" w:fill="F7CAAC"/>
          </w:tcPr>
          <w:p w14:paraId="605CD453"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644A6E49" w14:textId="77777777" w:rsidR="00FD3188" w:rsidRDefault="00FD3188" w:rsidP="000B5951">
            <w:pPr>
              <w:jc w:val="both"/>
            </w:pPr>
            <w:r>
              <w:rPr>
                <w:b/>
              </w:rPr>
              <w:t>Řízení konáno na VŠ</w:t>
            </w:r>
          </w:p>
        </w:tc>
        <w:tc>
          <w:tcPr>
            <w:tcW w:w="632" w:type="dxa"/>
            <w:gridSpan w:val="2"/>
            <w:tcBorders>
              <w:left w:val="single" w:sz="12" w:space="0" w:color="auto"/>
            </w:tcBorders>
          </w:tcPr>
          <w:p w14:paraId="1675C335" w14:textId="10E962EC" w:rsidR="00FD3188" w:rsidRPr="00F20AEF" w:rsidRDefault="000B5951" w:rsidP="000B5951">
            <w:pPr>
              <w:jc w:val="both"/>
              <w:rPr>
                <w:b/>
              </w:rPr>
            </w:pPr>
            <w:ins w:id="3754" w:author="Eva Skýbová" w:date="2024-05-15T09:50:00Z">
              <w:r>
                <w:rPr>
                  <w:b/>
                </w:rPr>
                <w:t>1</w:t>
              </w:r>
            </w:ins>
          </w:p>
        </w:tc>
        <w:tc>
          <w:tcPr>
            <w:tcW w:w="693" w:type="dxa"/>
          </w:tcPr>
          <w:p w14:paraId="3ECE962E" w14:textId="1A50AE17" w:rsidR="00FD3188" w:rsidRPr="00F20AEF" w:rsidRDefault="000B5951" w:rsidP="000B5951">
            <w:pPr>
              <w:jc w:val="both"/>
              <w:rPr>
                <w:b/>
              </w:rPr>
            </w:pPr>
            <w:ins w:id="3755" w:author="Eva Skýbová" w:date="2024-05-15T09:50:00Z">
              <w:r>
                <w:rPr>
                  <w:b/>
                </w:rPr>
                <w:t>0</w:t>
              </w:r>
            </w:ins>
          </w:p>
        </w:tc>
        <w:tc>
          <w:tcPr>
            <w:tcW w:w="694" w:type="dxa"/>
          </w:tcPr>
          <w:p w14:paraId="166438F5" w14:textId="3FA90FA7" w:rsidR="00FD3188" w:rsidRPr="005B7443" w:rsidRDefault="000B5951" w:rsidP="000B5951">
            <w:pPr>
              <w:jc w:val="both"/>
              <w:rPr>
                <w:b/>
              </w:rPr>
            </w:pPr>
            <w:ins w:id="3756" w:author="Eva Skýbová" w:date="2024-05-15T09:50:00Z">
              <w:r>
                <w:rPr>
                  <w:b/>
                </w:rPr>
                <w:t>20</w:t>
              </w:r>
            </w:ins>
          </w:p>
        </w:tc>
      </w:tr>
      <w:tr w:rsidR="00FD3188" w14:paraId="55AEA58E" w14:textId="77777777" w:rsidTr="000B5951">
        <w:trPr>
          <w:trHeight w:val="205"/>
        </w:trPr>
        <w:tc>
          <w:tcPr>
            <w:tcW w:w="3347" w:type="dxa"/>
            <w:gridSpan w:val="3"/>
          </w:tcPr>
          <w:p w14:paraId="2C3B55D5" w14:textId="77777777" w:rsidR="00FD3188" w:rsidRDefault="00FD3188" w:rsidP="000B5951">
            <w:pPr>
              <w:jc w:val="both"/>
            </w:pPr>
          </w:p>
        </w:tc>
        <w:tc>
          <w:tcPr>
            <w:tcW w:w="2245" w:type="dxa"/>
            <w:gridSpan w:val="3"/>
          </w:tcPr>
          <w:p w14:paraId="7B58889E" w14:textId="77777777" w:rsidR="00FD3188" w:rsidRDefault="00FD3188" w:rsidP="000B5951">
            <w:pPr>
              <w:jc w:val="both"/>
            </w:pPr>
          </w:p>
        </w:tc>
        <w:tc>
          <w:tcPr>
            <w:tcW w:w="2248" w:type="dxa"/>
            <w:gridSpan w:val="5"/>
            <w:tcBorders>
              <w:right w:val="single" w:sz="12" w:space="0" w:color="auto"/>
            </w:tcBorders>
          </w:tcPr>
          <w:p w14:paraId="0E7E171A"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1649041C" w14:textId="77777777" w:rsidR="00FD3188" w:rsidRPr="00F20AEF" w:rsidRDefault="00FD3188" w:rsidP="000B5951">
            <w:pPr>
              <w:jc w:val="both"/>
              <w:rPr>
                <w:b/>
                <w:sz w:val="18"/>
              </w:rPr>
            </w:pPr>
            <w:r w:rsidRPr="00F20AEF">
              <w:rPr>
                <w:b/>
                <w:sz w:val="18"/>
              </w:rPr>
              <w:t>H-index WoS/Scopus</w:t>
            </w:r>
          </w:p>
        </w:tc>
        <w:tc>
          <w:tcPr>
            <w:tcW w:w="694" w:type="dxa"/>
            <w:vAlign w:val="center"/>
          </w:tcPr>
          <w:p w14:paraId="0A2F5A7A" w14:textId="5CC5CF97" w:rsidR="00FD3188" w:rsidRPr="005B7443" w:rsidRDefault="00FD3188" w:rsidP="000B5951">
            <w:pPr>
              <w:rPr>
                <w:b/>
              </w:rPr>
            </w:pPr>
            <w:r w:rsidRPr="005B7443">
              <w:rPr>
                <w:b/>
              </w:rPr>
              <w:t xml:space="preserve">   </w:t>
            </w:r>
            <w:ins w:id="3757" w:author="Eva Skýbová" w:date="2024-05-15T09:50:00Z">
              <w:r w:rsidR="000B5951">
                <w:rPr>
                  <w:b/>
                </w:rPr>
                <w:t>1/0</w:t>
              </w:r>
            </w:ins>
          </w:p>
        </w:tc>
      </w:tr>
      <w:tr w:rsidR="00FD3188" w14:paraId="573D1E12" w14:textId="77777777" w:rsidTr="000B5951">
        <w:tc>
          <w:tcPr>
            <w:tcW w:w="9859" w:type="dxa"/>
            <w:gridSpan w:val="15"/>
            <w:shd w:val="clear" w:color="auto" w:fill="F7CAAC"/>
          </w:tcPr>
          <w:p w14:paraId="28120B02"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5B8B741C" w14:textId="77777777" w:rsidTr="000B5951">
        <w:trPr>
          <w:trHeight w:val="2347"/>
        </w:trPr>
        <w:tc>
          <w:tcPr>
            <w:tcW w:w="9859" w:type="dxa"/>
            <w:gridSpan w:val="15"/>
          </w:tcPr>
          <w:p w14:paraId="5EB78A47" w14:textId="77777777" w:rsidR="00FD3188" w:rsidRDefault="00FD3188" w:rsidP="000B5951">
            <w:pPr>
              <w:spacing w:after="240"/>
              <w:jc w:val="both"/>
              <w:rPr>
                <w:b/>
              </w:rPr>
            </w:pPr>
            <w:r w:rsidRPr="007C6E80">
              <w:rPr>
                <w:b/>
              </w:rPr>
              <w:t>KYSELÁK, Jan</w:t>
            </w:r>
            <w:r>
              <w:rPr>
                <w:bCs/>
              </w:rPr>
              <w:t xml:space="preserve"> a Petr </w:t>
            </w:r>
            <w:r w:rsidRPr="00CB7F1B">
              <w:rPr>
                <w:bCs/>
              </w:rPr>
              <w:t xml:space="preserve">ROŽŇÁK. Branná výchova jako nástroj sociální kontroly. Historická sociologie, 2022, roč. 14, č. 1, s. 129-148. ISSN 1804-0616. </w:t>
            </w:r>
            <w:r w:rsidRPr="00610187">
              <w:rPr>
                <w:bCs/>
              </w:rPr>
              <w:t>(J</w:t>
            </w:r>
            <w:r>
              <w:rPr>
                <w:bCs/>
              </w:rPr>
              <w:t>imp</w:t>
            </w:r>
            <w:r w:rsidRPr="00610187">
              <w:rPr>
                <w:bCs/>
              </w:rPr>
              <w:t xml:space="preserve">, </w:t>
            </w:r>
            <w:r>
              <w:rPr>
                <w:bCs/>
              </w:rPr>
              <w:t xml:space="preserve">Q4, </w:t>
            </w:r>
            <w:r w:rsidRPr="00610187">
              <w:rPr>
                <w:bCs/>
              </w:rPr>
              <w:t xml:space="preserve">autorský podíl </w:t>
            </w:r>
            <w:r w:rsidRPr="00CB7F1B">
              <w:rPr>
                <w:b/>
              </w:rPr>
              <w:t>50</w:t>
            </w:r>
            <w:r w:rsidRPr="00462405">
              <w:rPr>
                <w:b/>
              </w:rPr>
              <w:t xml:space="preserve"> %</w:t>
            </w:r>
            <w:r>
              <w:rPr>
                <w:bCs/>
              </w:rPr>
              <w:t>)</w:t>
            </w:r>
          </w:p>
          <w:p w14:paraId="4240BBA8" w14:textId="77777777" w:rsidR="00FD3188" w:rsidRPr="00CB7F1B" w:rsidRDefault="00FD3188" w:rsidP="000B5951">
            <w:pPr>
              <w:spacing w:after="240"/>
              <w:jc w:val="both"/>
              <w:rPr>
                <w:bCs/>
              </w:rPr>
            </w:pPr>
            <w:r w:rsidRPr="00CB7F1B">
              <w:rPr>
                <w:bCs/>
              </w:rPr>
              <w:t>ŠMEREK, Michal</w:t>
            </w:r>
            <w:r>
              <w:rPr>
                <w:bCs/>
              </w:rPr>
              <w:t xml:space="preserve"> a </w:t>
            </w:r>
            <w:r w:rsidRPr="00DB616A">
              <w:rPr>
                <w:b/>
              </w:rPr>
              <w:t>Jan KYSELÁK</w:t>
            </w:r>
            <w:r w:rsidRPr="00CB7F1B">
              <w:rPr>
                <w:bCs/>
              </w:rPr>
              <w:t xml:space="preserve">. Modelování závislosti koncentrace oxidu uhličitého ve stálých úkrytech na čase. Chemické listy, 2021, roč. 115, č. 5, s. 274-279. ISSN 0009-2770. </w:t>
            </w:r>
            <w:r w:rsidRPr="00610187">
              <w:rPr>
                <w:bCs/>
              </w:rPr>
              <w:t xml:space="preserve">(Jimp, </w:t>
            </w:r>
            <w:r>
              <w:rPr>
                <w:bCs/>
              </w:rPr>
              <w:t xml:space="preserve">Q4, </w:t>
            </w:r>
            <w:r w:rsidRPr="00610187">
              <w:rPr>
                <w:bCs/>
              </w:rPr>
              <w:t xml:space="preserve">autorský podíl </w:t>
            </w:r>
            <w:r w:rsidRPr="00CB7F1B">
              <w:rPr>
                <w:b/>
              </w:rPr>
              <w:t>50</w:t>
            </w:r>
            <w:r w:rsidRPr="00462405">
              <w:rPr>
                <w:b/>
              </w:rPr>
              <w:t xml:space="preserve"> %</w:t>
            </w:r>
            <w:r>
              <w:rPr>
                <w:bCs/>
              </w:rPr>
              <w:t>)</w:t>
            </w:r>
          </w:p>
          <w:p w14:paraId="486BEB28" w14:textId="77777777" w:rsidR="00FD3188" w:rsidRPr="00CB7F1B" w:rsidRDefault="00FD3188" w:rsidP="000B5951">
            <w:pPr>
              <w:spacing w:after="240"/>
              <w:jc w:val="both"/>
              <w:rPr>
                <w:bCs/>
              </w:rPr>
            </w:pPr>
            <w:r w:rsidRPr="007C6E80">
              <w:rPr>
                <w:b/>
              </w:rPr>
              <w:t>KYSELÁK, Jan</w:t>
            </w:r>
            <w:r>
              <w:rPr>
                <w:b/>
              </w:rPr>
              <w:t xml:space="preserve">; </w:t>
            </w:r>
            <w:r w:rsidRPr="00CB7F1B">
              <w:rPr>
                <w:bCs/>
              </w:rPr>
              <w:t>JANOŠEK, Miroslav</w:t>
            </w:r>
            <w:r>
              <w:rPr>
                <w:bCs/>
              </w:rPr>
              <w:t xml:space="preserve"> a Michal </w:t>
            </w:r>
            <w:r w:rsidRPr="00CB7F1B">
              <w:rPr>
                <w:bCs/>
              </w:rPr>
              <w:t xml:space="preserve">ZELENÁK. </w:t>
            </w:r>
            <w:r w:rsidRPr="00DB616A">
              <w:rPr>
                <w:bCs/>
                <w:lang w:val="en-GB"/>
              </w:rPr>
              <w:t>The Interwar Development of the Air Force as an Impetus for the Creation of the Alarm Service of the Former Czechoslovakia. The Science for Population Protection</w:t>
            </w:r>
            <w:r w:rsidRPr="00CB7F1B">
              <w:rPr>
                <w:bCs/>
              </w:rPr>
              <w:t xml:space="preserve"> (On-line), 2022, roč. 14, č. 1, s. 35-40. ISSN 1803-635X. </w:t>
            </w:r>
            <w:r w:rsidRPr="00610187">
              <w:rPr>
                <w:bCs/>
              </w:rPr>
              <w:t>(J</w:t>
            </w:r>
            <w:r>
              <w:rPr>
                <w:bCs/>
              </w:rPr>
              <w:t xml:space="preserve">ost, </w:t>
            </w:r>
            <w:r w:rsidRPr="00610187">
              <w:rPr>
                <w:bCs/>
              </w:rPr>
              <w:t xml:space="preserve">autorský podíl </w:t>
            </w:r>
            <w:r>
              <w:rPr>
                <w:b/>
              </w:rPr>
              <w:t>4</w:t>
            </w:r>
            <w:r w:rsidRPr="00462405">
              <w:rPr>
                <w:b/>
              </w:rPr>
              <w:t>0 %</w:t>
            </w:r>
            <w:r w:rsidRPr="00610187">
              <w:rPr>
                <w:bCs/>
              </w:rPr>
              <w:t>)</w:t>
            </w:r>
          </w:p>
          <w:p w14:paraId="6F29302D" w14:textId="77777777" w:rsidR="00FD3188" w:rsidRPr="00CB7F1B" w:rsidRDefault="00FD3188" w:rsidP="000B5951">
            <w:pPr>
              <w:spacing w:after="240"/>
              <w:jc w:val="both"/>
              <w:rPr>
                <w:bCs/>
              </w:rPr>
            </w:pPr>
            <w:r w:rsidRPr="007C6E80">
              <w:rPr>
                <w:b/>
              </w:rPr>
              <w:t>KYSELÁK</w:t>
            </w:r>
            <w:r w:rsidRPr="00CB7F1B">
              <w:rPr>
                <w:bCs/>
              </w:rPr>
              <w:t xml:space="preserve">, Jan. Ochrana obyvatelstva a branná výchova v Československu (1945-1951). Sborník prací Pedagogické fakulty Masarykovy univerzity v Brně. Řada společenských věd., 2019, roč. 2019, č. 1, s. 49-62. ISSN 1211-6068. </w:t>
            </w:r>
            <w:r w:rsidRPr="00610187">
              <w:rPr>
                <w:bCs/>
              </w:rPr>
              <w:t>(J</w:t>
            </w:r>
            <w:r>
              <w:rPr>
                <w:bCs/>
              </w:rPr>
              <w:t xml:space="preserve">ost, </w:t>
            </w:r>
            <w:r w:rsidRPr="00610187">
              <w:rPr>
                <w:bCs/>
              </w:rPr>
              <w:t xml:space="preserve">autorský podíl </w:t>
            </w:r>
            <w:r>
              <w:rPr>
                <w:b/>
              </w:rPr>
              <w:t>10</w:t>
            </w:r>
            <w:r w:rsidRPr="00462405">
              <w:rPr>
                <w:b/>
              </w:rPr>
              <w:t>0 %</w:t>
            </w:r>
            <w:r w:rsidRPr="00610187">
              <w:rPr>
                <w:bCs/>
              </w:rPr>
              <w:t>)</w:t>
            </w:r>
          </w:p>
          <w:p w14:paraId="1A2A159A" w14:textId="77777777" w:rsidR="00FD3188" w:rsidRPr="00CB7F1B" w:rsidRDefault="00FD3188" w:rsidP="000B5951">
            <w:pPr>
              <w:spacing w:after="240"/>
              <w:jc w:val="both"/>
              <w:rPr>
                <w:bCs/>
              </w:rPr>
            </w:pPr>
            <w:r w:rsidRPr="00CB7F1B">
              <w:rPr>
                <w:bCs/>
              </w:rPr>
              <w:t>JANOŠEK, Miroslav</w:t>
            </w:r>
            <w:r>
              <w:rPr>
                <w:bCs/>
              </w:rPr>
              <w:t xml:space="preserve"> a </w:t>
            </w:r>
            <w:r w:rsidRPr="007C6E80">
              <w:rPr>
                <w:b/>
              </w:rPr>
              <w:t>Jan KYSELÁK</w:t>
            </w:r>
            <w:r w:rsidRPr="00CB7F1B">
              <w:rPr>
                <w:bCs/>
              </w:rPr>
              <w:t xml:space="preserve">. </w:t>
            </w:r>
            <w:r w:rsidRPr="00DB616A">
              <w:rPr>
                <w:bCs/>
                <w:lang w:val="en-GB"/>
              </w:rPr>
              <w:t>Quadcopters Possibility for Extraordinary Events and Crisis Situations. The Science for Population Protection (Print),</w:t>
            </w:r>
            <w:r w:rsidRPr="00CB7F1B">
              <w:rPr>
                <w:bCs/>
              </w:rPr>
              <w:t xml:space="preserve"> 2019, roč. 2019, č. 1, s. 91-104. ISSN 1803-568X.  </w:t>
            </w:r>
            <w:r w:rsidRPr="00610187">
              <w:rPr>
                <w:bCs/>
              </w:rPr>
              <w:t>(J</w:t>
            </w:r>
            <w:r>
              <w:rPr>
                <w:bCs/>
              </w:rPr>
              <w:t xml:space="preserve">ost, </w:t>
            </w:r>
            <w:r w:rsidRPr="00610187">
              <w:rPr>
                <w:bCs/>
              </w:rPr>
              <w:t xml:space="preserve">autorský podíl </w:t>
            </w:r>
            <w:r w:rsidRPr="007C6E80">
              <w:rPr>
                <w:b/>
              </w:rPr>
              <w:t>25</w:t>
            </w:r>
            <w:r w:rsidRPr="00462405">
              <w:rPr>
                <w:b/>
              </w:rPr>
              <w:t xml:space="preserve"> %</w:t>
            </w:r>
            <w:r w:rsidRPr="00610187">
              <w:rPr>
                <w:bCs/>
              </w:rPr>
              <w:t>)</w:t>
            </w:r>
          </w:p>
        </w:tc>
      </w:tr>
      <w:tr w:rsidR="00FD3188" w14:paraId="59DDCC9D" w14:textId="77777777" w:rsidTr="000B5951">
        <w:trPr>
          <w:trHeight w:val="218"/>
        </w:trPr>
        <w:tc>
          <w:tcPr>
            <w:tcW w:w="9859" w:type="dxa"/>
            <w:gridSpan w:val="15"/>
            <w:shd w:val="clear" w:color="auto" w:fill="F7CAAC"/>
          </w:tcPr>
          <w:p w14:paraId="0FF234BC" w14:textId="77777777" w:rsidR="00FD3188" w:rsidRDefault="00FD3188" w:rsidP="000B5951">
            <w:pPr>
              <w:rPr>
                <w:b/>
              </w:rPr>
            </w:pPr>
            <w:r>
              <w:rPr>
                <w:b/>
              </w:rPr>
              <w:t>Působení v zahraničí</w:t>
            </w:r>
          </w:p>
        </w:tc>
      </w:tr>
      <w:tr w:rsidR="00FD3188" w14:paraId="61AB406E" w14:textId="77777777" w:rsidTr="000B5951">
        <w:trPr>
          <w:trHeight w:val="328"/>
        </w:trPr>
        <w:tc>
          <w:tcPr>
            <w:tcW w:w="9859" w:type="dxa"/>
            <w:gridSpan w:val="15"/>
          </w:tcPr>
          <w:p w14:paraId="2CFF8558" w14:textId="77777777" w:rsidR="00FD3188" w:rsidRDefault="00FD3188" w:rsidP="000B5951">
            <w:pPr>
              <w:rPr>
                <w:b/>
              </w:rPr>
            </w:pPr>
          </w:p>
        </w:tc>
      </w:tr>
      <w:tr w:rsidR="00FD3188" w14:paraId="5E3783DF" w14:textId="77777777" w:rsidTr="000B5951">
        <w:trPr>
          <w:cantSplit/>
          <w:trHeight w:val="470"/>
        </w:trPr>
        <w:tc>
          <w:tcPr>
            <w:tcW w:w="2518" w:type="dxa"/>
            <w:shd w:val="clear" w:color="auto" w:fill="F7CAAC"/>
          </w:tcPr>
          <w:p w14:paraId="01D3B666" w14:textId="77777777" w:rsidR="00FD3188" w:rsidRDefault="00FD3188" w:rsidP="000B5951">
            <w:pPr>
              <w:jc w:val="both"/>
              <w:rPr>
                <w:b/>
              </w:rPr>
            </w:pPr>
            <w:r>
              <w:rPr>
                <w:b/>
              </w:rPr>
              <w:t xml:space="preserve">Podpis </w:t>
            </w:r>
          </w:p>
        </w:tc>
        <w:tc>
          <w:tcPr>
            <w:tcW w:w="4536" w:type="dxa"/>
            <w:gridSpan w:val="8"/>
          </w:tcPr>
          <w:p w14:paraId="320912E4" w14:textId="77777777" w:rsidR="00FD3188" w:rsidRDefault="00FD3188" w:rsidP="000B5951">
            <w:pPr>
              <w:jc w:val="both"/>
            </w:pPr>
          </w:p>
        </w:tc>
        <w:tc>
          <w:tcPr>
            <w:tcW w:w="786" w:type="dxa"/>
            <w:gridSpan w:val="2"/>
            <w:shd w:val="clear" w:color="auto" w:fill="F7CAAC"/>
          </w:tcPr>
          <w:p w14:paraId="21267246" w14:textId="77777777" w:rsidR="00FD3188" w:rsidRDefault="00FD3188" w:rsidP="000B5951">
            <w:pPr>
              <w:jc w:val="both"/>
            </w:pPr>
            <w:r>
              <w:rPr>
                <w:b/>
              </w:rPr>
              <w:t>datum</w:t>
            </w:r>
          </w:p>
        </w:tc>
        <w:tc>
          <w:tcPr>
            <w:tcW w:w="2019" w:type="dxa"/>
            <w:gridSpan w:val="4"/>
          </w:tcPr>
          <w:p w14:paraId="5AFAAFCF" w14:textId="77777777" w:rsidR="00FD3188" w:rsidRDefault="00FD3188" w:rsidP="000B5951">
            <w:pPr>
              <w:jc w:val="both"/>
            </w:pPr>
          </w:p>
        </w:tc>
      </w:tr>
    </w:tbl>
    <w:p w14:paraId="12CADC87" w14:textId="77777777" w:rsidR="00FD3188" w:rsidRDefault="00FD3188" w:rsidP="00FD3188"/>
    <w:p w14:paraId="0B7AEAB5"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rsidDel="000B5951" w14:paraId="3A42A8AF" w14:textId="25CDE20B" w:rsidTr="000B5951">
        <w:trPr>
          <w:del w:id="3758" w:author="Eva Skýbová" w:date="2024-05-15T09:50:00Z"/>
        </w:trPr>
        <w:tc>
          <w:tcPr>
            <w:tcW w:w="9859" w:type="dxa"/>
            <w:gridSpan w:val="15"/>
            <w:tcBorders>
              <w:top w:val="double" w:sz="4" w:space="0" w:color="auto"/>
              <w:left w:val="single" w:sz="4" w:space="0" w:color="auto"/>
              <w:bottom w:val="single" w:sz="4" w:space="0" w:color="auto"/>
              <w:right w:val="single" w:sz="4" w:space="0" w:color="auto"/>
            </w:tcBorders>
            <w:shd w:val="clear" w:color="auto" w:fill="B8CCE4" w:themeFill="accent1" w:themeFillTint="66"/>
          </w:tcPr>
          <w:p w14:paraId="058AD60F" w14:textId="6B75EB39" w:rsidR="00FD3188" w:rsidDel="000B5951" w:rsidRDefault="00FD3188" w:rsidP="000B5951">
            <w:pPr>
              <w:spacing w:line="256" w:lineRule="auto"/>
              <w:jc w:val="both"/>
              <w:rPr>
                <w:del w:id="3759" w:author="Eva Skýbová" w:date="2024-05-15T09:50:00Z"/>
                <w:lang w:eastAsia="en-US"/>
              </w:rPr>
            </w:pPr>
            <w:del w:id="3760" w:author="Eva Skýbová" w:date="2024-05-15T09:50:00Z">
              <w:r w:rsidDel="000B5951">
                <w:rPr>
                  <w:b/>
                  <w:sz w:val="28"/>
                </w:rPr>
                <w:delText>C-I – Personální zabezpečení</w:delText>
              </w:r>
            </w:del>
          </w:p>
        </w:tc>
      </w:tr>
      <w:tr w:rsidR="00FD3188" w:rsidDel="000B5951" w14:paraId="184061ED" w14:textId="1572DB47" w:rsidTr="000B5951">
        <w:trPr>
          <w:del w:id="3761" w:author="Eva Skýbová" w:date="2024-05-15T09:50:00Z"/>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A4E13FF" w14:textId="612D8B09" w:rsidR="00FD3188" w:rsidDel="000B5951" w:rsidRDefault="00FD3188" w:rsidP="000B5951">
            <w:pPr>
              <w:spacing w:line="256" w:lineRule="auto"/>
              <w:jc w:val="both"/>
              <w:rPr>
                <w:del w:id="3762" w:author="Eva Skýbová" w:date="2024-05-15T09:50:00Z"/>
                <w:b/>
                <w:lang w:eastAsia="en-US"/>
              </w:rPr>
            </w:pPr>
            <w:del w:id="3763" w:author="Eva Skýbová" w:date="2024-05-15T09:50:00Z">
              <w:r w:rsidDel="000B5951">
                <w:rPr>
                  <w:b/>
                  <w:lang w:eastAsia="en-US"/>
                </w:rPr>
                <w:delText>Vysoká škola</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1061EFFC" w14:textId="2ECD4F95" w:rsidR="00FD3188" w:rsidDel="000B5951" w:rsidRDefault="00FD3188" w:rsidP="000B5951">
            <w:pPr>
              <w:spacing w:line="256" w:lineRule="auto"/>
              <w:jc w:val="both"/>
              <w:rPr>
                <w:del w:id="3764" w:author="Eva Skýbová" w:date="2024-05-15T09:50:00Z"/>
                <w:lang w:eastAsia="en-US"/>
              </w:rPr>
            </w:pPr>
            <w:del w:id="3765" w:author="Eva Skýbová" w:date="2024-05-15T09:50:00Z">
              <w:r w:rsidDel="000B5951">
                <w:rPr>
                  <w:lang w:eastAsia="en-US"/>
                </w:rPr>
                <w:delText>Univerzita Tomáše Bati ve Zlíně</w:delText>
              </w:r>
            </w:del>
          </w:p>
        </w:tc>
      </w:tr>
      <w:tr w:rsidR="00FD3188" w:rsidDel="000B5951" w14:paraId="704D4E66" w14:textId="6669C778" w:rsidTr="000B5951">
        <w:trPr>
          <w:del w:id="3766" w:author="Eva Skýbová" w:date="2024-05-15T09:5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8F99098" w14:textId="713ED7E6" w:rsidR="00FD3188" w:rsidDel="000B5951" w:rsidRDefault="00FD3188" w:rsidP="000B5951">
            <w:pPr>
              <w:spacing w:line="256" w:lineRule="auto"/>
              <w:jc w:val="both"/>
              <w:rPr>
                <w:del w:id="3767" w:author="Eva Skýbová" w:date="2024-05-15T09:50:00Z"/>
                <w:b/>
                <w:lang w:eastAsia="en-US"/>
              </w:rPr>
            </w:pPr>
            <w:del w:id="3768" w:author="Eva Skýbová" w:date="2024-05-15T09:50:00Z">
              <w:r w:rsidDel="000B5951">
                <w:rPr>
                  <w:b/>
                  <w:lang w:eastAsia="en-US"/>
                </w:rPr>
                <w:delText>Součást vysoké školy</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192D0CB6" w14:textId="3EE4B112" w:rsidR="00FD3188" w:rsidDel="000B5951" w:rsidRDefault="00FD3188" w:rsidP="000B5951">
            <w:pPr>
              <w:spacing w:line="256" w:lineRule="auto"/>
              <w:jc w:val="both"/>
              <w:rPr>
                <w:del w:id="3769" w:author="Eva Skýbová" w:date="2024-05-15T09:50:00Z"/>
                <w:lang w:eastAsia="en-US"/>
              </w:rPr>
            </w:pPr>
            <w:del w:id="3770" w:author="Eva Skýbová" w:date="2024-05-15T09:50:00Z">
              <w:r w:rsidDel="000B5951">
                <w:rPr>
                  <w:lang w:eastAsia="en-US"/>
                </w:rPr>
                <w:delText>Fakulta logistiky a krizového řízení</w:delText>
              </w:r>
            </w:del>
          </w:p>
        </w:tc>
      </w:tr>
      <w:tr w:rsidR="00FD3188" w:rsidDel="000B5951" w14:paraId="623E53D8" w14:textId="35E5157D" w:rsidTr="000B5951">
        <w:trPr>
          <w:del w:id="3771" w:author="Eva Skýbová" w:date="2024-05-15T09:5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C5864E" w14:textId="050EFB2B" w:rsidR="00FD3188" w:rsidDel="000B5951" w:rsidRDefault="00FD3188" w:rsidP="000B5951">
            <w:pPr>
              <w:spacing w:line="256" w:lineRule="auto"/>
              <w:jc w:val="both"/>
              <w:rPr>
                <w:del w:id="3772" w:author="Eva Skýbová" w:date="2024-05-15T09:50:00Z"/>
                <w:b/>
                <w:lang w:eastAsia="en-US"/>
              </w:rPr>
            </w:pPr>
            <w:del w:id="3773" w:author="Eva Skýbová" w:date="2024-05-15T09:50:00Z">
              <w:r w:rsidDel="000B5951">
                <w:rPr>
                  <w:b/>
                  <w:lang w:eastAsia="en-US"/>
                </w:rPr>
                <w:delText>Název studijního programu</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14BE43DE" w14:textId="17ABD3B2" w:rsidR="00FD3188" w:rsidDel="000B5951" w:rsidRDefault="00FD3188" w:rsidP="000B5951">
            <w:pPr>
              <w:spacing w:line="256" w:lineRule="auto"/>
              <w:jc w:val="both"/>
              <w:rPr>
                <w:del w:id="3774" w:author="Eva Skýbová" w:date="2024-05-15T09:50:00Z"/>
                <w:lang w:eastAsia="en-US"/>
              </w:rPr>
            </w:pPr>
            <w:del w:id="3775" w:author="Eva Skýbová" w:date="2024-05-15T09:50:00Z">
              <w:r w:rsidDel="000B5951">
                <w:rPr>
                  <w:lang w:eastAsia="en-US"/>
                </w:rPr>
                <w:delText>Management rizik</w:delText>
              </w:r>
            </w:del>
          </w:p>
        </w:tc>
      </w:tr>
      <w:tr w:rsidR="00FD3188" w:rsidDel="000B5951" w14:paraId="4C112CE3" w14:textId="5622AFB4" w:rsidTr="000B5951">
        <w:trPr>
          <w:del w:id="3776" w:author="Eva Skýbová" w:date="2024-05-15T09:5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236827" w14:textId="4274F22A" w:rsidR="00FD3188" w:rsidDel="000B5951" w:rsidRDefault="00FD3188" w:rsidP="000B5951">
            <w:pPr>
              <w:spacing w:line="256" w:lineRule="auto"/>
              <w:jc w:val="both"/>
              <w:rPr>
                <w:del w:id="3777" w:author="Eva Skýbová" w:date="2024-05-15T09:50:00Z"/>
                <w:b/>
                <w:lang w:eastAsia="en-US"/>
              </w:rPr>
            </w:pPr>
            <w:del w:id="3778" w:author="Eva Skýbová" w:date="2024-05-15T09:50:00Z">
              <w:r w:rsidDel="000B5951">
                <w:rPr>
                  <w:b/>
                  <w:lang w:eastAsia="en-US"/>
                </w:rPr>
                <w:delText>Jméno a příjmení</w:delText>
              </w:r>
            </w:del>
          </w:p>
        </w:tc>
        <w:tc>
          <w:tcPr>
            <w:tcW w:w="4536" w:type="dxa"/>
            <w:gridSpan w:val="8"/>
            <w:tcBorders>
              <w:top w:val="single" w:sz="4" w:space="0" w:color="auto"/>
              <w:left w:val="single" w:sz="4" w:space="0" w:color="auto"/>
              <w:bottom w:val="single" w:sz="4" w:space="0" w:color="auto"/>
              <w:right w:val="single" w:sz="4" w:space="0" w:color="auto"/>
            </w:tcBorders>
            <w:hideMark/>
          </w:tcPr>
          <w:p w14:paraId="455F5C1C" w14:textId="5ADC854E" w:rsidR="00FD3188" w:rsidDel="000B5951" w:rsidRDefault="00FD3188" w:rsidP="000B5951">
            <w:pPr>
              <w:spacing w:line="256" w:lineRule="auto"/>
              <w:jc w:val="both"/>
              <w:rPr>
                <w:del w:id="3779" w:author="Eva Skýbová" w:date="2024-05-15T09:50:00Z"/>
                <w:b/>
                <w:lang w:eastAsia="en-US"/>
              </w:rPr>
            </w:pPr>
            <w:del w:id="3780" w:author="Eva Skýbová" w:date="2024-05-15T09:50:00Z">
              <w:r w:rsidDel="000B5951">
                <w:rPr>
                  <w:b/>
                  <w:lang w:eastAsia="en-US"/>
                </w:rPr>
                <w:delText>Jiří Lehejček</w:delText>
              </w:r>
            </w:del>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65D83FF" w14:textId="79674CA7" w:rsidR="00FD3188" w:rsidDel="000B5951" w:rsidRDefault="00FD3188" w:rsidP="000B5951">
            <w:pPr>
              <w:spacing w:line="256" w:lineRule="auto"/>
              <w:jc w:val="both"/>
              <w:rPr>
                <w:del w:id="3781" w:author="Eva Skýbová" w:date="2024-05-15T09:50:00Z"/>
                <w:b/>
                <w:lang w:eastAsia="en-US"/>
              </w:rPr>
            </w:pPr>
            <w:del w:id="3782" w:author="Eva Skýbová" w:date="2024-05-15T09:50:00Z">
              <w:r w:rsidDel="000B5951">
                <w:rPr>
                  <w:b/>
                  <w:lang w:eastAsia="en-US"/>
                </w:rPr>
                <w:delText>Tituly</w:delText>
              </w:r>
            </w:del>
          </w:p>
        </w:tc>
        <w:tc>
          <w:tcPr>
            <w:tcW w:w="2096" w:type="dxa"/>
            <w:gridSpan w:val="5"/>
            <w:tcBorders>
              <w:top w:val="single" w:sz="4" w:space="0" w:color="auto"/>
              <w:left w:val="single" w:sz="4" w:space="0" w:color="auto"/>
              <w:bottom w:val="single" w:sz="4" w:space="0" w:color="auto"/>
              <w:right w:val="single" w:sz="4" w:space="0" w:color="auto"/>
            </w:tcBorders>
            <w:hideMark/>
          </w:tcPr>
          <w:p w14:paraId="7C9DC811" w14:textId="64922858" w:rsidR="00FD3188" w:rsidDel="000B5951" w:rsidRDefault="00FD3188" w:rsidP="000B5951">
            <w:pPr>
              <w:spacing w:line="256" w:lineRule="auto"/>
              <w:jc w:val="both"/>
              <w:rPr>
                <w:del w:id="3783" w:author="Eva Skýbová" w:date="2024-05-15T09:50:00Z"/>
                <w:lang w:eastAsia="en-US"/>
              </w:rPr>
            </w:pPr>
            <w:del w:id="3784" w:author="Eva Skýbová" w:date="2024-05-15T09:50:00Z">
              <w:r w:rsidDel="000B5951">
                <w:rPr>
                  <w:lang w:eastAsia="en-US"/>
                </w:rPr>
                <w:delText>Mgr., Ing., Ph.D.</w:delText>
              </w:r>
            </w:del>
          </w:p>
        </w:tc>
      </w:tr>
      <w:tr w:rsidR="00FD3188" w:rsidDel="000B5951" w14:paraId="420A864C" w14:textId="294EF7C7" w:rsidTr="000B5951">
        <w:trPr>
          <w:del w:id="3785" w:author="Eva Skýbová" w:date="2024-05-15T09:5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F3CBEB" w14:textId="30CEE5C7" w:rsidR="00FD3188" w:rsidDel="000B5951" w:rsidRDefault="00FD3188" w:rsidP="000B5951">
            <w:pPr>
              <w:spacing w:line="256" w:lineRule="auto"/>
              <w:jc w:val="both"/>
              <w:rPr>
                <w:del w:id="3786" w:author="Eva Skýbová" w:date="2024-05-15T09:50:00Z"/>
                <w:b/>
                <w:lang w:eastAsia="en-US"/>
              </w:rPr>
            </w:pPr>
            <w:del w:id="3787" w:author="Eva Skýbová" w:date="2024-05-15T09:50:00Z">
              <w:r w:rsidDel="000B5951">
                <w:rPr>
                  <w:b/>
                  <w:lang w:eastAsia="en-US"/>
                </w:rPr>
                <w:delText>Rok narození</w:delText>
              </w:r>
            </w:del>
          </w:p>
        </w:tc>
        <w:tc>
          <w:tcPr>
            <w:tcW w:w="829" w:type="dxa"/>
            <w:gridSpan w:val="2"/>
            <w:tcBorders>
              <w:top w:val="single" w:sz="4" w:space="0" w:color="auto"/>
              <w:left w:val="single" w:sz="4" w:space="0" w:color="auto"/>
              <w:bottom w:val="single" w:sz="4" w:space="0" w:color="auto"/>
              <w:right w:val="single" w:sz="4" w:space="0" w:color="auto"/>
            </w:tcBorders>
            <w:hideMark/>
          </w:tcPr>
          <w:p w14:paraId="28E2CCD7" w14:textId="39474DED" w:rsidR="00FD3188" w:rsidDel="000B5951" w:rsidRDefault="00FD3188" w:rsidP="000B5951">
            <w:pPr>
              <w:spacing w:line="256" w:lineRule="auto"/>
              <w:jc w:val="both"/>
              <w:rPr>
                <w:del w:id="3788" w:author="Eva Skýbová" w:date="2024-05-15T09:50:00Z"/>
                <w:lang w:eastAsia="en-US"/>
              </w:rPr>
            </w:pPr>
            <w:del w:id="3789" w:author="Eva Skýbová" w:date="2024-05-15T09:50:00Z">
              <w:r w:rsidDel="000B5951">
                <w:rPr>
                  <w:lang w:eastAsia="en-US"/>
                </w:rPr>
                <w:delText>1986</w:delText>
              </w:r>
            </w:del>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FD91F1C" w14:textId="358DF317" w:rsidR="00FD3188" w:rsidDel="000B5951" w:rsidRDefault="00FD3188" w:rsidP="000B5951">
            <w:pPr>
              <w:spacing w:line="256" w:lineRule="auto"/>
              <w:jc w:val="both"/>
              <w:rPr>
                <w:del w:id="3790" w:author="Eva Skýbová" w:date="2024-05-15T09:50:00Z"/>
                <w:b/>
                <w:lang w:eastAsia="en-US"/>
              </w:rPr>
            </w:pPr>
            <w:del w:id="3791" w:author="Eva Skýbová" w:date="2024-05-15T09:50:00Z">
              <w:r w:rsidDel="000B5951">
                <w:rPr>
                  <w:b/>
                  <w:lang w:eastAsia="en-US"/>
                </w:rPr>
                <w:delText>typ vztahu k VŠ</w:delText>
              </w:r>
            </w:del>
          </w:p>
        </w:tc>
        <w:tc>
          <w:tcPr>
            <w:tcW w:w="992" w:type="dxa"/>
            <w:gridSpan w:val="4"/>
            <w:tcBorders>
              <w:top w:val="single" w:sz="4" w:space="0" w:color="auto"/>
              <w:left w:val="single" w:sz="4" w:space="0" w:color="auto"/>
              <w:bottom w:val="single" w:sz="4" w:space="0" w:color="auto"/>
              <w:right w:val="single" w:sz="4" w:space="0" w:color="auto"/>
            </w:tcBorders>
            <w:hideMark/>
          </w:tcPr>
          <w:p w14:paraId="678B4831" w14:textId="7F9048F0" w:rsidR="00FD3188" w:rsidDel="000B5951" w:rsidRDefault="00FD3188" w:rsidP="000B5951">
            <w:pPr>
              <w:spacing w:line="256" w:lineRule="auto"/>
              <w:jc w:val="both"/>
              <w:rPr>
                <w:del w:id="3792" w:author="Eva Skýbová" w:date="2024-05-15T09:50:00Z"/>
                <w:i/>
                <w:lang w:eastAsia="en-US"/>
              </w:rPr>
            </w:pPr>
            <w:del w:id="3793" w:author="Eva Skýbová" w:date="2024-05-15T09:50:00Z">
              <w:r w:rsidDel="000B5951">
                <w:rPr>
                  <w:i/>
                  <w:lang w:eastAsia="en-US"/>
                </w:rPr>
                <w:delText>pp.</w:delText>
              </w:r>
            </w:del>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55D6387" w14:textId="26284F44" w:rsidR="00FD3188" w:rsidDel="000B5951" w:rsidRDefault="00FD3188" w:rsidP="000B5951">
            <w:pPr>
              <w:spacing w:line="256" w:lineRule="auto"/>
              <w:jc w:val="both"/>
              <w:rPr>
                <w:del w:id="3794" w:author="Eva Skýbová" w:date="2024-05-15T09:50:00Z"/>
                <w:b/>
                <w:lang w:eastAsia="en-US"/>
              </w:rPr>
            </w:pPr>
            <w:del w:id="3795" w:author="Eva Skýbová" w:date="2024-05-15T09:50:00Z">
              <w:r w:rsidDel="000B5951">
                <w:rPr>
                  <w:b/>
                  <w:lang w:eastAsia="en-US"/>
                </w:rPr>
                <w:delText>rozsah</w:delText>
              </w:r>
            </w:del>
          </w:p>
        </w:tc>
        <w:tc>
          <w:tcPr>
            <w:tcW w:w="709" w:type="dxa"/>
            <w:tcBorders>
              <w:top w:val="single" w:sz="4" w:space="0" w:color="auto"/>
              <w:left w:val="single" w:sz="4" w:space="0" w:color="auto"/>
              <w:bottom w:val="single" w:sz="4" w:space="0" w:color="auto"/>
              <w:right w:val="single" w:sz="4" w:space="0" w:color="auto"/>
            </w:tcBorders>
            <w:hideMark/>
          </w:tcPr>
          <w:p w14:paraId="4AC0292E" w14:textId="0509C549" w:rsidR="00FD3188" w:rsidDel="000B5951" w:rsidRDefault="00FD3188" w:rsidP="000B5951">
            <w:pPr>
              <w:spacing w:line="256" w:lineRule="auto"/>
              <w:jc w:val="both"/>
              <w:rPr>
                <w:del w:id="3796" w:author="Eva Skýbová" w:date="2024-05-15T09:50:00Z"/>
                <w:lang w:eastAsia="en-US"/>
              </w:rPr>
            </w:pPr>
            <w:del w:id="3797" w:author="Eva Skýbová" w:date="2024-05-15T09:50:00Z">
              <w:r w:rsidDel="000B5951">
                <w:rPr>
                  <w:lang w:eastAsia="en-US"/>
                </w:rPr>
                <w:delText>20</w:delText>
              </w:r>
            </w:del>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F89C35" w14:textId="1D28D484" w:rsidR="00FD3188" w:rsidDel="000B5951" w:rsidRDefault="00FD3188" w:rsidP="000B5951">
            <w:pPr>
              <w:spacing w:line="256" w:lineRule="auto"/>
              <w:jc w:val="both"/>
              <w:rPr>
                <w:del w:id="3798" w:author="Eva Skýbová" w:date="2024-05-15T09:50:00Z"/>
                <w:b/>
                <w:lang w:eastAsia="en-US"/>
              </w:rPr>
            </w:pPr>
            <w:del w:id="3799" w:author="Eva Skýbová" w:date="2024-05-15T09:50:00Z">
              <w:r w:rsidDel="000B5951">
                <w:rPr>
                  <w:b/>
                  <w:lang w:eastAsia="en-US"/>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hideMark/>
          </w:tcPr>
          <w:p w14:paraId="048D7693" w14:textId="7F0621E3" w:rsidR="00FD3188" w:rsidDel="000B5951" w:rsidRDefault="00FD3188" w:rsidP="000B5951">
            <w:pPr>
              <w:spacing w:line="256" w:lineRule="auto"/>
              <w:jc w:val="both"/>
              <w:rPr>
                <w:del w:id="3800" w:author="Eva Skýbová" w:date="2024-05-15T09:50:00Z"/>
                <w:lang w:eastAsia="en-US"/>
              </w:rPr>
            </w:pPr>
            <w:del w:id="3801" w:author="Eva Skýbová" w:date="2024-05-15T09:50:00Z">
              <w:r w:rsidDel="000B5951">
                <w:rPr>
                  <w:lang w:eastAsia="en-US"/>
                </w:rPr>
                <w:delText>N</w:delText>
              </w:r>
            </w:del>
          </w:p>
        </w:tc>
      </w:tr>
      <w:tr w:rsidR="00FD3188" w:rsidDel="000B5951" w14:paraId="4C4CA1EF" w14:textId="3155891A" w:rsidTr="000B5951">
        <w:trPr>
          <w:del w:id="3802" w:author="Eva Skýbová" w:date="2024-05-15T09:50:00Z"/>
        </w:trPr>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8CEE17C" w14:textId="52616170" w:rsidR="00FD3188" w:rsidDel="000B5951" w:rsidRDefault="00FD3188" w:rsidP="000B5951">
            <w:pPr>
              <w:spacing w:line="256" w:lineRule="auto"/>
              <w:jc w:val="both"/>
              <w:rPr>
                <w:del w:id="3803" w:author="Eva Skýbová" w:date="2024-05-15T09:50:00Z"/>
                <w:b/>
                <w:lang w:eastAsia="en-US"/>
              </w:rPr>
            </w:pPr>
            <w:del w:id="3804" w:author="Eva Skýbová" w:date="2024-05-15T09:50:00Z">
              <w:r w:rsidDel="000B5951">
                <w:rPr>
                  <w:b/>
                  <w:lang w:eastAsia="en-US"/>
                </w:rPr>
                <w:delText>Typ vztahu na součásti VŠ, která uskutečňuje st. program</w:delText>
              </w:r>
            </w:del>
          </w:p>
        </w:tc>
        <w:tc>
          <w:tcPr>
            <w:tcW w:w="992" w:type="dxa"/>
            <w:gridSpan w:val="4"/>
            <w:tcBorders>
              <w:top w:val="single" w:sz="4" w:space="0" w:color="auto"/>
              <w:left w:val="single" w:sz="4" w:space="0" w:color="auto"/>
              <w:bottom w:val="single" w:sz="4" w:space="0" w:color="auto"/>
              <w:right w:val="single" w:sz="4" w:space="0" w:color="auto"/>
            </w:tcBorders>
            <w:hideMark/>
          </w:tcPr>
          <w:p w14:paraId="23AD1DA7" w14:textId="4EBDBBCC" w:rsidR="00FD3188" w:rsidDel="000B5951" w:rsidRDefault="00FD3188" w:rsidP="000B5951">
            <w:pPr>
              <w:spacing w:line="256" w:lineRule="auto"/>
              <w:jc w:val="both"/>
              <w:rPr>
                <w:del w:id="3805" w:author="Eva Skýbová" w:date="2024-05-15T09:50:00Z"/>
                <w:i/>
                <w:lang w:eastAsia="en-US"/>
              </w:rPr>
            </w:pPr>
            <w:del w:id="3806" w:author="Eva Skýbová" w:date="2024-05-15T09:50:00Z">
              <w:r w:rsidDel="000B5951">
                <w:rPr>
                  <w:i/>
                  <w:lang w:eastAsia="en-US"/>
                </w:rPr>
                <w:delText>pp.</w:delText>
              </w:r>
            </w:del>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3574DB5" w14:textId="596F5076" w:rsidR="00FD3188" w:rsidDel="000B5951" w:rsidRDefault="00FD3188" w:rsidP="000B5951">
            <w:pPr>
              <w:spacing w:line="256" w:lineRule="auto"/>
              <w:jc w:val="both"/>
              <w:rPr>
                <w:del w:id="3807" w:author="Eva Skýbová" w:date="2024-05-15T09:50:00Z"/>
                <w:b/>
                <w:lang w:eastAsia="en-US"/>
              </w:rPr>
            </w:pPr>
            <w:del w:id="3808" w:author="Eva Skýbová" w:date="2024-05-15T09:50:00Z">
              <w:r w:rsidDel="000B5951">
                <w:rPr>
                  <w:b/>
                  <w:lang w:eastAsia="en-US"/>
                </w:rPr>
                <w:delText>rozsah</w:delText>
              </w:r>
            </w:del>
          </w:p>
        </w:tc>
        <w:tc>
          <w:tcPr>
            <w:tcW w:w="709" w:type="dxa"/>
            <w:tcBorders>
              <w:top w:val="single" w:sz="4" w:space="0" w:color="auto"/>
              <w:left w:val="single" w:sz="4" w:space="0" w:color="auto"/>
              <w:bottom w:val="single" w:sz="4" w:space="0" w:color="auto"/>
              <w:right w:val="single" w:sz="4" w:space="0" w:color="auto"/>
            </w:tcBorders>
            <w:hideMark/>
          </w:tcPr>
          <w:p w14:paraId="074D01E2" w14:textId="16BF4894" w:rsidR="00FD3188" w:rsidDel="000B5951" w:rsidRDefault="00FD3188" w:rsidP="000B5951">
            <w:pPr>
              <w:spacing w:line="256" w:lineRule="auto"/>
              <w:jc w:val="both"/>
              <w:rPr>
                <w:del w:id="3809" w:author="Eva Skýbová" w:date="2024-05-15T09:50:00Z"/>
                <w:lang w:eastAsia="en-US"/>
              </w:rPr>
            </w:pPr>
            <w:del w:id="3810" w:author="Eva Skýbová" w:date="2024-05-15T09:50:00Z">
              <w:r w:rsidDel="000B5951">
                <w:rPr>
                  <w:lang w:eastAsia="en-US"/>
                </w:rPr>
                <w:delText>20</w:delText>
              </w:r>
            </w:del>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4DE882" w14:textId="748A32A3" w:rsidR="00FD3188" w:rsidDel="000B5951" w:rsidRDefault="00FD3188" w:rsidP="000B5951">
            <w:pPr>
              <w:spacing w:line="256" w:lineRule="auto"/>
              <w:jc w:val="both"/>
              <w:rPr>
                <w:del w:id="3811" w:author="Eva Skýbová" w:date="2024-05-15T09:50:00Z"/>
                <w:b/>
                <w:lang w:eastAsia="en-US"/>
              </w:rPr>
            </w:pPr>
            <w:del w:id="3812" w:author="Eva Skýbová" w:date="2024-05-15T09:50:00Z">
              <w:r w:rsidDel="000B5951">
                <w:rPr>
                  <w:b/>
                  <w:lang w:eastAsia="en-US"/>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hideMark/>
          </w:tcPr>
          <w:p w14:paraId="37DD9FEA" w14:textId="5760A2E1" w:rsidR="00FD3188" w:rsidDel="000B5951" w:rsidRDefault="00FD3188" w:rsidP="000B5951">
            <w:pPr>
              <w:spacing w:line="256" w:lineRule="auto"/>
              <w:jc w:val="both"/>
              <w:rPr>
                <w:del w:id="3813" w:author="Eva Skýbová" w:date="2024-05-15T09:50:00Z"/>
                <w:lang w:eastAsia="en-US"/>
              </w:rPr>
            </w:pPr>
            <w:del w:id="3814" w:author="Eva Skýbová" w:date="2024-05-15T09:50:00Z">
              <w:r w:rsidDel="000B5951">
                <w:rPr>
                  <w:lang w:eastAsia="en-US"/>
                </w:rPr>
                <w:delText>N</w:delText>
              </w:r>
            </w:del>
          </w:p>
        </w:tc>
      </w:tr>
      <w:tr w:rsidR="00FD3188" w:rsidDel="000B5951" w14:paraId="269AC831" w14:textId="04B5CCB0" w:rsidTr="000B5951">
        <w:trPr>
          <w:del w:id="3815" w:author="Eva Skýbová" w:date="2024-05-15T09:50:00Z"/>
        </w:trPr>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ED2411" w14:textId="021D4101" w:rsidR="00FD3188" w:rsidDel="000B5951" w:rsidRDefault="00FD3188" w:rsidP="000B5951">
            <w:pPr>
              <w:spacing w:line="256" w:lineRule="auto"/>
              <w:jc w:val="both"/>
              <w:rPr>
                <w:del w:id="3816" w:author="Eva Skýbová" w:date="2024-05-15T09:50:00Z"/>
                <w:lang w:eastAsia="en-US"/>
              </w:rPr>
            </w:pPr>
            <w:del w:id="3817" w:author="Eva Skýbová" w:date="2024-05-15T09:50:00Z">
              <w:r w:rsidDel="000B5951">
                <w:rPr>
                  <w:b/>
                  <w:lang w:eastAsia="en-US"/>
                </w:rPr>
                <w:delText>Další současná působení jako akademický pracovník na jiných VŠ</w:delText>
              </w:r>
            </w:del>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8D7CA3" w14:textId="156525EA" w:rsidR="00FD3188" w:rsidDel="000B5951" w:rsidRDefault="00FD3188" w:rsidP="000B5951">
            <w:pPr>
              <w:spacing w:line="256" w:lineRule="auto"/>
              <w:jc w:val="both"/>
              <w:rPr>
                <w:del w:id="3818" w:author="Eva Skýbová" w:date="2024-05-15T09:50:00Z"/>
                <w:b/>
                <w:lang w:eastAsia="en-US"/>
              </w:rPr>
            </w:pPr>
            <w:del w:id="3819" w:author="Eva Skýbová" w:date="2024-05-15T09:50:00Z">
              <w:r w:rsidDel="000B5951">
                <w:rPr>
                  <w:b/>
                  <w:lang w:eastAsia="en-US"/>
                </w:rPr>
                <w:delText>typ prac. vztahu</w:delText>
              </w:r>
            </w:del>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4F3589A" w14:textId="29D8FEDA" w:rsidR="00FD3188" w:rsidDel="000B5951" w:rsidRDefault="00FD3188" w:rsidP="000B5951">
            <w:pPr>
              <w:spacing w:line="256" w:lineRule="auto"/>
              <w:jc w:val="both"/>
              <w:rPr>
                <w:del w:id="3820" w:author="Eva Skýbová" w:date="2024-05-15T09:50:00Z"/>
                <w:b/>
                <w:lang w:eastAsia="en-US"/>
              </w:rPr>
            </w:pPr>
            <w:del w:id="3821" w:author="Eva Skýbová" w:date="2024-05-15T09:50:00Z">
              <w:r w:rsidDel="000B5951">
                <w:rPr>
                  <w:b/>
                  <w:lang w:eastAsia="en-US"/>
                </w:rPr>
                <w:delText>rozsah</w:delText>
              </w:r>
            </w:del>
          </w:p>
        </w:tc>
      </w:tr>
      <w:tr w:rsidR="00FD3188" w:rsidDel="000B5951" w14:paraId="32B1780B" w14:textId="41152489" w:rsidTr="000B5951">
        <w:trPr>
          <w:del w:id="3822" w:author="Eva Skýbová" w:date="2024-05-15T09:50:00Z"/>
        </w:trPr>
        <w:tc>
          <w:tcPr>
            <w:tcW w:w="6060" w:type="dxa"/>
            <w:gridSpan w:val="8"/>
            <w:tcBorders>
              <w:top w:val="single" w:sz="4" w:space="0" w:color="auto"/>
              <w:left w:val="single" w:sz="4" w:space="0" w:color="auto"/>
              <w:bottom w:val="single" w:sz="4" w:space="0" w:color="auto"/>
              <w:right w:val="single" w:sz="4" w:space="0" w:color="auto"/>
            </w:tcBorders>
            <w:shd w:val="clear" w:color="auto" w:fill="auto"/>
            <w:hideMark/>
          </w:tcPr>
          <w:p w14:paraId="1AFEB4C7" w14:textId="623AB588" w:rsidR="00FD3188" w:rsidRPr="00B42C4C" w:rsidDel="000B5951" w:rsidRDefault="00FD3188" w:rsidP="000B5951">
            <w:pPr>
              <w:spacing w:line="256" w:lineRule="auto"/>
              <w:jc w:val="both"/>
              <w:rPr>
                <w:del w:id="3823" w:author="Eva Skýbová" w:date="2024-05-15T09:50:00Z"/>
                <w:highlight w:val="yellow"/>
                <w:lang w:eastAsia="en-US"/>
              </w:rPr>
            </w:pPr>
            <w:del w:id="3824" w:author="Eva Skýbová" w:date="2024-05-15T09:50:00Z">
              <w:r w:rsidRPr="003B25AB" w:rsidDel="000B5951">
                <w:rPr>
                  <w:lang w:eastAsia="en-US"/>
                </w:rPr>
                <w:delText>Univerzita Jana Evangelisty Purkyně</w:delText>
              </w:r>
            </w:del>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69F9E1" w14:textId="6CE23229" w:rsidR="00FD3188" w:rsidRPr="003B25AB" w:rsidDel="000B5951" w:rsidRDefault="00FD3188" w:rsidP="000B5951">
            <w:pPr>
              <w:spacing w:line="256" w:lineRule="auto"/>
              <w:jc w:val="both"/>
              <w:rPr>
                <w:del w:id="3825" w:author="Eva Skýbová" w:date="2024-05-15T09:50:00Z"/>
                <w:i/>
                <w:lang w:eastAsia="en-US"/>
              </w:rPr>
            </w:pPr>
            <w:del w:id="3826" w:author="Eva Skýbová" w:date="2024-05-15T09:50:00Z">
              <w:r w:rsidRPr="003B25AB" w:rsidDel="000B5951">
                <w:rPr>
                  <w:i/>
                  <w:lang w:eastAsia="en-US"/>
                </w:rPr>
                <w:delText>pp.</w:delText>
              </w:r>
            </w:del>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hideMark/>
          </w:tcPr>
          <w:p w14:paraId="54A4006F" w14:textId="1200BB11" w:rsidR="00FD3188" w:rsidRPr="003B25AB" w:rsidDel="000B5951" w:rsidRDefault="00FD3188" w:rsidP="000B5951">
            <w:pPr>
              <w:spacing w:line="256" w:lineRule="auto"/>
              <w:jc w:val="both"/>
              <w:rPr>
                <w:del w:id="3827" w:author="Eva Skýbová" w:date="2024-05-15T09:50:00Z"/>
                <w:lang w:eastAsia="en-US"/>
              </w:rPr>
            </w:pPr>
            <w:del w:id="3828" w:author="Eva Skýbová" w:date="2024-05-15T09:50:00Z">
              <w:r w:rsidRPr="003B25AB" w:rsidDel="000B5951">
                <w:rPr>
                  <w:lang w:eastAsia="en-US"/>
                </w:rPr>
                <w:delText>20</w:delText>
              </w:r>
            </w:del>
          </w:p>
        </w:tc>
      </w:tr>
      <w:tr w:rsidR="00FD3188" w:rsidDel="000B5951" w14:paraId="700F4BDC" w14:textId="19F3034D" w:rsidTr="000B5951">
        <w:trPr>
          <w:del w:id="3829"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57100B" w14:textId="3270517D" w:rsidR="00FD3188" w:rsidDel="000B5951" w:rsidRDefault="00FD3188" w:rsidP="000B5951">
            <w:pPr>
              <w:spacing w:line="256" w:lineRule="auto"/>
              <w:jc w:val="both"/>
              <w:rPr>
                <w:del w:id="3830" w:author="Eva Skýbová" w:date="2024-05-15T09:50:00Z"/>
                <w:lang w:eastAsia="en-US"/>
              </w:rPr>
            </w:pPr>
            <w:del w:id="3831" w:author="Eva Skýbová" w:date="2024-05-15T09:50:00Z">
              <w:r w:rsidDel="000B5951">
                <w:rPr>
                  <w:b/>
                  <w:lang w:eastAsia="en-US"/>
                </w:rPr>
                <w:delText>Předměty příslušného studijního programu a způsob zapojení do jejich výuky, příp. další zapojení do uskutečňování studijního programu</w:delText>
              </w:r>
            </w:del>
          </w:p>
        </w:tc>
      </w:tr>
      <w:tr w:rsidR="00FD3188" w:rsidDel="000B5951" w14:paraId="09E14DC5" w14:textId="5A6CAC1D" w:rsidTr="000B5951">
        <w:trPr>
          <w:trHeight w:val="1118"/>
          <w:del w:id="3832" w:author="Eva Skýbová" w:date="2024-05-15T09:50:00Z"/>
        </w:trPr>
        <w:tc>
          <w:tcPr>
            <w:tcW w:w="9859" w:type="dxa"/>
            <w:gridSpan w:val="15"/>
            <w:tcBorders>
              <w:top w:val="nil"/>
              <w:left w:val="single" w:sz="4" w:space="0" w:color="auto"/>
              <w:bottom w:val="single" w:sz="4" w:space="0" w:color="auto"/>
              <w:right w:val="single" w:sz="4" w:space="0" w:color="auto"/>
            </w:tcBorders>
            <w:hideMark/>
          </w:tcPr>
          <w:p w14:paraId="15DE3D45" w14:textId="3A9AA9B1" w:rsidR="00FD3188" w:rsidDel="000B5951" w:rsidRDefault="00FD3188" w:rsidP="000B5951">
            <w:pPr>
              <w:jc w:val="both"/>
              <w:rPr>
                <w:del w:id="3833" w:author="Eva Skýbová" w:date="2024-05-15T09:50:00Z"/>
                <w:lang w:eastAsia="en-US"/>
              </w:rPr>
            </w:pPr>
            <w:del w:id="3834" w:author="Eva Skýbová" w:date="2024-05-15T09:50:00Z">
              <w:r w:rsidDel="000B5951">
                <w:delText xml:space="preserve">Open Data, Spatial Science and Digital Security </w:delText>
              </w:r>
              <w:r w:rsidDel="000B5951">
                <w:rPr>
                  <w:lang w:eastAsia="en-US"/>
                </w:rPr>
                <w:delText>– přednášející (21,5 %), cvičící (25 %)</w:delText>
              </w:r>
            </w:del>
          </w:p>
        </w:tc>
      </w:tr>
      <w:tr w:rsidR="00FD3188" w:rsidDel="000B5951" w14:paraId="4AAD69BE" w14:textId="2719BFD9" w:rsidTr="000B5951">
        <w:trPr>
          <w:trHeight w:val="340"/>
          <w:del w:id="3835" w:author="Eva Skýbová" w:date="2024-05-15T09:50:00Z"/>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3713FE8" w14:textId="736C9194" w:rsidR="00FD3188" w:rsidDel="000B5951" w:rsidRDefault="00FD3188" w:rsidP="000B5951">
            <w:pPr>
              <w:spacing w:line="256" w:lineRule="auto"/>
              <w:jc w:val="both"/>
              <w:rPr>
                <w:del w:id="3836" w:author="Eva Skýbová" w:date="2024-05-15T09:50:00Z"/>
                <w:b/>
                <w:lang w:eastAsia="en-US"/>
              </w:rPr>
            </w:pPr>
            <w:del w:id="3837" w:author="Eva Skýbová" w:date="2024-05-15T09:50:00Z">
              <w:r w:rsidDel="000B5951">
                <w:rPr>
                  <w:b/>
                  <w:lang w:eastAsia="en-US"/>
                </w:rPr>
                <w:delText>Zapojení do výuky v dalších studijních programech na téže vysoké škole (pouze u garantů ZT a PZ předmětů)</w:delText>
              </w:r>
            </w:del>
          </w:p>
        </w:tc>
      </w:tr>
      <w:tr w:rsidR="00FD3188" w:rsidDel="000B5951" w14:paraId="3ACAF45C" w14:textId="7586A0A6" w:rsidTr="000B5951">
        <w:trPr>
          <w:trHeight w:val="340"/>
          <w:del w:id="3838" w:author="Eva Skýbová" w:date="2024-05-15T09:50:00Z"/>
        </w:trPr>
        <w:tc>
          <w:tcPr>
            <w:tcW w:w="2802" w:type="dxa"/>
            <w:gridSpan w:val="2"/>
            <w:tcBorders>
              <w:top w:val="nil"/>
              <w:left w:val="single" w:sz="4" w:space="0" w:color="auto"/>
              <w:bottom w:val="single" w:sz="4" w:space="0" w:color="auto"/>
              <w:right w:val="single" w:sz="4" w:space="0" w:color="auto"/>
            </w:tcBorders>
            <w:hideMark/>
          </w:tcPr>
          <w:p w14:paraId="79BE7C48" w14:textId="6743B50B" w:rsidR="00FD3188" w:rsidDel="000B5951" w:rsidRDefault="00FD3188" w:rsidP="000B5951">
            <w:pPr>
              <w:spacing w:line="256" w:lineRule="auto"/>
              <w:jc w:val="both"/>
              <w:rPr>
                <w:del w:id="3839" w:author="Eva Skýbová" w:date="2024-05-15T09:50:00Z"/>
                <w:b/>
                <w:lang w:eastAsia="en-US"/>
              </w:rPr>
            </w:pPr>
            <w:del w:id="3840" w:author="Eva Skýbová" w:date="2024-05-15T09:50:00Z">
              <w:r w:rsidDel="000B5951">
                <w:rPr>
                  <w:b/>
                  <w:lang w:eastAsia="en-US"/>
                </w:rPr>
                <w:delText>Název studijního předmětu</w:delText>
              </w:r>
            </w:del>
          </w:p>
        </w:tc>
        <w:tc>
          <w:tcPr>
            <w:tcW w:w="2409" w:type="dxa"/>
            <w:gridSpan w:val="3"/>
            <w:tcBorders>
              <w:top w:val="nil"/>
              <w:left w:val="single" w:sz="4" w:space="0" w:color="auto"/>
              <w:bottom w:val="single" w:sz="4" w:space="0" w:color="auto"/>
              <w:right w:val="single" w:sz="4" w:space="0" w:color="auto"/>
            </w:tcBorders>
            <w:hideMark/>
          </w:tcPr>
          <w:p w14:paraId="1BB2C354" w14:textId="32659FCB" w:rsidR="00FD3188" w:rsidDel="000B5951" w:rsidRDefault="00FD3188" w:rsidP="000B5951">
            <w:pPr>
              <w:spacing w:line="256" w:lineRule="auto"/>
              <w:jc w:val="both"/>
              <w:rPr>
                <w:del w:id="3841" w:author="Eva Skýbová" w:date="2024-05-15T09:50:00Z"/>
                <w:b/>
                <w:lang w:eastAsia="en-US"/>
              </w:rPr>
            </w:pPr>
            <w:del w:id="3842" w:author="Eva Skýbová" w:date="2024-05-15T09:50:00Z">
              <w:r w:rsidDel="000B5951">
                <w:rPr>
                  <w:b/>
                  <w:lang w:eastAsia="en-US"/>
                </w:rPr>
                <w:delText>Název studijního programu</w:delText>
              </w:r>
            </w:del>
          </w:p>
        </w:tc>
        <w:tc>
          <w:tcPr>
            <w:tcW w:w="567" w:type="dxa"/>
            <w:gridSpan w:val="2"/>
            <w:tcBorders>
              <w:top w:val="nil"/>
              <w:left w:val="single" w:sz="4" w:space="0" w:color="auto"/>
              <w:bottom w:val="single" w:sz="4" w:space="0" w:color="auto"/>
              <w:right w:val="single" w:sz="4" w:space="0" w:color="auto"/>
            </w:tcBorders>
            <w:hideMark/>
          </w:tcPr>
          <w:p w14:paraId="33FC3A05" w14:textId="1F297576" w:rsidR="00FD3188" w:rsidDel="000B5951" w:rsidRDefault="00FD3188" w:rsidP="000B5951">
            <w:pPr>
              <w:spacing w:line="256" w:lineRule="auto"/>
              <w:jc w:val="both"/>
              <w:rPr>
                <w:del w:id="3843" w:author="Eva Skýbová" w:date="2024-05-15T09:50:00Z"/>
                <w:b/>
                <w:lang w:eastAsia="en-US"/>
              </w:rPr>
            </w:pPr>
            <w:del w:id="3844" w:author="Eva Skýbová" w:date="2024-05-15T09:50:00Z">
              <w:r w:rsidDel="000B5951">
                <w:rPr>
                  <w:b/>
                  <w:lang w:eastAsia="en-US"/>
                </w:rPr>
                <w:delText>Sem.</w:delText>
              </w:r>
            </w:del>
          </w:p>
        </w:tc>
        <w:tc>
          <w:tcPr>
            <w:tcW w:w="2109" w:type="dxa"/>
            <w:gridSpan w:val="5"/>
            <w:tcBorders>
              <w:top w:val="nil"/>
              <w:left w:val="single" w:sz="4" w:space="0" w:color="auto"/>
              <w:bottom w:val="single" w:sz="4" w:space="0" w:color="auto"/>
              <w:right w:val="single" w:sz="4" w:space="0" w:color="auto"/>
            </w:tcBorders>
            <w:hideMark/>
          </w:tcPr>
          <w:p w14:paraId="6E4A96BF" w14:textId="55F97480" w:rsidR="00FD3188" w:rsidDel="000B5951" w:rsidRDefault="00FD3188" w:rsidP="000B5951">
            <w:pPr>
              <w:spacing w:line="256" w:lineRule="auto"/>
              <w:jc w:val="both"/>
              <w:rPr>
                <w:del w:id="3845" w:author="Eva Skýbová" w:date="2024-05-15T09:50:00Z"/>
                <w:b/>
                <w:lang w:eastAsia="en-US"/>
              </w:rPr>
            </w:pPr>
            <w:del w:id="3846" w:author="Eva Skýbová" w:date="2024-05-15T09:50:00Z">
              <w:r w:rsidDel="000B5951">
                <w:rPr>
                  <w:b/>
                  <w:lang w:eastAsia="en-US"/>
                </w:rPr>
                <w:delText>Role ve výuce daného předmětu</w:delText>
              </w:r>
            </w:del>
          </w:p>
        </w:tc>
        <w:tc>
          <w:tcPr>
            <w:tcW w:w="1972" w:type="dxa"/>
            <w:gridSpan w:val="3"/>
            <w:tcBorders>
              <w:top w:val="nil"/>
              <w:left w:val="single" w:sz="4" w:space="0" w:color="auto"/>
              <w:bottom w:val="single" w:sz="4" w:space="0" w:color="auto"/>
              <w:right w:val="single" w:sz="4" w:space="0" w:color="auto"/>
            </w:tcBorders>
            <w:hideMark/>
          </w:tcPr>
          <w:p w14:paraId="3E8621C9" w14:textId="086A6A8F" w:rsidR="00FD3188" w:rsidDel="000B5951" w:rsidRDefault="00FD3188" w:rsidP="000B5951">
            <w:pPr>
              <w:spacing w:line="256" w:lineRule="auto"/>
              <w:jc w:val="both"/>
              <w:rPr>
                <w:del w:id="3847" w:author="Eva Skýbová" w:date="2024-05-15T09:50:00Z"/>
                <w:b/>
                <w:lang w:eastAsia="en-US"/>
              </w:rPr>
            </w:pPr>
            <w:del w:id="3848" w:author="Eva Skýbová" w:date="2024-05-15T09:50:00Z">
              <w:r w:rsidDel="000B5951">
                <w:rPr>
                  <w:b/>
                  <w:lang w:eastAsia="en-US"/>
                </w:rPr>
                <w:delText>(</w:delText>
              </w:r>
              <w:r w:rsidDel="000B5951">
                <w:rPr>
                  <w:b/>
                  <w:i/>
                  <w:iCs/>
                  <w:lang w:eastAsia="en-US"/>
                </w:rPr>
                <w:delText>nepovinný údaj</w:delText>
              </w:r>
              <w:r w:rsidDel="000B5951">
                <w:rPr>
                  <w:b/>
                  <w:lang w:eastAsia="en-US"/>
                </w:rPr>
                <w:delText>) Počet hodin za semestr</w:delText>
              </w:r>
            </w:del>
          </w:p>
        </w:tc>
      </w:tr>
      <w:tr w:rsidR="00FD3188" w:rsidDel="000B5951" w14:paraId="3F14C7A4" w14:textId="0B039F8C" w:rsidTr="000B5951">
        <w:trPr>
          <w:trHeight w:val="285"/>
          <w:del w:id="3849" w:author="Eva Skýbová" w:date="2024-05-15T09:50:00Z"/>
        </w:trPr>
        <w:tc>
          <w:tcPr>
            <w:tcW w:w="2802" w:type="dxa"/>
            <w:gridSpan w:val="2"/>
            <w:tcBorders>
              <w:top w:val="nil"/>
              <w:left w:val="single" w:sz="4" w:space="0" w:color="auto"/>
              <w:bottom w:val="single" w:sz="4" w:space="0" w:color="auto"/>
              <w:right w:val="single" w:sz="4" w:space="0" w:color="auto"/>
            </w:tcBorders>
          </w:tcPr>
          <w:p w14:paraId="170D4D2F" w14:textId="48CE030E" w:rsidR="00FD3188" w:rsidDel="000B5951" w:rsidRDefault="00FD3188" w:rsidP="000B5951">
            <w:pPr>
              <w:spacing w:line="256" w:lineRule="auto"/>
              <w:jc w:val="both"/>
              <w:rPr>
                <w:del w:id="3850" w:author="Eva Skýbová" w:date="2024-05-15T09:50:00Z"/>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7456BCCB" w14:textId="22580894" w:rsidR="00FD3188" w:rsidDel="000B5951" w:rsidRDefault="00FD3188" w:rsidP="000B5951">
            <w:pPr>
              <w:spacing w:line="256" w:lineRule="auto"/>
              <w:jc w:val="both"/>
              <w:rPr>
                <w:del w:id="3851" w:author="Eva Skýbová" w:date="2024-05-15T09:50:00Z"/>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3E95A4D8" w14:textId="264DDD19" w:rsidR="00FD3188" w:rsidDel="000B5951" w:rsidRDefault="00FD3188" w:rsidP="000B5951">
            <w:pPr>
              <w:spacing w:line="256" w:lineRule="auto"/>
              <w:jc w:val="both"/>
              <w:rPr>
                <w:del w:id="3852" w:author="Eva Skýbová" w:date="2024-05-15T09:50:00Z"/>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0DE1B7EE" w14:textId="1427DEED" w:rsidR="00FD3188" w:rsidDel="000B5951" w:rsidRDefault="00FD3188" w:rsidP="000B5951">
            <w:pPr>
              <w:spacing w:line="256" w:lineRule="auto"/>
              <w:jc w:val="both"/>
              <w:rPr>
                <w:del w:id="3853" w:author="Eva Skýbová" w:date="2024-05-15T09:50:00Z"/>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2759E78D" w14:textId="589FF194" w:rsidR="00FD3188" w:rsidDel="000B5951" w:rsidRDefault="00FD3188" w:rsidP="000B5951">
            <w:pPr>
              <w:spacing w:line="256" w:lineRule="auto"/>
              <w:jc w:val="both"/>
              <w:rPr>
                <w:del w:id="3854" w:author="Eva Skýbová" w:date="2024-05-15T09:50:00Z"/>
                <w:color w:val="FF0000"/>
                <w:lang w:eastAsia="en-US"/>
              </w:rPr>
            </w:pPr>
          </w:p>
        </w:tc>
      </w:tr>
      <w:tr w:rsidR="00FD3188" w:rsidDel="000B5951" w14:paraId="5D5B0FD3" w14:textId="7A9EF83A" w:rsidTr="000B5951">
        <w:trPr>
          <w:del w:id="3855"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B3BB9FE" w14:textId="6B280D9C" w:rsidR="00FD3188" w:rsidDel="000B5951" w:rsidRDefault="00FD3188" w:rsidP="000B5951">
            <w:pPr>
              <w:spacing w:line="256" w:lineRule="auto"/>
              <w:jc w:val="both"/>
              <w:rPr>
                <w:del w:id="3856" w:author="Eva Skýbová" w:date="2024-05-15T09:50:00Z"/>
                <w:lang w:eastAsia="en-US"/>
              </w:rPr>
            </w:pPr>
            <w:del w:id="3857" w:author="Eva Skýbová" w:date="2024-05-15T09:50:00Z">
              <w:r w:rsidDel="000B5951">
                <w:rPr>
                  <w:b/>
                  <w:lang w:eastAsia="en-US"/>
                </w:rPr>
                <w:delText xml:space="preserve">Údaje o vzdělání na VŠ </w:delText>
              </w:r>
            </w:del>
          </w:p>
        </w:tc>
      </w:tr>
      <w:tr w:rsidR="00FD3188" w:rsidDel="000B5951" w14:paraId="4FDF01F3" w14:textId="451A0F67" w:rsidTr="000B5951">
        <w:trPr>
          <w:trHeight w:val="1055"/>
          <w:del w:id="3858"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tcPr>
          <w:p w14:paraId="097B0798" w14:textId="4066DC31" w:rsidR="00FD3188" w:rsidDel="000B5951" w:rsidRDefault="00FD3188" w:rsidP="000B5951">
            <w:pPr>
              <w:spacing w:line="256" w:lineRule="auto"/>
              <w:rPr>
                <w:del w:id="3859" w:author="Eva Skýbová" w:date="2024-05-15T09:50:00Z"/>
                <w:b/>
                <w:lang w:eastAsia="en-US"/>
              </w:rPr>
            </w:pPr>
            <w:del w:id="3860" w:author="Eva Skýbová" w:date="2024-05-15T09:50:00Z">
              <w:r w:rsidDel="000B5951">
                <w:rPr>
                  <w:lang w:eastAsia="en-US"/>
                </w:rPr>
                <w:delText xml:space="preserve">2016 – doktor (Ph.D.): studijní obor: </w:delText>
              </w:r>
              <w:r w:rsidDel="000B5951">
                <w:rPr>
                  <w:color w:val="000000"/>
                  <w:lang w:eastAsia="en-US"/>
                </w:rPr>
                <w:delText>Pěstování lesa</w:delText>
              </w:r>
              <w:r w:rsidDel="000B5951">
                <w:rPr>
                  <w:lang w:eastAsia="en-US"/>
                </w:rPr>
                <w:delText>, Fakulta lesnická a dřevařská, ČZU v Praze</w:delText>
              </w:r>
            </w:del>
          </w:p>
        </w:tc>
      </w:tr>
      <w:tr w:rsidR="00FD3188" w:rsidDel="000B5951" w14:paraId="6331C119" w14:textId="42606947" w:rsidTr="000B5951">
        <w:trPr>
          <w:del w:id="3861"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5A95CE" w14:textId="58514F6A" w:rsidR="00FD3188" w:rsidDel="000B5951" w:rsidRDefault="00FD3188" w:rsidP="000B5951">
            <w:pPr>
              <w:spacing w:line="256" w:lineRule="auto"/>
              <w:jc w:val="both"/>
              <w:rPr>
                <w:del w:id="3862" w:author="Eva Skýbová" w:date="2024-05-15T09:50:00Z"/>
                <w:b/>
                <w:lang w:eastAsia="en-US"/>
              </w:rPr>
            </w:pPr>
            <w:del w:id="3863" w:author="Eva Skýbová" w:date="2024-05-15T09:50:00Z">
              <w:r w:rsidDel="000B5951">
                <w:rPr>
                  <w:b/>
                  <w:lang w:eastAsia="en-US"/>
                </w:rPr>
                <w:delText>Údaje o odborném působení od absolvování VŠ</w:delText>
              </w:r>
            </w:del>
          </w:p>
        </w:tc>
      </w:tr>
      <w:tr w:rsidR="00FD3188" w:rsidDel="000B5951" w14:paraId="6D07629F" w14:textId="609E7902" w:rsidTr="000B5951">
        <w:trPr>
          <w:trHeight w:val="1090"/>
          <w:del w:id="3864"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tcPr>
          <w:p w14:paraId="06C9BDF1" w14:textId="60428FEA" w:rsidR="00FD3188" w:rsidRPr="003B25AB" w:rsidDel="000B5951" w:rsidRDefault="00FD3188" w:rsidP="000B5951">
            <w:pPr>
              <w:spacing w:line="256" w:lineRule="auto"/>
              <w:rPr>
                <w:del w:id="3865" w:author="Eva Skýbová" w:date="2024-05-15T09:50:00Z"/>
                <w:lang w:eastAsia="en-US"/>
              </w:rPr>
            </w:pPr>
            <w:del w:id="3866" w:author="Eva Skýbová" w:date="2024-05-15T09:50:00Z">
              <w:r w:rsidDel="000B5951">
                <w:rPr>
                  <w:lang w:eastAsia="en-US"/>
                </w:rPr>
                <w:delText xml:space="preserve">07/202-dosud:   </w:delText>
              </w:r>
              <w:r w:rsidRPr="003B25AB" w:rsidDel="000B5951">
                <w:rPr>
                  <w:lang w:eastAsia="en-US"/>
                </w:rPr>
                <w:delText>náměstek člena vlády, Ministerstvo životního prostředí ČR</w:delText>
              </w:r>
            </w:del>
          </w:p>
          <w:p w14:paraId="04888293" w14:textId="3BC2EFCF" w:rsidR="00FD3188" w:rsidRPr="003B25AB" w:rsidDel="000B5951" w:rsidRDefault="00FD3188" w:rsidP="000B5951">
            <w:pPr>
              <w:spacing w:line="256" w:lineRule="auto"/>
              <w:rPr>
                <w:del w:id="3867" w:author="Eva Skýbová" w:date="2024-05-15T09:50:00Z"/>
                <w:lang w:eastAsia="en-US"/>
              </w:rPr>
            </w:pPr>
            <w:del w:id="3868" w:author="Eva Skýbová" w:date="2024-05-15T09:50:00Z">
              <w:r w:rsidRPr="003B25AB" w:rsidDel="000B5951">
                <w:rPr>
                  <w:lang w:eastAsia="en-US"/>
                </w:rPr>
                <w:delText>05/2022</w:delText>
              </w:r>
              <w:r w:rsidDel="000B5951">
                <w:rPr>
                  <w:lang w:eastAsia="en-US"/>
                </w:rPr>
                <w:delText>-dosud:</w:delText>
              </w:r>
              <w:r w:rsidRPr="003B25AB" w:rsidDel="000B5951">
                <w:rPr>
                  <w:lang w:eastAsia="en-US"/>
                </w:rPr>
                <w:delText xml:space="preserve"> člen dozorčí rady Lesy ČR, s.p.</w:delText>
              </w:r>
            </w:del>
          </w:p>
          <w:p w14:paraId="0405E17A" w14:textId="1216446F" w:rsidR="00FD3188" w:rsidRPr="003B25AB" w:rsidDel="000B5951" w:rsidRDefault="00FD3188" w:rsidP="000B5951">
            <w:pPr>
              <w:spacing w:line="256" w:lineRule="auto"/>
              <w:rPr>
                <w:del w:id="3869" w:author="Eva Skýbová" w:date="2024-05-15T09:50:00Z"/>
                <w:lang w:eastAsia="en-US"/>
              </w:rPr>
            </w:pPr>
            <w:del w:id="3870" w:author="Eva Skýbová" w:date="2024-05-15T09:50:00Z">
              <w:r w:rsidRPr="003B25AB" w:rsidDel="000B5951">
                <w:rPr>
                  <w:lang w:eastAsia="en-US"/>
                </w:rPr>
                <w:delText>9/2020</w:delText>
              </w:r>
              <w:r w:rsidDel="000B5951">
                <w:rPr>
                  <w:lang w:eastAsia="en-US"/>
                </w:rPr>
                <w:delText xml:space="preserve">-dosud:   </w:delText>
              </w:r>
              <w:r w:rsidRPr="003B25AB" w:rsidDel="000B5951">
                <w:rPr>
                  <w:lang w:eastAsia="en-US"/>
                </w:rPr>
                <w:delText xml:space="preserve">Univerzita Jana Evangelisty Purkyně </w:delText>
              </w:r>
            </w:del>
          </w:p>
          <w:p w14:paraId="70A7AEE7" w14:textId="61F03F1F" w:rsidR="00FD3188" w:rsidRPr="003B25AB" w:rsidDel="000B5951" w:rsidRDefault="00FD3188" w:rsidP="000B5951">
            <w:pPr>
              <w:spacing w:line="256" w:lineRule="auto"/>
              <w:rPr>
                <w:del w:id="3871" w:author="Eva Skýbová" w:date="2024-05-15T09:50:00Z"/>
                <w:lang w:eastAsia="en-US"/>
              </w:rPr>
            </w:pPr>
            <w:del w:id="3872" w:author="Eva Skýbová" w:date="2024-05-15T09:50:00Z">
              <w:r w:rsidRPr="003B25AB" w:rsidDel="000B5951">
                <w:rPr>
                  <w:lang w:eastAsia="en-US"/>
                </w:rPr>
                <w:delText>8/2017</w:delText>
              </w:r>
              <w:r w:rsidDel="000B5951">
                <w:rPr>
                  <w:lang w:eastAsia="en-US"/>
                </w:rPr>
                <w:delText xml:space="preserve">-dosud:   </w:delText>
              </w:r>
              <w:r w:rsidRPr="003B25AB" w:rsidDel="000B5951">
                <w:rPr>
                  <w:lang w:eastAsia="en-US"/>
                </w:rPr>
                <w:delText xml:space="preserve">Univerzita Tomáše Bati ve Zlíně, odborný asistent na </w:delText>
              </w:r>
              <w:r w:rsidDel="000B5951">
                <w:rPr>
                  <w:lang w:eastAsia="en-US"/>
                </w:rPr>
                <w:delText>Ú</w:delText>
              </w:r>
              <w:r w:rsidRPr="003B25AB" w:rsidDel="000B5951">
                <w:rPr>
                  <w:lang w:eastAsia="en-US"/>
                </w:rPr>
                <w:delText>stavu environmentální bezpečnosti</w:delText>
              </w:r>
            </w:del>
          </w:p>
          <w:p w14:paraId="6BEDCCDA" w14:textId="33CB5EF6" w:rsidR="00FD3188" w:rsidRPr="003B25AB" w:rsidDel="000B5951" w:rsidRDefault="00FD3188" w:rsidP="000B5951">
            <w:pPr>
              <w:spacing w:line="256" w:lineRule="auto"/>
              <w:rPr>
                <w:del w:id="3873" w:author="Eva Skýbová" w:date="2024-05-15T09:50:00Z"/>
                <w:lang w:eastAsia="en-US"/>
              </w:rPr>
            </w:pPr>
            <w:del w:id="3874" w:author="Eva Skýbová" w:date="2024-05-15T09:50:00Z">
              <w:r w:rsidRPr="003B25AB" w:rsidDel="000B5951">
                <w:rPr>
                  <w:lang w:eastAsia="en-US"/>
                </w:rPr>
                <w:delText>5/2018</w:delText>
              </w:r>
              <w:r w:rsidDel="000B5951">
                <w:rPr>
                  <w:lang w:eastAsia="en-US"/>
                </w:rPr>
                <w:delText>-</w:delText>
              </w:r>
              <w:r w:rsidRPr="003B25AB" w:rsidDel="000B5951">
                <w:rPr>
                  <w:lang w:eastAsia="en-US"/>
                </w:rPr>
                <w:delText>5/2023</w:delText>
              </w:r>
              <w:r w:rsidDel="000B5951">
                <w:rPr>
                  <w:lang w:eastAsia="en-US"/>
                </w:rPr>
                <w:delText>:</w:delText>
              </w:r>
              <w:r w:rsidRPr="003B25AB" w:rsidDel="000B5951">
                <w:rPr>
                  <w:lang w:eastAsia="en-US"/>
                </w:rPr>
                <w:delText xml:space="preserve"> IFOAM EU – místopředseda</w:delText>
              </w:r>
            </w:del>
          </w:p>
          <w:p w14:paraId="1CD8A7A1" w14:textId="70924911" w:rsidR="00FD3188" w:rsidRPr="003B25AB" w:rsidDel="000B5951" w:rsidRDefault="00FD3188" w:rsidP="000B5951">
            <w:pPr>
              <w:spacing w:line="256" w:lineRule="auto"/>
              <w:rPr>
                <w:del w:id="3875" w:author="Eva Skýbová" w:date="2024-05-15T09:50:00Z"/>
                <w:lang w:eastAsia="en-US"/>
              </w:rPr>
            </w:pPr>
            <w:del w:id="3876" w:author="Eva Skýbová" w:date="2024-05-15T09:50:00Z">
              <w:r w:rsidRPr="003B25AB" w:rsidDel="000B5951">
                <w:rPr>
                  <w:lang w:eastAsia="en-US"/>
                </w:rPr>
                <w:delText>4/2014</w:delText>
              </w:r>
              <w:r w:rsidDel="000B5951">
                <w:rPr>
                  <w:lang w:eastAsia="en-US"/>
                </w:rPr>
                <w:delText>-</w:delText>
              </w:r>
              <w:r w:rsidRPr="003B25AB" w:rsidDel="000B5951">
                <w:rPr>
                  <w:lang w:eastAsia="en-US"/>
                </w:rPr>
                <w:delText>9/2022</w:delText>
              </w:r>
              <w:r w:rsidDel="000B5951">
                <w:rPr>
                  <w:lang w:eastAsia="en-US"/>
                </w:rPr>
                <w:delText>:</w:delText>
              </w:r>
              <w:r w:rsidRPr="003B25AB" w:rsidDel="000B5951">
                <w:rPr>
                  <w:lang w:eastAsia="en-US"/>
                </w:rPr>
                <w:delText xml:space="preserve"> Envipor, s.r.o. – environmentální poradenství a realizace, jednatel, spolumajitel</w:delText>
              </w:r>
            </w:del>
          </w:p>
          <w:p w14:paraId="3EA39CA3" w14:textId="048B1FE1" w:rsidR="00FD3188" w:rsidRPr="003B25AB" w:rsidDel="000B5951" w:rsidRDefault="00FD3188" w:rsidP="000B5951">
            <w:pPr>
              <w:spacing w:line="256" w:lineRule="auto"/>
              <w:rPr>
                <w:del w:id="3877" w:author="Eva Skýbová" w:date="2024-05-15T09:50:00Z"/>
                <w:lang w:eastAsia="en-US"/>
              </w:rPr>
            </w:pPr>
            <w:del w:id="3878" w:author="Eva Skýbová" w:date="2024-05-15T09:50:00Z">
              <w:r w:rsidRPr="003B25AB" w:rsidDel="000B5951">
                <w:rPr>
                  <w:lang w:eastAsia="en-US"/>
                </w:rPr>
                <w:delText>4/2014</w:delText>
              </w:r>
              <w:r w:rsidDel="000B5951">
                <w:rPr>
                  <w:lang w:eastAsia="en-US"/>
                </w:rPr>
                <w:delText>-</w:delText>
              </w:r>
              <w:r w:rsidRPr="003B25AB" w:rsidDel="000B5951">
                <w:rPr>
                  <w:lang w:eastAsia="en-US"/>
                </w:rPr>
                <w:delText>4/2022</w:delText>
              </w:r>
              <w:r w:rsidDel="000B5951">
                <w:rPr>
                  <w:lang w:eastAsia="en-US"/>
                </w:rPr>
                <w:delText xml:space="preserve">: </w:delText>
              </w:r>
              <w:r w:rsidRPr="003B25AB" w:rsidDel="000B5951">
                <w:rPr>
                  <w:lang w:eastAsia="en-US"/>
                </w:rPr>
                <w:delText>Česká technologická platforma pro ekologické zemědělství (předseda 2019-2022)</w:delText>
              </w:r>
            </w:del>
          </w:p>
          <w:p w14:paraId="25BCE831" w14:textId="304DD67D" w:rsidR="00FD3188" w:rsidRPr="003B25AB" w:rsidDel="000B5951" w:rsidRDefault="00FD3188" w:rsidP="000B5951">
            <w:pPr>
              <w:spacing w:line="256" w:lineRule="auto"/>
              <w:rPr>
                <w:del w:id="3879" w:author="Eva Skýbová" w:date="2024-05-15T09:50:00Z"/>
                <w:lang w:eastAsia="en-US"/>
              </w:rPr>
            </w:pPr>
            <w:del w:id="3880" w:author="Eva Skýbová" w:date="2024-05-15T09:50:00Z">
              <w:r w:rsidDel="000B5951">
                <w:rPr>
                  <w:lang w:eastAsia="en-US"/>
                </w:rPr>
                <w:delText>2019-</w:delText>
              </w:r>
              <w:r w:rsidRPr="003B25AB" w:rsidDel="000B5951">
                <w:rPr>
                  <w:lang w:eastAsia="en-US"/>
                </w:rPr>
                <w:delText>2022</w:delText>
              </w:r>
              <w:r w:rsidDel="000B5951">
                <w:rPr>
                  <w:lang w:eastAsia="en-US"/>
                </w:rPr>
                <w:delText xml:space="preserve">:      </w:delText>
              </w:r>
              <w:r w:rsidRPr="003B25AB" w:rsidDel="000B5951">
                <w:rPr>
                  <w:lang w:eastAsia="en-US"/>
                </w:rPr>
                <w:delText xml:space="preserve"> člen vědecké rady Komise Rady HMP pro udržitelnou energii a klima</w:delText>
              </w:r>
            </w:del>
          </w:p>
          <w:p w14:paraId="5B246482" w14:textId="352A5233" w:rsidR="00FD3188" w:rsidDel="000B5951" w:rsidRDefault="00FD3188" w:rsidP="000B5951">
            <w:pPr>
              <w:spacing w:line="256" w:lineRule="auto"/>
              <w:rPr>
                <w:del w:id="3881" w:author="Eva Skýbová" w:date="2024-05-15T09:50:00Z"/>
                <w:lang w:eastAsia="en-US"/>
              </w:rPr>
            </w:pPr>
          </w:p>
          <w:p w14:paraId="1E30BEB9" w14:textId="33A051BC" w:rsidR="00FD3188" w:rsidDel="000B5951" w:rsidRDefault="00FD3188" w:rsidP="000B5951">
            <w:pPr>
              <w:spacing w:line="256" w:lineRule="auto"/>
              <w:rPr>
                <w:del w:id="3882" w:author="Eva Skýbová" w:date="2024-05-15T09:50:00Z"/>
                <w:lang w:eastAsia="en-US"/>
              </w:rPr>
            </w:pPr>
          </w:p>
          <w:p w14:paraId="4F117D79" w14:textId="286C5FA8" w:rsidR="00FD3188" w:rsidDel="000B5951" w:rsidRDefault="00FD3188" w:rsidP="000B5951">
            <w:pPr>
              <w:spacing w:line="256" w:lineRule="auto"/>
              <w:rPr>
                <w:del w:id="3883" w:author="Eva Skýbová" w:date="2024-05-15T09:50:00Z"/>
                <w:color w:val="FF0000"/>
                <w:lang w:eastAsia="en-US"/>
              </w:rPr>
            </w:pPr>
          </w:p>
        </w:tc>
      </w:tr>
      <w:tr w:rsidR="00FD3188" w:rsidDel="000B5951" w14:paraId="18474E4B" w14:textId="45B6A755" w:rsidTr="000B5951">
        <w:trPr>
          <w:trHeight w:val="250"/>
          <w:del w:id="3884"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5F5B88" w14:textId="0A965E91" w:rsidR="00FD3188" w:rsidDel="000B5951" w:rsidRDefault="00FD3188" w:rsidP="000B5951">
            <w:pPr>
              <w:spacing w:line="256" w:lineRule="auto"/>
              <w:jc w:val="both"/>
              <w:rPr>
                <w:del w:id="3885" w:author="Eva Skýbová" w:date="2024-05-15T09:50:00Z"/>
                <w:lang w:eastAsia="en-US"/>
              </w:rPr>
            </w:pPr>
            <w:del w:id="3886" w:author="Eva Skýbová" w:date="2024-05-15T09:50:00Z">
              <w:r w:rsidDel="000B5951">
                <w:rPr>
                  <w:b/>
                  <w:lang w:eastAsia="en-US"/>
                </w:rPr>
                <w:delText>Zkušenosti s vedením kvalifikačních a rigorózních prací</w:delText>
              </w:r>
            </w:del>
          </w:p>
        </w:tc>
      </w:tr>
      <w:tr w:rsidR="00FD3188" w:rsidDel="000B5951" w14:paraId="70B88A92" w14:textId="6A568524" w:rsidTr="000B5951">
        <w:trPr>
          <w:trHeight w:val="1105"/>
          <w:del w:id="3887"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tcPr>
          <w:p w14:paraId="02935D94" w14:textId="70128E81" w:rsidR="00FD3188" w:rsidRPr="003B25AB" w:rsidDel="000B5951" w:rsidRDefault="00FD3188" w:rsidP="000B5951">
            <w:pPr>
              <w:spacing w:line="256" w:lineRule="auto"/>
              <w:jc w:val="both"/>
              <w:rPr>
                <w:del w:id="3888" w:author="Eva Skýbová" w:date="2024-05-15T09:50:00Z"/>
                <w:lang w:eastAsia="en-US"/>
              </w:rPr>
            </w:pPr>
            <w:del w:id="3889" w:author="Eva Skýbová" w:date="2024-05-15T09:50:00Z">
              <w:r w:rsidRPr="003B25AB" w:rsidDel="000B5951">
                <w:rPr>
                  <w:lang w:eastAsia="en-US"/>
                </w:rPr>
                <w:delText>12x vedoucí bakalářské práce</w:delText>
              </w:r>
            </w:del>
          </w:p>
          <w:p w14:paraId="6A79B16F" w14:textId="61365200" w:rsidR="00FD3188" w:rsidRPr="003B25AB" w:rsidDel="000B5951" w:rsidRDefault="00FD3188" w:rsidP="000B5951">
            <w:pPr>
              <w:spacing w:line="256" w:lineRule="auto"/>
              <w:jc w:val="both"/>
              <w:rPr>
                <w:del w:id="3890" w:author="Eva Skýbová" w:date="2024-05-15T09:50:00Z"/>
                <w:lang w:eastAsia="en-US"/>
              </w:rPr>
            </w:pPr>
            <w:del w:id="3891" w:author="Eva Skýbová" w:date="2024-05-15T09:50:00Z">
              <w:r w:rsidRPr="003B25AB" w:rsidDel="000B5951">
                <w:rPr>
                  <w:lang w:eastAsia="en-US"/>
                </w:rPr>
                <w:delText>2x vedoucí diplomové práce</w:delText>
              </w:r>
            </w:del>
          </w:p>
          <w:p w14:paraId="5998D1C8" w14:textId="740A5798" w:rsidR="00FD3188" w:rsidRPr="003B25AB" w:rsidDel="000B5951" w:rsidRDefault="00FD3188" w:rsidP="000B5951">
            <w:pPr>
              <w:spacing w:line="256" w:lineRule="auto"/>
              <w:jc w:val="both"/>
              <w:rPr>
                <w:del w:id="3892" w:author="Eva Skýbová" w:date="2024-05-15T09:50:00Z"/>
                <w:lang w:eastAsia="en-US"/>
              </w:rPr>
            </w:pPr>
            <w:del w:id="3893" w:author="Eva Skýbová" w:date="2024-05-15T09:50:00Z">
              <w:r w:rsidRPr="003B25AB" w:rsidDel="000B5951">
                <w:rPr>
                  <w:lang w:eastAsia="en-US"/>
                </w:rPr>
                <w:delText>1x vedoucí disertační práce</w:delText>
              </w:r>
            </w:del>
          </w:p>
          <w:p w14:paraId="56B4CA0F" w14:textId="4BCF49FE" w:rsidR="00FD3188" w:rsidRPr="00B42C4C" w:rsidDel="000B5951" w:rsidRDefault="00FD3188" w:rsidP="000B5951">
            <w:pPr>
              <w:spacing w:line="256" w:lineRule="auto"/>
              <w:jc w:val="both"/>
              <w:rPr>
                <w:del w:id="3894" w:author="Eva Skýbová" w:date="2024-05-15T09:50:00Z"/>
                <w:highlight w:val="yellow"/>
                <w:lang w:eastAsia="en-US"/>
              </w:rPr>
            </w:pPr>
          </w:p>
        </w:tc>
      </w:tr>
      <w:tr w:rsidR="00FD3188" w:rsidDel="000B5951" w14:paraId="6F58CBB8" w14:textId="2BBD6159" w:rsidTr="000B5951">
        <w:trPr>
          <w:cantSplit/>
          <w:del w:id="3895" w:author="Eva Skýbová" w:date="2024-05-15T09:50:00Z"/>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A8FD2B" w14:textId="403ACF80" w:rsidR="00FD3188" w:rsidDel="000B5951" w:rsidRDefault="00FD3188" w:rsidP="000B5951">
            <w:pPr>
              <w:spacing w:line="256" w:lineRule="auto"/>
              <w:jc w:val="both"/>
              <w:rPr>
                <w:del w:id="3896" w:author="Eva Skýbová" w:date="2024-05-15T09:50:00Z"/>
                <w:lang w:eastAsia="en-US"/>
              </w:rPr>
            </w:pPr>
            <w:del w:id="3897" w:author="Eva Skýbová" w:date="2024-05-15T09:50:00Z">
              <w:r w:rsidDel="000B5951">
                <w:rPr>
                  <w:b/>
                  <w:lang w:eastAsia="en-US"/>
                </w:rPr>
                <w:delText xml:space="preserve">Obor habilitačního řízení </w:delText>
              </w:r>
            </w:del>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055DD2" w14:textId="7E7106DB" w:rsidR="00FD3188" w:rsidDel="000B5951" w:rsidRDefault="00FD3188" w:rsidP="000B5951">
            <w:pPr>
              <w:spacing w:line="256" w:lineRule="auto"/>
              <w:jc w:val="both"/>
              <w:rPr>
                <w:del w:id="3898" w:author="Eva Skýbová" w:date="2024-05-15T09:50:00Z"/>
                <w:lang w:eastAsia="en-US"/>
              </w:rPr>
            </w:pPr>
            <w:del w:id="3899" w:author="Eva Skýbová" w:date="2024-05-15T09:50:00Z">
              <w:r w:rsidDel="000B5951">
                <w:rPr>
                  <w:b/>
                  <w:lang w:eastAsia="en-US"/>
                </w:rPr>
                <w:delText>Rok udělení hodnosti</w:delText>
              </w:r>
            </w:del>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0ED1D39" w14:textId="78711F7C" w:rsidR="00FD3188" w:rsidDel="000B5951" w:rsidRDefault="00FD3188" w:rsidP="000B5951">
            <w:pPr>
              <w:spacing w:line="256" w:lineRule="auto"/>
              <w:jc w:val="both"/>
              <w:rPr>
                <w:del w:id="3900" w:author="Eva Skýbová" w:date="2024-05-15T09:50:00Z"/>
                <w:lang w:eastAsia="en-US"/>
              </w:rPr>
            </w:pPr>
            <w:del w:id="3901" w:author="Eva Skýbová" w:date="2024-05-15T09:50:00Z">
              <w:r w:rsidDel="000B5951">
                <w:rPr>
                  <w:b/>
                  <w:lang w:eastAsia="en-US"/>
                </w:rPr>
                <w:delText>Řízení konáno na VŠ</w:delText>
              </w:r>
            </w:del>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3870F0B" w14:textId="5AEC065F" w:rsidR="00FD3188" w:rsidDel="000B5951" w:rsidRDefault="00FD3188" w:rsidP="000B5951">
            <w:pPr>
              <w:spacing w:line="256" w:lineRule="auto"/>
              <w:jc w:val="both"/>
              <w:rPr>
                <w:del w:id="3902" w:author="Eva Skýbová" w:date="2024-05-15T09:50:00Z"/>
                <w:b/>
                <w:lang w:eastAsia="en-US"/>
              </w:rPr>
            </w:pPr>
            <w:del w:id="3903" w:author="Eva Skýbová" w:date="2024-05-15T09:50:00Z">
              <w:r w:rsidDel="000B5951">
                <w:rPr>
                  <w:b/>
                  <w:lang w:eastAsia="en-US"/>
                </w:rPr>
                <w:delText>Ohlasy publikací</w:delText>
              </w:r>
            </w:del>
          </w:p>
        </w:tc>
      </w:tr>
      <w:tr w:rsidR="00FD3188" w:rsidDel="000B5951" w14:paraId="07149367" w14:textId="23354F21" w:rsidTr="000B5951">
        <w:trPr>
          <w:cantSplit/>
          <w:del w:id="3904" w:author="Eva Skýbová" w:date="2024-05-15T09:50:00Z"/>
        </w:trPr>
        <w:tc>
          <w:tcPr>
            <w:tcW w:w="3347" w:type="dxa"/>
            <w:gridSpan w:val="3"/>
            <w:tcBorders>
              <w:top w:val="single" w:sz="4" w:space="0" w:color="auto"/>
              <w:left w:val="single" w:sz="4" w:space="0" w:color="auto"/>
              <w:bottom w:val="single" w:sz="4" w:space="0" w:color="auto"/>
              <w:right w:val="single" w:sz="4" w:space="0" w:color="auto"/>
            </w:tcBorders>
          </w:tcPr>
          <w:p w14:paraId="3C8C50EC" w14:textId="1B4C7052" w:rsidR="00FD3188" w:rsidDel="000B5951" w:rsidRDefault="00FD3188" w:rsidP="000B5951">
            <w:pPr>
              <w:spacing w:line="256" w:lineRule="auto"/>
              <w:jc w:val="both"/>
              <w:rPr>
                <w:del w:id="3905" w:author="Eva Skýbová" w:date="2024-05-15T09:50:00Z"/>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6E0949F8" w14:textId="5E7DBD39" w:rsidR="00FD3188" w:rsidDel="000B5951" w:rsidRDefault="00FD3188" w:rsidP="000B5951">
            <w:pPr>
              <w:spacing w:line="256" w:lineRule="auto"/>
              <w:jc w:val="both"/>
              <w:rPr>
                <w:del w:id="3906" w:author="Eva Skýbová" w:date="2024-05-15T09:50:00Z"/>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75679FEF" w14:textId="18D11FD5" w:rsidR="00FD3188" w:rsidDel="000B5951" w:rsidRDefault="00FD3188" w:rsidP="000B5951">
            <w:pPr>
              <w:spacing w:line="256" w:lineRule="auto"/>
              <w:jc w:val="both"/>
              <w:rPr>
                <w:del w:id="3907" w:author="Eva Skýbová" w:date="2024-05-15T09:50:00Z"/>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36F82F2" w14:textId="1B89791F" w:rsidR="00FD3188" w:rsidDel="000B5951" w:rsidRDefault="00FD3188" w:rsidP="000B5951">
            <w:pPr>
              <w:spacing w:line="256" w:lineRule="auto"/>
              <w:jc w:val="both"/>
              <w:rPr>
                <w:del w:id="3908" w:author="Eva Skýbová" w:date="2024-05-15T09:50:00Z"/>
                <w:lang w:eastAsia="en-US"/>
              </w:rPr>
            </w:pPr>
            <w:del w:id="3909" w:author="Eva Skýbová" w:date="2024-05-15T09:50:00Z">
              <w:r w:rsidDel="000B5951">
                <w:rPr>
                  <w:b/>
                  <w:lang w:eastAsia="en-US"/>
                </w:rPr>
                <w:delText>WoS</w:delText>
              </w:r>
            </w:del>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7FF3FC8" w14:textId="6840F807" w:rsidR="00FD3188" w:rsidDel="000B5951" w:rsidRDefault="00FD3188" w:rsidP="000B5951">
            <w:pPr>
              <w:spacing w:line="256" w:lineRule="auto"/>
              <w:jc w:val="both"/>
              <w:rPr>
                <w:del w:id="3910" w:author="Eva Skýbová" w:date="2024-05-15T09:50:00Z"/>
                <w:sz w:val="18"/>
                <w:lang w:eastAsia="en-US"/>
              </w:rPr>
            </w:pPr>
            <w:del w:id="3911" w:author="Eva Skýbová" w:date="2024-05-15T09:50:00Z">
              <w:r w:rsidDel="000B5951">
                <w:rPr>
                  <w:b/>
                  <w:sz w:val="18"/>
                  <w:lang w:eastAsia="en-US"/>
                </w:rPr>
                <w:delText>Scopus</w:delText>
              </w:r>
            </w:del>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63E822B" w14:textId="5CC2409B" w:rsidR="00FD3188" w:rsidDel="000B5951" w:rsidRDefault="00FD3188" w:rsidP="000B5951">
            <w:pPr>
              <w:spacing w:line="256" w:lineRule="auto"/>
              <w:jc w:val="both"/>
              <w:rPr>
                <w:del w:id="3912" w:author="Eva Skýbová" w:date="2024-05-15T09:50:00Z"/>
                <w:lang w:eastAsia="en-US"/>
              </w:rPr>
            </w:pPr>
            <w:del w:id="3913" w:author="Eva Skýbová" w:date="2024-05-15T09:50:00Z">
              <w:r w:rsidDel="000B5951">
                <w:rPr>
                  <w:b/>
                  <w:sz w:val="18"/>
                  <w:lang w:eastAsia="en-US"/>
                </w:rPr>
                <w:delText>ostatní</w:delText>
              </w:r>
            </w:del>
          </w:p>
        </w:tc>
      </w:tr>
      <w:tr w:rsidR="00FD3188" w:rsidDel="000B5951" w14:paraId="5C7B778B" w14:textId="7ABB61CE" w:rsidTr="000B5951">
        <w:trPr>
          <w:cantSplit/>
          <w:trHeight w:val="70"/>
          <w:del w:id="3914" w:author="Eva Skýbová" w:date="2024-05-15T09:50:00Z"/>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67797C" w14:textId="03BFF60A" w:rsidR="00FD3188" w:rsidDel="000B5951" w:rsidRDefault="00FD3188" w:rsidP="000B5951">
            <w:pPr>
              <w:spacing w:line="256" w:lineRule="auto"/>
              <w:jc w:val="both"/>
              <w:rPr>
                <w:del w:id="3915" w:author="Eva Skýbová" w:date="2024-05-15T09:50:00Z"/>
                <w:lang w:eastAsia="en-US"/>
              </w:rPr>
            </w:pPr>
            <w:del w:id="3916" w:author="Eva Skýbová" w:date="2024-05-15T09:50:00Z">
              <w:r w:rsidDel="000B5951">
                <w:rPr>
                  <w:b/>
                  <w:lang w:eastAsia="en-US"/>
                </w:rPr>
                <w:delText>Obor jmenovacího řízení</w:delText>
              </w:r>
            </w:del>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AC6430" w14:textId="3F60EE00" w:rsidR="00FD3188" w:rsidDel="000B5951" w:rsidRDefault="00FD3188" w:rsidP="000B5951">
            <w:pPr>
              <w:spacing w:line="256" w:lineRule="auto"/>
              <w:jc w:val="both"/>
              <w:rPr>
                <w:del w:id="3917" w:author="Eva Skýbová" w:date="2024-05-15T09:50:00Z"/>
                <w:lang w:eastAsia="en-US"/>
              </w:rPr>
            </w:pPr>
            <w:del w:id="3918" w:author="Eva Skýbová" w:date="2024-05-15T09:50:00Z">
              <w:r w:rsidDel="000B5951">
                <w:rPr>
                  <w:b/>
                  <w:lang w:eastAsia="en-US"/>
                </w:rPr>
                <w:delText>Rok udělení hodnosti</w:delText>
              </w:r>
            </w:del>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F8C4C9E" w14:textId="39B6D59C" w:rsidR="00FD3188" w:rsidDel="000B5951" w:rsidRDefault="00FD3188" w:rsidP="000B5951">
            <w:pPr>
              <w:spacing w:line="256" w:lineRule="auto"/>
              <w:jc w:val="both"/>
              <w:rPr>
                <w:del w:id="3919" w:author="Eva Skýbová" w:date="2024-05-15T09:50:00Z"/>
                <w:lang w:eastAsia="en-US"/>
              </w:rPr>
            </w:pPr>
            <w:del w:id="3920" w:author="Eva Skýbová" w:date="2024-05-15T09:50:00Z">
              <w:r w:rsidDel="000B5951">
                <w:rPr>
                  <w:b/>
                  <w:lang w:eastAsia="en-US"/>
                </w:rPr>
                <w:delText>Řízení konáno na VŠ</w:delText>
              </w:r>
            </w:del>
          </w:p>
        </w:tc>
        <w:tc>
          <w:tcPr>
            <w:tcW w:w="632" w:type="dxa"/>
            <w:gridSpan w:val="2"/>
            <w:tcBorders>
              <w:top w:val="single" w:sz="4" w:space="0" w:color="auto"/>
              <w:left w:val="single" w:sz="12" w:space="0" w:color="auto"/>
              <w:bottom w:val="single" w:sz="4" w:space="0" w:color="auto"/>
              <w:right w:val="single" w:sz="4" w:space="0" w:color="auto"/>
            </w:tcBorders>
            <w:hideMark/>
          </w:tcPr>
          <w:p w14:paraId="746438AA" w14:textId="0C7A9BDF" w:rsidR="00FD3188" w:rsidDel="000B5951" w:rsidRDefault="00FD3188" w:rsidP="000B5951">
            <w:pPr>
              <w:spacing w:line="256" w:lineRule="auto"/>
              <w:jc w:val="both"/>
              <w:rPr>
                <w:del w:id="3921" w:author="Eva Skýbová" w:date="2024-05-15T09:50:00Z"/>
                <w:b/>
                <w:lang w:eastAsia="en-US"/>
              </w:rPr>
            </w:pPr>
            <w:del w:id="3922" w:author="Eva Skýbová" w:date="2024-05-15T09:50:00Z">
              <w:r w:rsidDel="000B5951">
                <w:rPr>
                  <w:b/>
                  <w:lang w:eastAsia="en-US"/>
                </w:rPr>
                <w:delText>164</w:delText>
              </w:r>
            </w:del>
          </w:p>
        </w:tc>
        <w:tc>
          <w:tcPr>
            <w:tcW w:w="693" w:type="dxa"/>
            <w:tcBorders>
              <w:top w:val="single" w:sz="4" w:space="0" w:color="auto"/>
              <w:left w:val="single" w:sz="4" w:space="0" w:color="auto"/>
              <w:bottom w:val="single" w:sz="4" w:space="0" w:color="auto"/>
              <w:right w:val="single" w:sz="4" w:space="0" w:color="auto"/>
            </w:tcBorders>
            <w:hideMark/>
          </w:tcPr>
          <w:p w14:paraId="43DEC7EB" w14:textId="4A829503" w:rsidR="00FD3188" w:rsidDel="000B5951" w:rsidRDefault="00FD3188" w:rsidP="000B5951">
            <w:pPr>
              <w:spacing w:line="256" w:lineRule="auto"/>
              <w:jc w:val="both"/>
              <w:rPr>
                <w:del w:id="3923" w:author="Eva Skýbová" w:date="2024-05-15T09:50:00Z"/>
                <w:b/>
                <w:lang w:eastAsia="en-US"/>
              </w:rPr>
            </w:pPr>
            <w:del w:id="3924" w:author="Eva Skýbová" w:date="2024-05-15T09:50:00Z">
              <w:r w:rsidDel="000B5951">
                <w:rPr>
                  <w:b/>
                  <w:lang w:eastAsia="en-US"/>
                </w:rPr>
                <w:delText>177</w:delText>
              </w:r>
            </w:del>
          </w:p>
        </w:tc>
        <w:tc>
          <w:tcPr>
            <w:tcW w:w="694" w:type="dxa"/>
            <w:tcBorders>
              <w:top w:val="single" w:sz="4" w:space="0" w:color="auto"/>
              <w:left w:val="single" w:sz="4" w:space="0" w:color="auto"/>
              <w:bottom w:val="single" w:sz="4" w:space="0" w:color="auto"/>
              <w:right w:val="single" w:sz="4" w:space="0" w:color="auto"/>
            </w:tcBorders>
          </w:tcPr>
          <w:p w14:paraId="54A86D71" w14:textId="0E9B6697" w:rsidR="00FD3188" w:rsidDel="000B5951" w:rsidRDefault="00FD3188" w:rsidP="000B5951">
            <w:pPr>
              <w:spacing w:line="256" w:lineRule="auto"/>
              <w:jc w:val="both"/>
              <w:rPr>
                <w:del w:id="3925" w:author="Eva Skýbová" w:date="2024-05-15T09:50:00Z"/>
                <w:b/>
                <w:lang w:eastAsia="en-US"/>
              </w:rPr>
            </w:pPr>
          </w:p>
        </w:tc>
      </w:tr>
      <w:tr w:rsidR="00FD3188" w:rsidDel="000B5951" w14:paraId="7149C426" w14:textId="4640B9A6" w:rsidTr="000B5951">
        <w:trPr>
          <w:trHeight w:val="205"/>
          <w:del w:id="3926" w:author="Eva Skýbová" w:date="2024-05-15T09:50:00Z"/>
        </w:trPr>
        <w:tc>
          <w:tcPr>
            <w:tcW w:w="3347" w:type="dxa"/>
            <w:gridSpan w:val="3"/>
            <w:tcBorders>
              <w:top w:val="single" w:sz="4" w:space="0" w:color="auto"/>
              <w:left w:val="single" w:sz="4" w:space="0" w:color="auto"/>
              <w:bottom w:val="single" w:sz="4" w:space="0" w:color="auto"/>
              <w:right w:val="single" w:sz="4" w:space="0" w:color="auto"/>
            </w:tcBorders>
          </w:tcPr>
          <w:p w14:paraId="07A5F421" w14:textId="01A40976" w:rsidR="00FD3188" w:rsidDel="000B5951" w:rsidRDefault="00FD3188" w:rsidP="000B5951">
            <w:pPr>
              <w:spacing w:line="256" w:lineRule="auto"/>
              <w:jc w:val="both"/>
              <w:rPr>
                <w:del w:id="3927" w:author="Eva Skýbová" w:date="2024-05-15T09:50:00Z"/>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0493474C" w14:textId="0D0B9D75" w:rsidR="00FD3188" w:rsidDel="000B5951" w:rsidRDefault="00FD3188" w:rsidP="000B5951">
            <w:pPr>
              <w:spacing w:line="256" w:lineRule="auto"/>
              <w:jc w:val="both"/>
              <w:rPr>
                <w:del w:id="3928" w:author="Eva Skýbová" w:date="2024-05-15T09:50:00Z"/>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2122CFA8" w14:textId="11A43DB7" w:rsidR="00FD3188" w:rsidDel="000B5951" w:rsidRDefault="00FD3188" w:rsidP="000B5951">
            <w:pPr>
              <w:spacing w:line="256" w:lineRule="auto"/>
              <w:jc w:val="both"/>
              <w:rPr>
                <w:del w:id="3929" w:author="Eva Skýbová" w:date="2024-05-15T09:50:00Z"/>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F85177A" w14:textId="0E0C21B5" w:rsidR="00FD3188" w:rsidDel="000B5951" w:rsidRDefault="00FD3188" w:rsidP="000B5951">
            <w:pPr>
              <w:spacing w:line="256" w:lineRule="auto"/>
              <w:jc w:val="both"/>
              <w:rPr>
                <w:del w:id="3930" w:author="Eva Skýbová" w:date="2024-05-15T09:50:00Z"/>
                <w:b/>
                <w:sz w:val="18"/>
                <w:lang w:eastAsia="en-US"/>
              </w:rPr>
            </w:pPr>
            <w:del w:id="3931" w:author="Eva Skýbová" w:date="2024-05-15T09:50:00Z">
              <w:r w:rsidDel="000B5951">
                <w:rPr>
                  <w:b/>
                  <w:sz w:val="18"/>
                  <w:lang w:eastAsia="en-US"/>
                </w:rPr>
                <w:delText>H-index WoS/Scopus</w:delText>
              </w:r>
            </w:del>
          </w:p>
        </w:tc>
        <w:tc>
          <w:tcPr>
            <w:tcW w:w="694" w:type="dxa"/>
            <w:tcBorders>
              <w:top w:val="single" w:sz="4" w:space="0" w:color="auto"/>
              <w:left w:val="single" w:sz="4" w:space="0" w:color="auto"/>
              <w:bottom w:val="single" w:sz="4" w:space="0" w:color="auto"/>
              <w:right w:val="single" w:sz="4" w:space="0" w:color="auto"/>
            </w:tcBorders>
            <w:vAlign w:val="center"/>
            <w:hideMark/>
          </w:tcPr>
          <w:p w14:paraId="3FE28D0B" w14:textId="7B60A902" w:rsidR="00FD3188" w:rsidDel="000B5951" w:rsidRDefault="00FD3188" w:rsidP="000B5951">
            <w:pPr>
              <w:spacing w:line="256" w:lineRule="auto"/>
              <w:rPr>
                <w:del w:id="3932" w:author="Eva Skýbová" w:date="2024-05-15T09:50:00Z"/>
                <w:b/>
                <w:lang w:eastAsia="en-US"/>
              </w:rPr>
            </w:pPr>
            <w:del w:id="3933" w:author="Eva Skýbová" w:date="2024-05-15T09:50:00Z">
              <w:r w:rsidDel="000B5951">
                <w:rPr>
                  <w:b/>
                  <w:lang w:eastAsia="en-US"/>
                </w:rPr>
                <w:delText>6/6</w:delText>
              </w:r>
            </w:del>
          </w:p>
        </w:tc>
      </w:tr>
      <w:tr w:rsidR="00FD3188" w:rsidDel="000B5951" w14:paraId="575F2076" w14:textId="10085076" w:rsidTr="000B5951">
        <w:trPr>
          <w:del w:id="3934"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F6C7E3" w14:textId="0A58E9A7" w:rsidR="00FD3188" w:rsidDel="000B5951" w:rsidRDefault="00FD3188" w:rsidP="000B5951">
            <w:pPr>
              <w:spacing w:line="256" w:lineRule="auto"/>
              <w:jc w:val="both"/>
              <w:rPr>
                <w:del w:id="3935" w:author="Eva Skýbová" w:date="2024-05-15T09:50:00Z"/>
                <w:b/>
                <w:lang w:eastAsia="en-US"/>
              </w:rPr>
            </w:pPr>
            <w:del w:id="3936" w:author="Eva Skýbová" w:date="2024-05-15T09:50:00Z">
              <w:r w:rsidDel="000B5951">
                <w:rPr>
                  <w:b/>
                  <w:lang w:eastAsia="en-US"/>
                </w:rPr>
                <w:delText xml:space="preserve">Přehled o nejvýznamnější publikační a další tvůrčí činnosti nebo další profesní činnosti u odborníků z praxe vztahující se k zabezpečovaným předmětům </w:delText>
              </w:r>
            </w:del>
          </w:p>
        </w:tc>
      </w:tr>
      <w:tr w:rsidR="00FD3188" w:rsidDel="000B5951" w14:paraId="76DE35C9" w14:textId="1496BBE7" w:rsidTr="000B5951">
        <w:trPr>
          <w:trHeight w:val="2347"/>
          <w:del w:id="3937"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tcPr>
          <w:p w14:paraId="776D3644" w14:textId="57E295F8" w:rsidR="00FD3188" w:rsidDel="000B5951" w:rsidRDefault="00FD3188" w:rsidP="000B5951">
            <w:pPr>
              <w:pStyle w:val="Normlnweb"/>
              <w:shd w:val="clear" w:color="auto" w:fill="FFFFFF"/>
              <w:spacing w:beforeAutospacing="0" w:after="240" w:afterAutospacing="0"/>
              <w:jc w:val="both"/>
              <w:rPr>
                <w:del w:id="3938" w:author="Eva Skýbová" w:date="2024-05-15T09:50:00Z"/>
                <w:color w:val="222222"/>
                <w:sz w:val="20"/>
                <w:szCs w:val="14"/>
              </w:rPr>
            </w:pPr>
            <w:del w:id="3939" w:author="Eva Skýbová" w:date="2024-05-15T09:50:00Z">
              <w:r w:rsidRPr="00BA2AC9" w:rsidDel="000B5951">
                <w:rPr>
                  <w:color w:val="222222"/>
                  <w:sz w:val="20"/>
                  <w:szCs w:val="14"/>
                </w:rPr>
                <w:delText xml:space="preserve">KAŠPAR J, TUMAJER J, ALTMAN J, ALTMANOVÁ N, ČADA V, ČIHÁK T, DOLEŽAL J, FIBICH P, JANDA P, KACZKA R, KOLÁŘ T, </w:delText>
              </w:r>
              <w:r w:rsidRPr="00BA2AC9" w:rsidDel="000B5951">
                <w:rPr>
                  <w:b/>
                  <w:color w:val="222222"/>
                  <w:sz w:val="20"/>
                  <w:szCs w:val="14"/>
                </w:rPr>
                <w:delText>LEHEJČEK J,</w:delText>
              </w:r>
              <w:r w:rsidRPr="00BA2AC9" w:rsidDel="000B5951">
                <w:rPr>
                  <w:color w:val="222222"/>
                  <w:sz w:val="20"/>
                  <w:szCs w:val="14"/>
                </w:rPr>
                <w:delText xml:space="preserve"> MAŠEK J, HELLEBRANDOVÁ KN, RYBNÍČEK M, RYDVAL M, SHETTI R, SVOBODA M, ŠENFELDR M, ŠAMONIL P, VAŠÍČKOVÁ I, VEJPUSTKOVÁ M, TREML V. Major tree species of Central European forests differ in their proportion of positive, negative, and nonstationary growth trends. Glob Chang Biol. 2024 Jan;30(1):e17146. doi: 10.1111/gcb.17146. PMID: 38273515. (</w:delText>
              </w:r>
              <w:r w:rsidRPr="00BA2AC9" w:rsidDel="000B5951">
                <w:rPr>
                  <w:b/>
                  <w:color w:val="222222"/>
                  <w:sz w:val="20"/>
                  <w:szCs w:val="14"/>
                </w:rPr>
                <w:delText>JimpQ1, D1</w:delText>
              </w:r>
              <w:r w:rsidRPr="00BA2AC9" w:rsidDel="000B5951">
                <w:rPr>
                  <w:color w:val="222222"/>
                  <w:sz w:val="20"/>
                  <w:szCs w:val="14"/>
                </w:rPr>
                <w:delText>)</w:delText>
              </w:r>
            </w:del>
          </w:p>
          <w:p w14:paraId="33C7C205" w14:textId="126617E6" w:rsidR="00FD3188" w:rsidRPr="00BA2AC9" w:rsidDel="000B5951" w:rsidRDefault="00FD3188" w:rsidP="000B5951">
            <w:pPr>
              <w:pStyle w:val="Normlnweb"/>
              <w:shd w:val="clear" w:color="auto" w:fill="FFFFFF"/>
              <w:spacing w:beforeAutospacing="0" w:after="240" w:afterAutospacing="0"/>
              <w:jc w:val="both"/>
              <w:rPr>
                <w:del w:id="3940" w:author="Eva Skýbová" w:date="2024-05-15T09:50:00Z"/>
                <w:color w:val="222222"/>
                <w:sz w:val="20"/>
                <w:szCs w:val="14"/>
              </w:rPr>
            </w:pPr>
            <w:del w:id="3941" w:author="Eva Skýbová" w:date="2024-05-15T09:50:00Z">
              <w:r w:rsidRPr="00BA2AC9" w:rsidDel="000B5951">
                <w:rPr>
                  <w:color w:val="222222"/>
                  <w:sz w:val="20"/>
                  <w:szCs w:val="14"/>
                </w:rPr>
                <w:delText xml:space="preserve">TUMAJER, J. ALTMAN, J., </w:delText>
              </w:r>
              <w:r w:rsidRPr="00BA2AC9" w:rsidDel="000B5951">
                <w:rPr>
                  <w:b/>
                  <w:color w:val="222222"/>
                  <w:sz w:val="20"/>
                  <w:szCs w:val="14"/>
                </w:rPr>
                <w:delText>LEHEJČEK, J</w:delText>
              </w:r>
              <w:r w:rsidRPr="00BA2AC9" w:rsidDel="000B5951">
                <w:rPr>
                  <w:color w:val="222222"/>
                  <w:sz w:val="20"/>
                  <w:szCs w:val="14"/>
                </w:rPr>
                <w:delText>. Linkage between growth phenology and climate-growth responses along landscape gradients in boreal forests. Science of the Total Environment, 2023, 905: 167153 (</w:delText>
              </w:r>
              <w:r w:rsidRPr="00BA2AC9" w:rsidDel="000B5951">
                <w:rPr>
                  <w:b/>
                  <w:color w:val="222222"/>
                  <w:sz w:val="20"/>
                  <w:szCs w:val="14"/>
                </w:rPr>
                <w:delText>D1, 45%)</w:delText>
              </w:r>
            </w:del>
          </w:p>
          <w:p w14:paraId="116B0246" w14:textId="77C17F22" w:rsidR="00FD3188" w:rsidRPr="00777B8A" w:rsidDel="000B5951" w:rsidRDefault="00FD3188" w:rsidP="000B5951">
            <w:pPr>
              <w:pStyle w:val="Normlnweb"/>
              <w:shd w:val="clear" w:color="auto" w:fill="FFFFFF"/>
              <w:spacing w:before="240" w:beforeAutospacing="0" w:afterAutospacing="0" w:line="253" w:lineRule="atLeast"/>
              <w:jc w:val="both"/>
              <w:rPr>
                <w:del w:id="3942" w:author="Eva Skýbová" w:date="2024-05-15T09:50:00Z"/>
                <w:sz w:val="20"/>
                <w:szCs w:val="20"/>
                <w:lang w:eastAsia="en-US"/>
              </w:rPr>
            </w:pPr>
            <w:del w:id="3943" w:author="Eva Skýbová" w:date="2024-05-15T09:50:00Z">
              <w:r w:rsidRPr="00777B8A" w:rsidDel="000B5951">
                <w:rPr>
                  <w:b/>
                  <w:sz w:val="20"/>
                  <w:szCs w:val="20"/>
                  <w:lang w:eastAsia="en-US"/>
                </w:rPr>
                <w:delText>LEHEJČEK J.</w:delText>
              </w:r>
              <w:r w:rsidRPr="00777B8A" w:rsidDel="000B5951">
                <w:rPr>
                  <w:sz w:val="20"/>
                  <w:szCs w:val="20"/>
                  <w:lang w:eastAsia="en-US"/>
                </w:rPr>
                <w:delText xml:space="preserve">; TRKAL, F; DOLEŽAL, J.; ČADA, V. (2023): Alpine and Arctic tundra shrub populations show similar ontogenetic growth trends but differing absolute growth rates and lifespan, Dendrochronologia 126046, </w:delText>
              </w:r>
              <w:r w:rsidDel="000B5951">
                <w:fldChar w:fldCharType="begin"/>
              </w:r>
              <w:r w:rsidDel="000B5951">
                <w:delInstrText xml:space="preserve"> HYPERLINK "https://doi.org/10.1016/j.dendro.2022.126046" </w:delInstrText>
              </w:r>
              <w:r w:rsidDel="000B5951">
                <w:fldChar w:fldCharType="separate"/>
              </w:r>
              <w:r w:rsidRPr="00777B8A" w:rsidDel="000B5951">
                <w:rPr>
                  <w:rStyle w:val="Hypertextovodkaz"/>
                  <w:sz w:val="20"/>
                  <w:szCs w:val="20"/>
                  <w:lang w:eastAsia="en-US"/>
                </w:rPr>
                <w:delText>https://doi.org/10.1016/j.dendro.2022.126046</w:delText>
              </w:r>
              <w:r w:rsidDel="000B5951">
                <w:rPr>
                  <w:rStyle w:val="Hypertextovodkaz"/>
                  <w:lang w:eastAsia="en-US"/>
                </w:rPr>
                <w:fldChar w:fldCharType="end"/>
              </w:r>
              <w:r w:rsidRPr="00777B8A" w:rsidDel="000B5951">
                <w:rPr>
                  <w:sz w:val="20"/>
                  <w:szCs w:val="20"/>
                  <w:lang w:eastAsia="en-US"/>
                </w:rPr>
                <w:delText xml:space="preserve">. (Jimp, </w:delText>
              </w:r>
              <w:r w:rsidRPr="00777B8A" w:rsidDel="000B5951">
                <w:rPr>
                  <w:b/>
                  <w:sz w:val="20"/>
                  <w:szCs w:val="20"/>
                  <w:lang w:eastAsia="en-US"/>
                </w:rPr>
                <w:delText>Q1</w:delText>
              </w:r>
              <w:r w:rsidRPr="00777B8A" w:rsidDel="000B5951">
                <w:rPr>
                  <w:sz w:val="20"/>
                  <w:szCs w:val="20"/>
                  <w:lang w:eastAsia="en-US"/>
                </w:rPr>
                <w:delText xml:space="preserve">, </w:delText>
              </w:r>
              <w:r w:rsidRPr="00777B8A" w:rsidDel="000B5951">
                <w:rPr>
                  <w:b/>
                  <w:sz w:val="20"/>
                  <w:szCs w:val="20"/>
                  <w:lang w:eastAsia="en-US"/>
                </w:rPr>
                <w:delText>65 %</w:delText>
              </w:r>
              <w:r w:rsidRPr="00777B8A" w:rsidDel="000B5951">
                <w:rPr>
                  <w:sz w:val="20"/>
                  <w:szCs w:val="20"/>
                  <w:lang w:eastAsia="en-US"/>
                </w:rPr>
                <w:delText>)</w:delText>
              </w:r>
            </w:del>
          </w:p>
          <w:p w14:paraId="514303B5" w14:textId="55372FDD" w:rsidR="00FD3188" w:rsidRPr="00BA2AC9" w:rsidDel="000B5951" w:rsidRDefault="00FD3188" w:rsidP="000B5951">
            <w:pPr>
              <w:spacing w:line="276" w:lineRule="auto"/>
              <w:rPr>
                <w:del w:id="3944" w:author="Eva Skýbová" w:date="2024-05-15T09:50:00Z"/>
                <w:sz w:val="8"/>
                <w:szCs w:val="8"/>
                <w:lang w:eastAsia="en-US"/>
              </w:rPr>
            </w:pPr>
          </w:p>
          <w:p w14:paraId="12F20D26" w14:textId="671F1714" w:rsidR="00FD3188" w:rsidRPr="00BA2AC9" w:rsidDel="000B5951" w:rsidRDefault="00FD3188" w:rsidP="000B5951">
            <w:pPr>
              <w:spacing w:line="276" w:lineRule="auto"/>
              <w:rPr>
                <w:del w:id="3945" w:author="Eva Skýbová" w:date="2024-05-15T09:50:00Z"/>
                <w:lang w:eastAsia="en-US"/>
              </w:rPr>
            </w:pPr>
            <w:del w:id="3946" w:author="Eva Skýbová" w:date="2024-05-15T09:50:00Z">
              <w:r w:rsidRPr="00BA2AC9" w:rsidDel="000B5951">
                <w:rPr>
                  <w:lang w:eastAsia="en-US"/>
                </w:rPr>
                <w:delText xml:space="preserve">TUMAJER, J.; BURAS, A.; CAMARERO J. J.; CARRER M.; SHETTI E.; WILMKING M.; ALTMAN J.; SANGUESA-BARREDA G.; </w:delText>
              </w:r>
              <w:r w:rsidRPr="00BA2AC9" w:rsidDel="000B5951">
                <w:rPr>
                  <w:b/>
                  <w:lang w:eastAsia="en-US"/>
                </w:rPr>
                <w:delText>LEHEJČEK J.</w:delText>
              </w:r>
              <w:r w:rsidRPr="00BA2AC9" w:rsidDel="000B5951">
                <w:rPr>
                  <w:lang w:eastAsia="en-US"/>
                </w:rPr>
                <w:delText xml:space="preserve"> (2021): Growing faster, longer or both? Modelling plastic response of Juniperus communis growth phenology to climate change; Global Ecology and Biogeography, 1-16. (Jimp, </w:delText>
              </w:r>
              <w:r w:rsidRPr="00BA2AC9" w:rsidDel="000B5951">
                <w:rPr>
                  <w:b/>
                  <w:lang w:eastAsia="en-US"/>
                </w:rPr>
                <w:delText>D1</w:delText>
              </w:r>
              <w:r w:rsidRPr="00BA2AC9" w:rsidDel="000B5951">
                <w:rPr>
                  <w:lang w:eastAsia="en-US"/>
                </w:rPr>
                <w:delText xml:space="preserve">, </w:delText>
              </w:r>
              <w:r w:rsidRPr="00BA2AC9" w:rsidDel="000B5951">
                <w:rPr>
                  <w:b/>
                  <w:lang w:eastAsia="en-US"/>
                </w:rPr>
                <w:delText>30 %</w:delText>
              </w:r>
              <w:r w:rsidRPr="00BA2AC9" w:rsidDel="000B5951">
                <w:rPr>
                  <w:lang w:eastAsia="en-US"/>
                </w:rPr>
                <w:delText>)</w:delText>
              </w:r>
            </w:del>
          </w:p>
          <w:p w14:paraId="6AEF2ED6" w14:textId="2EC554DA" w:rsidR="00FD3188" w:rsidRPr="00BA2AC9" w:rsidDel="000B5951" w:rsidRDefault="00FD3188" w:rsidP="000B5951">
            <w:pPr>
              <w:spacing w:line="276" w:lineRule="auto"/>
              <w:rPr>
                <w:del w:id="3947" w:author="Eva Skýbová" w:date="2024-05-15T09:50:00Z"/>
                <w:sz w:val="8"/>
                <w:szCs w:val="8"/>
                <w:lang w:eastAsia="en-US"/>
              </w:rPr>
            </w:pPr>
          </w:p>
          <w:p w14:paraId="74E4C53F" w14:textId="34FE970F" w:rsidR="00FD3188" w:rsidRPr="00BA2AC9" w:rsidDel="000B5951" w:rsidRDefault="00FD3188" w:rsidP="000B5951">
            <w:pPr>
              <w:spacing w:line="256" w:lineRule="auto"/>
              <w:rPr>
                <w:del w:id="3948" w:author="Eva Skýbová" w:date="2024-05-15T09:50:00Z"/>
                <w:lang w:eastAsia="en-US"/>
              </w:rPr>
            </w:pPr>
            <w:del w:id="3949" w:author="Eva Skýbová" w:date="2024-05-15T09:50:00Z">
              <w:r w:rsidRPr="00BA2AC9" w:rsidDel="000B5951">
                <w:rPr>
                  <w:lang w:eastAsia="en-US"/>
                </w:rPr>
                <w:delText xml:space="preserve">TUMAJER, J., </w:delText>
              </w:r>
              <w:r w:rsidRPr="00BA2AC9" w:rsidDel="000B5951">
                <w:rPr>
                  <w:b/>
                  <w:lang w:eastAsia="en-US"/>
                </w:rPr>
                <w:delText>LEHEJČEK, J</w:delText>
              </w:r>
              <w:r w:rsidRPr="00BA2AC9" w:rsidDel="000B5951">
                <w:rPr>
                  <w:lang w:eastAsia="en-US"/>
                </w:rPr>
                <w:delText xml:space="preserve">. (2019): Boreal tree-rings are influenced by temperature up to two years prior to their formation: a trade-off between growth and reproduction? Environmental Research Letters. ERL-107296 (Jimp, </w:delText>
              </w:r>
              <w:r w:rsidRPr="00BA2AC9" w:rsidDel="000B5951">
                <w:rPr>
                  <w:b/>
                  <w:lang w:eastAsia="en-US"/>
                </w:rPr>
                <w:delText>D1</w:delText>
              </w:r>
              <w:r w:rsidRPr="00BA2AC9" w:rsidDel="000B5951">
                <w:rPr>
                  <w:lang w:eastAsia="en-US"/>
                </w:rPr>
                <w:delText>, 5</w:delText>
              </w:r>
              <w:r w:rsidRPr="00BA2AC9" w:rsidDel="000B5951">
                <w:rPr>
                  <w:b/>
                  <w:lang w:eastAsia="en-US"/>
                </w:rPr>
                <w:delText>0 %</w:delText>
              </w:r>
              <w:r w:rsidRPr="00BA2AC9" w:rsidDel="000B5951">
                <w:rPr>
                  <w:lang w:eastAsia="en-US"/>
                </w:rPr>
                <w:delText>)</w:delText>
              </w:r>
            </w:del>
          </w:p>
          <w:p w14:paraId="076FE552" w14:textId="25F5D99E" w:rsidR="00FD3188" w:rsidRPr="00BA2AC9" w:rsidDel="000B5951" w:rsidRDefault="00FD3188" w:rsidP="000B5951">
            <w:pPr>
              <w:spacing w:line="256" w:lineRule="auto"/>
              <w:rPr>
                <w:del w:id="3950" w:author="Eva Skýbová" w:date="2024-05-15T09:50:00Z"/>
                <w:sz w:val="8"/>
                <w:szCs w:val="8"/>
                <w:lang w:eastAsia="en-US"/>
              </w:rPr>
            </w:pPr>
          </w:p>
          <w:p w14:paraId="6ABD2FC3" w14:textId="63AA3A98" w:rsidR="00FD3188" w:rsidRPr="00B42C4C" w:rsidDel="000B5951" w:rsidRDefault="00FD3188" w:rsidP="000B5951">
            <w:pPr>
              <w:shd w:val="clear" w:color="auto" w:fill="FFFFFF"/>
              <w:spacing w:line="256" w:lineRule="auto"/>
              <w:rPr>
                <w:del w:id="3951" w:author="Eva Skýbová" w:date="2024-05-15T09:50:00Z"/>
                <w:b/>
                <w:highlight w:val="yellow"/>
                <w:lang w:eastAsia="en-US"/>
              </w:rPr>
            </w:pPr>
          </w:p>
        </w:tc>
      </w:tr>
      <w:tr w:rsidR="00FD3188" w:rsidDel="000B5951" w14:paraId="4C06870F" w14:textId="478C6AE5" w:rsidTr="000B5951">
        <w:trPr>
          <w:trHeight w:val="218"/>
          <w:del w:id="3952"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5C25A14" w14:textId="79FF05BF" w:rsidR="00FD3188" w:rsidDel="000B5951" w:rsidRDefault="00FD3188" w:rsidP="000B5951">
            <w:pPr>
              <w:spacing w:line="256" w:lineRule="auto"/>
              <w:rPr>
                <w:del w:id="3953" w:author="Eva Skýbová" w:date="2024-05-15T09:50:00Z"/>
                <w:b/>
                <w:lang w:eastAsia="en-US"/>
              </w:rPr>
            </w:pPr>
            <w:del w:id="3954" w:author="Eva Skýbová" w:date="2024-05-15T09:50:00Z">
              <w:r w:rsidDel="000B5951">
                <w:rPr>
                  <w:b/>
                  <w:lang w:eastAsia="en-US"/>
                </w:rPr>
                <w:delText>Působení v zahraničí</w:delText>
              </w:r>
            </w:del>
          </w:p>
        </w:tc>
      </w:tr>
      <w:tr w:rsidR="00FD3188" w:rsidDel="000B5951" w14:paraId="2F5A740E" w14:textId="353FBE89" w:rsidTr="000B5951">
        <w:trPr>
          <w:trHeight w:val="328"/>
          <w:del w:id="3955" w:author="Eva Skýbová" w:date="2024-05-15T09:50:00Z"/>
        </w:trPr>
        <w:tc>
          <w:tcPr>
            <w:tcW w:w="9859" w:type="dxa"/>
            <w:gridSpan w:val="15"/>
            <w:tcBorders>
              <w:top w:val="single" w:sz="4" w:space="0" w:color="auto"/>
              <w:left w:val="single" w:sz="4" w:space="0" w:color="auto"/>
              <w:bottom w:val="single" w:sz="4" w:space="0" w:color="auto"/>
              <w:right w:val="single" w:sz="4" w:space="0" w:color="auto"/>
            </w:tcBorders>
            <w:hideMark/>
          </w:tcPr>
          <w:p w14:paraId="31782377" w14:textId="47F5012E" w:rsidR="00FD3188" w:rsidDel="000B5951" w:rsidRDefault="00FD3188" w:rsidP="000B5951">
            <w:pPr>
              <w:spacing w:line="256" w:lineRule="auto"/>
              <w:rPr>
                <w:del w:id="3956" w:author="Eva Skýbová" w:date="2024-05-15T09:50:00Z"/>
                <w:color w:val="000000"/>
                <w:lang w:eastAsia="en-US"/>
              </w:rPr>
            </w:pPr>
            <w:del w:id="3957" w:author="Eva Skýbová" w:date="2024-05-15T09:50:00Z">
              <w:r w:rsidDel="000B5951">
                <w:rPr>
                  <w:color w:val="000000"/>
                  <w:lang w:eastAsia="en-US"/>
                </w:rPr>
                <w:delText>07/2015 – University of Greifswald, Landscape Ecol. Res. Group, Německo</w:delText>
              </w:r>
            </w:del>
          </w:p>
          <w:p w14:paraId="68F55DFA" w14:textId="7F82E30E" w:rsidR="00FD3188" w:rsidDel="000B5951" w:rsidRDefault="00FD3188" w:rsidP="000B5951">
            <w:pPr>
              <w:spacing w:line="256" w:lineRule="auto"/>
              <w:rPr>
                <w:del w:id="3958" w:author="Eva Skýbová" w:date="2024-05-15T09:50:00Z"/>
                <w:color w:val="000000"/>
                <w:lang w:eastAsia="en-US"/>
              </w:rPr>
            </w:pPr>
            <w:del w:id="3959" w:author="Eva Skýbová" w:date="2024-05-15T09:50:00Z">
              <w:r w:rsidDel="000B5951">
                <w:rPr>
                  <w:color w:val="000000"/>
                  <w:lang w:eastAsia="en-US"/>
                </w:rPr>
                <w:delText>11 – 12/2013 – Swiss Federal Institute for Forest, Snow and Landscape Research. WSL, ETH Zürich, Švýcarsko – vědecko výzkumná stáž.</w:delText>
              </w:r>
            </w:del>
          </w:p>
          <w:p w14:paraId="2823202E" w14:textId="7A23F57D" w:rsidR="00FD3188" w:rsidDel="000B5951" w:rsidRDefault="00FD3188" w:rsidP="000B5951">
            <w:pPr>
              <w:spacing w:line="256" w:lineRule="auto"/>
              <w:rPr>
                <w:del w:id="3960" w:author="Eva Skýbová" w:date="2024-05-15T09:50:00Z"/>
                <w:color w:val="000000"/>
                <w:lang w:eastAsia="en-US"/>
              </w:rPr>
            </w:pPr>
            <w:del w:id="3961" w:author="Eva Skýbová" w:date="2024-05-15T09:50:00Z">
              <w:r w:rsidDel="000B5951">
                <w:rPr>
                  <w:color w:val="000000"/>
                  <w:lang w:eastAsia="en-US"/>
                </w:rPr>
                <w:delText>09 – 12/2011 – Vancouver Island Universiry, Faculty of Science, Kanada – semestrální studium v rámci programu „Transatlantic Exchange Partnerships: EU – Canada“</w:delText>
              </w:r>
            </w:del>
          </w:p>
          <w:p w14:paraId="66964ED0" w14:textId="658187B3" w:rsidR="00FD3188" w:rsidDel="000B5951" w:rsidRDefault="00FD3188" w:rsidP="000B5951">
            <w:pPr>
              <w:spacing w:line="256" w:lineRule="auto"/>
              <w:rPr>
                <w:del w:id="3962" w:author="Eva Skýbová" w:date="2024-05-15T09:50:00Z"/>
                <w:color w:val="000000"/>
                <w:lang w:eastAsia="en-US"/>
              </w:rPr>
            </w:pPr>
            <w:del w:id="3963" w:author="Eva Skýbová" w:date="2024-05-15T09:50:00Z">
              <w:r w:rsidDel="000B5951">
                <w:rPr>
                  <w:color w:val="000000"/>
                  <w:lang w:eastAsia="en-US"/>
                </w:rPr>
                <w:delText>01 – 06/2009 – University of Iceland, Faculty of Science, Island – semestrální studium v rámci programu NAEP</w:delText>
              </w:r>
            </w:del>
          </w:p>
        </w:tc>
      </w:tr>
      <w:tr w:rsidR="00FD3188" w:rsidDel="000B5951" w14:paraId="61903394" w14:textId="775AE2EB" w:rsidTr="000B5951">
        <w:trPr>
          <w:cantSplit/>
          <w:trHeight w:val="470"/>
          <w:del w:id="3964" w:author="Eva Skýbová" w:date="2024-05-15T09:5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C23058B" w14:textId="0AB7A073" w:rsidR="00FD3188" w:rsidDel="000B5951" w:rsidRDefault="00FD3188" w:rsidP="000B5951">
            <w:pPr>
              <w:spacing w:line="256" w:lineRule="auto"/>
              <w:jc w:val="both"/>
              <w:rPr>
                <w:del w:id="3965" w:author="Eva Skýbová" w:date="2024-05-15T09:50:00Z"/>
                <w:b/>
                <w:lang w:eastAsia="en-US"/>
              </w:rPr>
            </w:pPr>
            <w:del w:id="3966" w:author="Eva Skýbová" w:date="2024-05-15T09:50:00Z">
              <w:r w:rsidDel="000B5951">
                <w:rPr>
                  <w:b/>
                  <w:lang w:eastAsia="en-US"/>
                </w:rPr>
                <w:delText xml:space="preserve">Podpis </w:delText>
              </w:r>
            </w:del>
          </w:p>
        </w:tc>
        <w:tc>
          <w:tcPr>
            <w:tcW w:w="4536" w:type="dxa"/>
            <w:gridSpan w:val="8"/>
            <w:tcBorders>
              <w:top w:val="single" w:sz="4" w:space="0" w:color="auto"/>
              <w:left w:val="single" w:sz="4" w:space="0" w:color="auto"/>
              <w:bottom w:val="single" w:sz="4" w:space="0" w:color="auto"/>
              <w:right w:val="single" w:sz="4" w:space="0" w:color="auto"/>
            </w:tcBorders>
          </w:tcPr>
          <w:p w14:paraId="269871C6" w14:textId="419324FC" w:rsidR="00FD3188" w:rsidDel="000B5951" w:rsidRDefault="00FD3188" w:rsidP="000B5951">
            <w:pPr>
              <w:spacing w:line="256" w:lineRule="auto"/>
              <w:jc w:val="both"/>
              <w:rPr>
                <w:del w:id="3967" w:author="Eva Skýbová" w:date="2024-05-15T09:50:00Z"/>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518F52" w14:textId="76D17833" w:rsidR="00FD3188" w:rsidDel="000B5951" w:rsidRDefault="00FD3188" w:rsidP="000B5951">
            <w:pPr>
              <w:spacing w:line="256" w:lineRule="auto"/>
              <w:jc w:val="both"/>
              <w:rPr>
                <w:del w:id="3968" w:author="Eva Skýbová" w:date="2024-05-15T09:50:00Z"/>
                <w:lang w:eastAsia="en-US"/>
              </w:rPr>
            </w:pPr>
            <w:del w:id="3969" w:author="Eva Skýbová" w:date="2024-05-15T09:50:00Z">
              <w:r w:rsidDel="000B5951">
                <w:rPr>
                  <w:b/>
                  <w:lang w:eastAsia="en-US"/>
                </w:rPr>
                <w:delText>datum</w:delText>
              </w:r>
            </w:del>
          </w:p>
        </w:tc>
        <w:tc>
          <w:tcPr>
            <w:tcW w:w="2019" w:type="dxa"/>
            <w:gridSpan w:val="4"/>
            <w:tcBorders>
              <w:top w:val="single" w:sz="4" w:space="0" w:color="auto"/>
              <w:left w:val="single" w:sz="4" w:space="0" w:color="auto"/>
              <w:bottom w:val="single" w:sz="4" w:space="0" w:color="auto"/>
              <w:right w:val="single" w:sz="4" w:space="0" w:color="auto"/>
            </w:tcBorders>
            <w:hideMark/>
          </w:tcPr>
          <w:p w14:paraId="70F4272F" w14:textId="5CFD2AAC" w:rsidR="00FD3188" w:rsidDel="000B5951" w:rsidRDefault="00FD3188" w:rsidP="000B5951">
            <w:pPr>
              <w:spacing w:line="256" w:lineRule="auto"/>
              <w:jc w:val="both"/>
              <w:rPr>
                <w:del w:id="3970" w:author="Eva Skýbová" w:date="2024-05-15T09:50:00Z"/>
                <w:lang w:eastAsia="en-US"/>
              </w:rPr>
            </w:pPr>
          </w:p>
        </w:tc>
      </w:tr>
    </w:tbl>
    <w:p w14:paraId="74179831" w14:textId="33AEED99" w:rsidR="00FD3188" w:rsidDel="000B5951" w:rsidRDefault="00FD3188" w:rsidP="00FD3188">
      <w:pPr>
        <w:rPr>
          <w:del w:id="3971" w:author="Eva Skýbová" w:date="2024-05-15T09:50:00Z"/>
        </w:rPr>
      </w:pPr>
    </w:p>
    <w:p w14:paraId="4836916D" w14:textId="217616C4" w:rsidR="00FD3188" w:rsidRDefault="00FD3188" w:rsidP="00FD3188">
      <w:pPr>
        <w:spacing w:after="160" w:line="259" w:lineRule="auto"/>
      </w:pPr>
      <w:del w:id="3972" w:author="Eva Skýbová" w:date="2024-05-15T09:50:00Z">
        <w:r w:rsidDel="000B5951">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5FAF652" w14:textId="77777777" w:rsidTr="000B5951">
        <w:tc>
          <w:tcPr>
            <w:tcW w:w="9859" w:type="dxa"/>
            <w:gridSpan w:val="15"/>
            <w:tcBorders>
              <w:bottom w:val="double" w:sz="4" w:space="0" w:color="auto"/>
            </w:tcBorders>
            <w:shd w:val="clear" w:color="auto" w:fill="BDD6EE"/>
          </w:tcPr>
          <w:p w14:paraId="7075E5BA" w14:textId="77777777" w:rsidR="00FD3188" w:rsidRDefault="00FD3188" w:rsidP="000B5951">
            <w:pPr>
              <w:jc w:val="both"/>
              <w:rPr>
                <w:b/>
                <w:sz w:val="28"/>
              </w:rPr>
            </w:pPr>
            <w:r>
              <w:rPr>
                <w:b/>
                <w:sz w:val="28"/>
              </w:rPr>
              <w:t>C-I – Personální zabezpečení</w:t>
            </w:r>
          </w:p>
        </w:tc>
      </w:tr>
      <w:tr w:rsidR="00FD3188" w14:paraId="34B65B8B" w14:textId="77777777" w:rsidTr="000B5951">
        <w:tc>
          <w:tcPr>
            <w:tcW w:w="2518" w:type="dxa"/>
            <w:tcBorders>
              <w:top w:val="double" w:sz="4" w:space="0" w:color="auto"/>
            </w:tcBorders>
            <w:shd w:val="clear" w:color="auto" w:fill="F7CAAC"/>
          </w:tcPr>
          <w:p w14:paraId="37C89B67" w14:textId="77777777" w:rsidR="00FD3188" w:rsidRDefault="00FD3188" w:rsidP="000B5951">
            <w:pPr>
              <w:jc w:val="both"/>
              <w:rPr>
                <w:b/>
              </w:rPr>
            </w:pPr>
            <w:r>
              <w:rPr>
                <w:b/>
              </w:rPr>
              <w:t>Vysoká škola</w:t>
            </w:r>
          </w:p>
        </w:tc>
        <w:tc>
          <w:tcPr>
            <w:tcW w:w="7341" w:type="dxa"/>
            <w:gridSpan w:val="14"/>
          </w:tcPr>
          <w:p w14:paraId="25FEA2C0" w14:textId="77777777" w:rsidR="00FD3188" w:rsidRDefault="00FD3188" w:rsidP="000B5951">
            <w:pPr>
              <w:jc w:val="both"/>
            </w:pPr>
            <w:r w:rsidRPr="001B2AE1">
              <w:t>Univerzita Tomáše Bati ve Zlíně</w:t>
            </w:r>
          </w:p>
        </w:tc>
      </w:tr>
      <w:tr w:rsidR="00FD3188" w14:paraId="0DA6F23E" w14:textId="77777777" w:rsidTr="000B5951">
        <w:tc>
          <w:tcPr>
            <w:tcW w:w="2518" w:type="dxa"/>
            <w:shd w:val="clear" w:color="auto" w:fill="F7CAAC"/>
          </w:tcPr>
          <w:p w14:paraId="52E2BB63" w14:textId="77777777" w:rsidR="00FD3188" w:rsidRDefault="00FD3188" w:rsidP="000B5951">
            <w:pPr>
              <w:jc w:val="both"/>
              <w:rPr>
                <w:b/>
              </w:rPr>
            </w:pPr>
            <w:r>
              <w:rPr>
                <w:b/>
              </w:rPr>
              <w:t>Součást vysoké školy</w:t>
            </w:r>
          </w:p>
        </w:tc>
        <w:tc>
          <w:tcPr>
            <w:tcW w:w="7341" w:type="dxa"/>
            <w:gridSpan w:val="14"/>
          </w:tcPr>
          <w:p w14:paraId="5F3BA146" w14:textId="77777777" w:rsidR="00FD3188" w:rsidRDefault="00FD3188" w:rsidP="000B5951">
            <w:pPr>
              <w:jc w:val="both"/>
            </w:pPr>
            <w:r>
              <w:t>Fakulta logistiky a krizového řízení</w:t>
            </w:r>
          </w:p>
        </w:tc>
      </w:tr>
      <w:tr w:rsidR="00FD3188" w14:paraId="48619A0E" w14:textId="77777777" w:rsidTr="000B5951">
        <w:tc>
          <w:tcPr>
            <w:tcW w:w="2518" w:type="dxa"/>
            <w:shd w:val="clear" w:color="auto" w:fill="F7CAAC"/>
          </w:tcPr>
          <w:p w14:paraId="58A7F902" w14:textId="77777777" w:rsidR="00FD3188" w:rsidRDefault="00FD3188" w:rsidP="000B5951">
            <w:pPr>
              <w:jc w:val="both"/>
              <w:rPr>
                <w:b/>
              </w:rPr>
            </w:pPr>
            <w:r>
              <w:rPr>
                <w:b/>
              </w:rPr>
              <w:t>Název studijního programu</w:t>
            </w:r>
          </w:p>
        </w:tc>
        <w:tc>
          <w:tcPr>
            <w:tcW w:w="7341" w:type="dxa"/>
            <w:gridSpan w:val="14"/>
          </w:tcPr>
          <w:p w14:paraId="3F089C51" w14:textId="77777777" w:rsidR="00FD3188" w:rsidRDefault="00FD3188" w:rsidP="000B5951">
            <w:pPr>
              <w:jc w:val="both"/>
            </w:pPr>
            <w:r>
              <w:t>Risk Management</w:t>
            </w:r>
          </w:p>
        </w:tc>
      </w:tr>
      <w:tr w:rsidR="00FD3188" w14:paraId="0C09DA6D" w14:textId="77777777" w:rsidTr="000B5951">
        <w:tc>
          <w:tcPr>
            <w:tcW w:w="2518" w:type="dxa"/>
            <w:shd w:val="clear" w:color="auto" w:fill="F7CAAC"/>
          </w:tcPr>
          <w:p w14:paraId="635FE1A0" w14:textId="77777777" w:rsidR="00FD3188" w:rsidRDefault="00FD3188" w:rsidP="000B5951">
            <w:pPr>
              <w:jc w:val="both"/>
              <w:rPr>
                <w:b/>
              </w:rPr>
            </w:pPr>
            <w:r>
              <w:rPr>
                <w:b/>
              </w:rPr>
              <w:t>Jméno a příjmení</w:t>
            </w:r>
          </w:p>
        </w:tc>
        <w:tc>
          <w:tcPr>
            <w:tcW w:w="4536" w:type="dxa"/>
            <w:gridSpan w:val="8"/>
          </w:tcPr>
          <w:p w14:paraId="705FAF75" w14:textId="77777777" w:rsidR="00FD3188" w:rsidRPr="00A42879" w:rsidRDefault="00FD3188" w:rsidP="000B5951">
            <w:pPr>
              <w:jc w:val="both"/>
              <w:rPr>
                <w:b/>
                <w:bCs/>
              </w:rPr>
            </w:pPr>
            <w:r>
              <w:rPr>
                <w:b/>
                <w:bCs/>
              </w:rPr>
              <w:t>Václav Lošek</w:t>
            </w:r>
          </w:p>
        </w:tc>
        <w:tc>
          <w:tcPr>
            <w:tcW w:w="709" w:type="dxa"/>
            <w:shd w:val="clear" w:color="auto" w:fill="F7CAAC"/>
          </w:tcPr>
          <w:p w14:paraId="21DB10C5" w14:textId="77777777" w:rsidR="00FD3188" w:rsidRDefault="00FD3188" w:rsidP="000B5951">
            <w:pPr>
              <w:jc w:val="both"/>
              <w:rPr>
                <w:b/>
              </w:rPr>
            </w:pPr>
            <w:r>
              <w:rPr>
                <w:b/>
              </w:rPr>
              <w:t>Tituly</w:t>
            </w:r>
          </w:p>
        </w:tc>
        <w:tc>
          <w:tcPr>
            <w:tcW w:w="2096" w:type="dxa"/>
            <w:gridSpan w:val="5"/>
          </w:tcPr>
          <w:p w14:paraId="6C1F1361" w14:textId="77777777" w:rsidR="00FD3188" w:rsidRDefault="00FD3188" w:rsidP="000B5951">
            <w:r>
              <w:t>doc., RSDr., CSc.</w:t>
            </w:r>
          </w:p>
          <w:p w14:paraId="7F376AD1" w14:textId="77777777" w:rsidR="00FD3188" w:rsidRDefault="00FD3188" w:rsidP="000B5951"/>
        </w:tc>
      </w:tr>
      <w:tr w:rsidR="00FD3188" w14:paraId="46AEFED5" w14:textId="77777777" w:rsidTr="000B5951">
        <w:tc>
          <w:tcPr>
            <w:tcW w:w="2518" w:type="dxa"/>
            <w:shd w:val="clear" w:color="auto" w:fill="F7CAAC"/>
          </w:tcPr>
          <w:p w14:paraId="710D3CDE" w14:textId="77777777" w:rsidR="00FD3188" w:rsidRDefault="00FD3188" w:rsidP="000B5951">
            <w:pPr>
              <w:jc w:val="both"/>
              <w:rPr>
                <w:b/>
              </w:rPr>
            </w:pPr>
            <w:r>
              <w:rPr>
                <w:b/>
              </w:rPr>
              <w:t>Rok narození</w:t>
            </w:r>
          </w:p>
        </w:tc>
        <w:tc>
          <w:tcPr>
            <w:tcW w:w="829" w:type="dxa"/>
            <w:gridSpan w:val="2"/>
          </w:tcPr>
          <w:p w14:paraId="23E51679" w14:textId="77777777" w:rsidR="00FD3188" w:rsidRDefault="00FD3188" w:rsidP="000B5951">
            <w:pPr>
              <w:jc w:val="both"/>
            </w:pPr>
            <w:r>
              <w:t>1950</w:t>
            </w:r>
          </w:p>
        </w:tc>
        <w:tc>
          <w:tcPr>
            <w:tcW w:w="1721" w:type="dxa"/>
            <w:shd w:val="clear" w:color="auto" w:fill="F7CAAC"/>
          </w:tcPr>
          <w:p w14:paraId="269BE352" w14:textId="77777777" w:rsidR="00FD3188" w:rsidRDefault="00FD3188" w:rsidP="000B5951">
            <w:pPr>
              <w:jc w:val="both"/>
              <w:rPr>
                <w:b/>
              </w:rPr>
            </w:pPr>
            <w:r>
              <w:rPr>
                <w:b/>
              </w:rPr>
              <w:t>typ vztahu k VŠ</w:t>
            </w:r>
          </w:p>
        </w:tc>
        <w:tc>
          <w:tcPr>
            <w:tcW w:w="992" w:type="dxa"/>
            <w:gridSpan w:val="4"/>
          </w:tcPr>
          <w:p w14:paraId="456C7F94" w14:textId="77777777" w:rsidR="00FD3188" w:rsidRPr="00124859" w:rsidRDefault="00FD3188" w:rsidP="000B5951">
            <w:pPr>
              <w:jc w:val="both"/>
              <w:rPr>
                <w:i/>
                <w:iCs/>
              </w:rPr>
            </w:pPr>
            <w:r w:rsidRPr="00124859">
              <w:rPr>
                <w:i/>
                <w:iCs/>
              </w:rPr>
              <w:t>pp.</w:t>
            </w:r>
          </w:p>
        </w:tc>
        <w:tc>
          <w:tcPr>
            <w:tcW w:w="994" w:type="dxa"/>
            <w:shd w:val="clear" w:color="auto" w:fill="F7CAAC"/>
          </w:tcPr>
          <w:p w14:paraId="6E6732D8" w14:textId="77777777" w:rsidR="00FD3188" w:rsidRDefault="00FD3188" w:rsidP="000B5951">
            <w:pPr>
              <w:jc w:val="both"/>
              <w:rPr>
                <w:b/>
              </w:rPr>
            </w:pPr>
            <w:r>
              <w:rPr>
                <w:b/>
              </w:rPr>
              <w:t>rozsah</w:t>
            </w:r>
          </w:p>
        </w:tc>
        <w:tc>
          <w:tcPr>
            <w:tcW w:w="709" w:type="dxa"/>
          </w:tcPr>
          <w:p w14:paraId="08167FC2" w14:textId="77777777" w:rsidR="00FD3188" w:rsidRDefault="00FD3188" w:rsidP="000B5951">
            <w:pPr>
              <w:jc w:val="both"/>
            </w:pPr>
            <w:r>
              <w:t>40</w:t>
            </w:r>
          </w:p>
        </w:tc>
        <w:tc>
          <w:tcPr>
            <w:tcW w:w="709" w:type="dxa"/>
            <w:gridSpan w:val="3"/>
            <w:shd w:val="clear" w:color="auto" w:fill="F7CAAC"/>
          </w:tcPr>
          <w:p w14:paraId="622FEF8B" w14:textId="77777777" w:rsidR="00FD3188" w:rsidRDefault="00FD3188" w:rsidP="000B5951">
            <w:pPr>
              <w:jc w:val="both"/>
              <w:rPr>
                <w:b/>
              </w:rPr>
            </w:pPr>
            <w:r>
              <w:rPr>
                <w:b/>
              </w:rPr>
              <w:t>do kdy</w:t>
            </w:r>
          </w:p>
        </w:tc>
        <w:tc>
          <w:tcPr>
            <w:tcW w:w="1387" w:type="dxa"/>
            <w:gridSpan w:val="2"/>
          </w:tcPr>
          <w:p w14:paraId="64059EEE" w14:textId="77777777" w:rsidR="00FD3188" w:rsidRDefault="00FD3188" w:rsidP="000B5951">
            <w:pPr>
              <w:jc w:val="both"/>
            </w:pPr>
            <w:r>
              <w:t>N</w:t>
            </w:r>
          </w:p>
        </w:tc>
      </w:tr>
      <w:tr w:rsidR="00FD3188" w14:paraId="72DE3DA6" w14:textId="77777777" w:rsidTr="000B5951">
        <w:tc>
          <w:tcPr>
            <w:tcW w:w="5068" w:type="dxa"/>
            <w:gridSpan w:val="4"/>
            <w:shd w:val="clear" w:color="auto" w:fill="F7CAAC"/>
          </w:tcPr>
          <w:p w14:paraId="4272FA36" w14:textId="77777777" w:rsidR="00FD3188" w:rsidRDefault="00FD3188" w:rsidP="000B5951">
            <w:pPr>
              <w:jc w:val="both"/>
              <w:rPr>
                <w:b/>
              </w:rPr>
            </w:pPr>
            <w:r>
              <w:rPr>
                <w:b/>
              </w:rPr>
              <w:t>Typ vztahu na součásti VŠ, která uskutečňuje st. program</w:t>
            </w:r>
          </w:p>
        </w:tc>
        <w:tc>
          <w:tcPr>
            <w:tcW w:w="992" w:type="dxa"/>
            <w:gridSpan w:val="4"/>
          </w:tcPr>
          <w:p w14:paraId="4FF5B25F" w14:textId="77777777" w:rsidR="00FD3188" w:rsidRPr="00124859" w:rsidRDefault="00FD3188" w:rsidP="000B5951">
            <w:pPr>
              <w:jc w:val="both"/>
              <w:rPr>
                <w:i/>
                <w:iCs/>
              </w:rPr>
            </w:pPr>
            <w:r>
              <w:rPr>
                <w:i/>
                <w:iCs/>
              </w:rPr>
              <w:t>pp.</w:t>
            </w:r>
          </w:p>
        </w:tc>
        <w:tc>
          <w:tcPr>
            <w:tcW w:w="994" w:type="dxa"/>
            <w:shd w:val="clear" w:color="auto" w:fill="F7CAAC"/>
          </w:tcPr>
          <w:p w14:paraId="1FC8CEAA" w14:textId="77777777" w:rsidR="00FD3188" w:rsidRDefault="00FD3188" w:rsidP="000B5951">
            <w:pPr>
              <w:jc w:val="both"/>
              <w:rPr>
                <w:b/>
              </w:rPr>
            </w:pPr>
            <w:r>
              <w:rPr>
                <w:b/>
              </w:rPr>
              <w:t>rozsah</w:t>
            </w:r>
          </w:p>
        </w:tc>
        <w:tc>
          <w:tcPr>
            <w:tcW w:w="709" w:type="dxa"/>
          </w:tcPr>
          <w:p w14:paraId="75AD15AA" w14:textId="77777777" w:rsidR="00FD3188" w:rsidRDefault="00FD3188" w:rsidP="000B5951">
            <w:pPr>
              <w:jc w:val="both"/>
            </w:pPr>
            <w:r>
              <w:t>40</w:t>
            </w:r>
          </w:p>
        </w:tc>
        <w:tc>
          <w:tcPr>
            <w:tcW w:w="709" w:type="dxa"/>
            <w:gridSpan w:val="3"/>
            <w:shd w:val="clear" w:color="auto" w:fill="F7CAAC"/>
          </w:tcPr>
          <w:p w14:paraId="0C2506A8" w14:textId="77777777" w:rsidR="00FD3188" w:rsidRDefault="00FD3188" w:rsidP="000B5951">
            <w:pPr>
              <w:jc w:val="both"/>
              <w:rPr>
                <w:b/>
              </w:rPr>
            </w:pPr>
            <w:r>
              <w:rPr>
                <w:b/>
              </w:rPr>
              <w:t>do kdy</w:t>
            </w:r>
          </w:p>
        </w:tc>
        <w:tc>
          <w:tcPr>
            <w:tcW w:w="1387" w:type="dxa"/>
            <w:gridSpan w:val="2"/>
          </w:tcPr>
          <w:p w14:paraId="037D2417" w14:textId="77777777" w:rsidR="00FD3188" w:rsidRDefault="00FD3188" w:rsidP="000B5951">
            <w:pPr>
              <w:jc w:val="both"/>
            </w:pPr>
            <w:r>
              <w:t>N</w:t>
            </w:r>
          </w:p>
        </w:tc>
      </w:tr>
      <w:tr w:rsidR="00FD3188" w14:paraId="2E778A4E" w14:textId="77777777" w:rsidTr="000B5951">
        <w:tc>
          <w:tcPr>
            <w:tcW w:w="6060" w:type="dxa"/>
            <w:gridSpan w:val="8"/>
            <w:shd w:val="clear" w:color="auto" w:fill="F7CAAC"/>
          </w:tcPr>
          <w:p w14:paraId="52F00B74"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5DF44E9C" w14:textId="77777777" w:rsidR="00FD3188" w:rsidRDefault="00FD3188" w:rsidP="000B5951">
            <w:pPr>
              <w:jc w:val="both"/>
              <w:rPr>
                <w:b/>
              </w:rPr>
            </w:pPr>
            <w:r>
              <w:rPr>
                <w:b/>
              </w:rPr>
              <w:t>typ prac. vztahu</w:t>
            </w:r>
          </w:p>
        </w:tc>
        <w:tc>
          <w:tcPr>
            <w:tcW w:w="2096" w:type="dxa"/>
            <w:gridSpan w:val="5"/>
            <w:shd w:val="clear" w:color="auto" w:fill="F7CAAC"/>
          </w:tcPr>
          <w:p w14:paraId="00789EFA" w14:textId="77777777" w:rsidR="00FD3188" w:rsidRDefault="00FD3188" w:rsidP="000B5951">
            <w:pPr>
              <w:jc w:val="both"/>
              <w:rPr>
                <w:b/>
              </w:rPr>
            </w:pPr>
            <w:r>
              <w:rPr>
                <w:b/>
              </w:rPr>
              <w:t>rozsah</w:t>
            </w:r>
          </w:p>
        </w:tc>
      </w:tr>
      <w:tr w:rsidR="00FD3188" w14:paraId="07765162" w14:textId="77777777" w:rsidTr="000B5951">
        <w:tc>
          <w:tcPr>
            <w:tcW w:w="6060" w:type="dxa"/>
            <w:gridSpan w:val="8"/>
          </w:tcPr>
          <w:p w14:paraId="3B018FA1" w14:textId="77777777" w:rsidR="00FD3188" w:rsidRDefault="00FD3188" w:rsidP="000B5951">
            <w:pPr>
              <w:jc w:val="both"/>
            </w:pPr>
          </w:p>
        </w:tc>
        <w:tc>
          <w:tcPr>
            <w:tcW w:w="1703" w:type="dxa"/>
            <w:gridSpan w:val="2"/>
          </w:tcPr>
          <w:p w14:paraId="45EFE8CB" w14:textId="77777777" w:rsidR="00FD3188" w:rsidRPr="00A42879" w:rsidRDefault="00FD3188" w:rsidP="000B5951">
            <w:pPr>
              <w:jc w:val="both"/>
              <w:rPr>
                <w:i/>
                <w:iCs/>
              </w:rPr>
            </w:pPr>
          </w:p>
        </w:tc>
        <w:tc>
          <w:tcPr>
            <w:tcW w:w="2096" w:type="dxa"/>
            <w:gridSpan w:val="5"/>
          </w:tcPr>
          <w:p w14:paraId="1FC2990D" w14:textId="77777777" w:rsidR="00FD3188" w:rsidRDefault="00FD3188" w:rsidP="000B5951">
            <w:pPr>
              <w:jc w:val="both"/>
            </w:pPr>
          </w:p>
        </w:tc>
      </w:tr>
      <w:tr w:rsidR="00FD3188" w14:paraId="3B852D8F" w14:textId="77777777" w:rsidTr="000B5951">
        <w:tc>
          <w:tcPr>
            <w:tcW w:w="6060" w:type="dxa"/>
            <w:gridSpan w:val="8"/>
          </w:tcPr>
          <w:p w14:paraId="611CBEEB" w14:textId="77777777" w:rsidR="00FD3188" w:rsidRDefault="00FD3188" w:rsidP="000B5951">
            <w:pPr>
              <w:jc w:val="both"/>
            </w:pPr>
          </w:p>
        </w:tc>
        <w:tc>
          <w:tcPr>
            <w:tcW w:w="1703" w:type="dxa"/>
            <w:gridSpan w:val="2"/>
          </w:tcPr>
          <w:p w14:paraId="26D51E8E" w14:textId="77777777" w:rsidR="00FD3188" w:rsidRDefault="00FD3188" w:rsidP="000B5951">
            <w:pPr>
              <w:jc w:val="both"/>
            </w:pPr>
          </w:p>
        </w:tc>
        <w:tc>
          <w:tcPr>
            <w:tcW w:w="2096" w:type="dxa"/>
            <w:gridSpan w:val="5"/>
          </w:tcPr>
          <w:p w14:paraId="5901F79D" w14:textId="77777777" w:rsidR="00FD3188" w:rsidRDefault="00FD3188" w:rsidP="000B5951">
            <w:pPr>
              <w:jc w:val="both"/>
            </w:pPr>
          </w:p>
        </w:tc>
      </w:tr>
      <w:tr w:rsidR="00FD3188" w14:paraId="4E809B87" w14:textId="77777777" w:rsidTr="000B5951">
        <w:tc>
          <w:tcPr>
            <w:tcW w:w="6060" w:type="dxa"/>
            <w:gridSpan w:val="8"/>
          </w:tcPr>
          <w:p w14:paraId="7F319386" w14:textId="77777777" w:rsidR="00FD3188" w:rsidRDefault="00FD3188" w:rsidP="000B5951">
            <w:pPr>
              <w:jc w:val="both"/>
            </w:pPr>
          </w:p>
        </w:tc>
        <w:tc>
          <w:tcPr>
            <w:tcW w:w="1703" w:type="dxa"/>
            <w:gridSpan w:val="2"/>
          </w:tcPr>
          <w:p w14:paraId="2BF56DF2" w14:textId="77777777" w:rsidR="00FD3188" w:rsidRDefault="00FD3188" w:rsidP="000B5951">
            <w:pPr>
              <w:jc w:val="both"/>
            </w:pPr>
          </w:p>
        </w:tc>
        <w:tc>
          <w:tcPr>
            <w:tcW w:w="2096" w:type="dxa"/>
            <w:gridSpan w:val="5"/>
          </w:tcPr>
          <w:p w14:paraId="0187B6E8" w14:textId="77777777" w:rsidR="00FD3188" w:rsidRDefault="00FD3188" w:rsidP="000B5951">
            <w:pPr>
              <w:jc w:val="both"/>
            </w:pPr>
          </w:p>
        </w:tc>
      </w:tr>
      <w:tr w:rsidR="00FD3188" w14:paraId="2345B0C4" w14:textId="77777777" w:rsidTr="000B5951">
        <w:tc>
          <w:tcPr>
            <w:tcW w:w="6060" w:type="dxa"/>
            <w:gridSpan w:val="8"/>
          </w:tcPr>
          <w:p w14:paraId="36DB5B31" w14:textId="77777777" w:rsidR="00FD3188" w:rsidRDefault="00FD3188" w:rsidP="000B5951">
            <w:pPr>
              <w:jc w:val="both"/>
            </w:pPr>
          </w:p>
        </w:tc>
        <w:tc>
          <w:tcPr>
            <w:tcW w:w="1703" w:type="dxa"/>
            <w:gridSpan w:val="2"/>
          </w:tcPr>
          <w:p w14:paraId="1846413E" w14:textId="77777777" w:rsidR="00FD3188" w:rsidRDefault="00FD3188" w:rsidP="000B5951">
            <w:pPr>
              <w:jc w:val="both"/>
            </w:pPr>
          </w:p>
        </w:tc>
        <w:tc>
          <w:tcPr>
            <w:tcW w:w="2096" w:type="dxa"/>
            <w:gridSpan w:val="5"/>
          </w:tcPr>
          <w:p w14:paraId="5A41A437" w14:textId="77777777" w:rsidR="00FD3188" w:rsidRDefault="00FD3188" w:rsidP="000B5951">
            <w:pPr>
              <w:jc w:val="both"/>
            </w:pPr>
          </w:p>
        </w:tc>
      </w:tr>
      <w:tr w:rsidR="00FD3188" w14:paraId="3137CB8B" w14:textId="77777777" w:rsidTr="000B5951">
        <w:tc>
          <w:tcPr>
            <w:tcW w:w="9859" w:type="dxa"/>
            <w:gridSpan w:val="15"/>
            <w:shd w:val="clear" w:color="auto" w:fill="F7CAAC"/>
          </w:tcPr>
          <w:p w14:paraId="439B206D"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3B7A8A2" w14:textId="77777777" w:rsidTr="000B5951">
        <w:trPr>
          <w:trHeight w:val="1417"/>
        </w:trPr>
        <w:tc>
          <w:tcPr>
            <w:tcW w:w="9859" w:type="dxa"/>
            <w:gridSpan w:val="15"/>
            <w:tcBorders>
              <w:top w:val="nil"/>
            </w:tcBorders>
          </w:tcPr>
          <w:p w14:paraId="44885416" w14:textId="77777777" w:rsidR="00FD3188" w:rsidRDefault="00FD3188" w:rsidP="000B5951">
            <w:pPr>
              <w:jc w:val="both"/>
            </w:pPr>
            <w:r>
              <w:t>Security Policy and State Security System (PZ) – garant, přednášející (57 %), vede semináře (50 %)</w:t>
            </w:r>
          </w:p>
          <w:p w14:paraId="3D0E997F" w14:textId="19B19525" w:rsidR="00FD3188" w:rsidDel="000B5951" w:rsidRDefault="00FD3188" w:rsidP="000B5951">
            <w:pPr>
              <w:jc w:val="both"/>
              <w:rPr>
                <w:del w:id="3973" w:author="Eva Skýbová" w:date="2024-05-15T09:50:00Z"/>
              </w:rPr>
            </w:pPr>
            <w:del w:id="3974" w:author="Eva Skýbová" w:date="2024-05-15T09:50:00Z">
              <w:r w:rsidDel="000B5951">
                <w:delText>Integrated Rescue System I. (PZ) – garant, přednášející (57 %)</w:delText>
              </w:r>
            </w:del>
          </w:p>
          <w:p w14:paraId="74237E3E" w14:textId="2D68C9D4" w:rsidR="00FD3188" w:rsidDel="000B5951" w:rsidRDefault="00FD3188" w:rsidP="000B5951">
            <w:pPr>
              <w:jc w:val="both"/>
              <w:rPr>
                <w:del w:id="3975" w:author="Eva Skýbová" w:date="2024-05-15T09:50:00Z"/>
              </w:rPr>
            </w:pPr>
            <w:del w:id="3976" w:author="Eva Skýbová" w:date="2024-05-15T09:50:00Z">
              <w:r w:rsidDel="000B5951">
                <w:delText>Integrated Rescue System I. II. – garant, přednášející (57 %)</w:delText>
              </w:r>
            </w:del>
          </w:p>
          <w:p w14:paraId="10AEF9F3" w14:textId="2813A67B" w:rsidR="00FD3188" w:rsidRPr="002827C6" w:rsidRDefault="00FD3188" w:rsidP="000B5951">
            <w:pPr>
              <w:jc w:val="both"/>
            </w:pPr>
            <w:del w:id="3977" w:author="Eva Skýbová" w:date="2024-05-15T09:50:00Z">
              <w:r w:rsidDel="000B5951">
                <w:delText xml:space="preserve"> </w:delText>
              </w:r>
            </w:del>
          </w:p>
        </w:tc>
      </w:tr>
      <w:tr w:rsidR="00FD3188" w14:paraId="739F0B7B" w14:textId="77777777" w:rsidTr="000B5951">
        <w:trPr>
          <w:trHeight w:val="340"/>
        </w:trPr>
        <w:tc>
          <w:tcPr>
            <w:tcW w:w="9859" w:type="dxa"/>
            <w:gridSpan w:val="15"/>
            <w:tcBorders>
              <w:top w:val="nil"/>
            </w:tcBorders>
            <w:shd w:val="clear" w:color="auto" w:fill="FBD4B4"/>
          </w:tcPr>
          <w:p w14:paraId="57CD2205"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766004C4" w14:textId="77777777" w:rsidTr="000B5951">
        <w:trPr>
          <w:trHeight w:val="340"/>
        </w:trPr>
        <w:tc>
          <w:tcPr>
            <w:tcW w:w="2802" w:type="dxa"/>
            <w:gridSpan w:val="2"/>
            <w:tcBorders>
              <w:top w:val="nil"/>
            </w:tcBorders>
          </w:tcPr>
          <w:p w14:paraId="37885C94"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05546D04"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12E6DE5D" w14:textId="77777777" w:rsidR="00FD3188" w:rsidRPr="002827C6" w:rsidRDefault="00FD3188" w:rsidP="000B5951">
            <w:pPr>
              <w:jc w:val="both"/>
              <w:rPr>
                <w:b/>
              </w:rPr>
            </w:pPr>
            <w:r w:rsidRPr="002827C6">
              <w:rPr>
                <w:b/>
              </w:rPr>
              <w:t>Sem.</w:t>
            </w:r>
          </w:p>
        </w:tc>
        <w:tc>
          <w:tcPr>
            <w:tcW w:w="2109" w:type="dxa"/>
            <w:gridSpan w:val="5"/>
            <w:tcBorders>
              <w:top w:val="nil"/>
            </w:tcBorders>
          </w:tcPr>
          <w:p w14:paraId="3DED5A32"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55AA03C8"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3AA5EC9C" w14:textId="77777777" w:rsidTr="000B5951">
        <w:trPr>
          <w:trHeight w:val="285"/>
        </w:trPr>
        <w:tc>
          <w:tcPr>
            <w:tcW w:w="2802" w:type="dxa"/>
            <w:gridSpan w:val="2"/>
            <w:tcBorders>
              <w:top w:val="nil"/>
            </w:tcBorders>
          </w:tcPr>
          <w:p w14:paraId="5CA3CFBC" w14:textId="77777777" w:rsidR="00FD3188" w:rsidRPr="009B6531" w:rsidRDefault="00FD3188" w:rsidP="000B5951">
            <w:pPr>
              <w:jc w:val="both"/>
            </w:pPr>
            <w:r>
              <w:t xml:space="preserve">Systémy řízený bezpečnosti státu a společnosti </w:t>
            </w:r>
          </w:p>
        </w:tc>
        <w:tc>
          <w:tcPr>
            <w:tcW w:w="2409" w:type="dxa"/>
            <w:gridSpan w:val="3"/>
            <w:tcBorders>
              <w:top w:val="nil"/>
            </w:tcBorders>
          </w:tcPr>
          <w:p w14:paraId="136534F1" w14:textId="77777777" w:rsidR="00FD3188" w:rsidRPr="009B6531" w:rsidRDefault="00FD3188" w:rsidP="000B5951">
            <w:pPr>
              <w:jc w:val="both"/>
            </w:pPr>
            <w:r>
              <w:t>Bezpečnost společnosti</w:t>
            </w:r>
          </w:p>
        </w:tc>
        <w:tc>
          <w:tcPr>
            <w:tcW w:w="567" w:type="dxa"/>
            <w:gridSpan w:val="2"/>
            <w:tcBorders>
              <w:top w:val="nil"/>
            </w:tcBorders>
          </w:tcPr>
          <w:p w14:paraId="2CACCCA1" w14:textId="77777777" w:rsidR="00FD3188" w:rsidRPr="009B6531" w:rsidRDefault="00FD3188" w:rsidP="000B5951">
            <w:pPr>
              <w:jc w:val="both"/>
            </w:pPr>
            <w:r>
              <w:t>ZS</w:t>
            </w:r>
          </w:p>
        </w:tc>
        <w:tc>
          <w:tcPr>
            <w:tcW w:w="2109" w:type="dxa"/>
            <w:gridSpan w:val="5"/>
            <w:tcBorders>
              <w:top w:val="nil"/>
            </w:tcBorders>
          </w:tcPr>
          <w:p w14:paraId="7C331679" w14:textId="77777777" w:rsidR="00FD3188" w:rsidRPr="009B6531" w:rsidRDefault="00FD3188" w:rsidP="000B5951">
            <w:r>
              <w:t>přednášející</w:t>
            </w:r>
          </w:p>
        </w:tc>
        <w:tc>
          <w:tcPr>
            <w:tcW w:w="1972" w:type="dxa"/>
            <w:gridSpan w:val="3"/>
            <w:tcBorders>
              <w:top w:val="nil"/>
            </w:tcBorders>
          </w:tcPr>
          <w:p w14:paraId="4EF225EE" w14:textId="77777777" w:rsidR="00FD3188" w:rsidRPr="009B6531" w:rsidRDefault="00FD3188" w:rsidP="000B5951">
            <w:pPr>
              <w:jc w:val="both"/>
            </w:pPr>
          </w:p>
        </w:tc>
      </w:tr>
      <w:tr w:rsidR="00FD3188" w14:paraId="44F35AB8" w14:textId="77777777" w:rsidTr="000B5951">
        <w:trPr>
          <w:trHeight w:val="284"/>
        </w:trPr>
        <w:tc>
          <w:tcPr>
            <w:tcW w:w="2802" w:type="dxa"/>
            <w:gridSpan w:val="2"/>
            <w:tcBorders>
              <w:top w:val="nil"/>
            </w:tcBorders>
          </w:tcPr>
          <w:p w14:paraId="0A72EBA6" w14:textId="77777777" w:rsidR="00FD3188" w:rsidRPr="009B6531" w:rsidRDefault="00FD3188" w:rsidP="000B5951">
            <w:pPr>
              <w:jc w:val="both"/>
            </w:pPr>
            <w:r>
              <w:t>Strategické dokumenty a ochrana obyvatelstva</w:t>
            </w:r>
          </w:p>
        </w:tc>
        <w:tc>
          <w:tcPr>
            <w:tcW w:w="2409" w:type="dxa"/>
            <w:gridSpan w:val="3"/>
            <w:tcBorders>
              <w:top w:val="nil"/>
            </w:tcBorders>
          </w:tcPr>
          <w:p w14:paraId="75C70403" w14:textId="77777777" w:rsidR="00FD3188" w:rsidRPr="009B6531" w:rsidRDefault="00FD3188" w:rsidP="000B5951">
            <w:pPr>
              <w:jc w:val="both"/>
            </w:pPr>
            <w:r>
              <w:t>Bezpečnost společnosti</w:t>
            </w:r>
          </w:p>
        </w:tc>
        <w:tc>
          <w:tcPr>
            <w:tcW w:w="567" w:type="dxa"/>
            <w:gridSpan w:val="2"/>
            <w:tcBorders>
              <w:top w:val="nil"/>
            </w:tcBorders>
          </w:tcPr>
          <w:p w14:paraId="6EF1D695" w14:textId="77777777" w:rsidR="00FD3188" w:rsidRPr="009B6531" w:rsidRDefault="00FD3188" w:rsidP="000B5951">
            <w:pPr>
              <w:jc w:val="both"/>
            </w:pPr>
            <w:r>
              <w:t>ZS</w:t>
            </w:r>
          </w:p>
        </w:tc>
        <w:tc>
          <w:tcPr>
            <w:tcW w:w="2109" w:type="dxa"/>
            <w:gridSpan w:val="5"/>
            <w:tcBorders>
              <w:top w:val="nil"/>
            </w:tcBorders>
          </w:tcPr>
          <w:p w14:paraId="4EC1F6C2" w14:textId="77777777" w:rsidR="00FD3188" w:rsidRPr="009B6531" w:rsidRDefault="00FD3188" w:rsidP="000B5951">
            <w:r>
              <w:t>garant, přednášející</w:t>
            </w:r>
          </w:p>
        </w:tc>
        <w:tc>
          <w:tcPr>
            <w:tcW w:w="1972" w:type="dxa"/>
            <w:gridSpan w:val="3"/>
            <w:tcBorders>
              <w:top w:val="nil"/>
            </w:tcBorders>
          </w:tcPr>
          <w:p w14:paraId="02244839" w14:textId="77777777" w:rsidR="00FD3188" w:rsidRPr="009B6531" w:rsidRDefault="00FD3188" w:rsidP="000B5951">
            <w:pPr>
              <w:jc w:val="both"/>
            </w:pPr>
          </w:p>
        </w:tc>
      </w:tr>
      <w:tr w:rsidR="00FD3188" w14:paraId="75117543" w14:textId="77777777" w:rsidTr="000B5951">
        <w:trPr>
          <w:trHeight w:val="284"/>
        </w:trPr>
        <w:tc>
          <w:tcPr>
            <w:tcW w:w="2802" w:type="dxa"/>
            <w:gridSpan w:val="2"/>
            <w:tcBorders>
              <w:top w:val="nil"/>
            </w:tcBorders>
          </w:tcPr>
          <w:p w14:paraId="46EC1E89" w14:textId="77777777" w:rsidR="00FD3188" w:rsidRPr="009B6531" w:rsidRDefault="00FD3188" w:rsidP="000B5951">
            <w:pPr>
              <w:jc w:val="both"/>
            </w:pPr>
          </w:p>
        </w:tc>
        <w:tc>
          <w:tcPr>
            <w:tcW w:w="2409" w:type="dxa"/>
            <w:gridSpan w:val="3"/>
            <w:tcBorders>
              <w:top w:val="nil"/>
            </w:tcBorders>
          </w:tcPr>
          <w:p w14:paraId="6B5C4881" w14:textId="77777777" w:rsidR="00FD3188" w:rsidRPr="009B6531" w:rsidRDefault="00FD3188" w:rsidP="000B5951">
            <w:pPr>
              <w:jc w:val="both"/>
            </w:pPr>
          </w:p>
        </w:tc>
        <w:tc>
          <w:tcPr>
            <w:tcW w:w="567" w:type="dxa"/>
            <w:gridSpan w:val="2"/>
            <w:tcBorders>
              <w:top w:val="nil"/>
            </w:tcBorders>
          </w:tcPr>
          <w:p w14:paraId="4E567BCB" w14:textId="77777777" w:rsidR="00FD3188" w:rsidRPr="009B6531" w:rsidRDefault="00FD3188" w:rsidP="000B5951">
            <w:pPr>
              <w:jc w:val="both"/>
            </w:pPr>
          </w:p>
        </w:tc>
        <w:tc>
          <w:tcPr>
            <w:tcW w:w="2109" w:type="dxa"/>
            <w:gridSpan w:val="5"/>
            <w:tcBorders>
              <w:top w:val="nil"/>
            </w:tcBorders>
          </w:tcPr>
          <w:p w14:paraId="66D7E932" w14:textId="77777777" w:rsidR="00FD3188" w:rsidRPr="009B6531" w:rsidRDefault="00FD3188" w:rsidP="000B5951"/>
        </w:tc>
        <w:tc>
          <w:tcPr>
            <w:tcW w:w="1972" w:type="dxa"/>
            <w:gridSpan w:val="3"/>
            <w:tcBorders>
              <w:top w:val="nil"/>
            </w:tcBorders>
          </w:tcPr>
          <w:p w14:paraId="041A03D3" w14:textId="77777777" w:rsidR="00FD3188" w:rsidRPr="009B6531" w:rsidRDefault="00FD3188" w:rsidP="000B5951">
            <w:pPr>
              <w:jc w:val="both"/>
            </w:pPr>
          </w:p>
        </w:tc>
      </w:tr>
      <w:tr w:rsidR="00FD3188" w14:paraId="69C4A046" w14:textId="77777777" w:rsidTr="000B5951">
        <w:trPr>
          <w:trHeight w:val="284"/>
        </w:trPr>
        <w:tc>
          <w:tcPr>
            <w:tcW w:w="2802" w:type="dxa"/>
            <w:gridSpan w:val="2"/>
            <w:tcBorders>
              <w:top w:val="nil"/>
            </w:tcBorders>
          </w:tcPr>
          <w:p w14:paraId="39CC93B6" w14:textId="77777777" w:rsidR="00FD3188" w:rsidRPr="009B6531" w:rsidRDefault="00FD3188" w:rsidP="000B5951">
            <w:pPr>
              <w:jc w:val="both"/>
            </w:pPr>
          </w:p>
        </w:tc>
        <w:tc>
          <w:tcPr>
            <w:tcW w:w="2409" w:type="dxa"/>
            <w:gridSpan w:val="3"/>
            <w:tcBorders>
              <w:top w:val="nil"/>
            </w:tcBorders>
          </w:tcPr>
          <w:p w14:paraId="784B7711" w14:textId="77777777" w:rsidR="00FD3188" w:rsidRPr="009B6531" w:rsidRDefault="00FD3188" w:rsidP="000B5951">
            <w:pPr>
              <w:jc w:val="both"/>
            </w:pPr>
          </w:p>
        </w:tc>
        <w:tc>
          <w:tcPr>
            <w:tcW w:w="567" w:type="dxa"/>
            <w:gridSpan w:val="2"/>
            <w:tcBorders>
              <w:top w:val="nil"/>
            </w:tcBorders>
          </w:tcPr>
          <w:p w14:paraId="0223D219" w14:textId="77777777" w:rsidR="00FD3188" w:rsidRPr="009B6531" w:rsidRDefault="00FD3188" w:rsidP="000B5951">
            <w:pPr>
              <w:jc w:val="both"/>
            </w:pPr>
          </w:p>
        </w:tc>
        <w:tc>
          <w:tcPr>
            <w:tcW w:w="2109" w:type="dxa"/>
            <w:gridSpan w:val="5"/>
            <w:tcBorders>
              <w:top w:val="nil"/>
            </w:tcBorders>
          </w:tcPr>
          <w:p w14:paraId="333FB391" w14:textId="77777777" w:rsidR="00FD3188" w:rsidRPr="009B6531" w:rsidRDefault="00FD3188" w:rsidP="000B5951"/>
        </w:tc>
        <w:tc>
          <w:tcPr>
            <w:tcW w:w="1972" w:type="dxa"/>
            <w:gridSpan w:val="3"/>
            <w:tcBorders>
              <w:top w:val="nil"/>
            </w:tcBorders>
          </w:tcPr>
          <w:p w14:paraId="2DD89B25" w14:textId="77777777" w:rsidR="00FD3188" w:rsidRPr="009B6531" w:rsidRDefault="00FD3188" w:rsidP="000B5951">
            <w:pPr>
              <w:jc w:val="both"/>
            </w:pPr>
          </w:p>
        </w:tc>
      </w:tr>
      <w:tr w:rsidR="00FD3188" w14:paraId="7EFFF62F" w14:textId="77777777" w:rsidTr="000B5951">
        <w:trPr>
          <w:trHeight w:val="284"/>
        </w:trPr>
        <w:tc>
          <w:tcPr>
            <w:tcW w:w="2802" w:type="dxa"/>
            <w:gridSpan w:val="2"/>
            <w:tcBorders>
              <w:top w:val="nil"/>
            </w:tcBorders>
          </w:tcPr>
          <w:p w14:paraId="3745825C" w14:textId="77777777" w:rsidR="00FD3188" w:rsidRPr="009B6531" w:rsidRDefault="00FD3188" w:rsidP="000B5951">
            <w:pPr>
              <w:jc w:val="both"/>
            </w:pPr>
          </w:p>
        </w:tc>
        <w:tc>
          <w:tcPr>
            <w:tcW w:w="2409" w:type="dxa"/>
            <w:gridSpan w:val="3"/>
            <w:tcBorders>
              <w:top w:val="nil"/>
            </w:tcBorders>
          </w:tcPr>
          <w:p w14:paraId="00A6D09A" w14:textId="77777777" w:rsidR="00FD3188" w:rsidRPr="009B6531" w:rsidRDefault="00FD3188" w:rsidP="000B5951">
            <w:pPr>
              <w:jc w:val="both"/>
            </w:pPr>
          </w:p>
        </w:tc>
        <w:tc>
          <w:tcPr>
            <w:tcW w:w="567" w:type="dxa"/>
            <w:gridSpan w:val="2"/>
            <w:tcBorders>
              <w:top w:val="nil"/>
            </w:tcBorders>
          </w:tcPr>
          <w:p w14:paraId="1A9D5ADF" w14:textId="77777777" w:rsidR="00FD3188" w:rsidRPr="009B6531" w:rsidRDefault="00FD3188" w:rsidP="000B5951">
            <w:pPr>
              <w:jc w:val="both"/>
            </w:pPr>
          </w:p>
        </w:tc>
        <w:tc>
          <w:tcPr>
            <w:tcW w:w="2109" w:type="dxa"/>
            <w:gridSpan w:val="5"/>
            <w:tcBorders>
              <w:top w:val="nil"/>
            </w:tcBorders>
          </w:tcPr>
          <w:p w14:paraId="21B3D5F6" w14:textId="77777777" w:rsidR="00FD3188" w:rsidRPr="009B6531" w:rsidRDefault="00FD3188" w:rsidP="000B5951"/>
        </w:tc>
        <w:tc>
          <w:tcPr>
            <w:tcW w:w="1972" w:type="dxa"/>
            <w:gridSpan w:val="3"/>
            <w:tcBorders>
              <w:top w:val="nil"/>
            </w:tcBorders>
          </w:tcPr>
          <w:p w14:paraId="0B23FF25" w14:textId="77777777" w:rsidR="00FD3188" w:rsidRPr="009B6531" w:rsidRDefault="00FD3188" w:rsidP="000B5951">
            <w:pPr>
              <w:jc w:val="both"/>
            </w:pPr>
          </w:p>
        </w:tc>
      </w:tr>
      <w:tr w:rsidR="00FD3188" w14:paraId="34D45508" w14:textId="77777777" w:rsidTr="000B5951">
        <w:trPr>
          <w:trHeight w:val="284"/>
        </w:trPr>
        <w:tc>
          <w:tcPr>
            <w:tcW w:w="2802" w:type="dxa"/>
            <w:gridSpan w:val="2"/>
            <w:tcBorders>
              <w:top w:val="nil"/>
            </w:tcBorders>
          </w:tcPr>
          <w:p w14:paraId="3C945310" w14:textId="77777777" w:rsidR="00FD3188" w:rsidRDefault="00FD3188" w:rsidP="000B5951">
            <w:pPr>
              <w:jc w:val="both"/>
            </w:pPr>
          </w:p>
        </w:tc>
        <w:tc>
          <w:tcPr>
            <w:tcW w:w="2409" w:type="dxa"/>
            <w:gridSpan w:val="3"/>
            <w:tcBorders>
              <w:top w:val="nil"/>
            </w:tcBorders>
          </w:tcPr>
          <w:p w14:paraId="214350ED" w14:textId="77777777" w:rsidR="00FD3188" w:rsidRDefault="00FD3188" w:rsidP="000B5951">
            <w:pPr>
              <w:jc w:val="both"/>
            </w:pPr>
          </w:p>
        </w:tc>
        <w:tc>
          <w:tcPr>
            <w:tcW w:w="567" w:type="dxa"/>
            <w:gridSpan w:val="2"/>
            <w:tcBorders>
              <w:top w:val="nil"/>
            </w:tcBorders>
          </w:tcPr>
          <w:p w14:paraId="2E844BD8" w14:textId="77777777" w:rsidR="00FD3188" w:rsidRDefault="00FD3188" w:rsidP="000B5951">
            <w:pPr>
              <w:jc w:val="both"/>
            </w:pPr>
          </w:p>
        </w:tc>
        <w:tc>
          <w:tcPr>
            <w:tcW w:w="2109" w:type="dxa"/>
            <w:gridSpan w:val="5"/>
            <w:tcBorders>
              <w:top w:val="nil"/>
            </w:tcBorders>
          </w:tcPr>
          <w:p w14:paraId="245E7CB4" w14:textId="77777777" w:rsidR="00FD3188" w:rsidRDefault="00FD3188" w:rsidP="000B5951">
            <w:pPr>
              <w:jc w:val="both"/>
            </w:pPr>
          </w:p>
        </w:tc>
        <w:tc>
          <w:tcPr>
            <w:tcW w:w="1972" w:type="dxa"/>
            <w:gridSpan w:val="3"/>
            <w:tcBorders>
              <w:top w:val="nil"/>
            </w:tcBorders>
          </w:tcPr>
          <w:p w14:paraId="57E2DA0F" w14:textId="77777777" w:rsidR="00FD3188" w:rsidRPr="009B6531" w:rsidRDefault="00FD3188" w:rsidP="000B5951">
            <w:pPr>
              <w:jc w:val="both"/>
            </w:pPr>
          </w:p>
        </w:tc>
      </w:tr>
      <w:tr w:rsidR="00FD3188" w14:paraId="2A1111C3" w14:textId="77777777" w:rsidTr="000B5951">
        <w:tc>
          <w:tcPr>
            <w:tcW w:w="9859" w:type="dxa"/>
            <w:gridSpan w:val="15"/>
            <w:shd w:val="clear" w:color="auto" w:fill="F7CAAC"/>
          </w:tcPr>
          <w:p w14:paraId="50CED6BE" w14:textId="77777777" w:rsidR="00FD3188" w:rsidRDefault="00FD3188" w:rsidP="000B5951">
            <w:pPr>
              <w:jc w:val="both"/>
            </w:pPr>
            <w:r>
              <w:rPr>
                <w:b/>
              </w:rPr>
              <w:t>Údaje o vzdělání na VŠ</w:t>
            </w:r>
          </w:p>
        </w:tc>
      </w:tr>
      <w:tr w:rsidR="00FD3188" w14:paraId="6769FA6C" w14:textId="77777777" w:rsidTr="000B5951">
        <w:trPr>
          <w:trHeight w:val="1020"/>
        </w:trPr>
        <w:tc>
          <w:tcPr>
            <w:tcW w:w="9859" w:type="dxa"/>
            <w:gridSpan w:val="15"/>
          </w:tcPr>
          <w:p w14:paraId="6BE33E67" w14:textId="77777777" w:rsidR="00FD3188" w:rsidRPr="006E5EE7" w:rsidRDefault="00FD3188" w:rsidP="000B5951">
            <w:pPr>
              <w:jc w:val="both"/>
              <w:rPr>
                <w:bCs/>
              </w:rPr>
            </w:pPr>
            <w:r>
              <w:rPr>
                <w:bCs/>
              </w:rPr>
              <w:t>1981</w:t>
            </w:r>
            <w:r w:rsidRPr="006E5EE7">
              <w:rPr>
                <w:bCs/>
              </w:rPr>
              <w:t xml:space="preserve"> </w:t>
            </w:r>
            <w:r>
              <w:rPr>
                <w:bCs/>
              </w:rPr>
              <w:t>–</w:t>
            </w:r>
            <w:r w:rsidRPr="006E5EE7">
              <w:rPr>
                <w:bCs/>
              </w:rPr>
              <w:t xml:space="preserve"> </w:t>
            </w:r>
            <w:r>
              <w:rPr>
                <w:bCs/>
              </w:rPr>
              <w:t>kandidát věd</w:t>
            </w:r>
            <w:r w:rsidRPr="006E5EE7">
              <w:rPr>
                <w:bCs/>
              </w:rPr>
              <w:t xml:space="preserve"> (</w:t>
            </w:r>
            <w:r>
              <w:rPr>
                <w:bCs/>
              </w:rPr>
              <w:t>CSc.</w:t>
            </w:r>
            <w:r w:rsidRPr="006E5EE7">
              <w:rPr>
                <w:bCs/>
              </w:rPr>
              <w:t xml:space="preserve">.), studijní program: </w:t>
            </w:r>
            <w:r>
              <w:rPr>
                <w:bCs/>
              </w:rPr>
              <w:t>Československé dějiny</w:t>
            </w:r>
            <w:r w:rsidRPr="006E5EE7">
              <w:rPr>
                <w:bCs/>
              </w:rPr>
              <w:t xml:space="preserve">, obor: </w:t>
            </w:r>
            <w:r>
              <w:rPr>
                <w:bCs/>
              </w:rPr>
              <w:t>Název</w:t>
            </w:r>
            <w:r w:rsidRPr="006E5EE7">
              <w:rPr>
                <w:bCs/>
              </w:rPr>
              <w:t xml:space="preserve">, </w:t>
            </w:r>
            <w:r>
              <w:rPr>
                <w:bCs/>
              </w:rPr>
              <w:t>Název vysoké školy VA Bratislava</w:t>
            </w:r>
          </w:p>
          <w:p w14:paraId="07DDEA16" w14:textId="77777777" w:rsidR="00FD3188" w:rsidRPr="006E5EE7" w:rsidRDefault="00FD3188" w:rsidP="000B5951">
            <w:pPr>
              <w:jc w:val="both"/>
              <w:rPr>
                <w:bCs/>
              </w:rPr>
            </w:pPr>
          </w:p>
        </w:tc>
      </w:tr>
      <w:tr w:rsidR="00FD3188" w14:paraId="3DD26A5F" w14:textId="77777777" w:rsidTr="000B5951">
        <w:tc>
          <w:tcPr>
            <w:tcW w:w="9859" w:type="dxa"/>
            <w:gridSpan w:val="15"/>
            <w:shd w:val="clear" w:color="auto" w:fill="F7CAAC"/>
          </w:tcPr>
          <w:p w14:paraId="67B8F66C" w14:textId="77777777" w:rsidR="00FD3188" w:rsidRDefault="00FD3188" w:rsidP="000B5951">
            <w:pPr>
              <w:jc w:val="both"/>
              <w:rPr>
                <w:b/>
              </w:rPr>
            </w:pPr>
            <w:r>
              <w:rPr>
                <w:b/>
              </w:rPr>
              <w:t>Údaje o odborném působení od absolvování VŠ</w:t>
            </w:r>
          </w:p>
        </w:tc>
      </w:tr>
      <w:tr w:rsidR="00FD3188" w14:paraId="5596DFE4" w14:textId="77777777" w:rsidTr="000B5951">
        <w:trPr>
          <w:trHeight w:val="1361"/>
        </w:trPr>
        <w:tc>
          <w:tcPr>
            <w:tcW w:w="9859" w:type="dxa"/>
            <w:gridSpan w:val="15"/>
          </w:tcPr>
          <w:p w14:paraId="4C478FE2" w14:textId="77777777" w:rsidR="00FD3188" w:rsidRDefault="00FD3188" w:rsidP="000B5951">
            <w:pPr>
              <w:jc w:val="both"/>
            </w:pPr>
            <w:r w:rsidRPr="00F85B9B">
              <w:t>20</w:t>
            </w:r>
            <w:r>
              <w:t xml:space="preserve">10 </w:t>
            </w:r>
            <w:r w:rsidRPr="00F85B9B">
              <w:t>-</w:t>
            </w:r>
            <w:r>
              <w:t xml:space="preserve"> </w:t>
            </w:r>
            <w:r w:rsidRPr="00F85B9B">
              <w:t>dosud:</w:t>
            </w:r>
            <w:r>
              <w:t xml:space="preserve">UTB ve Zlíně, Fakulta logistiky a krizového řízení, docent, typ pracovně právního vztahu (pp) </w:t>
            </w:r>
          </w:p>
          <w:p w14:paraId="7067B4FA" w14:textId="77777777" w:rsidR="00FD3188" w:rsidRPr="00424EE8" w:rsidRDefault="00FD3188" w:rsidP="000B5951">
            <w:pPr>
              <w:jc w:val="both"/>
            </w:pPr>
            <w:r>
              <w:t xml:space="preserve">2004-2009: UTB ve Zlíně, </w:t>
            </w:r>
            <w:r w:rsidRPr="00BE1441">
              <w:t>Fakulta technologická, Institut bezpečnostních technologií, docent</w:t>
            </w:r>
            <w:r>
              <w:t>, typ pracovně právního vztahu (pp)</w:t>
            </w:r>
          </w:p>
        </w:tc>
      </w:tr>
      <w:tr w:rsidR="00FD3188" w14:paraId="7054D57A" w14:textId="77777777" w:rsidTr="000B5951">
        <w:trPr>
          <w:trHeight w:val="250"/>
        </w:trPr>
        <w:tc>
          <w:tcPr>
            <w:tcW w:w="9859" w:type="dxa"/>
            <w:gridSpan w:val="15"/>
            <w:shd w:val="clear" w:color="auto" w:fill="F7CAAC"/>
          </w:tcPr>
          <w:p w14:paraId="18181E73" w14:textId="77777777" w:rsidR="00FD3188" w:rsidRDefault="00FD3188" w:rsidP="000B5951">
            <w:pPr>
              <w:jc w:val="both"/>
            </w:pPr>
            <w:r>
              <w:rPr>
                <w:b/>
              </w:rPr>
              <w:t>Zkušenosti s vedením kvalifikačních a rigorózních prací</w:t>
            </w:r>
          </w:p>
        </w:tc>
      </w:tr>
      <w:tr w:rsidR="00FD3188" w14:paraId="5A2C8B3A" w14:textId="77777777" w:rsidTr="000B5951">
        <w:trPr>
          <w:trHeight w:val="863"/>
        </w:trPr>
        <w:tc>
          <w:tcPr>
            <w:tcW w:w="9859" w:type="dxa"/>
            <w:gridSpan w:val="15"/>
          </w:tcPr>
          <w:p w14:paraId="018E8FE7" w14:textId="77777777" w:rsidR="00FD3188" w:rsidRDefault="00FD3188" w:rsidP="000B5951">
            <w:pPr>
              <w:jc w:val="both"/>
            </w:pPr>
            <w:r>
              <w:t>88x vedoucí bakalářské práce</w:t>
            </w:r>
          </w:p>
          <w:p w14:paraId="553337A8" w14:textId="77777777" w:rsidR="00FD3188" w:rsidRDefault="00FD3188" w:rsidP="000B5951">
            <w:pPr>
              <w:jc w:val="both"/>
            </w:pPr>
            <w:r>
              <w:t>48x vedoucí diplomové práce</w:t>
            </w:r>
          </w:p>
          <w:p w14:paraId="28EAFE5A" w14:textId="77777777" w:rsidR="00FD3188" w:rsidRDefault="00FD3188" w:rsidP="000B5951">
            <w:pPr>
              <w:jc w:val="both"/>
            </w:pPr>
          </w:p>
        </w:tc>
      </w:tr>
      <w:tr w:rsidR="00FD3188" w14:paraId="5201F03B" w14:textId="77777777" w:rsidTr="000B5951">
        <w:trPr>
          <w:cantSplit/>
        </w:trPr>
        <w:tc>
          <w:tcPr>
            <w:tcW w:w="3347" w:type="dxa"/>
            <w:gridSpan w:val="3"/>
            <w:tcBorders>
              <w:top w:val="single" w:sz="12" w:space="0" w:color="auto"/>
            </w:tcBorders>
            <w:shd w:val="clear" w:color="auto" w:fill="F7CAAC"/>
          </w:tcPr>
          <w:p w14:paraId="79E60350"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081A0CB3"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A65F396"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43EA30C" w14:textId="77777777" w:rsidR="00FD3188" w:rsidRDefault="00FD3188" w:rsidP="000B5951">
            <w:pPr>
              <w:jc w:val="both"/>
              <w:rPr>
                <w:b/>
              </w:rPr>
            </w:pPr>
            <w:r>
              <w:rPr>
                <w:b/>
              </w:rPr>
              <w:t>Ohlasy publikací</w:t>
            </w:r>
          </w:p>
        </w:tc>
      </w:tr>
      <w:tr w:rsidR="00FD3188" w14:paraId="6567A20E" w14:textId="77777777" w:rsidTr="000B5951">
        <w:trPr>
          <w:cantSplit/>
        </w:trPr>
        <w:tc>
          <w:tcPr>
            <w:tcW w:w="3347" w:type="dxa"/>
            <w:gridSpan w:val="3"/>
          </w:tcPr>
          <w:p w14:paraId="2F69DE5A" w14:textId="77777777" w:rsidR="00FD3188" w:rsidRDefault="00FD3188" w:rsidP="000B5951">
            <w:pPr>
              <w:jc w:val="both"/>
            </w:pPr>
            <w:r>
              <w:t>71-02-9 Československé dějiny</w:t>
            </w:r>
          </w:p>
        </w:tc>
        <w:tc>
          <w:tcPr>
            <w:tcW w:w="2245" w:type="dxa"/>
            <w:gridSpan w:val="3"/>
          </w:tcPr>
          <w:p w14:paraId="0B83F126" w14:textId="77777777" w:rsidR="00FD3188" w:rsidRDefault="00FD3188" w:rsidP="000B5951">
            <w:pPr>
              <w:jc w:val="both"/>
            </w:pPr>
            <w:r>
              <w:t>1988</w:t>
            </w:r>
          </w:p>
        </w:tc>
        <w:tc>
          <w:tcPr>
            <w:tcW w:w="2248" w:type="dxa"/>
            <w:gridSpan w:val="5"/>
            <w:tcBorders>
              <w:right w:val="single" w:sz="12" w:space="0" w:color="auto"/>
            </w:tcBorders>
          </w:tcPr>
          <w:p w14:paraId="5FC6F919" w14:textId="77777777" w:rsidR="00FD3188" w:rsidRDefault="00FD3188" w:rsidP="000B5951">
            <w:pPr>
              <w:jc w:val="both"/>
            </w:pPr>
            <w:r>
              <w:t>VA Bratislava</w:t>
            </w:r>
          </w:p>
        </w:tc>
        <w:tc>
          <w:tcPr>
            <w:tcW w:w="632" w:type="dxa"/>
            <w:gridSpan w:val="2"/>
            <w:tcBorders>
              <w:left w:val="single" w:sz="12" w:space="0" w:color="auto"/>
            </w:tcBorders>
            <w:shd w:val="clear" w:color="auto" w:fill="F7CAAC"/>
          </w:tcPr>
          <w:p w14:paraId="6F4F1A0F" w14:textId="77777777" w:rsidR="00FD3188" w:rsidRPr="00F20AEF" w:rsidRDefault="00FD3188" w:rsidP="000B5951">
            <w:pPr>
              <w:jc w:val="both"/>
            </w:pPr>
            <w:r w:rsidRPr="00F20AEF">
              <w:rPr>
                <w:b/>
              </w:rPr>
              <w:t>WoS</w:t>
            </w:r>
          </w:p>
        </w:tc>
        <w:tc>
          <w:tcPr>
            <w:tcW w:w="693" w:type="dxa"/>
            <w:shd w:val="clear" w:color="auto" w:fill="F7CAAC"/>
          </w:tcPr>
          <w:p w14:paraId="48A79375"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5FD0B975" w14:textId="77777777" w:rsidR="00FD3188" w:rsidRDefault="00FD3188" w:rsidP="000B5951">
            <w:pPr>
              <w:jc w:val="both"/>
            </w:pPr>
            <w:r>
              <w:rPr>
                <w:b/>
                <w:sz w:val="18"/>
              </w:rPr>
              <w:t>ostatní</w:t>
            </w:r>
          </w:p>
        </w:tc>
      </w:tr>
      <w:tr w:rsidR="00FD3188" w14:paraId="31722B90" w14:textId="77777777" w:rsidTr="000B5951">
        <w:trPr>
          <w:cantSplit/>
          <w:trHeight w:val="70"/>
        </w:trPr>
        <w:tc>
          <w:tcPr>
            <w:tcW w:w="3347" w:type="dxa"/>
            <w:gridSpan w:val="3"/>
            <w:shd w:val="clear" w:color="auto" w:fill="F7CAAC"/>
          </w:tcPr>
          <w:p w14:paraId="53C0EA25" w14:textId="77777777" w:rsidR="00FD3188" w:rsidRDefault="00FD3188" w:rsidP="000B5951">
            <w:pPr>
              <w:jc w:val="both"/>
            </w:pPr>
            <w:r>
              <w:rPr>
                <w:b/>
              </w:rPr>
              <w:t>Obor jmenovacího řízení</w:t>
            </w:r>
          </w:p>
        </w:tc>
        <w:tc>
          <w:tcPr>
            <w:tcW w:w="2245" w:type="dxa"/>
            <w:gridSpan w:val="3"/>
            <w:shd w:val="clear" w:color="auto" w:fill="F7CAAC"/>
          </w:tcPr>
          <w:p w14:paraId="2AE37F56"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7498BD50" w14:textId="77777777" w:rsidR="00FD3188" w:rsidRDefault="00FD3188" w:rsidP="000B5951">
            <w:pPr>
              <w:jc w:val="both"/>
            </w:pPr>
            <w:r>
              <w:rPr>
                <w:b/>
              </w:rPr>
              <w:t>Řízení konáno na VŠ</w:t>
            </w:r>
          </w:p>
        </w:tc>
        <w:tc>
          <w:tcPr>
            <w:tcW w:w="632" w:type="dxa"/>
            <w:gridSpan w:val="2"/>
            <w:tcBorders>
              <w:left w:val="single" w:sz="12" w:space="0" w:color="auto"/>
            </w:tcBorders>
          </w:tcPr>
          <w:p w14:paraId="22A3934F" w14:textId="77777777" w:rsidR="00FD3188" w:rsidRPr="00F20AEF" w:rsidRDefault="00FD3188" w:rsidP="000B5951">
            <w:pPr>
              <w:jc w:val="both"/>
              <w:rPr>
                <w:b/>
              </w:rPr>
            </w:pPr>
            <w:r>
              <w:rPr>
                <w:b/>
              </w:rPr>
              <w:t>11</w:t>
            </w:r>
          </w:p>
        </w:tc>
        <w:tc>
          <w:tcPr>
            <w:tcW w:w="693" w:type="dxa"/>
          </w:tcPr>
          <w:p w14:paraId="7857113E" w14:textId="77777777" w:rsidR="00FD3188" w:rsidRPr="00F20AEF" w:rsidRDefault="00FD3188" w:rsidP="000B5951">
            <w:pPr>
              <w:jc w:val="both"/>
              <w:rPr>
                <w:b/>
              </w:rPr>
            </w:pPr>
            <w:r>
              <w:rPr>
                <w:b/>
              </w:rPr>
              <w:t>10</w:t>
            </w:r>
          </w:p>
        </w:tc>
        <w:tc>
          <w:tcPr>
            <w:tcW w:w="694" w:type="dxa"/>
          </w:tcPr>
          <w:p w14:paraId="3F3D65AB" w14:textId="77777777" w:rsidR="00FD3188" w:rsidRPr="005B7443" w:rsidRDefault="00FD3188" w:rsidP="000B5951">
            <w:pPr>
              <w:jc w:val="both"/>
              <w:rPr>
                <w:b/>
              </w:rPr>
            </w:pPr>
          </w:p>
        </w:tc>
      </w:tr>
      <w:tr w:rsidR="00FD3188" w14:paraId="75551B80" w14:textId="77777777" w:rsidTr="000B5951">
        <w:trPr>
          <w:trHeight w:val="205"/>
        </w:trPr>
        <w:tc>
          <w:tcPr>
            <w:tcW w:w="3347" w:type="dxa"/>
            <w:gridSpan w:val="3"/>
          </w:tcPr>
          <w:p w14:paraId="03FDF002" w14:textId="77777777" w:rsidR="00FD3188" w:rsidRDefault="00FD3188" w:rsidP="000B5951">
            <w:pPr>
              <w:jc w:val="both"/>
            </w:pPr>
          </w:p>
        </w:tc>
        <w:tc>
          <w:tcPr>
            <w:tcW w:w="2245" w:type="dxa"/>
            <w:gridSpan w:val="3"/>
          </w:tcPr>
          <w:p w14:paraId="3FED3526" w14:textId="77777777" w:rsidR="00FD3188" w:rsidRDefault="00FD3188" w:rsidP="000B5951">
            <w:pPr>
              <w:jc w:val="both"/>
            </w:pPr>
          </w:p>
        </w:tc>
        <w:tc>
          <w:tcPr>
            <w:tcW w:w="2248" w:type="dxa"/>
            <w:gridSpan w:val="5"/>
            <w:tcBorders>
              <w:right w:val="single" w:sz="12" w:space="0" w:color="auto"/>
            </w:tcBorders>
          </w:tcPr>
          <w:p w14:paraId="0A1CC408"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0C99167D" w14:textId="77777777" w:rsidR="00FD3188" w:rsidRPr="00F20AEF" w:rsidRDefault="00FD3188" w:rsidP="000B5951">
            <w:pPr>
              <w:jc w:val="both"/>
              <w:rPr>
                <w:b/>
                <w:sz w:val="18"/>
              </w:rPr>
            </w:pPr>
            <w:r w:rsidRPr="00F20AEF">
              <w:rPr>
                <w:b/>
                <w:sz w:val="18"/>
              </w:rPr>
              <w:t>H-index WoS/Scopus</w:t>
            </w:r>
          </w:p>
        </w:tc>
        <w:tc>
          <w:tcPr>
            <w:tcW w:w="694" w:type="dxa"/>
            <w:vAlign w:val="center"/>
          </w:tcPr>
          <w:p w14:paraId="680079FF" w14:textId="77777777" w:rsidR="00FD3188" w:rsidRPr="005B7443" w:rsidRDefault="00FD3188" w:rsidP="000B5951">
            <w:pPr>
              <w:rPr>
                <w:b/>
              </w:rPr>
            </w:pPr>
            <w:r w:rsidRPr="005B7443">
              <w:rPr>
                <w:b/>
              </w:rPr>
              <w:t xml:space="preserve">   </w:t>
            </w:r>
            <w:r>
              <w:rPr>
                <w:b/>
              </w:rPr>
              <w:t>2/2</w:t>
            </w:r>
          </w:p>
        </w:tc>
      </w:tr>
      <w:tr w:rsidR="00FD3188" w14:paraId="57848784" w14:textId="77777777" w:rsidTr="000B5951">
        <w:tc>
          <w:tcPr>
            <w:tcW w:w="9859" w:type="dxa"/>
            <w:gridSpan w:val="15"/>
            <w:shd w:val="clear" w:color="auto" w:fill="F7CAAC"/>
          </w:tcPr>
          <w:p w14:paraId="5D0D04F8"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45747572" w14:textId="77777777" w:rsidTr="000B5951">
        <w:trPr>
          <w:trHeight w:val="2347"/>
        </w:trPr>
        <w:tc>
          <w:tcPr>
            <w:tcW w:w="9859" w:type="dxa"/>
            <w:gridSpan w:val="15"/>
          </w:tcPr>
          <w:p w14:paraId="124FC299" w14:textId="77777777" w:rsidR="00FD3188" w:rsidRDefault="00FD3188" w:rsidP="000B5951">
            <w:pPr>
              <w:spacing w:after="240"/>
              <w:jc w:val="both"/>
              <w:rPr>
                <w:b/>
              </w:rPr>
            </w:pPr>
            <w:r w:rsidRPr="00846EEA">
              <w:t>RAK, Jakub</w:t>
            </w:r>
            <w:r>
              <w:t>;</w:t>
            </w:r>
            <w:r w:rsidRPr="00846EEA">
              <w:t xml:space="preserve"> VICAR, Dusan</w:t>
            </w:r>
            <w:r>
              <w:t>;</w:t>
            </w:r>
            <w:r w:rsidRPr="005E4264">
              <w:t xml:space="preserve"> </w:t>
            </w:r>
            <w:r w:rsidRPr="00846EEA">
              <w:rPr>
                <w:b/>
              </w:rPr>
              <w:t>LOSEK</w:t>
            </w:r>
            <w:r w:rsidRPr="005E4264">
              <w:t xml:space="preserve"> Vacl</w:t>
            </w:r>
            <w:r>
              <w:t>av;</w:t>
            </w:r>
            <w:r w:rsidRPr="005E4264">
              <w:t xml:space="preserve"> </w:t>
            </w:r>
            <w:r w:rsidRPr="00846EEA">
              <w:t>BALINT, Tomas</w:t>
            </w:r>
            <w:r>
              <w:t>;</w:t>
            </w:r>
            <w:r w:rsidRPr="00846EEA">
              <w:t xml:space="preserve"> STROHMANDL, Jan a Barbora KOZUBIKOVA. Design of a spatial database of standardized blocks of flats for the purpose of population sheltering in the town of Uherské Hradiště</w:t>
            </w:r>
            <w:r w:rsidRPr="005E4264">
              <w:rPr>
                <w:i/>
              </w:rPr>
              <w:t xml:space="preserve">. </w:t>
            </w:r>
            <w:r w:rsidRPr="00846EEA">
              <w:rPr>
                <w:i/>
              </w:rPr>
              <w:t>WSEAS Transactions on Environment and Development</w:t>
            </w:r>
            <w:r w:rsidRPr="005E4264">
              <w:t>. Roč. 14,</w:t>
            </w:r>
            <w:r>
              <w:t xml:space="preserve"> (2018),</w:t>
            </w:r>
            <w:r w:rsidRPr="005E4264">
              <w:t xml:space="preserve"> s. 16 –23. ISSN 1790-5079</w:t>
            </w:r>
            <w:r w:rsidRPr="005E4264">
              <w:rPr>
                <w:b/>
              </w:rPr>
              <w:t xml:space="preserve">. </w:t>
            </w:r>
            <w:r w:rsidRPr="00610187">
              <w:rPr>
                <w:bCs/>
              </w:rPr>
              <w:t>(J</w:t>
            </w:r>
            <w:r>
              <w:rPr>
                <w:bCs/>
              </w:rPr>
              <w:t>sc</w:t>
            </w:r>
            <w:r w:rsidRPr="00610187">
              <w:rPr>
                <w:bCs/>
              </w:rPr>
              <w:t xml:space="preserve">, </w:t>
            </w:r>
            <w:r>
              <w:rPr>
                <w:bCs/>
              </w:rPr>
              <w:t xml:space="preserve">Q3, </w:t>
            </w:r>
            <w:r w:rsidRPr="00610187">
              <w:rPr>
                <w:bCs/>
              </w:rPr>
              <w:t xml:space="preserve">autorský podíl </w:t>
            </w:r>
            <w:r>
              <w:rPr>
                <w:b/>
              </w:rPr>
              <w:t>25</w:t>
            </w:r>
            <w:r w:rsidRPr="00462405">
              <w:rPr>
                <w:b/>
              </w:rPr>
              <w:t xml:space="preserve"> %</w:t>
            </w:r>
            <w:r>
              <w:rPr>
                <w:bCs/>
              </w:rPr>
              <w:t>)</w:t>
            </w:r>
          </w:p>
          <w:p w14:paraId="18E933C9" w14:textId="77777777" w:rsidR="00FD3188" w:rsidRDefault="00FD3188" w:rsidP="000B5951">
            <w:pPr>
              <w:spacing w:after="240"/>
              <w:jc w:val="both"/>
              <w:rPr>
                <w:b/>
              </w:rPr>
            </w:pPr>
            <w:r w:rsidRPr="00846EEA">
              <w:t>RAK, Jakub</w:t>
            </w:r>
            <w:r>
              <w:t>;</w:t>
            </w:r>
            <w:r w:rsidRPr="005E4264">
              <w:t xml:space="preserve"> </w:t>
            </w:r>
            <w:r w:rsidRPr="00846EEA">
              <w:rPr>
                <w:b/>
              </w:rPr>
              <w:t>LOSEK V</w:t>
            </w:r>
            <w:r>
              <w:rPr>
                <w:b/>
              </w:rPr>
              <w:t>á</w:t>
            </w:r>
            <w:r w:rsidRPr="00846EEA">
              <w:rPr>
                <w:b/>
              </w:rPr>
              <w:t>clav</w:t>
            </w:r>
            <w:r>
              <w:t>;</w:t>
            </w:r>
            <w:r w:rsidRPr="005E4264">
              <w:t xml:space="preserve"> SVOBODA, Petr</w:t>
            </w:r>
            <w:r>
              <w:t>;</w:t>
            </w:r>
            <w:r w:rsidRPr="005E4264">
              <w:t xml:space="preserve"> MICKA, Jan</w:t>
            </w:r>
            <w:r>
              <w:t xml:space="preserve"> a Tomáš</w:t>
            </w:r>
            <w:r w:rsidRPr="005E4264">
              <w:t xml:space="preserve"> BALINT. </w:t>
            </w:r>
            <w:r w:rsidRPr="00846EEA">
              <w:t>Využití typizace panelových domů pro potřeby návrhu databáze objektů pro ukrytí obyvatelstva v Uherském Hradišti</w:t>
            </w:r>
            <w:r w:rsidRPr="005E4264">
              <w:rPr>
                <w:i/>
              </w:rPr>
              <w:t>.</w:t>
            </w:r>
            <w:r w:rsidRPr="005E4264">
              <w:t xml:space="preserve"> </w:t>
            </w:r>
            <w:r w:rsidRPr="00846EEA">
              <w:rPr>
                <w:i/>
              </w:rPr>
              <w:t>The Science for Population Protection</w:t>
            </w:r>
            <w:r w:rsidRPr="005E4264">
              <w:t xml:space="preserve">. Roč. 9, č. 2/2017. </w:t>
            </w:r>
            <w:r>
              <w:t xml:space="preserve">(2017), </w:t>
            </w:r>
            <w:r w:rsidRPr="005E4264">
              <w:t>s. 1 – 9. ISSN 1803-568X</w:t>
            </w:r>
            <w:r>
              <w:rPr>
                <w:b/>
              </w:rPr>
              <w:t xml:space="preserve">. </w:t>
            </w:r>
            <w:r w:rsidRPr="00610187">
              <w:rPr>
                <w:bCs/>
              </w:rPr>
              <w:t>(J</w:t>
            </w:r>
            <w:r>
              <w:rPr>
                <w:bCs/>
              </w:rPr>
              <w:t>ost</w:t>
            </w:r>
            <w:r w:rsidRPr="00610187">
              <w:rPr>
                <w:bCs/>
              </w:rPr>
              <w:t xml:space="preserve">, </w:t>
            </w:r>
            <w:r>
              <w:rPr>
                <w:bCs/>
              </w:rPr>
              <w:t xml:space="preserve">Q3, </w:t>
            </w:r>
            <w:r w:rsidRPr="00610187">
              <w:rPr>
                <w:bCs/>
              </w:rPr>
              <w:t xml:space="preserve">autorský podíl </w:t>
            </w:r>
            <w:r>
              <w:rPr>
                <w:b/>
              </w:rPr>
              <w:t>10</w:t>
            </w:r>
            <w:r w:rsidRPr="00462405">
              <w:rPr>
                <w:b/>
              </w:rPr>
              <w:t xml:space="preserve"> %</w:t>
            </w:r>
            <w:r>
              <w:rPr>
                <w:bCs/>
              </w:rPr>
              <w:t>)</w:t>
            </w:r>
          </w:p>
        </w:tc>
      </w:tr>
      <w:tr w:rsidR="00FD3188" w14:paraId="319ADDCF" w14:textId="77777777" w:rsidTr="000B5951">
        <w:trPr>
          <w:trHeight w:val="218"/>
        </w:trPr>
        <w:tc>
          <w:tcPr>
            <w:tcW w:w="9859" w:type="dxa"/>
            <w:gridSpan w:val="15"/>
            <w:shd w:val="clear" w:color="auto" w:fill="F7CAAC"/>
          </w:tcPr>
          <w:p w14:paraId="1FCA5E93" w14:textId="77777777" w:rsidR="00FD3188" w:rsidRDefault="00FD3188" w:rsidP="000B5951">
            <w:pPr>
              <w:rPr>
                <w:b/>
              </w:rPr>
            </w:pPr>
            <w:r>
              <w:rPr>
                <w:b/>
              </w:rPr>
              <w:t>Působení v zahraničí</w:t>
            </w:r>
          </w:p>
        </w:tc>
      </w:tr>
      <w:tr w:rsidR="00FD3188" w14:paraId="240D4505" w14:textId="77777777" w:rsidTr="000B5951">
        <w:trPr>
          <w:trHeight w:val="328"/>
        </w:trPr>
        <w:tc>
          <w:tcPr>
            <w:tcW w:w="9859" w:type="dxa"/>
            <w:gridSpan w:val="15"/>
          </w:tcPr>
          <w:p w14:paraId="1D3C0EB7" w14:textId="77777777" w:rsidR="00FD3188" w:rsidRDefault="00FD3188" w:rsidP="000B5951">
            <w:pPr>
              <w:rPr>
                <w:b/>
              </w:rPr>
            </w:pPr>
          </w:p>
        </w:tc>
      </w:tr>
      <w:tr w:rsidR="00FD3188" w14:paraId="2B075D04" w14:textId="77777777" w:rsidTr="000B5951">
        <w:trPr>
          <w:cantSplit/>
          <w:trHeight w:val="470"/>
        </w:trPr>
        <w:tc>
          <w:tcPr>
            <w:tcW w:w="2518" w:type="dxa"/>
            <w:shd w:val="clear" w:color="auto" w:fill="F7CAAC"/>
          </w:tcPr>
          <w:p w14:paraId="2C1D8FAF" w14:textId="77777777" w:rsidR="00FD3188" w:rsidRDefault="00FD3188" w:rsidP="000B5951">
            <w:pPr>
              <w:jc w:val="both"/>
              <w:rPr>
                <w:b/>
              </w:rPr>
            </w:pPr>
            <w:r>
              <w:rPr>
                <w:b/>
              </w:rPr>
              <w:t xml:space="preserve">Podpis </w:t>
            </w:r>
          </w:p>
        </w:tc>
        <w:tc>
          <w:tcPr>
            <w:tcW w:w="4536" w:type="dxa"/>
            <w:gridSpan w:val="8"/>
          </w:tcPr>
          <w:p w14:paraId="051DEF44" w14:textId="77777777" w:rsidR="00FD3188" w:rsidRDefault="00FD3188" w:rsidP="000B5951">
            <w:pPr>
              <w:jc w:val="both"/>
            </w:pPr>
          </w:p>
        </w:tc>
        <w:tc>
          <w:tcPr>
            <w:tcW w:w="786" w:type="dxa"/>
            <w:gridSpan w:val="2"/>
            <w:shd w:val="clear" w:color="auto" w:fill="F7CAAC"/>
          </w:tcPr>
          <w:p w14:paraId="6870AA24" w14:textId="77777777" w:rsidR="00FD3188" w:rsidRDefault="00FD3188" w:rsidP="000B5951">
            <w:pPr>
              <w:jc w:val="both"/>
            </w:pPr>
            <w:r>
              <w:rPr>
                <w:b/>
              </w:rPr>
              <w:t>datum</w:t>
            </w:r>
          </w:p>
        </w:tc>
        <w:tc>
          <w:tcPr>
            <w:tcW w:w="2019" w:type="dxa"/>
            <w:gridSpan w:val="4"/>
          </w:tcPr>
          <w:p w14:paraId="453C07E3" w14:textId="77777777" w:rsidR="00FD3188" w:rsidRDefault="00FD3188" w:rsidP="000B5951">
            <w:pPr>
              <w:jc w:val="both"/>
            </w:pPr>
          </w:p>
        </w:tc>
      </w:tr>
    </w:tbl>
    <w:p w14:paraId="54883C37" w14:textId="77777777" w:rsidR="00FD3188" w:rsidRDefault="00FD3188" w:rsidP="00FD3188"/>
    <w:p w14:paraId="097AFB0D"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1E75B0DD"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DFDD8DF" w14:textId="77777777" w:rsidR="00FD3188" w:rsidRDefault="00FD3188" w:rsidP="000B5951">
            <w:pPr>
              <w:spacing w:line="256" w:lineRule="auto"/>
              <w:jc w:val="both"/>
              <w:rPr>
                <w:b/>
                <w:sz w:val="28"/>
                <w:lang w:eastAsia="en-US"/>
              </w:rPr>
            </w:pPr>
            <w:r>
              <w:rPr>
                <w:b/>
                <w:sz w:val="28"/>
                <w:lang w:eastAsia="en-US"/>
              </w:rPr>
              <w:lastRenderedPageBreak/>
              <w:t>C-I – Personální zabezpečení</w:t>
            </w:r>
          </w:p>
        </w:tc>
      </w:tr>
      <w:tr w:rsidR="00FD3188" w14:paraId="3A001B6A"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40EDD90" w14:textId="77777777" w:rsidR="00FD3188" w:rsidRDefault="00FD3188" w:rsidP="000B5951">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69569788" w14:textId="77777777" w:rsidR="00FD3188" w:rsidRDefault="00FD3188" w:rsidP="000B5951">
            <w:pPr>
              <w:spacing w:line="256" w:lineRule="auto"/>
              <w:jc w:val="both"/>
              <w:rPr>
                <w:lang w:eastAsia="en-US"/>
              </w:rPr>
            </w:pPr>
            <w:r>
              <w:rPr>
                <w:lang w:eastAsia="en-US"/>
              </w:rPr>
              <w:t>Univerzita Tomáše Bati ve Zlíně</w:t>
            </w:r>
          </w:p>
        </w:tc>
      </w:tr>
      <w:tr w:rsidR="00FD3188" w14:paraId="370D80D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2897A3" w14:textId="77777777" w:rsidR="00FD3188" w:rsidRDefault="00FD3188" w:rsidP="000B5951">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7D4E11CA" w14:textId="77777777" w:rsidR="00FD3188" w:rsidRDefault="00FD3188" w:rsidP="000B5951">
            <w:pPr>
              <w:spacing w:line="256" w:lineRule="auto"/>
              <w:jc w:val="both"/>
              <w:rPr>
                <w:lang w:eastAsia="en-US"/>
              </w:rPr>
            </w:pPr>
            <w:r>
              <w:rPr>
                <w:lang w:eastAsia="en-US"/>
              </w:rPr>
              <w:t>Fakulta logistiky a krizového řízení</w:t>
            </w:r>
          </w:p>
        </w:tc>
      </w:tr>
      <w:tr w:rsidR="00FD3188" w14:paraId="458198F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13DDAB" w14:textId="77777777" w:rsidR="00FD3188" w:rsidRDefault="00FD3188" w:rsidP="000B5951">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412BB9BF" w14:textId="77777777" w:rsidR="00FD3188" w:rsidRDefault="00FD3188" w:rsidP="000B5951">
            <w:pPr>
              <w:spacing w:line="256" w:lineRule="auto"/>
              <w:jc w:val="both"/>
              <w:rPr>
                <w:lang w:eastAsia="en-US"/>
              </w:rPr>
            </w:pPr>
            <w:r>
              <w:t>Risk Management</w:t>
            </w:r>
          </w:p>
        </w:tc>
      </w:tr>
      <w:tr w:rsidR="00FD3188" w14:paraId="46569F45"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D55D79" w14:textId="77777777" w:rsidR="00FD3188" w:rsidRDefault="00FD3188" w:rsidP="000B5951">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F6FB176" w14:textId="77777777" w:rsidR="00FD3188" w:rsidRDefault="00FD3188" w:rsidP="000B5951">
            <w:pPr>
              <w:spacing w:line="256" w:lineRule="auto"/>
              <w:jc w:val="both"/>
              <w:rPr>
                <w:b/>
                <w:lang w:eastAsia="en-US"/>
              </w:rPr>
            </w:pPr>
            <w:r>
              <w:rPr>
                <w:b/>
                <w:lang w:eastAsia="en-US"/>
              </w:rPr>
              <w:t>Lukáš Pavlík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AF7F926" w14:textId="77777777" w:rsidR="00FD3188" w:rsidRDefault="00FD3188" w:rsidP="000B5951">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061DF542" w14:textId="77777777" w:rsidR="00FD3188" w:rsidRDefault="00FD3188" w:rsidP="000B5951">
            <w:pPr>
              <w:spacing w:line="256" w:lineRule="auto"/>
              <w:jc w:val="both"/>
              <w:rPr>
                <w:lang w:eastAsia="en-US"/>
              </w:rPr>
            </w:pPr>
            <w:r>
              <w:rPr>
                <w:lang w:eastAsia="en-US"/>
              </w:rPr>
              <w:t>Ing., Ph.D.</w:t>
            </w:r>
          </w:p>
        </w:tc>
      </w:tr>
      <w:tr w:rsidR="00FD3188" w14:paraId="6809549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429000C" w14:textId="77777777" w:rsidR="00FD3188" w:rsidRDefault="00FD3188" w:rsidP="000B5951">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33F38801" w14:textId="77777777" w:rsidR="00FD3188" w:rsidRDefault="00FD3188" w:rsidP="000B5951">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0B55852" w14:textId="77777777" w:rsidR="00FD3188" w:rsidRDefault="00FD3188" w:rsidP="000B5951">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6809FFFA" w14:textId="77777777" w:rsidR="00FD3188" w:rsidRPr="004D3477" w:rsidRDefault="00FD3188" w:rsidP="000B5951">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2AE10E1"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ACA79A1"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A8F2EC"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07C34FA" w14:textId="77777777" w:rsidR="00FD3188" w:rsidRDefault="00FD3188" w:rsidP="000B5951">
            <w:pPr>
              <w:spacing w:line="256" w:lineRule="auto"/>
              <w:jc w:val="both"/>
              <w:rPr>
                <w:lang w:eastAsia="en-US"/>
              </w:rPr>
            </w:pPr>
            <w:r>
              <w:rPr>
                <w:lang w:eastAsia="en-US"/>
              </w:rPr>
              <w:t>02/29</w:t>
            </w:r>
          </w:p>
        </w:tc>
      </w:tr>
      <w:tr w:rsidR="00FD3188" w14:paraId="029C27AB"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FE920C" w14:textId="77777777" w:rsidR="00FD3188" w:rsidRDefault="00FD3188" w:rsidP="000B5951">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935BFDB" w14:textId="77777777" w:rsidR="00FD3188" w:rsidRPr="004D3477" w:rsidRDefault="00FD3188" w:rsidP="000B5951">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E0E2B2B"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tcPr>
          <w:p w14:paraId="109AFF12"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37FEFA"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03D8174" w14:textId="77777777" w:rsidR="00FD3188" w:rsidRDefault="00FD3188" w:rsidP="000B5951">
            <w:pPr>
              <w:spacing w:line="256" w:lineRule="auto"/>
              <w:jc w:val="both"/>
              <w:rPr>
                <w:lang w:eastAsia="en-US"/>
              </w:rPr>
            </w:pPr>
            <w:r>
              <w:rPr>
                <w:lang w:eastAsia="en-US"/>
              </w:rPr>
              <w:t>02/29</w:t>
            </w:r>
          </w:p>
        </w:tc>
      </w:tr>
      <w:tr w:rsidR="00FD3188" w14:paraId="4E955D70"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BAA8D95" w14:textId="77777777" w:rsidR="00FD3188" w:rsidRDefault="00FD3188" w:rsidP="000B5951">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066B65" w14:textId="77777777" w:rsidR="00FD3188" w:rsidRDefault="00FD3188" w:rsidP="000B5951">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52B924" w14:textId="77777777" w:rsidR="00FD3188" w:rsidRDefault="00FD3188" w:rsidP="000B5951">
            <w:pPr>
              <w:spacing w:line="256" w:lineRule="auto"/>
              <w:jc w:val="both"/>
              <w:rPr>
                <w:b/>
                <w:lang w:eastAsia="en-US"/>
              </w:rPr>
            </w:pPr>
            <w:r>
              <w:rPr>
                <w:b/>
                <w:lang w:eastAsia="en-US"/>
              </w:rPr>
              <w:t>rozsah</w:t>
            </w:r>
          </w:p>
        </w:tc>
      </w:tr>
      <w:tr w:rsidR="00FD3188" w14:paraId="205F1BD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532E76D7"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891F830"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2EB1A5C" w14:textId="77777777" w:rsidR="00FD3188" w:rsidRDefault="00FD3188" w:rsidP="000B5951">
            <w:pPr>
              <w:spacing w:line="256" w:lineRule="auto"/>
              <w:jc w:val="both"/>
              <w:rPr>
                <w:lang w:eastAsia="en-US"/>
              </w:rPr>
            </w:pPr>
          </w:p>
        </w:tc>
      </w:tr>
      <w:tr w:rsidR="00FD3188" w14:paraId="28AF87B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BBC71A1"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7601BDD"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0D198FD5" w14:textId="77777777" w:rsidR="00FD3188" w:rsidRDefault="00FD3188" w:rsidP="000B5951">
            <w:pPr>
              <w:spacing w:line="256" w:lineRule="auto"/>
              <w:jc w:val="both"/>
              <w:rPr>
                <w:lang w:eastAsia="en-US"/>
              </w:rPr>
            </w:pPr>
          </w:p>
        </w:tc>
      </w:tr>
      <w:tr w:rsidR="00FD3188" w14:paraId="2D6DAC6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0F741B0"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589FE995"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09D0E1A8" w14:textId="77777777" w:rsidR="00FD3188" w:rsidRDefault="00FD3188" w:rsidP="000B5951">
            <w:pPr>
              <w:spacing w:line="256" w:lineRule="auto"/>
              <w:jc w:val="both"/>
              <w:rPr>
                <w:lang w:eastAsia="en-US"/>
              </w:rPr>
            </w:pPr>
          </w:p>
        </w:tc>
      </w:tr>
      <w:tr w:rsidR="00FD3188" w14:paraId="19789E43"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37C5C29"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4E88230"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6D7377D" w14:textId="77777777" w:rsidR="00FD3188" w:rsidRDefault="00FD3188" w:rsidP="000B5951">
            <w:pPr>
              <w:spacing w:line="256" w:lineRule="auto"/>
              <w:jc w:val="both"/>
              <w:rPr>
                <w:lang w:eastAsia="en-US"/>
              </w:rPr>
            </w:pPr>
          </w:p>
        </w:tc>
      </w:tr>
      <w:tr w:rsidR="00FD3188" w14:paraId="452C68A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35C40BD" w14:textId="77777777" w:rsidR="00FD3188" w:rsidRDefault="00FD3188" w:rsidP="000B5951">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D3188" w14:paraId="59CDF325" w14:textId="77777777" w:rsidTr="000B5951">
        <w:trPr>
          <w:trHeight w:val="1118"/>
        </w:trPr>
        <w:tc>
          <w:tcPr>
            <w:tcW w:w="9859" w:type="dxa"/>
            <w:gridSpan w:val="15"/>
            <w:tcBorders>
              <w:top w:val="nil"/>
              <w:left w:val="single" w:sz="4" w:space="0" w:color="auto"/>
              <w:bottom w:val="single" w:sz="4" w:space="0" w:color="auto"/>
              <w:right w:val="single" w:sz="4" w:space="0" w:color="auto"/>
            </w:tcBorders>
            <w:hideMark/>
          </w:tcPr>
          <w:p w14:paraId="53B8A2C4" w14:textId="77777777" w:rsidR="00FD3188" w:rsidRDefault="00FD3188" w:rsidP="000B5951">
            <w:pPr>
              <w:spacing w:line="256" w:lineRule="auto"/>
              <w:jc w:val="both"/>
              <w:rPr>
                <w:lang w:eastAsia="en-US"/>
              </w:rPr>
            </w:pPr>
            <w:r>
              <w:rPr>
                <w:lang w:eastAsia="en-US"/>
              </w:rPr>
              <w:t>Modelling in Population Protection – garant, přednášející (100 %), cvičící (100 %)</w:t>
            </w:r>
          </w:p>
          <w:p w14:paraId="6D4924F3" w14:textId="77777777" w:rsidR="00FD3188" w:rsidRDefault="00FD3188" w:rsidP="000B5951">
            <w:pPr>
              <w:spacing w:line="256" w:lineRule="auto"/>
              <w:jc w:val="both"/>
              <w:rPr>
                <w:lang w:eastAsia="en-US"/>
              </w:rPr>
            </w:pPr>
            <w:r>
              <w:t xml:space="preserve">Security Policy and State Security System </w:t>
            </w:r>
            <w:r>
              <w:rPr>
                <w:lang w:eastAsia="en-US"/>
              </w:rPr>
              <w:t>(PZ) – přednášející (57 %), vede seminář (50 %)</w:t>
            </w:r>
          </w:p>
          <w:p w14:paraId="2A1B5FC3" w14:textId="31C84387" w:rsidR="00FD3188" w:rsidDel="000B5951" w:rsidRDefault="00FD3188" w:rsidP="000B5951">
            <w:pPr>
              <w:spacing w:line="256" w:lineRule="auto"/>
              <w:jc w:val="both"/>
              <w:rPr>
                <w:del w:id="3978" w:author="Eva Skýbová" w:date="2024-05-15T09:51:00Z"/>
                <w:lang w:eastAsia="en-US"/>
              </w:rPr>
            </w:pPr>
            <w:del w:id="3979" w:author="Eva Skýbová" w:date="2024-05-15T09:51:00Z">
              <w:r w:rsidDel="000B5951">
                <w:delText>Crisis Planning and Management</w:delText>
              </w:r>
              <w:r w:rsidRPr="00314F5C" w:rsidDel="000B5951">
                <w:delText xml:space="preserve"> </w:delText>
              </w:r>
              <w:r w:rsidDel="000B5951">
                <w:rPr>
                  <w:lang w:eastAsia="en-US"/>
                </w:rPr>
                <w:delText>I – vede seminář (50 %)</w:delText>
              </w:r>
            </w:del>
          </w:p>
          <w:p w14:paraId="77357B73" w14:textId="1D89583E" w:rsidR="00FD3188" w:rsidRDefault="00FD3188" w:rsidP="000B5951">
            <w:pPr>
              <w:spacing w:line="256" w:lineRule="auto"/>
              <w:jc w:val="both"/>
              <w:rPr>
                <w:lang w:eastAsia="en-US"/>
              </w:rPr>
            </w:pPr>
            <w:del w:id="3980" w:author="Eva Skýbová" w:date="2024-05-15T09:51:00Z">
              <w:r w:rsidDel="000B5951">
                <w:delText>Crisis Planning and Management</w:delText>
              </w:r>
              <w:r w:rsidRPr="00314F5C" w:rsidDel="000B5951">
                <w:delText xml:space="preserve"> </w:delText>
              </w:r>
              <w:r w:rsidDel="000B5951">
                <w:rPr>
                  <w:lang w:eastAsia="en-US"/>
                </w:rPr>
                <w:delText>II – vede seminář (50 %)</w:delText>
              </w:r>
            </w:del>
          </w:p>
        </w:tc>
      </w:tr>
      <w:tr w:rsidR="00FD3188" w14:paraId="0B3D7109"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CF5C2C2" w14:textId="77777777" w:rsidR="00FD3188" w:rsidRDefault="00FD3188" w:rsidP="000B5951">
            <w:pPr>
              <w:spacing w:line="256" w:lineRule="auto"/>
              <w:jc w:val="both"/>
              <w:rPr>
                <w:b/>
                <w:lang w:eastAsia="en-US"/>
              </w:rPr>
            </w:pPr>
            <w:r>
              <w:rPr>
                <w:b/>
                <w:lang w:eastAsia="en-US"/>
              </w:rPr>
              <w:t>Zapojení do výuky v dalších studijních programech na téže vysoké škole (pouze u garantů ZT a PZ předmětů)</w:t>
            </w:r>
          </w:p>
        </w:tc>
      </w:tr>
      <w:tr w:rsidR="00FD3188" w14:paraId="2015846A"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4F26109A" w14:textId="77777777" w:rsidR="00FD3188" w:rsidRDefault="00FD3188" w:rsidP="000B5951">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257D5D7" w14:textId="77777777" w:rsidR="00FD3188" w:rsidRDefault="00FD3188" w:rsidP="000B5951">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EB3502D" w14:textId="77777777" w:rsidR="00FD3188" w:rsidRDefault="00FD3188" w:rsidP="000B5951">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4017BB99" w14:textId="77777777" w:rsidR="00FD3188" w:rsidRDefault="00FD3188" w:rsidP="000B5951">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984A0B1" w14:textId="77777777" w:rsidR="00FD3188" w:rsidRDefault="00FD3188" w:rsidP="000B5951">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FD3188" w14:paraId="76F534F8"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74858F60"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42DA50E8"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4C5EB803"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68C61BDC"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1327BFC9" w14:textId="77777777" w:rsidR="00FD3188" w:rsidRDefault="00FD3188" w:rsidP="000B5951">
            <w:pPr>
              <w:spacing w:line="256" w:lineRule="auto"/>
              <w:jc w:val="both"/>
              <w:rPr>
                <w:color w:val="FF0000"/>
                <w:lang w:eastAsia="en-US"/>
              </w:rPr>
            </w:pPr>
          </w:p>
        </w:tc>
      </w:tr>
      <w:tr w:rsidR="00FD3188" w14:paraId="2D4707F0"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37FDFBB7"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25AE6B6E"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F5C2D89"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7E4B9AB0"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357A3B70" w14:textId="77777777" w:rsidR="00FD3188" w:rsidRDefault="00FD3188" w:rsidP="000B5951">
            <w:pPr>
              <w:spacing w:line="256" w:lineRule="auto"/>
              <w:jc w:val="both"/>
              <w:rPr>
                <w:color w:val="FF0000"/>
                <w:lang w:eastAsia="en-US"/>
              </w:rPr>
            </w:pPr>
          </w:p>
        </w:tc>
      </w:tr>
      <w:tr w:rsidR="00FD3188" w14:paraId="7AC45AC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9084A45"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6E1608DD"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5E5EF148"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7B5B3FAE"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76A6DEF5" w14:textId="77777777" w:rsidR="00FD3188" w:rsidRDefault="00FD3188" w:rsidP="000B5951">
            <w:pPr>
              <w:spacing w:line="256" w:lineRule="auto"/>
              <w:jc w:val="both"/>
              <w:rPr>
                <w:color w:val="FF0000"/>
                <w:lang w:eastAsia="en-US"/>
              </w:rPr>
            </w:pPr>
          </w:p>
        </w:tc>
      </w:tr>
      <w:tr w:rsidR="00FD3188" w14:paraId="2642FB68"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9DC9023"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7D927FEE"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842B8E8"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32BC8867"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5C9B575" w14:textId="77777777" w:rsidR="00FD3188" w:rsidRDefault="00FD3188" w:rsidP="000B5951">
            <w:pPr>
              <w:spacing w:line="256" w:lineRule="auto"/>
              <w:jc w:val="both"/>
              <w:rPr>
                <w:color w:val="FF0000"/>
                <w:lang w:eastAsia="en-US"/>
              </w:rPr>
            </w:pPr>
          </w:p>
        </w:tc>
      </w:tr>
      <w:tr w:rsidR="00FD3188" w14:paraId="6FB0CD3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2B39D92" w14:textId="77777777" w:rsidR="00FD3188" w:rsidRDefault="00FD3188" w:rsidP="000B5951">
            <w:pPr>
              <w:spacing w:line="256" w:lineRule="auto"/>
              <w:jc w:val="both"/>
              <w:rPr>
                <w:lang w:eastAsia="en-US"/>
              </w:rPr>
            </w:pPr>
            <w:r>
              <w:rPr>
                <w:b/>
                <w:lang w:eastAsia="en-US"/>
              </w:rPr>
              <w:t xml:space="preserve">Údaje o vzdělání na VŠ </w:t>
            </w:r>
          </w:p>
        </w:tc>
      </w:tr>
      <w:tr w:rsidR="00FD3188" w14:paraId="2349EDB5"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CBEB03E" w14:textId="77777777" w:rsidR="00FD3188" w:rsidRDefault="00FD3188" w:rsidP="000B5951">
            <w:pPr>
              <w:spacing w:line="256" w:lineRule="auto"/>
              <w:ind w:left="1314" w:hanging="1276"/>
              <w:jc w:val="both"/>
              <w:rPr>
                <w:lang w:eastAsia="en-US"/>
              </w:rPr>
            </w:pPr>
            <w:r>
              <w:rPr>
                <w:lang w:eastAsia="en-US"/>
              </w:rPr>
              <w:t xml:space="preserve">2019 – doktor (Ph.D.) studijní program: Inženýrská informatika, obor: Inženýrská informatika, Univerzita Tomáše Bati </w:t>
            </w:r>
          </w:p>
          <w:p w14:paraId="6A7C29F1" w14:textId="77777777" w:rsidR="00FD3188" w:rsidRDefault="00FD3188" w:rsidP="000B5951">
            <w:pPr>
              <w:spacing w:line="256" w:lineRule="auto"/>
              <w:ind w:left="1314" w:hanging="1276"/>
              <w:jc w:val="both"/>
              <w:rPr>
                <w:lang w:eastAsia="en-US"/>
              </w:rPr>
            </w:pPr>
            <w:r>
              <w:rPr>
                <w:lang w:eastAsia="en-US"/>
              </w:rPr>
              <w:t>ve Zlíně, Fakulta aplikované informatiky</w:t>
            </w:r>
          </w:p>
          <w:p w14:paraId="3861E049" w14:textId="77777777" w:rsidR="00FD3188" w:rsidRDefault="00FD3188" w:rsidP="000B5951">
            <w:pPr>
              <w:spacing w:line="256" w:lineRule="auto"/>
              <w:ind w:left="1314" w:hanging="1276"/>
              <w:jc w:val="both"/>
              <w:rPr>
                <w:b/>
                <w:lang w:eastAsia="en-US"/>
              </w:rPr>
            </w:pPr>
          </w:p>
          <w:p w14:paraId="1DE63347" w14:textId="77777777" w:rsidR="00FD3188" w:rsidRDefault="00FD3188" w:rsidP="000B5951">
            <w:pPr>
              <w:spacing w:line="256" w:lineRule="auto"/>
              <w:jc w:val="both"/>
              <w:rPr>
                <w:b/>
                <w:lang w:eastAsia="en-US"/>
              </w:rPr>
            </w:pPr>
          </w:p>
        </w:tc>
      </w:tr>
      <w:tr w:rsidR="00FD3188" w14:paraId="7F113786"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30F418" w14:textId="77777777" w:rsidR="00FD3188" w:rsidRDefault="00FD3188" w:rsidP="000B5951">
            <w:pPr>
              <w:spacing w:line="256" w:lineRule="auto"/>
              <w:jc w:val="both"/>
              <w:rPr>
                <w:b/>
                <w:lang w:eastAsia="en-US"/>
              </w:rPr>
            </w:pPr>
            <w:r>
              <w:rPr>
                <w:b/>
                <w:lang w:eastAsia="en-US"/>
              </w:rPr>
              <w:t>Údaje o odborném působení od absolvování VŠ</w:t>
            </w:r>
          </w:p>
        </w:tc>
      </w:tr>
      <w:tr w:rsidR="00FD3188" w14:paraId="274C7AA2"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528C04B8" w14:textId="77777777" w:rsidR="00FD3188" w:rsidRDefault="00FD3188" w:rsidP="000B5951">
            <w:pPr>
              <w:spacing w:line="256" w:lineRule="auto"/>
              <w:rPr>
                <w:lang w:eastAsia="en-US"/>
              </w:rPr>
            </w:pPr>
            <w:r>
              <w:rPr>
                <w:lang w:eastAsia="en-US"/>
              </w:rPr>
              <w:t>2022-dosud: Univerzita Tomáše Bati ve Zlíně, odborný asistent, pp</w:t>
            </w:r>
          </w:p>
          <w:p w14:paraId="609DD631" w14:textId="77777777" w:rsidR="00FD3188" w:rsidRDefault="00FD3188" w:rsidP="000B5951">
            <w:pPr>
              <w:spacing w:line="256" w:lineRule="auto"/>
              <w:rPr>
                <w:lang w:eastAsia="en-US"/>
              </w:rPr>
            </w:pPr>
            <w:r>
              <w:rPr>
                <w:lang w:eastAsia="en-US"/>
              </w:rPr>
              <w:t>2017-2023: Moravská vysoká škola Olomouc, odborný asistent, pp</w:t>
            </w:r>
          </w:p>
          <w:p w14:paraId="222EFD5B" w14:textId="77777777" w:rsidR="00FD3188" w:rsidRDefault="00FD3188" w:rsidP="000B5951">
            <w:pPr>
              <w:spacing w:line="256" w:lineRule="auto"/>
              <w:rPr>
                <w:lang w:eastAsia="en-US"/>
              </w:rPr>
            </w:pPr>
            <w:r>
              <w:rPr>
                <w:lang w:eastAsia="en-US"/>
              </w:rPr>
              <w:t xml:space="preserve">2016-2018: Principal engineering s.r.o, tvorba metodických postupů v oblasti rizikového inženýrství, DPP </w:t>
            </w:r>
          </w:p>
          <w:p w14:paraId="7FBA4094" w14:textId="77777777" w:rsidR="00FD3188" w:rsidRDefault="00FD3188" w:rsidP="000B5951">
            <w:pPr>
              <w:spacing w:line="256" w:lineRule="auto"/>
              <w:jc w:val="both"/>
              <w:rPr>
                <w:color w:val="FF0000"/>
                <w:lang w:eastAsia="en-US"/>
              </w:rPr>
            </w:pPr>
            <w:r>
              <w:rPr>
                <w:lang w:eastAsia="en-US"/>
              </w:rPr>
              <w:t>2013-2014: Crissis Consulting, s.r.o, zpracovávání povodňových plánů obce, textová a grafická úprava plánů, DPP</w:t>
            </w:r>
          </w:p>
        </w:tc>
      </w:tr>
      <w:tr w:rsidR="00FD3188" w14:paraId="4E8AE41D"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095EE9" w14:textId="77777777" w:rsidR="00FD3188" w:rsidRDefault="00FD3188" w:rsidP="000B5951">
            <w:pPr>
              <w:spacing w:line="256" w:lineRule="auto"/>
              <w:jc w:val="both"/>
              <w:rPr>
                <w:lang w:eastAsia="en-US"/>
              </w:rPr>
            </w:pPr>
            <w:r>
              <w:rPr>
                <w:b/>
                <w:lang w:eastAsia="en-US"/>
              </w:rPr>
              <w:t>Zkušenosti s vedením kvalifikačních a rigorózních prací</w:t>
            </w:r>
          </w:p>
        </w:tc>
      </w:tr>
      <w:tr w:rsidR="00FD3188" w14:paraId="1E2E1F92"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415E13B6" w14:textId="77777777" w:rsidR="00FD3188" w:rsidRDefault="00FD3188" w:rsidP="000B5951">
            <w:pPr>
              <w:spacing w:line="256" w:lineRule="auto"/>
              <w:jc w:val="both"/>
              <w:rPr>
                <w:lang w:eastAsia="en-US"/>
              </w:rPr>
            </w:pPr>
            <w:r>
              <w:rPr>
                <w:lang w:eastAsia="en-US"/>
              </w:rPr>
              <w:t>7x bakalářská práce</w:t>
            </w:r>
          </w:p>
          <w:p w14:paraId="51270B87" w14:textId="77777777" w:rsidR="00FD3188" w:rsidRDefault="00FD3188" w:rsidP="000B5951">
            <w:pPr>
              <w:spacing w:line="256" w:lineRule="auto"/>
              <w:jc w:val="both"/>
              <w:rPr>
                <w:lang w:eastAsia="en-US"/>
              </w:rPr>
            </w:pPr>
            <w:r>
              <w:rPr>
                <w:lang w:eastAsia="en-US"/>
              </w:rPr>
              <w:t>2x diplomová práce</w:t>
            </w:r>
          </w:p>
          <w:p w14:paraId="61F20EC9" w14:textId="77777777" w:rsidR="00FD3188" w:rsidRDefault="00FD3188" w:rsidP="000B5951">
            <w:pPr>
              <w:spacing w:line="256" w:lineRule="auto"/>
              <w:jc w:val="both"/>
              <w:rPr>
                <w:lang w:eastAsia="en-US"/>
              </w:rPr>
            </w:pPr>
          </w:p>
        </w:tc>
      </w:tr>
      <w:tr w:rsidR="00FD3188" w14:paraId="27886EAF"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A7DE2C0" w14:textId="77777777" w:rsidR="00FD3188" w:rsidRDefault="00FD3188" w:rsidP="000B5951">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A70E139"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77D431D" w14:textId="77777777" w:rsidR="00FD3188" w:rsidRDefault="00FD3188" w:rsidP="000B5951">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B848FAA" w14:textId="77777777" w:rsidR="00FD3188" w:rsidRDefault="00FD3188" w:rsidP="000B5951">
            <w:pPr>
              <w:spacing w:line="256" w:lineRule="auto"/>
              <w:jc w:val="both"/>
              <w:rPr>
                <w:b/>
                <w:lang w:eastAsia="en-US"/>
              </w:rPr>
            </w:pPr>
            <w:r>
              <w:rPr>
                <w:b/>
                <w:lang w:eastAsia="en-US"/>
              </w:rPr>
              <w:t>Ohlasy publikací</w:t>
            </w:r>
          </w:p>
        </w:tc>
      </w:tr>
      <w:tr w:rsidR="00FD3188" w14:paraId="47531120"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380B0837" w14:textId="77777777" w:rsidR="00FD3188" w:rsidRDefault="00FD3188" w:rsidP="000B5951">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1A46FB40" w14:textId="77777777" w:rsidR="00FD3188" w:rsidRDefault="00FD3188" w:rsidP="000B5951">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302194DA" w14:textId="77777777" w:rsidR="00FD3188" w:rsidRDefault="00FD3188" w:rsidP="000B5951">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358376E" w14:textId="77777777" w:rsidR="00FD3188" w:rsidRDefault="00FD3188" w:rsidP="000B5951">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A532E55" w14:textId="77777777" w:rsidR="00FD3188" w:rsidRDefault="00FD3188" w:rsidP="000B5951">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42555A3" w14:textId="77777777" w:rsidR="00FD3188" w:rsidRDefault="00FD3188" w:rsidP="000B5951">
            <w:pPr>
              <w:spacing w:line="256" w:lineRule="auto"/>
              <w:jc w:val="both"/>
              <w:rPr>
                <w:lang w:eastAsia="en-US"/>
              </w:rPr>
            </w:pPr>
            <w:r>
              <w:rPr>
                <w:b/>
                <w:sz w:val="18"/>
                <w:lang w:eastAsia="en-US"/>
              </w:rPr>
              <w:t>ostatní</w:t>
            </w:r>
          </w:p>
        </w:tc>
      </w:tr>
      <w:tr w:rsidR="00FD3188" w14:paraId="57A87FF9"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C4DA55" w14:textId="77777777" w:rsidR="00FD3188" w:rsidRDefault="00FD3188" w:rsidP="000B5951">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F8C353"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C6A15D3" w14:textId="77777777" w:rsidR="00FD3188" w:rsidRDefault="00FD3188" w:rsidP="000B5951">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CD43537" w14:textId="6584BE28" w:rsidR="00FD3188" w:rsidRDefault="000B5951" w:rsidP="000B5951">
            <w:pPr>
              <w:spacing w:line="256" w:lineRule="auto"/>
              <w:jc w:val="both"/>
              <w:rPr>
                <w:b/>
                <w:lang w:eastAsia="en-US"/>
              </w:rPr>
            </w:pPr>
            <w:ins w:id="3981" w:author="Eva Skýbová" w:date="2024-05-15T09:51:00Z">
              <w:r>
                <w:rPr>
                  <w:b/>
                  <w:lang w:eastAsia="en-US"/>
                </w:rPr>
                <w:t>10</w:t>
              </w:r>
            </w:ins>
          </w:p>
        </w:tc>
        <w:tc>
          <w:tcPr>
            <w:tcW w:w="693" w:type="dxa"/>
            <w:tcBorders>
              <w:top w:val="single" w:sz="4" w:space="0" w:color="auto"/>
              <w:left w:val="single" w:sz="4" w:space="0" w:color="auto"/>
              <w:bottom w:val="single" w:sz="4" w:space="0" w:color="auto"/>
              <w:right w:val="single" w:sz="4" w:space="0" w:color="auto"/>
            </w:tcBorders>
          </w:tcPr>
          <w:p w14:paraId="340A58AC" w14:textId="3204DC1B" w:rsidR="00FD3188" w:rsidRDefault="000B5951" w:rsidP="000B5951">
            <w:pPr>
              <w:spacing w:line="256" w:lineRule="auto"/>
              <w:jc w:val="both"/>
              <w:rPr>
                <w:b/>
                <w:lang w:eastAsia="en-US"/>
              </w:rPr>
            </w:pPr>
            <w:ins w:id="3982" w:author="Eva Skýbová" w:date="2024-05-15T09:51:00Z">
              <w:r>
                <w:rPr>
                  <w:b/>
                  <w:lang w:eastAsia="en-US"/>
                </w:rPr>
                <w:t>14</w:t>
              </w:r>
            </w:ins>
          </w:p>
        </w:tc>
        <w:tc>
          <w:tcPr>
            <w:tcW w:w="694" w:type="dxa"/>
            <w:tcBorders>
              <w:top w:val="single" w:sz="4" w:space="0" w:color="auto"/>
              <w:left w:val="single" w:sz="4" w:space="0" w:color="auto"/>
              <w:bottom w:val="single" w:sz="4" w:space="0" w:color="auto"/>
              <w:right w:val="single" w:sz="4" w:space="0" w:color="auto"/>
            </w:tcBorders>
          </w:tcPr>
          <w:p w14:paraId="0BF88239" w14:textId="0BBA0E26" w:rsidR="00FD3188" w:rsidRDefault="000B5951" w:rsidP="000B5951">
            <w:pPr>
              <w:spacing w:line="256" w:lineRule="auto"/>
              <w:jc w:val="both"/>
              <w:rPr>
                <w:b/>
                <w:lang w:eastAsia="en-US"/>
              </w:rPr>
            </w:pPr>
            <w:ins w:id="3983" w:author="Eva Skýbová" w:date="2024-05-15T09:51:00Z">
              <w:r>
                <w:rPr>
                  <w:b/>
                  <w:lang w:eastAsia="en-US"/>
                </w:rPr>
                <w:t>29</w:t>
              </w:r>
            </w:ins>
          </w:p>
        </w:tc>
      </w:tr>
      <w:tr w:rsidR="00FD3188" w14:paraId="7358BEFD"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642674B" w14:textId="77777777" w:rsidR="00FD3188" w:rsidRDefault="00FD3188" w:rsidP="000B5951">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6C81A167" w14:textId="77777777" w:rsidR="00FD3188" w:rsidRDefault="00FD3188" w:rsidP="000B5951">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4419E1AE" w14:textId="77777777" w:rsidR="00FD3188" w:rsidRDefault="00FD3188" w:rsidP="000B5951">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FF3B464" w14:textId="77777777" w:rsidR="00FD3188" w:rsidRDefault="00FD3188" w:rsidP="000B5951">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35C348C" w14:textId="77777777" w:rsidR="00FD3188" w:rsidRDefault="00FD3188" w:rsidP="000B5951">
            <w:pPr>
              <w:spacing w:line="256" w:lineRule="auto"/>
              <w:rPr>
                <w:b/>
                <w:lang w:eastAsia="en-US"/>
              </w:rPr>
            </w:pPr>
            <w:r>
              <w:rPr>
                <w:b/>
                <w:lang w:eastAsia="en-US"/>
              </w:rPr>
              <w:t xml:space="preserve">  2 / 2</w:t>
            </w:r>
          </w:p>
        </w:tc>
      </w:tr>
      <w:tr w:rsidR="00FD3188" w14:paraId="6281776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A3F1D6" w14:textId="0468B5E4" w:rsidR="00FD3188" w:rsidRDefault="00FD3188" w:rsidP="000B5951">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ins w:id="3984" w:author="Eva Skýbová" w:date="2024-05-15T09:51:00Z">
              <w:r w:rsidR="000B5951">
                <w:rPr>
                  <w:b/>
                  <w:lang w:eastAsia="en-US"/>
                </w:rPr>
                <w:t xml:space="preserve"> </w:t>
              </w:r>
            </w:ins>
          </w:p>
        </w:tc>
      </w:tr>
      <w:tr w:rsidR="00FD3188" w14:paraId="694BEA54"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BCDBFDF" w14:textId="77777777" w:rsidR="00FD3188" w:rsidRDefault="00FD3188" w:rsidP="000B5951">
            <w:pPr>
              <w:tabs>
                <w:tab w:val="left" w:pos="735"/>
              </w:tabs>
              <w:spacing w:line="256" w:lineRule="auto"/>
              <w:jc w:val="both"/>
              <w:rPr>
                <w:lang w:eastAsia="en-US"/>
              </w:rPr>
            </w:pPr>
            <w:r>
              <w:rPr>
                <w:b/>
                <w:lang w:eastAsia="en-US"/>
              </w:rPr>
              <w:lastRenderedPageBreak/>
              <w:t>PAVLÍK, Lukáš</w:t>
            </w:r>
            <w:r>
              <w:rPr>
                <w:lang w:eastAsia="en-US"/>
              </w:rPr>
              <w:t xml:space="preserve">; Martin FICEK a Jakub RAK. </w:t>
            </w:r>
            <w:r>
              <w:rPr>
                <w:i/>
                <w:lang w:eastAsia="en-US"/>
              </w:rPr>
              <w:t>Dynamic Assessment of Cyber Threats in the Field of Insurance</w:t>
            </w:r>
            <w:r>
              <w:rPr>
                <w:lang w:eastAsia="en-US"/>
              </w:rPr>
              <w:t xml:space="preserve">. Risks [online]. 2022, 10(222), 22 s. [cit. 2023-01-31]. ISSN 22279091. Dostupné z: doi:https://doi.org/10.3390/risks10120222 (Web of Science, autorský podíl </w:t>
            </w:r>
            <w:r>
              <w:rPr>
                <w:b/>
                <w:lang w:eastAsia="en-US"/>
              </w:rPr>
              <w:t>80 %</w:t>
            </w:r>
            <w:r>
              <w:rPr>
                <w:lang w:eastAsia="en-US"/>
              </w:rPr>
              <w:t>)</w:t>
            </w:r>
          </w:p>
          <w:p w14:paraId="3F469C9D" w14:textId="77777777" w:rsidR="00FD3188" w:rsidRDefault="00FD3188" w:rsidP="000B5951">
            <w:pPr>
              <w:tabs>
                <w:tab w:val="left" w:pos="735"/>
              </w:tabs>
              <w:spacing w:line="256" w:lineRule="auto"/>
              <w:jc w:val="both"/>
              <w:rPr>
                <w:lang w:eastAsia="en-US"/>
              </w:rPr>
            </w:pPr>
          </w:p>
          <w:p w14:paraId="12F2FB45" w14:textId="77777777" w:rsidR="00FD3188" w:rsidRDefault="00FD3188" w:rsidP="000B5951">
            <w:pPr>
              <w:tabs>
                <w:tab w:val="left" w:pos="735"/>
              </w:tabs>
              <w:spacing w:line="256" w:lineRule="auto"/>
              <w:jc w:val="both"/>
              <w:rPr>
                <w:lang w:eastAsia="en-US"/>
              </w:rPr>
            </w:pPr>
            <w:r>
              <w:rPr>
                <w:lang w:eastAsia="en-US"/>
              </w:rPr>
              <w:t xml:space="preserve">ZIMMERMANNOVÁ; Jarmila; </w:t>
            </w:r>
            <w:r>
              <w:rPr>
                <w:b/>
                <w:lang w:eastAsia="en-US"/>
              </w:rPr>
              <w:t>Lukáš PAVLÍK</w:t>
            </w:r>
            <w:r>
              <w:rPr>
                <w:lang w:eastAsia="en-US"/>
              </w:rPr>
              <w:t xml:space="preserve"> a Ekaterina CHYTILOVÁ. </w:t>
            </w:r>
            <w:r>
              <w:rPr>
                <w:i/>
                <w:lang w:eastAsia="en-US"/>
              </w:rPr>
              <w:t>Digitalisation in Hospitals in COVID-19 Times—A Case Study of the Czech Republic</w:t>
            </w:r>
            <w:r>
              <w:rPr>
                <w:lang w:eastAsia="en-US"/>
              </w:rPr>
              <w:t xml:space="preserve">. Economies [online]. 2022, 10(3):68, 15 s. [cit. 2022-04-07]. ISSN 2227-7099. Dostupné z: https://doi.org/10.3390/economies10030068 (Web of Science, autorský podíl </w:t>
            </w:r>
            <w:r>
              <w:rPr>
                <w:b/>
                <w:lang w:eastAsia="en-US"/>
              </w:rPr>
              <w:t>30 %</w:t>
            </w:r>
            <w:r>
              <w:rPr>
                <w:lang w:eastAsia="en-US"/>
              </w:rPr>
              <w:t>)</w:t>
            </w:r>
          </w:p>
          <w:p w14:paraId="0E9E3D71" w14:textId="77777777" w:rsidR="00FD3188" w:rsidRDefault="00FD3188" w:rsidP="000B5951">
            <w:pPr>
              <w:tabs>
                <w:tab w:val="left" w:pos="735"/>
              </w:tabs>
              <w:spacing w:line="256" w:lineRule="auto"/>
              <w:jc w:val="both"/>
              <w:rPr>
                <w:lang w:eastAsia="en-US"/>
              </w:rPr>
            </w:pPr>
          </w:p>
          <w:p w14:paraId="67A7D471" w14:textId="77777777" w:rsidR="00FD3188" w:rsidRDefault="00FD3188" w:rsidP="000B5951">
            <w:pPr>
              <w:tabs>
                <w:tab w:val="left" w:pos="735"/>
              </w:tabs>
              <w:spacing w:line="256" w:lineRule="auto"/>
              <w:jc w:val="both"/>
              <w:rPr>
                <w:lang w:eastAsia="en-US"/>
              </w:rPr>
            </w:pPr>
            <w:r>
              <w:rPr>
                <w:b/>
                <w:lang w:eastAsia="en-US"/>
              </w:rPr>
              <w:t>PAVLÍK, Lukáš</w:t>
            </w:r>
            <w:r>
              <w:rPr>
                <w:lang w:eastAsia="en-US"/>
              </w:rPr>
              <w:t xml:space="preserve">. </w:t>
            </w:r>
            <w:r>
              <w:rPr>
                <w:i/>
                <w:lang w:eastAsia="en-US"/>
              </w:rPr>
              <w:t>Issues of ICT Security in Secondary Schools and its Impact on Education</w:t>
            </w:r>
            <w:r>
              <w:rPr>
                <w:lang w:eastAsia="en-US"/>
              </w:rPr>
              <w:t xml:space="preserve">, Proceedings of EDULEARN22 Conference, Palma, Mallorca, Spain, 2022, ISBN: 978-84-09-42484-9, pp. 3115-3121 (Web of Science, autorský podíl </w:t>
            </w:r>
            <w:r>
              <w:rPr>
                <w:b/>
                <w:lang w:eastAsia="en-US"/>
              </w:rPr>
              <w:t>100 %</w:t>
            </w:r>
            <w:r>
              <w:rPr>
                <w:lang w:eastAsia="en-US"/>
              </w:rPr>
              <w:t>)</w:t>
            </w:r>
          </w:p>
          <w:p w14:paraId="2C8DDC54" w14:textId="77777777" w:rsidR="00FD3188" w:rsidRDefault="00FD3188" w:rsidP="000B5951">
            <w:pPr>
              <w:tabs>
                <w:tab w:val="left" w:pos="735"/>
              </w:tabs>
              <w:spacing w:line="256" w:lineRule="auto"/>
              <w:jc w:val="both"/>
              <w:rPr>
                <w:lang w:eastAsia="en-US"/>
              </w:rPr>
            </w:pPr>
          </w:p>
          <w:p w14:paraId="594A3DDC" w14:textId="77777777" w:rsidR="00FD3188" w:rsidRDefault="00FD3188" w:rsidP="000B5951">
            <w:pPr>
              <w:tabs>
                <w:tab w:val="left" w:pos="735"/>
              </w:tabs>
              <w:spacing w:line="256" w:lineRule="auto"/>
              <w:jc w:val="both"/>
              <w:rPr>
                <w:lang w:eastAsia="en-US"/>
              </w:rPr>
            </w:pPr>
            <w:r>
              <w:rPr>
                <w:b/>
                <w:lang w:eastAsia="en-US"/>
              </w:rPr>
              <w:t>PAVLÍK, Lukáš</w:t>
            </w:r>
            <w:r>
              <w:rPr>
                <w:lang w:eastAsia="en-US"/>
              </w:rPr>
              <w:t>; Ekaterina Chytilová a Jarmila Zimmermannová</w:t>
            </w:r>
            <w:r>
              <w:rPr>
                <w:i/>
                <w:lang w:eastAsia="en-US"/>
              </w:rPr>
              <w:t>. Impacts of Covid-19 on Selected Hospital Facilities from the Perspective of Cyber Security</w:t>
            </w:r>
            <w:r>
              <w:rPr>
                <w:lang w:eastAsia="en-US"/>
              </w:rPr>
              <w:t xml:space="preserve">. In: KNOWCON 2021, Knowledge on Economics and Management, Olomouc: Univerzita Palackého v Olomouci, 2021, 7 s. ISBN 978-80-244-6032-1. Dostupné z: https://kems.upol.cz/knowcon/conference-proceedings/ " (Web of Science, autorský podíl </w:t>
            </w:r>
            <w:r>
              <w:rPr>
                <w:b/>
                <w:lang w:eastAsia="en-US"/>
              </w:rPr>
              <w:t>60 %</w:t>
            </w:r>
            <w:r>
              <w:rPr>
                <w:lang w:eastAsia="en-US"/>
              </w:rPr>
              <w:t>)</w:t>
            </w:r>
          </w:p>
          <w:p w14:paraId="1033F55F" w14:textId="77777777" w:rsidR="00FD3188" w:rsidRDefault="00FD3188" w:rsidP="000B5951">
            <w:pPr>
              <w:tabs>
                <w:tab w:val="left" w:pos="735"/>
              </w:tabs>
              <w:spacing w:line="256" w:lineRule="auto"/>
              <w:jc w:val="both"/>
              <w:rPr>
                <w:lang w:eastAsia="en-US"/>
              </w:rPr>
            </w:pPr>
          </w:p>
          <w:p w14:paraId="3458E5D3" w14:textId="77777777" w:rsidR="00FD3188" w:rsidRDefault="00FD3188" w:rsidP="000B5951">
            <w:pPr>
              <w:tabs>
                <w:tab w:val="left" w:pos="735"/>
              </w:tabs>
              <w:spacing w:line="256" w:lineRule="auto"/>
              <w:jc w:val="both"/>
              <w:rPr>
                <w:lang w:eastAsia="en-US"/>
              </w:rPr>
            </w:pPr>
            <w:r>
              <w:rPr>
                <w:lang w:eastAsia="en-US"/>
              </w:rPr>
              <w:t xml:space="preserve">Blahuta Jiří; Tomáš Soukup a </w:t>
            </w:r>
            <w:r>
              <w:rPr>
                <w:b/>
                <w:lang w:eastAsia="en-US"/>
              </w:rPr>
              <w:t>Lukáš PAVLÍK</w:t>
            </w:r>
            <w:r>
              <w:rPr>
                <w:lang w:eastAsia="en-US"/>
              </w:rPr>
              <w:t xml:space="preserve">. </w:t>
            </w:r>
            <w:r>
              <w:rPr>
                <w:i/>
                <w:lang w:eastAsia="en-US"/>
              </w:rPr>
              <w:t>The Black-White Pixels Ratio in Medial Temporal Lobe Brain Structure in Transcranial B-Images as a Measurable Marker of Alzheimer’s Disease Probability: The Reproducibility Overview</w:t>
            </w:r>
            <w:r>
              <w:rPr>
                <w:lang w:eastAsia="en-US"/>
              </w:rPr>
              <w:t xml:space="preserve">. In 2020 International Conference on Software, Telecommunications and Computer Networks (SoftCOM). Split, Croatia: IEEE, 2020. s. 1-6, 7 s. ISBN 978-1-7281-7538-6. doi:10.23919/SoftCOM50211.2020.9238214 (Web of Science, autorský podíl </w:t>
            </w:r>
            <w:r>
              <w:rPr>
                <w:b/>
                <w:lang w:eastAsia="en-US"/>
              </w:rPr>
              <w:t>20 %</w:t>
            </w:r>
            <w:r>
              <w:rPr>
                <w:lang w:eastAsia="en-US"/>
              </w:rPr>
              <w:t>).</w:t>
            </w:r>
          </w:p>
          <w:p w14:paraId="51759EDA" w14:textId="77777777" w:rsidR="00FD3188" w:rsidRDefault="00FD3188" w:rsidP="000B5951">
            <w:pPr>
              <w:tabs>
                <w:tab w:val="left" w:pos="735"/>
              </w:tabs>
              <w:spacing w:line="256" w:lineRule="auto"/>
              <w:jc w:val="both"/>
              <w:rPr>
                <w:lang w:eastAsia="en-US"/>
              </w:rPr>
            </w:pPr>
          </w:p>
          <w:p w14:paraId="285BEAD0" w14:textId="77777777" w:rsidR="00FD3188" w:rsidRDefault="00FD3188" w:rsidP="000B5951">
            <w:pPr>
              <w:spacing w:line="256" w:lineRule="auto"/>
              <w:jc w:val="both"/>
              <w:rPr>
                <w:b/>
                <w:lang w:eastAsia="en-US"/>
              </w:rPr>
            </w:pPr>
          </w:p>
        </w:tc>
      </w:tr>
      <w:tr w:rsidR="00FD3188" w14:paraId="0A1DEA2C"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0697E45" w14:textId="77777777" w:rsidR="00FD3188" w:rsidRDefault="00FD3188" w:rsidP="000B5951">
            <w:pPr>
              <w:spacing w:line="256" w:lineRule="auto"/>
              <w:rPr>
                <w:b/>
                <w:lang w:eastAsia="en-US"/>
              </w:rPr>
            </w:pPr>
            <w:r>
              <w:rPr>
                <w:b/>
                <w:lang w:eastAsia="en-US"/>
              </w:rPr>
              <w:t>Působení v zahraničí</w:t>
            </w:r>
          </w:p>
        </w:tc>
      </w:tr>
      <w:tr w:rsidR="00FD3188" w14:paraId="6AFA5F9D"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38AD49F0" w14:textId="77777777" w:rsidR="00FD3188" w:rsidRDefault="00FD3188" w:rsidP="000B5951">
            <w:pPr>
              <w:spacing w:line="256" w:lineRule="auto"/>
              <w:rPr>
                <w:b/>
                <w:lang w:eastAsia="en-US"/>
              </w:rPr>
            </w:pPr>
          </w:p>
        </w:tc>
      </w:tr>
      <w:tr w:rsidR="00FD3188" w14:paraId="37C6D1EA"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2330BAA" w14:textId="77777777" w:rsidR="00FD3188" w:rsidRDefault="00FD3188" w:rsidP="000B5951">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B533587" w14:textId="77777777" w:rsidR="00FD3188" w:rsidRDefault="00FD3188" w:rsidP="000B5951">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393B6E" w14:textId="77777777" w:rsidR="00FD3188" w:rsidRDefault="00FD3188" w:rsidP="000B5951">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8A9DE6D" w14:textId="77777777" w:rsidR="00FD3188" w:rsidRDefault="00FD3188" w:rsidP="000B5951">
            <w:pPr>
              <w:spacing w:line="256" w:lineRule="auto"/>
              <w:jc w:val="both"/>
              <w:rPr>
                <w:lang w:eastAsia="en-US"/>
              </w:rPr>
            </w:pPr>
          </w:p>
        </w:tc>
      </w:tr>
    </w:tbl>
    <w:p w14:paraId="616FE170" w14:textId="77777777" w:rsidR="00FD3188" w:rsidRDefault="00FD3188" w:rsidP="00FD3188"/>
    <w:p w14:paraId="1C2860F4"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580114CB" w14:textId="77777777" w:rsidTr="000B5951">
        <w:tc>
          <w:tcPr>
            <w:tcW w:w="9859" w:type="dxa"/>
            <w:gridSpan w:val="15"/>
            <w:tcBorders>
              <w:bottom w:val="double" w:sz="4" w:space="0" w:color="auto"/>
            </w:tcBorders>
            <w:shd w:val="clear" w:color="auto" w:fill="BDD6EE"/>
          </w:tcPr>
          <w:p w14:paraId="541C2D42" w14:textId="77777777" w:rsidR="00FD3188" w:rsidRDefault="00FD3188" w:rsidP="000B5951">
            <w:pPr>
              <w:jc w:val="both"/>
              <w:rPr>
                <w:b/>
                <w:sz w:val="28"/>
              </w:rPr>
            </w:pPr>
            <w:r>
              <w:rPr>
                <w:b/>
                <w:sz w:val="28"/>
              </w:rPr>
              <w:lastRenderedPageBreak/>
              <w:t>C-I – Personální zabezpečení</w:t>
            </w:r>
          </w:p>
        </w:tc>
      </w:tr>
      <w:tr w:rsidR="00FD3188" w14:paraId="293C8036" w14:textId="77777777" w:rsidTr="000B5951">
        <w:tc>
          <w:tcPr>
            <w:tcW w:w="2518" w:type="dxa"/>
            <w:tcBorders>
              <w:top w:val="double" w:sz="4" w:space="0" w:color="auto"/>
            </w:tcBorders>
            <w:shd w:val="clear" w:color="auto" w:fill="F7CAAC"/>
          </w:tcPr>
          <w:p w14:paraId="3C878517" w14:textId="77777777" w:rsidR="00FD3188" w:rsidRDefault="00FD3188" w:rsidP="000B5951">
            <w:pPr>
              <w:jc w:val="both"/>
              <w:rPr>
                <w:b/>
              </w:rPr>
            </w:pPr>
            <w:r>
              <w:rPr>
                <w:b/>
              </w:rPr>
              <w:t>Vysoká škola</w:t>
            </w:r>
          </w:p>
        </w:tc>
        <w:tc>
          <w:tcPr>
            <w:tcW w:w="7341" w:type="dxa"/>
            <w:gridSpan w:val="14"/>
          </w:tcPr>
          <w:p w14:paraId="360998ED" w14:textId="77777777" w:rsidR="00FD3188" w:rsidRDefault="00FD3188" w:rsidP="000B5951">
            <w:pPr>
              <w:jc w:val="both"/>
            </w:pPr>
            <w:r w:rsidRPr="001B2AE1">
              <w:t>Univerzita Tomáše Bati ve Zlíně</w:t>
            </w:r>
          </w:p>
        </w:tc>
      </w:tr>
      <w:tr w:rsidR="00FD3188" w14:paraId="11DCCE7D" w14:textId="77777777" w:rsidTr="000B5951">
        <w:tc>
          <w:tcPr>
            <w:tcW w:w="2518" w:type="dxa"/>
            <w:shd w:val="clear" w:color="auto" w:fill="F7CAAC"/>
          </w:tcPr>
          <w:p w14:paraId="110F4F5E" w14:textId="77777777" w:rsidR="00FD3188" w:rsidRDefault="00FD3188" w:rsidP="000B5951">
            <w:pPr>
              <w:jc w:val="both"/>
              <w:rPr>
                <w:b/>
              </w:rPr>
            </w:pPr>
            <w:r>
              <w:rPr>
                <w:b/>
              </w:rPr>
              <w:t>Součást vysoké školy</w:t>
            </w:r>
          </w:p>
        </w:tc>
        <w:tc>
          <w:tcPr>
            <w:tcW w:w="7341" w:type="dxa"/>
            <w:gridSpan w:val="14"/>
          </w:tcPr>
          <w:p w14:paraId="13648206" w14:textId="77777777" w:rsidR="00FD3188" w:rsidRDefault="00FD3188" w:rsidP="000B5951">
            <w:pPr>
              <w:jc w:val="both"/>
            </w:pPr>
            <w:r>
              <w:t>Fakulta logistiky a krizového řízení</w:t>
            </w:r>
          </w:p>
        </w:tc>
      </w:tr>
      <w:tr w:rsidR="00FD3188" w14:paraId="24BEFFE4" w14:textId="77777777" w:rsidTr="000B5951">
        <w:tc>
          <w:tcPr>
            <w:tcW w:w="2518" w:type="dxa"/>
            <w:shd w:val="clear" w:color="auto" w:fill="F7CAAC"/>
          </w:tcPr>
          <w:p w14:paraId="5EEA4EA0" w14:textId="77777777" w:rsidR="00FD3188" w:rsidRDefault="00FD3188" w:rsidP="000B5951">
            <w:pPr>
              <w:jc w:val="both"/>
              <w:rPr>
                <w:b/>
              </w:rPr>
            </w:pPr>
            <w:r>
              <w:rPr>
                <w:b/>
              </w:rPr>
              <w:t>Název studijního programu</w:t>
            </w:r>
          </w:p>
        </w:tc>
        <w:tc>
          <w:tcPr>
            <w:tcW w:w="7341" w:type="dxa"/>
            <w:gridSpan w:val="14"/>
          </w:tcPr>
          <w:p w14:paraId="5DD73953" w14:textId="77777777" w:rsidR="00FD3188" w:rsidRDefault="00FD3188" w:rsidP="000B5951">
            <w:pPr>
              <w:jc w:val="both"/>
            </w:pPr>
            <w:r>
              <w:t>Risk Management</w:t>
            </w:r>
          </w:p>
        </w:tc>
      </w:tr>
      <w:tr w:rsidR="00FD3188" w14:paraId="18975EB1" w14:textId="77777777" w:rsidTr="000B5951">
        <w:tc>
          <w:tcPr>
            <w:tcW w:w="2518" w:type="dxa"/>
            <w:shd w:val="clear" w:color="auto" w:fill="F7CAAC"/>
          </w:tcPr>
          <w:p w14:paraId="4E6BA665" w14:textId="77777777" w:rsidR="00FD3188" w:rsidRDefault="00FD3188" w:rsidP="000B5951">
            <w:pPr>
              <w:jc w:val="both"/>
              <w:rPr>
                <w:b/>
              </w:rPr>
            </w:pPr>
            <w:r>
              <w:rPr>
                <w:b/>
              </w:rPr>
              <w:t>Jméno a příjmení</w:t>
            </w:r>
          </w:p>
        </w:tc>
        <w:tc>
          <w:tcPr>
            <w:tcW w:w="4536" w:type="dxa"/>
            <w:gridSpan w:val="8"/>
          </w:tcPr>
          <w:p w14:paraId="12DB3EFF" w14:textId="77777777" w:rsidR="00FD3188" w:rsidRPr="00A42879" w:rsidRDefault="00FD3188" w:rsidP="000B5951">
            <w:pPr>
              <w:jc w:val="both"/>
              <w:rPr>
                <w:b/>
                <w:bCs/>
              </w:rPr>
            </w:pPr>
            <w:r>
              <w:rPr>
                <w:b/>
                <w:bCs/>
              </w:rPr>
              <w:t>Robert Pekaj</w:t>
            </w:r>
          </w:p>
        </w:tc>
        <w:tc>
          <w:tcPr>
            <w:tcW w:w="709" w:type="dxa"/>
            <w:shd w:val="clear" w:color="auto" w:fill="F7CAAC"/>
          </w:tcPr>
          <w:p w14:paraId="000C6900" w14:textId="77777777" w:rsidR="00FD3188" w:rsidRDefault="00FD3188" w:rsidP="000B5951">
            <w:pPr>
              <w:jc w:val="both"/>
              <w:rPr>
                <w:b/>
              </w:rPr>
            </w:pPr>
            <w:r>
              <w:rPr>
                <w:b/>
              </w:rPr>
              <w:t>Tituly</w:t>
            </w:r>
          </w:p>
        </w:tc>
        <w:tc>
          <w:tcPr>
            <w:tcW w:w="2096" w:type="dxa"/>
            <w:gridSpan w:val="5"/>
          </w:tcPr>
          <w:p w14:paraId="7724C67D" w14:textId="77777777" w:rsidR="00FD3188" w:rsidRDefault="00FD3188" w:rsidP="000B5951">
            <w:r>
              <w:t>Ing., MPA</w:t>
            </w:r>
          </w:p>
          <w:p w14:paraId="58DFB108" w14:textId="77777777" w:rsidR="00FD3188" w:rsidRDefault="00FD3188" w:rsidP="000B5951"/>
        </w:tc>
      </w:tr>
      <w:tr w:rsidR="00FD3188" w14:paraId="6271A89C" w14:textId="77777777" w:rsidTr="000B5951">
        <w:tc>
          <w:tcPr>
            <w:tcW w:w="2518" w:type="dxa"/>
            <w:shd w:val="clear" w:color="auto" w:fill="F7CAAC"/>
          </w:tcPr>
          <w:p w14:paraId="02187D87" w14:textId="77777777" w:rsidR="00FD3188" w:rsidRDefault="00FD3188" w:rsidP="000B5951">
            <w:pPr>
              <w:jc w:val="both"/>
              <w:rPr>
                <w:b/>
              </w:rPr>
            </w:pPr>
            <w:r>
              <w:rPr>
                <w:b/>
              </w:rPr>
              <w:t>Rok narození</w:t>
            </w:r>
          </w:p>
        </w:tc>
        <w:tc>
          <w:tcPr>
            <w:tcW w:w="829" w:type="dxa"/>
            <w:gridSpan w:val="2"/>
          </w:tcPr>
          <w:p w14:paraId="009453A0" w14:textId="77777777" w:rsidR="00FD3188" w:rsidRDefault="00FD3188" w:rsidP="000B5951">
            <w:pPr>
              <w:jc w:val="both"/>
            </w:pPr>
            <w:r>
              <w:t>1959</w:t>
            </w:r>
          </w:p>
        </w:tc>
        <w:tc>
          <w:tcPr>
            <w:tcW w:w="1721" w:type="dxa"/>
            <w:shd w:val="clear" w:color="auto" w:fill="F7CAAC"/>
          </w:tcPr>
          <w:p w14:paraId="5558E1B7" w14:textId="77777777" w:rsidR="00FD3188" w:rsidRDefault="00FD3188" w:rsidP="000B5951">
            <w:pPr>
              <w:jc w:val="both"/>
              <w:rPr>
                <w:b/>
              </w:rPr>
            </w:pPr>
            <w:r>
              <w:rPr>
                <w:b/>
              </w:rPr>
              <w:t>typ vztahu k VŠ</w:t>
            </w:r>
          </w:p>
        </w:tc>
        <w:tc>
          <w:tcPr>
            <w:tcW w:w="992" w:type="dxa"/>
            <w:gridSpan w:val="4"/>
          </w:tcPr>
          <w:p w14:paraId="4DD809FB" w14:textId="77777777" w:rsidR="00FD3188" w:rsidRPr="00124859" w:rsidRDefault="00FD3188" w:rsidP="000B5951">
            <w:pPr>
              <w:jc w:val="both"/>
              <w:rPr>
                <w:i/>
                <w:iCs/>
              </w:rPr>
            </w:pPr>
            <w:r w:rsidRPr="00124859">
              <w:rPr>
                <w:i/>
                <w:iCs/>
              </w:rPr>
              <w:t>pp.</w:t>
            </w:r>
          </w:p>
        </w:tc>
        <w:tc>
          <w:tcPr>
            <w:tcW w:w="994" w:type="dxa"/>
            <w:shd w:val="clear" w:color="auto" w:fill="F7CAAC"/>
          </w:tcPr>
          <w:p w14:paraId="7403CD7A" w14:textId="77777777" w:rsidR="00FD3188" w:rsidRDefault="00FD3188" w:rsidP="000B5951">
            <w:pPr>
              <w:jc w:val="both"/>
              <w:rPr>
                <w:b/>
              </w:rPr>
            </w:pPr>
            <w:r>
              <w:rPr>
                <w:b/>
              </w:rPr>
              <w:t>rozsah</w:t>
            </w:r>
          </w:p>
        </w:tc>
        <w:tc>
          <w:tcPr>
            <w:tcW w:w="709" w:type="dxa"/>
          </w:tcPr>
          <w:p w14:paraId="50EEC5B8" w14:textId="77777777" w:rsidR="00FD3188" w:rsidRDefault="00FD3188" w:rsidP="000B5951">
            <w:pPr>
              <w:jc w:val="both"/>
            </w:pPr>
            <w:r>
              <w:t>20</w:t>
            </w:r>
          </w:p>
        </w:tc>
        <w:tc>
          <w:tcPr>
            <w:tcW w:w="709" w:type="dxa"/>
            <w:gridSpan w:val="3"/>
            <w:shd w:val="clear" w:color="auto" w:fill="F7CAAC"/>
          </w:tcPr>
          <w:p w14:paraId="7323FC2E" w14:textId="77777777" w:rsidR="00FD3188" w:rsidRDefault="00FD3188" w:rsidP="000B5951">
            <w:pPr>
              <w:jc w:val="both"/>
              <w:rPr>
                <w:b/>
              </w:rPr>
            </w:pPr>
            <w:r>
              <w:rPr>
                <w:b/>
              </w:rPr>
              <w:t>do kdy</w:t>
            </w:r>
          </w:p>
        </w:tc>
        <w:tc>
          <w:tcPr>
            <w:tcW w:w="1387" w:type="dxa"/>
            <w:gridSpan w:val="2"/>
          </w:tcPr>
          <w:p w14:paraId="468E76D5" w14:textId="77777777" w:rsidR="00FD3188" w:rsidRDefault="00FD3188" w:rsidP="000B5951">
            <w:pPr>
              <w:jc w:val="both"/>
            </w:pPr>
            <w:r>
              <w:t>08/26</w:t>
            </w:r>
          </w:p>
        </w:tc>
      </w:tr>
      <w:tr w:rsidR="00FD3188" w14:paraId="2F097B8A" w14:textId="77777777" w:rsidTr="000B5951">
        <w:tc>
          <w:tcPr>
            <w:tcW w:w="5068" w:type="dxa"/>
            <w:gridSpan w:val="4"/>
            <w:shd w:val="clear" w:color="auto" w:fill="F7CAAC"/>
          </w:tcPr>
          <w:p w14:paraId="3D5E63B4" w14:textId="77777777" w:rsidR="00FD3188" w:rsidRDefault="00FD3188" w:rsidP="000B5951">
            <w:pPr>
              <w:jc w:val="both"/>
              <w:rPr>
                <w:b/>
              </w:rPr>
            </w:pPr>
            <w:r>
              <w:rPr>
                <w:b/>
              </w:rPr>
              <w:t>Typ vztahu na součásti VŠ, která uskutečňuje st. program</w:t>
            </w:r>
          </w:p>
        </w:tc>
        <w:tc>
          <w:tcPr>
            <w:tcW w:w="992" w:type="dxa"/>
            <w:gridSpan w:val="4"/>
          </w:tcPr>
          <w:p w14:paraId="6923D3F8" w14:textId="77777777" w:rsidR="00FD3188" w:rsidRPr="00124859" w:rsidRDefault="00FD3188" w:rsidP="000B5951">
            <w:pPr>
              <w:jc w:val="both"/>
              <w:rPr>
                <w:i/>
                <w:iCs/>
              </w:rPr>
            </w:pPr>
            <w:r>
              <w:rPr>
                <w:i/>
                <w:iCs/>
              </w:rPr>
              <w:t>pp.</w:t>
            </w:r>
          </w:p>
        </w:tc>
        <w:tc>
          <w:tcPr>
            <w:tcW w:w="994" w:type="dxa"/>
            <w:shd w:val="clear" w:color="auto" w:fill="F7CAAC"/>
          </w:tcPr>
          <w:p w14:paraId="1E87BA4C" w14:textId="77777777" w:rsidR="00FD3188" w:rsidRDefault="00FD3188" w:rsidP="000B5951">
            <w:pPr>
              <w:jc w:val="both"/>
              <w:rPr>
                <w:b/>
              </w:rPr>
            </w:pPr>
            <w:r>
              <w:rPr>
                <w:b/>
              </w:rPr>
              <w:t>rozsah</w:t>
            </w:r>
          </w:p>
        </w:tc>
        <w:tc>
          <w:tcPr>
            <w:tcW w:w="709" w:type="dxa"/>
          </w:tcPr>
          <w:p w14:paraId="5802A9FC" w14:textId="77777777" w:rsidR="00FD3188" w:rsidRDefault="00FD3188" w:rsidP="000B5951">
            <w:pPr>
              <w:jc w:val="both"/>
            </w:pPr>
            <w:r>
              <w:t>20</w:t>
            </w:r>
          </w:p>
        </w:tc>
        <w:tc>
          <w:tcPr>
            <w:tcW w:w="709" w:type="dxa"/>
            <w:gridSpan w:val="3"/>
            <w:shd w:val="clear" w:color="auto" w:fill="F7CAAC"/>
          </w:tcPr>
          <w:p w14:paraId="7940011C" w14:textId="77777777" w:rsidR="00FD3188" w:rsidRDefault="00FD3188" w:rsidP="000B5951">
            <w:pPr>
              <w:jc w:val="both"/>
              <w:rPr>
                <w:b/>
              </w:rPr>
            </w:pPr>
            <w:r>
              <w:rPr>
                <w:b/>
              </w:rPr>
              <w:t>do kdy</w:t>
            </w:r>
          </w:p>
        </w:tc>
        <w:tc>
          <w:tcPr>
            <w:tcW w:w="1387" w:type="dxa"/>
            <w:gridSpan w:val="2"/>
          </w:tcPr>
          <w:p w14:paraId="277783D6" w14:textId="77777777" w:rsidR="00FD3188" w:rsidRDefault="00FD3188" w:rsidP="000B5951">
            <w:pPr>
              <w:jc w:val="both"/>
            </w:pPr>
            <w:r>
              <w:t>08/26</w:t>
            </w:r>
          </w:p>
        </w:tc>
      </w:tr>
      <w:tr w:rsidR="00FD3188" w14:paraId="00B2C8A9" w14:textId="77777777" w:rsidTr="000B5951">
        <w:tc>
          <w:tcPr>
            <w:tcW w:w="6060" w:type="dxa"/>
            <w:gridSpan w:val="8"/>
            <w:shd w:val="clear" w:color="auto" w:fill="F7CAAC"/>
          </w:tcPr>
          <w:p w14:paraId="19D52BF6"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22043324" w14:textId="77777777" w:rsidR="00FD3188" w:rsidRDefault="00FD3188" w:rsidP="000B5951">
            <w:pPr>
              <w:jc w:val="both"/>
              <w:rPr>
                <w:b/>
              </w:rPr>
            </w:pPr>
            <w:r>
              <w:rPr>
                <w:b/>
              </w:rPr>
              <w:t>typ prac. vztahu</w:t>
            </w:r>
          </w:p>
        </w:tc>
        <w:tc>
          <w:tcPr>
            <w:tcW w:w="2096" w:type="dxa"/>
            <w:gridSpan w:val="5"/>
            <w:shd w:val="clear" w:color="auto" w:fill="F7CAAC"/>
          </w:tcPr>
          <w:p w14:paraId="162ABD74" w14:textId="77777777" w:rsidR="00FD3188" w:rsidRDefault="00FD3188" w:rsidP="000B5951">
            <w:pPr>
              <w:jc w:val="both"/>
              <w:rPr>
                <w:b/>
              </w:rPr>
            </w:pPr>
            <w:r>
              <w:rPr>
                <w:b/>
              </w:rPr>
              <w:t>Rozsah</w:t>
            </w:r>
          </w:p>
        </w:tc>
      </w:tr>
      <w:tr w:rsidR="00FD3188" w14:paraId="099C075A" w14:textId="77777777" w:rsidTr="000B5951">
        <w:tc>
          <w:tcPr>
            <w:tcW w:w="6060" w:type="dxa"/>
            <w:gridSpan w:val="8"/>
          </w:tcPr>
          <w:p w14:paraId="65C8B3BD" w14:textId="77777777" w:rsidR="00FD3188" w:rsidRDefault="00FD3188" w:rsidP="000B5951">
            <w:pPr>
              <w:jc w:val="both"/>
            </w:pPr>
          </w:p>
        </w:tc>
        <w:tc>
          <w:tcPr>
            <w:tcW w:w="1703" w:type="dxa"/>
            <w:gridSpan w:val="2"/>
          </w:tcPr>
          <w:p w14:paraId="5FA44A47" w14:textId="77777777" w:rsidR="00FD3188" w:rsidRPr="00A42879" w:rsidRDefault="00FD3188" w:rsidP="000B5951">
            <w:pPr>
              <w:jc w:val="both"/>
              <w:rPr>
                <w:i/>
                <w:iCs/>
              </w:rPr>
            </w:pPr>
          </w:p>
        </w:tc>
        <w:tc>
          <w:tcPr>
            <w:tcW w:w="2096" w:type="dxa"/>
            <w:gridSpan w:val="5"/>
          </w:tcPr>
          <w:p w14:paraId="3CC26B52" w14:textId="77777777" w:rsidR="00FD3188" w:rsidRDefault="00FD3188" w:rsidP="000B5951">
            <w:pPr>
              <w:jc w:val="both"/>
            </w:pPr>
          </w:p>
        </w:tc>
      </w:tr>
      <w:tr w:rsidR="00FD3188" w14:paraId="1BF63B63" w14:textId="77777777" w:rsidTr="000B5951">
        <w:tc>
          <w:tcPr>
            <w:tcW w:w="6060" w:type="dxa"/>
            <w:gridSpan w:val="8"/>
          </w:tcPr>
          <w:p w14:paraId="41D2C403" w14:textId="77777777" w:rsidR="00FD3188" w:rsidRDefault="00FD3188" w:rsidP="000B5951">
            <w:pPr>
              <w:jc w:val="both"/>
            </w:pPr>
          </w:p>
        </w:tc>
        <w:tc>
          <w:tcPr>
            <w:tcW w:w="1703" w:type="dxa"/>
            <w:gridSpan w:val="2"/>
          </w:tcPr>
          <w:p w14:paraId="4DB68965" w14:textId="77777777" w:rsidR="00FD3188" w:rsidRDefault="00FD3188" w:rsidP="000B5951">
            <w:pPr>
              <w:jc w:val="both"/>
            </w:pPr>
          </w:p>
        </w:tc>
        <w:tc>
          <w:tcPr>
            <w:tcW w:w="2096" w:type="dxa"/>
            <w:gridSpan w:val="5"/>
          </w:tcPr>
          <w:p w14:paraId="6EC1CD84" w14:textId="77777777" w:rsidR="00FD3188" w:rsidRDefault="00FD3188" w:rsidP="000B5951">
            <w:pPr>
              <w:jc w:val="both"/>
            </w:pPr>
          </w:p>
        </w:tc>
      </w:tr>
      <w:tr w:rsidR="00FD3188" w14:paraId="09CE715A" w14:textId="77777777" w:rsidTr="000B5951">
        <w:tc>
          <w:tcPr>
            <w:tcW w:w="6060" w:type="dxa"/>
            <w:gridSpan w:val="8"/>
          </w:tcPr>
          <w:p w14:paraId="5051174F" w14:textId="77777777" w:rsidR="00FD3188" w:rsidRDefault="00FD3188" w:rsidP="000B5951">
            <w:pPr>
              <w:jc w:val="both"/>
            </w:pPr>
          </w:p>
        </w:tc>
        <w:tc>
          <w:tcPr>
            <w:tcW w:w="1703" w:type="dxa"/>
            <w:gridSpan w:val="2"/>
          </w:tcPr>
          <w:p w14:paraId="51F82371" w14:textId="77777777" w:rsidR="00FD3188" w:rsidRDefault="00FD3188" w:rsidP="000B5951">
            <w:pPr>
              <w:jc w:val="both"/>
            </w:pPr>
          </w:p>
        </w:tc>
        <w:tc>
          <w:tcPr>
            <w:tcW w:w="2096" w:type="dxa"/>
            <w:gridSpan w:val="5"/>
          </w:tcPr>
          <w:p w14:paraId="3774758D" w14:textId="77777777" w:rsidR="00FD3188" w:rsidRDefault="00FD3188" w:rsidP="000B5951">
            <w:pPr>
              <w:jc w:val="both"/>
            </w:pPr>
          </w:p>
        </w:tc>
      </w:tr>
      <w:tr w:rsidR="00FD3188" w14:paraId="0BF9B9FF" w14:textId="77777777" w:rsidTr="000B5951">
        <w:tc>
          <w:tcPr>
            <w:tcW w:w="6060" w:type="dxa"/>
            <w:gridSpan w:val="8"/>
          </w:tcPr>
          <w:p w14:paraId="4FDF35FA" w14:textId="77777777" w:rsidR="00FD3188" w:rsidRDefault="00FD3188" w:rsidP="000B5951">
            <w:pPr>
              <w:jc w:val="both"/>
            </w:pPr>
          </w:p>
        </w:tc>
        <w:tc>
          <w:tcPr>
            <w:tcW w:w="1703" w:type="dxa"/>
            <w:gridSpan w:val="2"/>
          </w:tcPr>
          <w:p w14:paraId="41269F12" w14:textId="77777777" w:rsidR="00FD3188" w:rsidRDefault="00FD3188" w:rsidP="000B5951">
            <w:pPr>
              <w:jc w:val="both"/>
            </w:pPr>
          </w:p>
        </w:tc>
        <w:tc>
          <w:tcPr>
            <w:tcW w:w="2096" w:type="dxa"/>
            <w:gridSpan w:val="5"/>
          </w:tcPr>
          <w:p w14:paraId="01B15AEC" w14:textId="77777777" w:rsidR="00FD3188" w:rsidRDefault="00FD3188" w:rsidP="000B5951">
            <w:pPr>
              <w:jc w:val="both"/>
            </w:pPr>
          </w:p>
        </w:tc>
      </w:tr>
      <w:tr w:rsidR="00FD3188" w14:paraId="5982E6B7" w14:textId="77777777" w:rsidTr="000B5951">
        <w:tc>
          <w:tcPr>
            <w:tcW w:w="9859" w:type="dxa"/>
            <w:gridSpan w:val="15"/>
            <w:shd w:val="clear" w:color="auto" w:fill="F7CAAC"/>
          </w:tcPr>
          <w:p w14:paraId="06613034"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35BF9E32" w14:textId="77777777" w:rsidTr="000B5951">
        <w:trPr>
          <w:trHeight w:val="1417"/>
        </w:trPr>
        <w:tc>
          <w:tcPr>
            <w:tcW w:w="9859" w:type="dxa"/>
            <w:gridSpan w:val="15"/>
            <w:tcBorders>
              <w:top w:val="nil"/>
            </w:tcBorders>
          </w:tcPr>
          <w:p w14:paraId="0DD9CF08" w14:textId="46BF000E" w:rsidR="00FD3188" w:rsidRDefault="00FD3188" w:rsidP="000B5951">
            <w:pPr>
              <w:jc w:val="both"/>
            </w:pPr>
            <w:r>
              <w:t>Public Administration</w:t>
            </w:r>
            <w:ins w:id="3985" w:author="Eva Skýbová" w:date="2024-05-15T09:51:00Z">
              <w:r w:rsidR="000B5951">
                <w:t xml:space="preserve"> and </w:t>
              </w:r>
            </w:ins>
            <w:ins w:id="3986" w:author="Eva Skýbová" w:date="2024-05-15T09:52:00Z">
              <w:r w:rsidR="000B5951">
                <w:t>Law</w:t>
              </w:r>
            </w:ins>
            <w:r>
              <w:t xml:space="preserve"> (PZ) – garant, přednášející (</w:t>
            </w:r>
            <w:del w:id="3987" w:author="Eva Skýbová" w:date="2024-05-15T09:52:00Z">
              <w:r w:rsidDel="000B5951">
                <w:delText xml:space="preserve">100 </w:delText>
              </w:r>
            </w:del>
            <w:ins w:id="3988" w:author="Eva Skýbová" w:date="2024-05-15T09:52:00Z">
              <w:r w:rsidR="000B5951">
                <w:t xml:space="preserve">57 </w:t>
              </w:r>
            </w:ins>
            <w:r>
              <w:t>%), vede semináře (</w:t>
            </w:r>
            <w:r>
              <w:rPr>
                <w:color w:val="000000"/>
              </w:rPr>
              <w:t>10</w:t>
            </w:r>
            <w:r w:rsidRPr="00D770E8">
              <w:rPr>
                <w:color w:val="000000"/>
              </w:rPr>
              <w:t>0</w:t>
            </w:r>
            <w:r>
              <w:t xml:space="preserve"> %)</w:t>
            </w:r>
          </w:p>
          <w:p w14:paraId="77E81C9A" w14:textId="58A8658F" w:rsidR="00FD3188" w:rsidDel="000B5951" w:rsidRDefault="00FD3188" w:rsidP="000B5951">
            <w:pPr>
              <w:jc w:val="both"/>
              <w:rPr>
                <w:del w:id="3989" w:author="Eva Skýbová" w:date="2024-05-15T09:53:00Z"/>
              </w:rPr>
            </w:pPr>
            <w:del w:id="3990" w:author="Eva Skýbová" w:date="2024-05-15T09:53:00Z">
              <w:r w:rsidDel="000B5951">
                <w:delText xml:space="preserve">Crisis Management </w:delText>
              </w:r>
            </w:del>
            <w:del w:id="3991" w:author="Eva Skýbová" w:date="2024-05-15T09:52:00Z">
              <w:r w:rsidDel="000B5951">
                <w:delText xml:space="preserve">and State Defence </w:delText>
              </w:r>
            </w:del>
            <w:del w:id="3992" w:author="Eva Skýbová" w:date="2024-05-15T09:53:00Z">
              <w:r w:rsidDel="000B5951">
                <w:delText>(PZ) – přednášející (43 %), vede semináře (</w:delText>
              </w:r>
              <w:r w:rsidRPr="006D5238" w:rsidDel="000B5951">
                <w:rPr>
                  <w:color w:val="000000"/>
                </w:rPr>
                <w:delText>50</w:delText>
              </w:r>
              <w:r w:rsidDel="000B5951">
                <w:delText xml:space="preserve"> %)</w:delText>
              </w:r>
            </w:del>
          </w:p>
          <w:p w14:paraId="1E9E30B7" w14:textId="77777777" w:rsidR="00FD3188" w:rsidRPr="002827C6" w:rsidRDefault="00FD3188" w:rsidP="000B5951">
            <w:pPr>
              <w:jc w:val="both"/>
            </w:pPr>
            <w:r>
              <w:t>Current Trends in Security – přednášející (40 %), vede semináře (100 %)</w:t>
            </w:r>
          </w:p>
        </w:tc>
      </w:tr>
      <w:tr w:rsidR="00FD3188" w14:paraId="7F920C76" w14:textId="77777777" w:rsidTr="000B5951">
        <w:trPr>
          <w:trHeight w:val="340"/>
        </w:trPr>
        <w:tc>
          <w:tcPr>
            <w:tcW w:w="9859" w:type="dxa"/>
            <w:gridSpan w:val="15"/>
            <w:tcBorders>
              <w:top w:val="nil"/>
            </w:tcBorders>
            <w:shd w:val="clear" w:color="auto" w:fill="FBD4B4"/>
          </w:tcPr>
          <w:p w14:paraId="1324A31B"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12E9159E" w14:textId="77777777" w:rsidTr="000B5951">
        <w:trPr>
          <w:trHeight w:val="340"/>
        </w:trPr>
        <w:tc>
          <w:tcPr>
            <w:tcW w:w="2802" w:type="dxa"/>
            <w:gridSpan w:val="2"/>
            <w:tcBorders>
              <w:top w:val="nil"/>
            </w:tcBorders>
          </w:tcPr>
          <w:p w14:paraId="20F4F9EA"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712440F9"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16DD8ECA" w14:textId="77777777" w:rsidR="00FD3188" w:rsidRPr="002827C6" w:rsidRDefault="00FD3188" w:rsidP="000B5951">
            <w:pPr>
              <w:jc w:val="both"/>
              <w:rPr>
                <w:b/>
              </w:rPr>
            </w:pPr>
            <w:r w:rsidRPr="002827C6">
              <w:rPr>
                <w:b/>
              </w:rPr>
              <w:t>Sem.</w:t>
            </w:r>
          </w:p>
        </w:tc>
        <w:tc>
          <w:tcPr>
            <w:tcW w:w="2109" w:type="dxa"/>
            <w:gridSpan w:val="5"/>
            <w:tcBorders>
              <w:top w:val="nil"/>
            </w:tcBorders>
          </w:tcPr>
          <w:p w14:paraId="4CBB9873"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53D44F0A"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4A04F6B0" w14:textId="77777777" w:rsidTr="000B5951">
        <w:trPr>
          <w:trHeight w:val="285"/>
        </w:trPr>
        <w:tc>
          <w:tcPr>
            <w:tcW w:w="2802" w:type="dxa"/>
            <w:gridSpan w:val="2"/>
            <w:tcBorders>
              <w:top w:val="nil"/>
            </w:tcBorders>
          </w:tcPr>
          <w:p w14:paraId="12EEFFDB" w14:textId="77777777" w:rsidR="00FD3188" w:rsidRPr="009B6531" w:rsidRDefault="00FD3188" w:rsidP="000B5951">
            <w:pPr>
              <w:jc w:val="both"/>
            </w:pPr>
            <w:r w:rsidRPr="006D5238">
              <w:t>Krizové plánování</w:t>
            </w:r>
          </w:p>
        </w:tc>
        <w:tc>
          <w:tcPr>
            <w:tcW w:w="2409" w:type="dxa"/>
            <w:gridSpan w:val="3"/>
            <w:tcBorders>
              <w:top w:val="nil"/>
            </w:tcBorders>
          </w:tcPr>
          <w:p w14:paraId="75DA2389" w14:textId="77777777" w:rsidR="00FD3188" w:rsidRPr="009B6531" w:rsidRDefault="00FD3188" w:rsidP="000B5951">
            <w:pPr>
              <w:jc w:val="both"/>
            </w:pPr>
            <w:r w:rsidRPr="006D5238">
              <w:t>Management</w:t>
            </w:r>
            <w:r>
              <w:t xml:space="preserve"> rizik</w:t>
            </w:r>
          </w:p>
        </w:tc>
        <w:tc>
          <w:tcPr>
            <w:tcW w:w="567" w:type="dxa"/>
            <w:gridSpan w:val="2"/>
            <w:tcBorders>
              <w:top w:val="nil"/>
            </w:tcBorders>
          </w:tcPr>
          <w:p w14:paraId="4C923AB3" w14:textId="77777777" w:rsidR="00FD3188" w:rsidRPr="009B6531" w:rsidRDefault="00FD3188" w:rsidP="000B5951">
            <w:pPr>
              <w:jc w:val="both"/>
            </w:pPr>
            <w:r>
              <w:t>ZS</w:t>
            </w:r>
          </w:p>
        </w:tc>
        <w:tc>
          <w:tcPr>
            <w:tcW w:w="2109" w:type="dxa"/>
            <w:gridSpan w:val="5"/>
            <w:tcBorders>
              <w:top w:val="nil"/>
            </w:tcBorders>
          </w:tcPr>
          <w:p w14:paraId="20E2CFA7" w14:textId="77777777" w:rsidR="00FD3188" w:rsidRPr="009B6531" w:rsidRDefault="00FD3188" w:rsidP="000B5951">
            <w:r>
              <w:t>garant, přednášející, vede semináře</w:t>
            </w:r>
          </w:p>
        </w:tc>
        <w:tc>
          <w:tcPr>
            <w:tcW w:w="1972" w:type="dxa"/>
            <w:gridSpan w:val="3"/>
            <w:tcBorders>
              <w:top w:val="nil"/>
            </w:tcBorders>
          </w:tcPr>
          <w:p w14:paraId="3844FF5A" w14:textId="77777777" w:rsidR="00FD3188" w:rsidRPr="009B6531" w:rsidRDefault="00FD3188" w:rsidP="000B5951">
            <w:pPr>
              <w:jc w:val="both"/>
            </w:pPr>
          </w:p>
        </w:tc>
      </w:tr>
      <w:tr w:rsidR="00FD3188" w14:paraId="06864192" w14:textId="77777777" w:rsidTr="000B5951">
        <w:trPr>
          <w:trHeight w:val="284"/>
        </w:trPr>
        <w:tc>
          <w:tcPr>
            <w:tcW w:w="2802" w:type="dxa"/>
            <w:gridSpan w:val="2"/>
            <w:tcBorders>
              <w:top w:val="nil"/>
            </w:tcBorders>
          </w:tcPr>
          <w:p w14:paraId="3B78935B" w14:textId="77777777" w:rsidR="00FD3188" w:rsidRPr="009B6531" w:rsidRDefault="00FD3188" w:rsidP="000B5951">
            <w:pPr>
              <w:jc w:val="both"/>
            </w:pPr>
            <w:r w:rsidRPr="006D5238">
              <w:t>Vybrané aspekty bezpečnosti</w:t>
            </w:r>
          </w:p>
        </w:tc>
        <w:tc>
          <w:tcPr>
            <w:tcW w:w="2409" w:type="dxa"/>
            <w:gridSpan w:val="3"/>
            <w:tcBorders>
              <w:top w:val="nil"/>
            </w:tcBorders>
          </w:tcPr>
          <w:p w14:paraId="1BB9E699" w14:textId="77777777" w:rsidR="00FD3188" w:rsidRDefault="00FD3188" w:rsidP="000B5951">
            <w:pPr>
              <w:jc w:val="both"/>
            </w:pPr>
            <w:r w:rsidRPr="006E6E41">
              <w:t>Management rizik</w:t>
            </w:r>
          </w:p>
          <w:p w14:paraId="45D03B92" w14:textId="77777777" w:rsidR="00FD3188" w:rsidRPr="009B6531" w:rsidRDefault="00FD3188" w:rsidP="000B5951">
            <w:pPr>
              <w:jc w:val="both"/>
            </w:pPr>
            <w:r w:rsidRPr="006E6E41">
              <w:t>Environmentální bezpečnost</w:t>
            </w:r>
          </w:p>
        </w:tc>
        <w:tc>
          <w:tcPr>
            <w:tcW w:w="567" w:type="dxa"/>
            <w:gridSpan w:val="2"/>
            <w:tcBorders>
              <w:top w:val="nil"/>
            </w:tcBorders>
          </w:tcPr>
          <w:p w14:paraId="608A2E86" w14:textId="77777777" w:rsidR="00FD3188" w:rsidRPr="009B6531" w:rsidRDefault="00FD3188" w:rsidP="000B5951">
            <w:pPr>
              <w:jc w:val="both"/>
            </w:pPr>
            <w:r>
              <w:t>ZS</w:t>
            </w:r>
          </w:p>
        </w:tc>
        <w:tc>
          <w:tcPr>
            <w:tcW w:w="2109" w:type="dxa"/>
            <w:gridSpan w:val="5"/>
            <w:tcBorders>
              <w:top w:val="nil"/>
            </w:tcBorders>
          </w:tcPr>
          <w:p w14:paraId="3027A665" w14:textId="77777777" w:rsidR="00FD3188" w:rsidRPr="009B6531" w:rsidRDefault="00FD3188" w:rsidP="000B5951">
            <w:r>
              <w:t>přednášející</w:t>
            </w:r>
          </w:p>
        </w:tc>
        <w:tc>
          <w:tcPr>
            <w:tcW w:w="1972" w:type="dxa"/>
            <w:gridSpan w:val="3"/>
            <w:tcBorders>
              <w:top w:val="nil"/>
            </w:tcBorders>
          </w:tcPr>
          <w:p w14:paraId="7C2730C0" w14:textId="77777777" w:rsidR="00FD3188" w:rsidRPr="009B6531" w:rsidRDefault="00FD3188" w:rsidP="000B5951">
            <w:pPr>
              <w:jc w:val="both"/>
            </w:pPr>
          </w:p>
        </w:tc>
      </w:tr>
      <w:tr w:rsidR="00FD3188" w14:paraId="68E56AD3" w14:textId="77777777" w:rsidTr="000B5951">
        <w:trPr>
          <w:trHeight w:val="284"/>
        </w:trPr>
        <w:tc>
          <w:tcPr>
            <w:tcW w:w="2802" w:type="dxa"/>
            <w:gridSpan w:val="2"/>
            <w:tcBorders>
              <w:top w:val="nil"/>
            </w:tcBorders>
          </w:tcPr>
          <w:p w14:paraId="678E2F6A" w14:textId="77777777" w:rsidR="00FD3188" w:rsidRPr="009B6531" w:rsidRDefault="00FD3188" w:rsidP="000B5951">
            <w:pPr>
              <w:jc w:val="both"/>
            </w:pPr>
          </w:p>
        </w:tc>
        <w:tc>
          <w:tcPr>
            <w:tcW w:w="2409" w:type="dxa"/>
            <w:gridSpan w:val="3"/>
            <w:tcBorders>
              <w:top w:val="nil"/>
            </w:tcBorders>
          </w:tcPr>
          <w:p w14:paraId="54BDEA3F" w14:textId="77777777" w:rsidR="00FD3188" w:rsidRPr="009B6531" w:rsidRDefault="00FD3188" w:rsidP="000B5951">
            <w:pPr>
              <w:jc w:val="both"/>
            </w:pPr>
          </w:p>
        </w:tc>
        <w:tc>
          <w:tcPr>
            <w:tcW w:w="567" w:type="dxa"/>
            <w:gridSpan w:val="2"/>
            <w:tcBorders>
              <w:top w:val="nil"/>
            </w:tcBorders>
          </w:tcPr>
          <w:p w14:paraId="14D04C94" w14:textId="77777777" w:rsidR="00FD3188" w:rsidRPr="009B6531" w:rsidRDefault="00FD3188" w:rsidP="000B5951">
            <w:pPr>
              <w:jc w:val="both"/>
            </w:pPr>
          </w:p>
        </w:tc>
        <w:tc>
          <w:tcPr>
            <w:tcW w:w="2109" w:type="dxa"/>
            <w:gridSpan w:val="5"/>
            <w:tcBorders>
              <w:top w:val="nil"/>
            </w:tcBorders>
          </w:tcPr>
          <w:p w14:paraId="16168D81" w14:textId="77777777" w:rsidR="00FD3188" w:rsidRPr="009B6531" w:rsidRDefault="00FD3188" w:rsidP="000B5951"/>
        </w:tc>
        <w:tc>
          <w:tcPr>
            <w:tcW w:w="1972" w:type="dxa"/>
            <w:gridSpan w:val="3"/>
            <w:tcBorders>
              <w:top w:val="nil"/>
            </w:tcBorders>
          </w:tcPr>
          <w:p w14:paraId="7A3F4921" w14:textId="77777777" w:rsidR="00FD3188" w:rsidRPr="009B6531" w:rsidRDefault="00FD3188" w:rsidP="000B5951">
            <w:pPr>
              <w:jc w:val="both"/>
            </w:pPr>
          </w:p>
        </w:tc>
      </w:tr>
      <w:tr w:rsidR="00FD3188" w14:paraId="0FF52870" w14:textId="77777777" w:rsidTr="000B5951">
        <w:trPr>
          <w:trHeight w:val="284"/>
        </w:trPr>
        <w:tc>
          <w:tcPr>
            <w:tcW w:w="2802" w:type="dxa"/>
            <w:gridSpan w:val="2"/>
            <w:tcBorders>
              <w:top w:val="nil"/>
            </w:tcBorders>
          </w:tcPr>
          <w:p w14:paraId="444019F6" w14:textId="77777777" w:rsidR="00FD3188" w:rsidRDefault="00FD3188" w:rsidP="000B5951">
            <w:pPr>
              <w:jc w:val="both"/>
            </w:pPr>
          </w:p>
        </w:tc>
        <w:tc>
          <w:tcPr>
            <w:tcW w:w="2409" w:type="dxa"/>
            <w:gridSpan w:val="3"/>
            <w:tcBorders>
              <w:top w:val="nil"/>
            </w:tcBorders>
          </w:tcPr>
          <w:p w14:paraId="6A30CF20" w14:textId="77777777" w:rsidR="00FD3188" w:rsidRDefault="00FD3188" w:rsidP="000B5951">
            <w:pPr>
              <w:jc w:val="both"/>
            </w:pPr>
          </w:p>
        </w:tc>
        <w:tc>
          <w:tcPr>
            <w:tcW w:w="567" w:type="dxa"/>
            <w:gridSpan w:val="2"/>
            <w:tcBorders>
              <w:top w:val="nil"/>
            </w:tcBorders>
          </w:tcPr>
          <w:p w14:paraId="6D86F9E1" w14:textId="77777777" w:rsidR="00FD3188" w:rsidRDefault="00FD3188" w:rsidP="000B5951">
            <w:pPr>
              <w:jc w:val="both"/>
            </w:pPr>
          </w:p>
        </w:tc>
        <w:tc>
          <w:tcPr>
            <w:tcW w:w="2109" w:type="dxa"/>
            <w:gridSpan w:val="5"/>
            <w:tcBorders>
              <w:top w:val="nil"/>
            </w:tcBorders>
          </w:tcPr>
          <w:p w14:paraId="6E2D2538" w14:textId="77777777" w:rsidR="00FD3188" w:rsidRDefault="00FD3188" w:rsidP="000B5951">
            <w:pPr>
              <w:jc w:val="both"/>
            </w:pPr>
          </w:p>
        </w:tc>
        <w:tc>
          <w:tcPr>
            <w:tcW w:w="1972" w:type="dxa"/>
            <w:gridSpan w:val="3"/>
            <w:tcBorders>
              <w:top w:val="nil"/>
            </w:tcBorders>
          </w:tcPr>
          <w:p w14:paraId="54F9D88B" w14:textId="77777777" w:rsidR="00FD3188" w:rsidRPr="009B6531" w:rsidRDefault="00FD3188" w:rsidP="000B5951">
            <w:pPr>
              <w:jc w:val="both"/>
            </w:pPr>
          </w:p>
        </w:tc>
      </w:tr>
      <w:tr w:rsidR="00FD3188" w14:paraId="327AB956" w14:textId="77777777" w:rsidTr="000B5951">
        <w:tc>
          <w:tcPr>
            <w:tcW w:w="9859" w:type="dxa"/>
            <w:gridSpan w:val="15"/>
            <w:shd w:val="clear" w:color="auto" w:fill="F7CAAC"/>
          </w:tcPr>
          <w:p w14:paraId="4B1CFF4B" w14:textId="77777777" w:rsidR="00FD3188" w:rsidRDefault="00FD3188" w:rsidP="000B5951">
            <w:pPr>
              <w:jc w:val="both"/>
            </w:pPr>
            <w:r>
              <w:rPr>
                <w:b/>
              </w:rPr>
              <w:t>Údaje o vzdělání na VŠ</w:t>
            </w:r>
          </w:p>
        </w:tc>
      </w:tr>
      <w:tr w:rsidR="00FD3188" w14:paraId="258DB27D" w14:textId="77777777" w:rsidTr="000B5951">
        <w:trPr>
          <w:trHeight w:val="1993"/>
        </w:trPr>
        <w:tc>
          <w:tcPr>
            <w:tcW w:w="9859" w:type="dxa"/>
            <w:gridSpan w:val="15"/>
          </w:tcPr>
          <w:p w14:paraId="2924F0F6" w14:textId="77777777" w:rsidR="00FD3188" w:rsidRDefault="00FD3188" w:rsidP="000B5951">
            <w:pPr>
              <w:jc w:val="both"/>
              <w:rPr>
                <w:bCs/>
              </w:rPr>
            </w:pPr>
            <w:r>
              <w:rPr>
                <w:bCs/>
              </w:rPr>
              <w:t>1982</w:t>
            </w:r>
            <w:r w:rsidRPr="006E5EE7">
              <w:rPr>
                <w:bCs/>
              </w:rPr>
              <w:t xml:space="preserve"> - </w:t>
            </w:r>
            <w:r>
              <w:rPr>
                <w:bCs/>
              </w:rPr>
              <w:t>inženýr</w:t>
            </w:r>
            <w:r w:rsidRPr="006E5EE7">
              <w:rPr>
                <w:bCs/>
              </w:rPr>
              <w:t xml:space="preserve"> (</w:t>
            </w:r>
            <w:r>
              <w:rPr>
                <w:bCs/>
              </w:rPr>
              <w:t>Ing.</w:t>
            </w:r>
            <w:r w:rsidRPr="006E5EE7">
              <w:rPr>
                <w:bCs/>
              </w:rPr>
              <w:t xml:space="preserve">), studijní program: </w:t>
            </w:r>
            <w:r>
              <w:rPr>
                <w:bCs/>
              </w:rPr>
              <w:t>Název programu</w:t>
            </w:r>
            <w:r w:rsidRPr="006E5EE7">
              <w:rPr>
                <w:bCs/>
              </w:rPr>
              <w:t xml:space="preserve">, obor: </w:t>
            </w:r>
            <w:r>
              <w:rPr>
                <w:bCs/>
              </w:rPr>
              <w:t>Vojenská chemie</w:t>
            </w:r>
            <w:r w:rsidRPr="006E5EE7">
              <w:rPr>
                <w:bCs/>
              </w:rPr>
              <w:t xml:space="preserve">, </w:t>
            </w:r>
            <w:r>
              <w:rPr>
                <w:bCs/>
              </w:rPr>
              <w:t>Vysoká vojenská škola Vyškov</w:t>
            </w:r>
          </w:p>
          <w:p w14:paraId="093CC33F" w14:textId="77777777" w:rsidR="00FD3188" w:rsidRPr="009B095A" w:rsidRDefault="00FD3188" w:rsidP="000B5951">
            <w:pPr>
              <w:jc w:val="both"/>
              <w:rPr>
                <w:bCs/>
              </w:rPr>
            </w:pPr>
            <w:r>
              <w:rPr>
                <w:bCs/>
              </w:rPr>
              <w:t xml:space="preserve">2005 - </w:t>
            </w:r>
            <w:r w:rsidRPr="009B095A">
              <w:rPr>
                <w:bCs/>
              </w:rPr>
              <w:t>Ekonomika a management zvládání krizových jevů – tří semestrový specializační kurz manažéra krizového řízení</w:t>
            </w:r>
            <w:r>
              <w:rPr>
                <w:bCs/>
              </w:rPr>
              <w:t>,</w:t>
            </w:r>
            <w:r w:rsidRPr="009B095A">
              <w:rPr>
                <w:bCs/>
              </w:rPr>
              <w:t xml:space="preserve"> </w:t>
            </w:r>
            <w:r w:rsidRPr="00D644B5">
              <w:rPr>
                <w:bCs/>
              </w:rPr>
              <w:t>Vysoká škola ekonomická Praha</w:t>
            </w:r>
            <w:r w:rsidRPr="009B095A">
              <w:rPr>
                <w:b/>
                <w:bCs/>
              </w:rPr>
              <w:t xml:space="preserve"> </w:t>
            </w:r>
          </w:p>
          <w:p w14:paraId="7B1AEC00" w14:textId="77777777" w:rsidR="00FD3188" w:rsidRDefault="00FD3188" w:rsidP="000B5951">
            <w:pPr>
              <w:jc w:val="both"/>
              <w:rPr>
                <w:bCs/>
              </w:rPr>
            </w:pPr>
            <w:r>
              <w:rPr>
                <w:bCs/>
              </w:rPr>
              <w:t xml:space="preserve">2008 - </w:t>
            </w:r>
            <w:r w:rsidRPr="009B095A">
              <w:rPr>
                <w:bCs/>
              </w:rPr>
              <w:t>Ekonomika a management zvládání krizových jevů – „Nové jevy a fenomény ekonomiky a krizového managementu na počátku 21. století“- dvou semestrový, nejvyšší kurz manažéra krizového řízení</w:t>
            </w:r>
            <w:r>
              <w:rPr>
                <w:bCs/>
              </w:rPr>
              <w:t>,</w:t>
            </w:r>
            <w:r w:rsidRPr="009B095A">
              <w:rPr>
                <w:bCs/>
              </w:rPr>
              <w:t xml:space="preserve"> </w:t>
            </w:r>
            <w:r w:rsidRPr="00D644B5">
              <w:rPr>
                <w:bCs/>
              </w:rPr>
              <w:t xml:space="preserve">Vysoká škola ekonomická Praha </w:t>
            </w:r>
          </w:p>
          <w:p w14:paraId="52DCAAF8" w14:textId="77777777" w:rsidR="00FD3188" w:rsidRDefault="00FD3188" w:rsidP="000B5951">
            <w:pPr>
              <w:jc w:val="both"/>
              <w:rPr>
                <w:bCs/>
              </w:rPr>
            </w:pPr>
          </w:p>
          <w:p w14:paraId="7697C661" w14:textId="77777777" w:rsidR="00FD3188" w:rsidRPr="009B095A" w:rsidRDefault="00FD3188" w:rsidP="000B5951">
            <w:pPr>
              <w:jc w:val="both"/>
              <w:rPr>
                <w:bCs/>
              </w:rPr>
            </w:pPr>
          </w:p>
          <w:p w14:paraId="37A272B9" w14:textId="77777777" w:rsidR="00FD3188" w:rsidRPr="006E5EE7" w:rsidRDefault="00FD3188" w:rsidP="000B5951">
            <w:pPr>
              <w:jc w:val="both"/>
              <w:rPr>
                <w:bCs/>
              </w:rPr>
            </w:pPr>
          </w:p>
          <w:p w14:paraId="6E17E3DE" w14:textId="77777777" w:rsidR="00FD3188" w:rsidRPr="006E5EE7" w:rsidRDefault="00FD3188" w:rsidP="000B5951">
            <w:pPr>
              <w:jc w:val="both"/>
              <w:rPr>
                <w:bCs/>
              </w:rPr>
            </w:pPr>
          </w:p>
        </w:tc>
      </w:tr>
      <w:tr w:rsidR="00FD3188" w14:paraId="07170873" w14:textId="77777777" w:rsidTr="000B5951">
        <w:tc>
          <w:tcPr>
            <w:tcW w:w="9859" w:type="dxa"/>
            <w:gridSpan w:val="15"/>
            <w:shd w:val="clear" w:color="auto" w:fill="F7CAAC"/>
          </w:tcPr>
          <w:p w14:paraId="48051C2F" w14:textId="77777777" w:rsidR="00FD3188" w:rsidRDefault="00FD3188" w:rsidP="000B5951">
            <w:pPr>
              <w:jc w:val="both"/>
              <w:rPr>
                <w:b/>
              </w:rPr>
            </w:pPr>
            <w:r>
              <w:rPr>
                <w:b/>
              </w:rPr>
              <w:t>Údaje o odborném působení od absolvování VŠ</w:t>
            </w:r>
          </w:p>
        </w:tc>
      </w:tr>
      <w:tr w:rsidR="00FD3188" w14:paraId="4BB42C62" w14:textId="77777777" w:rsidTr="000B5951">
        <w:trPr>
          <w:trHeight w:val="1257"/>
        </w:trPr>
        <w:tc>
          <w:tcPr>
            <w:tcW w:w="9859" w:type="dxa"/>
            <w:gridSpan w:val="15"/>
          </w:tcPr>
          <w:p w14:paraId="19ABE14C" w14:textId="77777777" w:rsidR="00FD3188" w:rsidRDefault="00FD3188" w:rsidP="000B5951">
            <w:pPr>
              <w:jc w:val="both"/>
              <w:rPr>
                <w:bCs/>
              </w:rPr>
            </w:pPr>
            <w:r>
              <w:rPr>
                <w:bCs/>
              </w:rPr>
              <w:t>2019-dosud: Univerzita Tomáše Bati ve Zlíně, Fakulta logistiky a krizového řízení, akademický pracovník, pp.</w:t>
            </w:r>
          </w:p>
          <w:p w14:paraId="71EED8F4" w14:textId="77777777" w:rsidR="00FD3188" w:rsidRDefault="00FD3188" w:rsidP="000B5951">
            <w:pPr>
              <w:jc w:val="both"/>
            </w:pPr>
            <w:r w:rsidRPr="00C62C69">
              <w:rPr>
                <w:bCs/>
              </w:rPr>
              <w:t>2002</w:t>
            </w:r>
            <w:r>
              <w:rPr>
                <w:bCs/>
              </w:rPr>
              <w:t>-</w:t>
            </w:r>
            <w:r w:rsidRPr="00C62C69">
              <w:rPr>
                <w:bCs/>
              </w:rPr>
              <w:t>dosud:</w:t>
            </w:r>
            <w:r>
              <w:rPr>
                <w:b/>
                <w:bCs/>
              </w:rPr>
              <w:t xml:space="preserve"> </w:t>
            </w:r>
            <w:r w:rsidRPr="00F032EE">
              <w:t>Zlínský kraj, Krajský úřad, tř. Tomáše Bati 21, Zlín, 761 90</w:t>
            </w:r>
            <w:r>
              <w:t>,</w:t>
            </w:r>
            <w:r w:rsidRPr="00001D28">
              <w:rPr>
                <w:i/>
                <w:iCs/>
              </w:rPr>
              <w:t xml:space="preserve"> </w:t>
            </w:r>
            <w:r>
              <w:rPr>
                <w:iCs/>
              </w:rPr>
              <w:t xml:space="preserve">Bezpečnostní ředitel, tajemník Bezpečnostní rady a krizového štábu kraje, </w:t>
            </w:r>
            <w:r w:rsidRPr="001D2646">
              <w:rPr>
                <w:iCs/>
              </w:rPr>
              <w:t>pp</w:t>
            </w:r>
            <w:r w:rsidRPr="001D2646">
              <w:t>.</w:t>
            </w:r>
          </w:p>
          <w:p w14:paraId="7305F941" w14:textId="77777777" w:rsidR="00FD3188" w:rsidRDefault="00FD3188" w:rsidP="000B5951">
            <w:pPr>
              <w:jc w:val="both"/>
            </w:pPr>
          </w:p>
          <w:p w14:paraId="4738331D" w14:textId="77777777" w:rsidR="00FD3188" w:rsidRDefault="00FD3188" w:rsidP="000B5951">
            <w:pPr>
              <w:jc w:val="both"/>
            </w:pPr>
          </w:p>
          <w:p w14:paraId="520DCD28" w14:textId="77777777" w:rsidR="00FD3188" w:rsidRDefault="00FD3188" w:rsidP="000B5951">
            <w:pPr>
              <w:jc w:val="both"/>
            </w:pPr>
          </w:p>
          <w:p w14:paraId="76844767" w14:textId="77777777" w:rsidR="00FD3188" w:rsidRPr="00424EE8" w:rsidRDefault="00FD3188" w:rsidP="000B5951">
            <w:pPr>
              <w:jc w:val="both"/>
            </w:pPr>
          </w:p>
        </w:tc>
      </w:tr>
      <w:tr w:rsidR="00FD3188" w14:paraId="54FF3F5B" w14:textId="77777777" w:rsidTr="000B5951">
        <w:trPr>
          <w:trHeight w:val="250"/>
        </w:trPr>
        <w:tc>
          <w:tcPr>
            <w:tcW w:w="9859" w:type="dxa"/>
            <w:gridSpan w:val="15"/>
            <w:shd w:val="clear" w:color="auto" w:fill="F7CAAC"/>
          </w:tcPr>
          <w:p w14:paraId="5A179014" w14:textId="77777777" w:rsidR="00FD3188" w:rsidRDefault="00FD3188" w:rsidP="000B5951">
            <w:pPr>
              <w:jc w:val="both"/>
            </w:pPr>
            <w:r>
              <w:rPr>
                <w:b/>
              </w:rPr>
              <w:t>Zkušenosti s vedením kvalifikačních a rigorózních prací</w:t>
            </w:r>
          </w:p>
        </w:tc>
      </w:tr>
      <w:tr w:rsidR="00FD3188" w14:paraId="50102D59" w14:textId="77777777" w:rsidTr="000B5951">
        <w:trPr>
          <w:trHeight w:val="1020"/>
        </w:trPr>
        <w:tc>
          <w:tcPr>
            <w:tcW w:w="9859" w:type="dxa"/>
            <w:gridSpan w:val="15"/>
          </w:tcPr>
          <w:p w14:paraId="5F2E7C12" w14:textId="77777777" w:rsidR="00FD3188" w:rsidRDefault="00FD3188" w:rsidP="000B5951">
            <w:pPr>
              <w:jc w:val="both"/>
            </w:pPr>
            <w:r>
              <w:t>36x vedoucí bakalářské práce</w:t>
            </w:r>
          </w:p>
          <w:p w14:paraId="155A9B9A" w14:textId="77777777" w:rsidR="00FD3188" w:rsidRDefault="00FD3188" w:rsidP="000B5951">
            <w:pPr>
              <w:jc w:val="both"/>
            </w:pPr>
          </w:p>
        </w:tc>
      </w:tr>
      <w:tr w:rsidR="00FD3188" w14:paraId="005C0070" w14:textId="77777777" w:rsidTr="000B5951">
        <w:trPr>
          <w:cantSplit/>
        </w:trPr>
        <w:tc>
          <w:tcPr>
            <w:tcW w:w="3347" w:type="dxa"/>
            <w:gridSpan w:val="3"/>
            <w:tcBorders>
              <w:top w:val="single" w:sz="12" w:space="0" w:color="auto"/>
            </w:tcBorders>
            <w:shd w:val="clear" w:color="auto" w:fill="F7CAAC"/>
          </w:tcPr>
          <w:p w14:paraId="17A89756" w14:textId="77777777" w:rsidR="00FD3188" w:rsidRDefault="00FD3188" w:rsidP="000B5951">
            <w:pPr>
              <w:jc w:val="both"/>
            </w:pPr>
            <w:r>
              <w:rPr>
                <w:b/>
              </w:rPr>
              <w:lastRenderedPageBreak/>
              <w:t xml:space="preserve">Obor habilitačního řízení </w:t>
            </w:r>
          </w:p>
        </w:tc>
        <w:tc>
          <w:tcPr>
            <w:tcW w:w="2245" w:type="dxa"/>
            <w:gridSpan w:val="3"/>
            <w:tcBorders>
              <w:top w:val="single" w:sz="12" w:space="0" w:color="auto"/>
            </w:tcBorders>
            <w:shd w:val="clear" w:color="auto" w:fill="F7CAAC"/>
          </w:tcPr>
          <w:p w14:paraId="39C27637"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43DE9C1"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63D7FC9" w14:textId="77777777" w:rsidR="00FD3188" w:rsidRDefault="00FD3188" w:rsidP="000B5951">
            <w:pPr>
              <w:jc w:val="both"/>
              <w:rPr>
                <w:b/>
              </w:rPr>
            </w:pPr>
            <w:r>
              <w:rPr>
                <w:b/>
              </w:rPr>
              <w:t>Ohlasy publikací</w:t>
            </w:r>
          </w:p>
        </w:tc>
      </w:tr>
      <w:tr w:rsidR="00FD3188" w14:paraId="204FA772" w14:textId="77777777" w:rsidTr="000B5951">
        <w:trPr>
          <w:cantSplit/>
        </w:trPr>
        <w:tc>
          <w:tcPr>
            <w:tcW w:w="3347" w:type="dxa"/>
            <w:gridSpan w:val="3"/>
          </w:tcPr>
          <w:p w14:paraId="648987ED" w14:textId="77777777" w:rsidR="00FD3188" w:rsidRDefault="00FD3188" w:rsidP="000B5951">
            <w:pPr>
              <w:jc w:val="both"/>
            </w:pPr>
          </w:p>
        </w:tc>
        <w:tc>
          <w:tcPr>
            <w:tcW w:w="2245" w:type="dxa"/>
            <w:gridSpan w:val="3"/>
          </w:tcPr>
          <w:p w14:paraId="0B3074A1" w14:textId="77777777" w:rsidR="00FD3188" w:rsidRDefault="00FD3188" w:rsidP="000B5951">
            <w:pPr>
              <w:jc w:val="both"/>
            </w:pPr>
          </w:p>
        </w:tc>
        <w:tc>
          <w:tcPr>
            <w:tcW w:w="2248" w:type="dxa"/>
            <w:gridSpan w:val="5"/>
            <w:tcBorders>
              <w:right w:val="single" w:sz="12" w:space="0" w:color="auto"/>
            </w:tcBorders>
          </w:tcPr>
          <w:p w14:paraId="5CF70B12" w14:textId="77777777" w:rsidR="00FD3188" w:rsidRDefault="00FD3188" w:rsidP="000B5951">
            <w:pPr>
              <w:jc w:val="both"/>
            </w:pPr>
          </w:p>
        </w:tc>
        <w:tc>
          <w:tcPr>
            <w:tcW w:w="632" w:type="dxa"/>
            <w:gridSpan w:val="2"/>
            <w:tcBorders>
              <w:left w:val="single" w:sz="12" w:space="0" w:color="auto"/>
            </w:tcBorders>
            <w:shd w:val="clear" w:color="auto" w:fill="F7CAAC"/>
          </w:tcPr>
          <w:p w14:paraId="0C708F6D" w14:textId="77777777" w:rsidR="00FD3188" w:rsidRPr="00F20AEF" w:rsidRDefault="00FD3188" w:rsidP="000B5951">
            <w:pPr>
              <w:jc w:val="both"/>
            </w:pPr>
            <w:r w:rsidRPr="00F20AEF">
              <w:rPr>
                <w:b/>
              </w:rPr>
              <w:t>WoS</w:t>
            </w:r>
          </w:p>
        </w:tc>
        <w:tc>
          <w:tcPr>
            <w:tcW w:w="693" w:type="dxa"/>
            <w:shd w:val="clear" w:color="auto" w:fill="F7CAAC"/>
          </w:tcPr>
          <w:p w14:paraId="553B12ED"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5651EF21" w14:textId="77777777" w:rsidR="00FD3188" w:rsidRDefault="00FD3188" w:rsidP="000B5951">
            <w:pPr>
              <w:jc w:val="both"/>
            </w:pPr>
            <w:r>
              <w:rPr>
                <w:b/>
                <w:sz w:val="18"/>
              </w:rPr>
              <w:t>ostatní</w:t>
            </w:r>
          </w:p>
        </w:tc>
      </w:tr>
      <w:tr w:rsidR="00FD3188" w14:paraId="051322BD" w14:textId="77777777" w:rsidTr="000B5951">
        <w:trPr>
          <w:cantSplit/>
          <w:trHeight w:val="70"/>
        </w:trPr>
        <w:tc>
          <w:tcPr>
            <w:tcW w:w="3347" w:type="dxa"/>
            <w:gridSpan w:val="3"/>
            <w:shd w:val="clear" w:color="auto" w:fill="F7CAAC"/>
          </w:tcPr>
          <w:p w14:paraId="2AD78DD1" w14:textId="77777777" w:rsidR="00FD3188" w:rsidRDefault="00FD3188" w:rsidP="000B5951">
            <w:pPr>
              <w:jc w:val="both"/>
            </w:pPr>
            <w:r>
              <w:rPr>
                <w:b/>
              </w:rPr>
              <w:t>Obor jmenovacího řízení</w:t>
            </w:r>
          </w:p>
        </w:tc>
        <w:tc>
          <w:tcPr>
            <w:tcW w:w="2245" w:type="dxa"/>
            <w:gridSpan w:val="3"/>
            <w:shd w:val="clear" w:color="auto" w:fill="F7CAAC"/>
          </w:tcPr>
          <w:p w14:paraId="2A6856C1"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7FD4FD0E" w14:textId="77777777" w:rsidR="00FD3188" w:rsidRDefault="00FD3188" w:rsidP="000B5951">
            <w:pPr>
              <w:jc w:val="both"/>
            </w:pPr>
            <w:r>
              <w:rPr>
                <w:b/>
              </w:rPr>
              <w:t>Řízení konáno na VŠ</w:t>
            </w:r>
          </w:p>
        </w:tc>
        <w:tc>
          <w:tcPr>
            <w:tcW w:w="632" w:type="dxa"/>
            <w:gridSpan w:val="2"/>
            <w:tcBorders>
              <w:left w:val="single" w:sz="12" w:space="0" w:color="auto"/>
            </w:tcBorders>
          </w:tcPr>
          <w:p w14:paraId="28FD0536" w14:textId="0FEE283B" w:rsidR="00FD3188" w:rsidRPr="00F20AEF" w:rsidRDefault="00400C79" w:rsidP="000B5951">
            <w:pPr>
              <w:jc w:val="both"/>
              <w:rPr>
                <w:b/>
              </w:rPr>
            </w:pPr>
            <w:ins w:id="3993" w:author="Eva Skýbová" w:date="2024-05-15T09:53:00Z">
              <w:r>
                <w:rPr>
                  <w:b/>
                </w:rPr>
                <w:t>1</w:t>
              </w:r>
            </w:ins>
          </w:p>
        </w:tc>
        <w:tc>
          <w:tcPr>
            <w:tcW w:w="693" w:type="dxa"/>
          </w:tcPr>
          <w:p w14:paraId="0DBDBDAA" w14:textId="77777777" w:rsidR="00FD3188" w:rsidRPr="00F20AEF" w:rsidRDefault="00FD3188" w:rsidP="000B5951">
            <w:pPr>
              <w:jc w:val="both"/>
              <w:rPr>
                <w:b/>
              </w:rPr>
            </w:pPr>
            <w:r>
              <w:rPr>
                <w:b/>
              </w:rPr>
              <w:t>2</w:t>
            </w:r>
          </w:p>
        </w:tc>
        <w:tc>
          <w:tcPr>
            <w:tcW w:w="694" w:type="dxa"/>
          </w:tcPr>
          <w:p w14:paraId="4321DC74" w14:textId="77777777" w:rsidR="00FD3188" w:rsidRPr="005B7443" w:rsidRDefault="00FD3188" w:rsidP="000B5951">
            <w:pPr>
              <w:jc w:val="both"/>
              <w:rPr>
                <w:b/>
              </w:rPr>
            </w:pPr>
          </w:p>
        </w:tc>
      </w:tr>
      <w:tr w:rsidR="00FD3188" w14:paraId="5CE854F2" w14:textId="77777777" w:rsidTr="000B5951">
        <w:trPr>
          <w:trHeight w:val="205"/>
        </w:trPr>
        <w:tc>
          <w:tcPr>
            <w:tcW w:w="3347" w:type="dxa"/>
            <w:gridSpan w:val="3"/>
          </w:tcPr>
          <w:p w14:paraId="4A2862E8" w14:textId="77777777" w:rsidR="00FD3188" w:rsidRDefault="00FD3188" w:rsidP="000B5951">
            <w:pPr>
              <w:jc w:val="both"/>
            </w:pPr>
          </w:p>
        </w:tc>
        <w:tc>
          <w:tcPr>
            <w:tcW w:w="2245" w:type="dxa"/>
            <w:gridSpan w:val="3"/>
          </w:tcPr>
          <w:p w14:paraId="0A674B9B" w14:textId="77777777" w:rsidR="00FD3188" w:rsidRDefault="00FD3188" w:rsidP="000B5951">
            <w:pPr>
              <w:jc w:val="both"/>
            </w:pPr>
          </w:p>
        </w:tc>
        <w:tc>
          <w:tcPr>
            <w:tcW w:w="2248" w:type="dxa"/>
            <w:gridSpan w:val="5"/>
            <w:tcBorders>
              <w:right w:val="single" w:sz="12" w:space="0" w:color="auto"/>
            </w:tcBorders>
          </w:tcPr>
          <w:p w14:paraId="37CC2D4F"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2EF30BCA" w14:textId="77777777" w:rsidR="00FD3188" w:rsidRPr="00F20AEF" w:rsidRDefault="00FD3188" w:rsidP="000B5951">
            <w:pPr>
              <w:jc w:val="both"/>
              <w:rPr>
                <w:b/>
                <w:sz w:val="18"/>
              </w:rPr>
            </w:pPr>
            <w:r w:rsidRPr="00F20AEF">
              <w:rPr>
                <w:b/>
                <w:sz w:val="18"/>
              </w:rPr>
              <w:t>H-index WoS/Scopus</w:t>
            </w:r>
          </w:p>
        </w:tc>
        <w:tc>
          <w:tcPr>
            <w:tcW w:w="694" w:type="dxa"/>
            <w:vAlign w:val="center"/>
          </w:tcPr>
          <w:p w14:paraId="3D1800ED" w14:textId="77777777" w:rsidR="00FD3188" w:rsidRPr="005B7443" w:rsidRDefault="00FD3188" w:rsidP="000B5951">
            <w:pPr>
              <w:rPr>
                <w:b/>
              </w:rPr>
            </w:pPr>
            <w:r>
              <w:rPr>
                <w:b/>
              </w:rPr>
              <w:t>1/1</w:t>
            </w:r>
            <w:r w:rsidRPr="005B7443">
              <w:rPr>
                <w:b/>
              </w:rPr>
              <w:t xml:space="preserve">   </w:t>
            </w:r>
          </w:p>
        </w:tc>
      </w:tr>
      <w:tr w:rsidR="00FD3188" w14:paraId="6AAEDB6E" w14:textId="77777777" w:rsidTr="000B5951">
        <w:tc>
          <w:tcPr>
            <w:tcW w:w="9859" w:type="dxa"/>
            <w:gridSpan w:val="15"/>
            <w:shd w:val="clear" w:color="auto" w:fill="F7CAAC"/>
          </w:tcPr>
          <w:p w14:paraId="580FA161"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0F2E18F8" w14:textId="77777777" w:rsidTr="000B5951">
        <w:trPr>
          <w:trHeight w:val="2347"/>
        </w:trPr>
        <w:tc>
          <w:tcPr>
            <w:tcW w:w="9859" w:type="dxa"/>
            <w:gridSpan w:val="15"/>
          </w:tcPr>
          <w:p w14:paraId="5124F8F4" w14:textId="77777777" w:rsidR="00FD3188" w:rsidRPr="007C0A93" w:rsidRDefault="00FD3188" w:rsidP="000B5951">
            <w:pPr>
              <w:spacing w:after="240"/>
              <w:jc w:val="both"/>
              <w:rPr>
                <w:bCs/>
              </w:rPr>
            </w:pPr>
            <w:r w:rsidRPr="007C0A93">
              <w:rPr>
                <w:bCs/>
              </w:rPr>
              <w:t xml:space="preserve">VÍCHOVÁ, Kateřina; HROMADA, Martin; DŽERMANSKÝ, Martin; SNOPEK, Lukáš a </w:t>
            </w:r>
            <w:r w:rsidRPr="007C0A93">
              <w:rPr>
                <w:b/>
              </w:rPr>
              <w:t>Robert PEKAJ</w:t>
            </w:r>
            <w:r w:rsidRPr="007C0A93">
              <w:rPr>
                <w:bCs/>
              </w:rPr>
              <w:t>. Solving Power Outages in Healthcare Facilities: Algorithmisation and Assessment of Preparedness. </w:t>
            </w:r>
            <w:r w:rsidRPr="007C0A93">
              <w:rPr>
                <w:bCs/>
                <w:i/>
                <w:iCs/>
              </w:rPr>
              <w:t>Energies</w:t>
            </w:r>
            <w:r w:rsidRPr="007C0A93">
              <w:rPr>
                <w:bCs/>
              </w:rPr>
              <w:t>, 2022, roč. 2023, č. 16 (1), s. 1-14. ISSN 1996-1073.</w:t>
            </w:r>
            <w:r>
              <w:rPr>
                <w:bCs/>
              </w:rPr>
              <w:t xml:space="preserve"> (Jimp, </w:t>
            </w:r>
            <w:r w:rsidRPr="00610187">
              <w:rPr>
                <w:bCs/>
              </w:rPr>
              <w:t xml:space="preserve">autorský podíl </w:t>
            </w:r>
            <w:r>
              <w:rPr>
                <w:b/>
              </w:rPr>
              <w:t>5</w:t>
            </w:r>
            <w:r w:rsidRPr="00462405">
              <w:rPr>
                <w:b/>
              </w:rPr>
              <w:t xml:space="preserve"> %</w:t>
            </w:r>
            <w:r>
              <w:rPr>
                <w:bCs/>
              </w:rPr>
              <w:t>)</w:t>
            </w:r>
          </w:p>
          <w:p w14:paraId="126F9B5C" w14:textId="77777777" w:rsidR="00FD3188" w:rsidRPr="007C0A93" w:rsidRDefault="00FD3188" w:rsidP="000B5951">
            <w:pPr>
              <w:spacing w:after="240"/>
              <w:jc w:val="both"/>
              <w:rPr>
                <w:bCs/>
              </w:rPr>
            </w:pPr>
            <w:r w:rsidRPr="007C0A93">
              <w:rPr>
                <w:bCs/>
              </w:rPr>
              <w:t>VÍCHOVÁ, Kateřina</w:t>
            </w:r>
            <w:r>
              <w:rPr>
                <w:bCs/>
              </w:rPr>
              <w:t xml:space="preserve">; </w:t>
            </w:r>
            <w:r w:rsidRPr="001D2646">
              <w:rPr>
                <w:b/>
                <w:bCs/>
              </w:rPr>
              <w:t>Robert PEKAJ</w:t>
            </w:r>
            <w:r>
              <w:rPr>
                <w:bCs/>
              </w:rPr>
              <w:t xml:space="preserve"> a </w:t>
            </w:r>
            <w:r w:rsidRPr="007C0A93">
              <w:rPr>
                <w:bCs/>
              </w:rPr>
              <w:t>Marek</w:t>
            </w:r>
            <w:r>
              <w:rPr>
                <w:bCs/>
              </w:rPr>
              <w:t xml:space="preserve"> </w:t>
            </w:r>
            <w:r w:rsidRPr="007C0A93">
              <w:rPr>
                <w:bCs/>
              </w:rPr>
              <w:t>TOMAŠTÍK. Loss prevention in times of blackout. </w:t>
            </w:r>
            <w:r w:rsidRPr="007C0A93">
              <w:rPr>
                <w:bCs/>
                <w:i/>
                <w:iCs/>
              </w:rPr>
              <w:t>Chemical Engineering Transactions</w:t>
            </w:r>
            <w:r w:rsidRPr="007C0A93">
              <w:rPr>
                <w:bCs/>
              </w:rPr>
              <w:t>, 2021, roč. 86, č. Neuveden, s. 211-216. ISSN 2283-9216.</w:t>
            </w:r>
            <w:r>
              <w:rPr>
                <w:bCs/>
              </w:rPr>
              <w:t xml:space="preserve"> (Jsc, </w:t>
            </w:r>
            <w:r w:rsidRPr="00610187">
              <w:rPr>
                <w:bCs/>
              </w:rPr>
              <w:t xml:space="preserve">autorský podíl </w:t>
            </w:r>
            <w:r>
              <w:rPr>
                <w:bCs/>
              </w:rPr>
              <w:t>3</w:t>
            </w:r>
            <w:r>
              <w:rPr>
                <w:b/>
              </w:rPr>
              <w:t>5</w:t>
            </w:r>
            <w:r w:rsidRPr="00462405">
              <w:rPr>
                <w:b/>
              </w:rPr>
              <w:t xml:space="preserve"> %</w:t>
            </w:r>
            <w:r>
              <w:rPr>
                <w:bCs/>
              </w:rPr>
              <w:t>)</w:t>
            </w:r>
          </w:p>
          <w:p w14:paraId="5EA7CF6B" w14:textId="77777777" w:rsidR="00FD3188" w:rsidRPr="007C0A93" w:rsidRDefault="00FD3188" w:rsidP="000B5951">
            <w:pPr>
              <w:spacing w:after="240"/>
              <w:jc w:val="both"/>
              <w:rPr>
                <w:bCs/>
              </w:rPr>
            </w:pPr>
            <w:r w:rsidRPr="007C0A93">
              <w:rPr>
                <w:bCs/>
              </w:rPr>
              <w:t>DŽERMANSKÝ, Martin</w:t>
            </w:r>
            <w:r>
              <w:rPr>
                <w:bCs/>
              </w:rPr>
              <w:t xml:space="preserve"> a </w:t>
            </w:r>
            <w:r w:rsidRPr="001D2646">
              <w:rPr>
                <w:b/>
                <w:bCs/>
              </w:rPr>
              <w:t>Robert PEKAJ</w:t>
            </w:r>
            <w:r w:rsidRPr="007C0A93">
              <w:rPr>
                <w:bCs/>
              </w:rPr>
              <w:t>. Risk analysis and support for the integrated rescue system on emergencies. </w:t>
            </w:r>
            <w:r w:rsidRPr="007C0A93">
              <w:rPr>
                <w:bCs/>
                <w:i/>
                <w:iCs/>
              </w:rPr>
              <w:t>International Journal of Circuits, Systems and Signal Processing</w:t>
            </w:r>
            <w:r w:rsidRPr="007C0A93">
              <w:rPr>
                <w:bCs/>
              </w:rPr>
              <w:t>, 2020, roč. 14, č. Neuveden, s. 764-768. ISSN 1998-4464.</w:t>
            </w:r>
            <w:r>
              <w:rPr>
                <w:bCs/>
              </w:rPr>
              <w:t xml:space="preserve"> (Jsc, </w:t>
            </w:r>
            <w:r w:rsidRPr="00610187">
              <w:rPr>
                <w:bCs/>
              </w:rPr>
              <w:t xml:space="preserve">autorský podíl </w:t>
            </w:r>
            <w:r>
              <w:rPr>
                <w:b/>
              </w:rPr>
              <w:t>20</w:t>
            </w:r>
            <w:r w:rsidRPr="00462405">
              <w:rPr>
                <w:b/>
              </w:rPr>
              <w:t xml:space="preserve"> %</w:t>
            </w:r>
            <w:r>
              <w:rPr>
                <w:bCs/>
              </w:rPr>
              <w:t>)</w:t>
            </w:r>
          </w:p>
          <w:p w14:paraId="66CD2225" w14:textId="77777777" w:rsidR="00FD3188" w:rsidRPr="007C0A93" w:rsidRDefault="00FD3188" w:rsidP="000B5951">
            <w:pPr>
              <w:spacing w:after="240"/>
              <w:jc w:val="both"/>
              <w:rPr>
                <w:bCs/>
              </w:rPr>
            </w:pPr>
            <w:r w:rsidRPr="007C0A93">
              <w:rPr>
                <w:bCs/>
              </w:rPr>
              <w:t>DŽERMANSKÝ, Martin</w:t>
            </w:r>
            <w:r>
              <w:rPr>
                <w:bCs/>
              </w:rPr>
              <w:t xml:space="preserve"> a </w:t>
            </w:r>
            <w:r w:rsidRPr="001D2646">
              <w:rPr>
                <w:b/>
                <w:bCs/>
              </w:rPr>
              <w:t>Robert PEKAJ</w:t>
            </w:r>
            <w:r w:rsidRPr="007C0A93">
              <w:rPr>
                <w:bCs/>
              </w:rPr>
              <w:t>. Preparedness for the emergencies in the city of Kyjov. </w:t>
            </w:r>
            <w:r w:rsidRPr="007C0A93">
              <w:rPr>
                <w:bCs/>
                <w:i/>
                <w:iCs/>
              </w:rPr>
              <w:t>Journal of Physics Conference Series</w:t>
            </w:r>
            <w:r w:rsidRPr="007C0A93">
              <w:rPr>
                <w:bCs/>
              </w:rPr>
              <w:t>. Bristol: IOP Publishing Ltd., 2020, s. 1-7. ISSN 1742-6588.</w:t>
            </w:r>
            <w:r>
              <w:rPr>
                <w:bCs/>
              </w:rPr>
              <w:t xml:space="preserve"> (D, </w:t>
            </w:r>
            <w:r w:rsidRPr="00610187">
              <w:rPr>
                <w:bCs/>
              </w:rPr>
              <w:t xml:space="preserve">autorský podíl </w:t>
            </w:r>
            <w:r>
              <w:rPr>
                <w:b/>
              </w:rPr>
              <w:t>20</w:t>
            </w:r>
            <w:r w:rsidRPr="00462405">
              <w:rPr>
                <w:b/>
              </w:rPr>
              <w:t xml:space="preserve"> %</w:t>
            </w:r>
            <w:r>
              <w:rPr>
                <w:bCs/>
              </w:rPr>
              <w:t>)</w:t>
            </w:r>
          </w:p>
          <w:p w14:paraId="66A3E352" w14:textId="77777777" w:rsidR="00FD3188" w:rsidRPr="00224765" w:rsidRDefault="00FD3188" w:rsidP="000B5951">
            <w:pPr>
              <w:spacing w:after="240"/>
              <w:jc w:val="both"/>
              <w:rPr>
                <w:b/>
              </w:rPr>
            </w:pPr>
            <w:r w:rsidRPr="007C0A93">
              <w:rPr>
                <w:bCs/>
              </w:rPr>
              <w:t>VÍCHOVÁ, Kateřina</w:t>
            </w:r>
            <w:r>
              <w:rPr>
                <w:bCs/>
              </w:rPr>
              <w:t xml:space="preserve">; </w:t>
            </w:r>
            <w:r w:rsidRPr="007C0A93">
              <w:rPr>
                <w:bCs/>
              </w:rPr>
              <w:t>DVOŘÁČEK, Radek</w:t>
            </w:r>
            <w:r>
              <w:rPr>
                <w:bCs/>
              </w:rPr>
              <w:t>;</w:t>
            </w:r>
            <w:r w:rsidRPr="007C0A93">
              <w:rPr>
                <w:bCs/>
              </w:rPr>
              <w:t xml:space="preserve"> TARABA, Pavel</w:t>
            </w:r>
            <w:r>
              <w:rPr>
                <w:bCs/>
              </w:rPr>
              <w:t xml:space="preserve"> a </w:t>
            </w:r>
            <w:r w:rsidRPr="001D2646">
              <w:rPr>
                <w:b/>
                <w:bCs/>
              </w:rPr>
              <w:t>Robert PEKAJ</w:t>
            </w:r>
            <w:r w:rsidRPr="007C0A93">
              <w:rPr>
                <w:bCs/>
              </w:rPr>
              <w:t>. Microscopic traffic simulation for the safer process and environment in the city. </w:t>
            </w:r>
            <w:r w:rsidRPr="007C0A93">
              <w:rPr>
                <w:bCs/>
                <w:i/>
                <w:iCs/>
              </w:rPr>
              <w:t>Chemical Engineering Transactions</w:t>
            </w:r>
            <w:r w:rsidRPr="007C0A93">
              <w:rPr>
                <w:bCs/>
              </w:rPr>
              <w:t>, 2020, roč. 82, č. Neuveden, s. 301-306. ISSN 2283-9216.</w:t>
            </w:r>
            <w:r>
              <w:rPr>
                <w:bCs/>
              </w:rPr>
              <w:t xml:space="preserve"> (Jsc, </w:t>
            </w:r>
            <w:r w:rsidRPr="00610187">
              <w:rPr>
                <w:bCs/>
              </w:rPr>
              <w:t xml:space="preserve">autorský podíl </w:t>
            </w:r>
            <w:r>
              <w:rPr>
                <w:b/>
              </w:rPr>
              <w:t>5</w:t>
            </w:r>
            <w:r w:rsidRPr="00462405">
              <w:rPr>
                <w:b/>
              </w:rPr>
              <w:t xml:space="preserve"> %</w:t>
            </w:r>
            <w:r>
              <w:rPr>
                <w:bCs/>
              </w:rPr>
              <w:t>)</w:t>
            </w:r>
          </w:p>
          <w:p w14:paraId="3854A0A0" w14:textId="77777777" w:rsidR="00FD3188" w:rsidRDefault="00FD3188" w:rsidP="000B5951">
            <w:pPr>
              <w:spacing w:before="120" w:after="60"/>
              <w:jc w:val="both"/>
              <w:rPr>
                <w:b/>
              </w:rPr>
            </w:pPr>
            <w:r>
              <w:rPr>
                <w:b/>
              </w:rPr>
              <w:t>Řešené výzkumné projekty:</w:t>
            </w:r>
          </w:p>
          <w:p w14:paraId="21A2D9D1" w14:textId="77777777" w:rsidR="00FD3188" w:rsidRPr="002B6CE1" w:rsidRDefault="00FD3188" w:rsidP="000B5951">
            <w:pPr>
              <w:spacing w:before="60" w:after="60"/>
              <w:jc w:val="both"/>
              <w:rPr>
                <w:bCs/>
              </w:rPr>
            </w:pPr>
            <w:r w:rsidRPr="002B6CE1">
              <w:rPr>
                <w:bCs/>
              </w:rPr>
              <w:t>2022-2023: Řešitel projektu č. VB01000008 – “</w:t>
            </w:r>
            <w:r w:rsidRPr="002B6CE1">
              <w:rPr>
                <w:b/>
                <w:i/>
                <w:iCs/>
              </w:rPr>
              <w:t>FLAPRIS – Systém pro podporu zpřesněné a včasné předpovědi nebezpečí vzniku přívalových povodní a usnadnění činností krizových a povodňových orgánů kraje</w:t>
            </w:r>
            <w:r w:rsidRPr="002B6CE1">
              <w:rPr>
                <w:bCs/>
              </w:rPr>
              <w:t>”, Ministerstvo vnitra, Bezpečnostní výzkum, 1. veřejná soutěž SECTECH, 2021-2026.</w:t>
            </w:r>
          </w:p>
          <w:p w14:paraId="7F8AE989" w14:textId="77777777" w:rsidR="00FD3188" w:rsidRDefault="00FD3188" w:rsidP="000B5951">
            <w:pPr>
              <w:spacing w:before="60" w:after="60"/>
              <w:jc w:val="both"/>
              <w:rPr>
                <w:b/>
              </w:rPr>
            </w:pPr>
            <w:r w:rsidRPr="002B6CE1">
              <w:rPr>
                <w:bCs/>
              </w:rPr>
              <w:t>2019-2022: Řešitel projektu č. VI20192022134 – “</w:t>
            </w:r>
            <w:r w:rsidRPr="002B6CE1">
              <w:rPr>
                <w:b/>
                <w:i/>
                <w:iCs/>
              </w:rPr>
              <w:t>Systém zpřesněné předpovědi konvektivních srážek pro krajský územní celek</w:t>
            </w:r>
            <w:r w:rsidRPr="002B6CE1">
              <w:rPr>
                <w:bCs/>
              </w:rPr>
              <w:t>”, Ministerstvo vnitra, Bezpečnostní výzkum, 3. veřejná soutěž 2015-2022.</w:t>
            </w:r>
          </w:p>
        </w:tc>
      </w:tr>
      <w:tr w:rsidR="00FD3188" w14:paraId="3FA04092" w14:textId="77777777" w:rsidTr="000B5951">
        <w:trPr>
          <w:trHeight w:val="218"/>
        </w:trPr>
        <w:tc>
          <w:tcPr>
            <w:tcW w:w="9859" w:type="dxa"/>
            <w:gridSpan w:val="15"/>
            <w:shd w:val="clear" w:color="auto" w:fill="F7CAAC"/>
          </w:tcPr>
          <w:p w14:paraId="7680A0A8" w14:textId="77777777" w:rsidR="00FD3188" w:rsidRDefault="00FD3188" w:rsidP="000B5951">
            <w:pPr>
              <w:rPr>
                <w:b/>
              </w:rPr>
            </w:pPr>
            <w:r>
              <w:rPr>
                <w:b/>
              </w:rPr>
              <w:t>Působení v zahraničí</w:t>
            </w:r>
          </w:p>
        </w:tc>
      </w:tr>
      <w:tr w:rsidR="00FD3188" w14:paraId="23045534" w14:textId="77777777" w:rsidTr="000B5951">
        <w:trPr>
          <w:trHeight w:val="328"/>
        </w:trPr>
        <w:tc>
          <w:tcPr>
            <w:tcW w:w="9859" w:type="dxa"/>
            <w:gridSpan w:val="15"/>
          </w:tcPr>
          <w:p w14:paraId="01D9FE7B" w14:textId="77777777" w:rsidR="00FD3188" w:rsidRDefault="00FD3188" w:rsidP="000B5951">
            <w:pPr>
              <w:rPr>
                <w:b/>
              </w:rPr>
            </w:pPr>
          </w:p>
        </w:tc>
      </w:tr>
      <w:tr w:rsidR="00FD3188" w14:paraId="0F86F7ED" w14:textId="77777777" w:rsidTr="000B5951">
        <w:trPr>
          <w:cantSplit/>
          <w:trHeight w:val="470"/>
        </w:trPr>
        <w:tc>
          <w:tcPr>
            <w:tcW w:w="2518" w:type="dxa"/>
            <w:shd w:val="clear" w:color="auto" w:fill="F7CAAC"/>
          </w:tcPr>
          <w:p w14:paraId="78457F49" w14:textId="77777777" w:rsidR="00FD3188" w:rsidRDefault="00FD3188" w:rsidP="000B5951">
            <w:pPr>
              <w:jc w:val="both"/>
              <w:rPr>
                <w:b/>
              </w:rPr>
            </w:pPr>
            <w:r>
              <w:rPr>
                <w:b/>
              </w:rPr>
              <w:t xml:space="preserve">Podpis </w:t>
            </w:r>
          </w:p>
        </w:tc>
        <w:tc>
          <w:tcPr>
            <w:tcW w:w="4536" w:type="dxa"/>
            <w:gridSpan w:val="8"/>
          </w:tcPr>
          <w:p w14:paraId="1D310ABC" w14:textId="77777777" w:rsidR="00FD3188" w:rsidRPr="001D2646" w:rsidRDefault="00FD3188" w:rsidP="000B5951">
            <w:pPr>
              <w:jc w:val="both"/>
              <w:rPr>
                <w:b/>
              </w:rPr>
            </w:pPr>
          </w:p>
        </w:tc>
        <w:tc>
          <w:tcPr>
            <w:tcW w:w="786" w:type="dxa"/>
            <w:gridSpan w:val="2"/>
            <w:shd w:val="clear" w:color="auto" w:fill="F7CAAC"/>
          </w:tcPr>
          <w:p w14:paraId="7D758178" w14:textId="77777777" w:rsidR="00FD3188" w:rsidRDefault="00FD3188" w:rsidP="000B5951">
            <w:pPr>
              <w:jc w:val="both"/>
            </w:pPr>
            <w:r>
              <w:rPr>
                <w:b/>
              </w:rPr>
              <w:t>datum</w:t>
            </w:r>
          </w:p>
        </w:tc>
        <w:tc>
          <w:tcPr>
            <w:tcW w:w="2019" w:type="dxa"/>
            <w:gridSpan w:val="4"/>
          </w:tcPr>
          <w:p w14:paraId="1FF4DB1F" w14:textId="77777777" w:rsidR="00FD3188" w:rsidRDefault="00FD3188" w:rsidP="000B5951">
            <w:pPr>
              <w:jc w:val="both"/>
            </w:pPr>
          </w:p>
        </w:tc>
      </w:tr>
    </w:tbl>
    <w:p w14:paraId="47E1F366" w14:textId="77777777" w:rsidR="00FD3188" w:rsidRDefault="00FD3188" w:rsidP="00FD3188"/>
    <w:p w14:paraId="424361A7" w14:textId="77777777" w:rsidR="00FD3188" w:rsidRDefault="00FD3188" w:rsidP="00FD3188">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3A8A42B4"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E061617" w14:textId="77777777" w:rsidR="00FD3188" w:rsidRDefault="00FD3188" w:rsidP="000B5951">
            <w:pPr>
              <w:jc w:val="both"/>
              <w:rPr>
                <w:b/>
                <w:sz w:val="28"/>
              </w:rPr>
            </w:pPr>
            <w:r>
              <w:rPr>
                <w:b/>
                <w:sz w:val="28"/>
              </w:rPr>
              <w:lastRenderedPageBreak/>
              <w:t>C-I – Personální zabezpečení</w:t>
            </w:r>
          </w:p>
        </w:tc>
      </w:tr>
      <w:tr w:rsidR="00FD3188" w14:paraId="3A3E6A4D"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52DBEC4"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26FC5B11" w14:textId="77777777" w:rsidR="00FD3188" w:rsidRDefault="00FD3188" w:rsidP="000B5951">
            <w:pPr>
              <w:jc w:val="both"/>
            </w:pPr>
            <w:r>
              <w:t>Univerzita Tomáše Bati ve Zlíně</w:t>
            </w:r>
          </w:p>
        </w:tc>
      </w:tr>
      <w:tr w:rsidR="00FD3188" w14:paraId="0F7BD7B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80DE9F"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75E93AA6" w14:textId="77777777" w:rsidR="00FD3188" w:rsidRDefault="00FD3188" w:rsidP="000B5951">
            <w:pPr>
              <w:jc w:val="both"/>
            </w:pPr>
            <w:r>
              <w:t>Fakulta logistiky a krizového řízení</w:t>
            </w:r>
          </w:p>
        </w:tc>
      </w:tr>
      <w:tr w:rsidR="00FD3188" w14:paraId="43C2C971"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0E2546"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42B8B9F5" w14:textId="77777777" w:rsidR="00FD3188" w:rsidRDefault="00FD3188" w:rsidP="000B5951">
            <w:pPr>
              <w:jc w:val="both"/>
            </w:pPr>
            <w:r>
              <w:t>Risk Management</w:t>
            </w:r>
          </w:p>
        </w:tc>
      </w:tr>
      <w:tr w:rsidR="00FD3188" w14:paraId="05F4497D" w14:textId="77777777" w:rsidTr="000B5951">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2B6BAEF"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72E3638" w14:textId="77777777" w:rsidR="00FD3188" w:rsidRDefault="00FD3188" w:rsidP="000B5951">
            <w:pPr>
              <w:jc w:val="both"/>
              <w:rPr>
                <w:b/>
                <w:bCs/>
              </w:rPr>
            </w:pPr>
            <w:r>
              <w:rPr>
                <w:b/>
                <w:bCs/>
              </w:rPr>
              <w:t>Kamil Peterek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2E2E28E"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751A1DC0" w14:textId="77777777" w:rsidR="00FD3188" w:rsidRDefault="00FD3188" w:rsidP="000B5951">
            <w:r>
              <w:t xml:space="preserve">Mgr. Ph.D. </w:t>
            </w:r>
          </w:p>
        </w:tc>
      </w:tr>
      <w:tr w:rsidR="00FD3188" w14:paraId="0BD23EB6"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B3E1E8"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1AEE3C2D" w14:textId="77777777" w:rsidR="00FD3188" w:rsidRDefault="00FD3188" w:rsidP="000B5951">
            <w:pPr>
              <w:jc w:val="both"/>
            </w:pPr>
            <w:r>
              <w:t>1982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0875B58"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3C8265F" w14:textId="77777777" w:rsidR="00FD3188" w:rsidRDefault="00FD3188" w:rsidP="000B5951">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074D776"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D7AB89D"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092458"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1C41E7B" w14:textId="77777777" w:rsidR="00FD3188" w:rsidRDefault="00FD3188" w:rsidP="000B5951">
            <w:pPr>
              <w:jc w:val="both"/>
            </w:pPr>
            <w:r>
              <w:t>10/26</w:t>
            </w:r>
          </w:p>
        </w:tc>
      </w:tr>
      <w:tr w:rsidR="00FD3188" w14:paraId="37D80018"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BBC807F"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99A3A57" w14:textId="77777777" w:rsidR="00FD3188" w:rsidRDefault="00FD3188" w:rsidP="000B5951">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BCE9E8"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16663C01"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18BA38"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EACD79A" w14:textId="77777777" w:rsidR="00FD3188" w:rsidRDefault="00FD3188" w:rsidP="000B5951">
            <w:pPr>
              <w:jc w:val="both"/>
            </w:pPr>
            <w:r>
              <w:t>10/26</w:t>
            </w:r>
          </w:p>
        </w:tc>
      </w:tr>
      <w:tr w:rsidR="00FD3188" w14:paraId="77FDA2DC"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8867B1"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FEDC60"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F591814" w14:textId="77777777" w:rsidR="00FD3188" w:rsidRDefault="00FD3188" w:rsidP="000B5951">
            <w:pPr>
              <w:jc w:val="both"/>
              <w:rPr>
                <w:b/>
              </w:rPr>
            </w:pPr>
            <w:r>
              <w:rPr>
                <w:b/>
              </w:rPr>
              <w:t>rozsah</w:t>
            </w:r>
          </w:p>
        </w:tc>
      </w:tr>
      <w:tr w:rsidR="00FD3188" w14:paraId="65C76F15" w14:textId="77777777" w:rsidTr="000B5951">
        <w:tc>
          <w:tcPr>
            <w:tcW w:w="6060" w:type="dxa"/>
            <w:gridSpan w:val="8"/>
            <w:tcBorders>
              <w:top w:val="single" w:sz="4" w:space="0" w:color="auto"/>
              <w:left w:val="single" w:sz="4" w:space="0" w:color="auto"/>
              <w:bottom w:val="single" w:sz="4" w:space="0" w:color="auto"/>
              <w:right w:val="single" w:sz="4" w:space="0" w:color="auto"/>
            </w:tcBorders>
            <w:hideMark/>
          </w:tcPr>
          <w:p w14:paraId="585DCBD4" w14:textId="77777777" w:rsidR="00FD3188" w:rsidRDefault="00FD3188" w:rsidP="000B5951">
            <w:pPr>
              <w:jc w:val="both"/>
            </w:pPr>
            <w:r>
              <w:t>VŠB – Technická univerzita Ostrava</w:t>
            </w:r>
          </w:p>
        </w:tc>
        <w:tc>
          <w:tcPr>
            <w:tcW w:w="1703" w:type="dxa"/>
            <w:gridSpan w:val="2"/>
            <w:tcBorders>
              <w:top w:val="single" w:sz="4" w:space="0" w:color="auto"/>
              <w:left w:val="single" w:sz="4" w:space="0" w:color="auto"/>
              <w:bottom w:val="single" w:sz="4" w:space="0" w:color="auto"/>
              <w:right w:val="single" w:sz="4" w:space="0" w:color="auto"/>
            </w:tcBorders>
            <w:hideMark/>
          </w:tcPr>
          <w:p w14:paraId="2161723D" w14:textId="77777777" w:rsidR="00FD3188" w:rsidRDefault="00FD3188" w:rsidP="000B5951">
            <w:pPr>
              <w:jc w:val="both"/>
              <w:rPr>
                <w:i/>
                <w:iCs/>
              </w:rPr>
            </w:pPr>
            <w:r>
              <w:rPr>
                <w:i/>
                <w:iCs/>
              </w:rPr>
              <w:t>pp.</w:t>
            </w:r>
          </w:p>
        </w:tc>
        <w:tc>
          <w:tcPr>
            <w:tcW w:w="2096" w:type="dxa"/>
            <w:gridSpan w:val="5"/>
            <w:tcBorders>
              <w:top w:val="single" w:sz="4" w:space="0" w:color="auto"/>
              <w:left w:val="single" w:sz="4" w:space="0" w:color="auto"/>
              <w:bottom w:val="single" w:sz="4" w:space="0" w:color="auto"/>
              <w:right w:val="single" w:sz="4" w:space="0" w:color="auto"/>
            </w:tcBorders>
            <w:hideMark/>
          </w:tcPr>
          <w:p w14:paraId="3268490E" w14:textId="77777777" w:rsidR="00FD3188" w:rsidRDefault="00FD3188" w:rsidP="000B5951">
            <w:pPr>
              <w:jc w:val="both"/>
            </w:pPr>
            <w:r>
              <w:t>20</w:t>
            </w:r>
          </w:p>
        </w:tc>
      </w:tr>
      <w:tr w:rsidR="00FD3188" w14:paraId="176A4CA6"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EFD6008"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959DFDB"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EDC34E" w14:textId="77777777" w:rsidR="00FD3188" w:rsidRDefault="00FD3188" w:rsidP="000B5951">
            <w:pPr>
              <w:jc w:val="both"/>
            </w:pPr>
          </w:p>
        </w:tc>
      </w:tr>
      <w:tr w:rsidR="00FD3188" w14:paraId="67403C54"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40B3074"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C4EBC2B"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39571ED" w14:textId="77777777" w:rsidR="00FD3188" w:rsidRDefault="00FD3188" w:rsidP="000B5951">
            <w:pPr>
              <w:jc w:val="both"/>
            </w:pPr>
          </w:p>
        </w:tc>
      </w:tr>
      <w:tr w:rsidR="00FD3188" w14:paraId="1226E52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6575B4D"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0566B53"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E5FF42C" w14:textId="77777777" w:rsidR="00FD3188" w:rsidRDefault="00FD3188" w:rsidP="000B5951">
            <w:pPr>
              <w:jc w:val="both"/>
            </w:pPr>
          </w:p>
        </w:tc>
      </w:tr>
      <w:tr w:rsidR="00FD3188" w14:paraId="5C6CC8D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30B3C0"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35279187" w14:textId="77777777" w:rsidTr="000B5951">
        <w:trPr>
          <w:trHeight w:val="1417"/>
        </w:trPr>
        <w:tc>
          <w:tcPr>
            <w:tcW w:w="9859" w:type="dxa"/>
            <w:gridSpan w:val="15"/>
            <w:tcBorders>
              <w:top w:val="nil"/>
              <w:left w:val="single" w:sz="4" w:space="0" w:color="auto"/>
              <w:bottom w:val="single" w:sz="4" w:space="0" w:color="auto"/>
              <w:right w:val="single" w:sz="4" w:space="0" w:color="auto"/>
            </w:tcBorders>
          </w:tcPr>
          <w:p w14:paraId="5460AD8D" w14:textId="77777777" w:rsidR="00FD3188" w:rsidRDefault="00FD3188" w:rsidP="000B5951">
            <w:pPr>
              <w:jc w:val="both"/>
            </w:pPr>
            <w:r>
              <w:t>Introduction to Logistics – vede semináře (100 %)</w:t>
            </w:r>
          </w:p>
          <w:p w14:paraId="1BEED9D5" w14:textId="77777777" w:rsidR="00FD3188" w:rsidRDefault="00FD3188" w:rsidP="000B5951">
            <w:pPr>
              <w:jc w:val="both"/>
            </w:pPr>
          </w:p>
        </w:tc>
      </w:tr>
      <w:tr w:rsidR="00FD3188" w14:paraId="7EA7FF86"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A06B704"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2171E119"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0E02A72D"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6D4279E"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40089B3"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3AF85CD"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ACC0EB" w14:textId="77777777" w:rsidR="00FD3188" w:rsidRDefault="00FD3188" w:rsidP="000B5951">
            <w:pPr>
              <w:jc w:val="both"/>
              <w:rPr>
                <w:b/>
              </w:rPr>
            </w:pPr>
            <w:r>
              <w:rPr>
                <w:b/>
              </w:rPr>
              <w:t>(</w:t>
            </w:r>
            <w:r>
              <w:rPr>
                <w:b/>
                <w:i/>
                <w:iCs/>
              </w:rPr>
              <w:t>nepovinný údaj</w:t>
            </w:r>
            <w:r>
              <w:rPr>
                <w:b/>
              </w:rPr>
              <w:t>) Počet hodin za semestr</w:t>
            </w:r>
          </w:p>
        </w:tc>
      </w:tr>
      <w:tr w:rsidR="00FD3188" w14:paraId="588FBA2B"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8D53AF3"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17433EF7"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09D35689"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0BAB8038" w14:textId="77777777" w:rsidR="00FD3188" w:rsidRDefault="00FD3188" w:rsidP="000B5951"/>
        </w:tc>
        <w:tc>
          <w:tcPr>
            <w:tcW w:w="1972" w:type="dxa"/>
            <w:gridSpan w:val="3"/>
            <w:tcBorders>
              <w:top w:val="nil"/>
              <w:left w:val="single" w:sz="4" w:space="0" w:color="auto"/>
              <w:bottom w:val="single" w:sz="4" w:space="0" w:color="auto"/>
              <w:right w:val="single" w:sz="4" w:space="0" w:color="auto"/>
            </w:tcBorders>
          </w:tcPr>
          <w:p w14:paraId="4D628B88" w14:textId="77777777" w:rsidR="00FD3188" w:rsidRDefault="00FD3188" w:rsidP="000B5951">
            <w:pPr>
              <w:jc w:val="both"/>
            </w:pPr>
          </w:p>
        </w:tc>
      </w:tr>
      <w:tr w:rsidR="00FD3188" w14:paraId="14D5A83F"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CE5F4B1"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3CE8E173"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4D1DC6A1"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0A59DDC4" w14:textId="77777777" w:rsidR="00FD3188" w:rsidRDefault="00FD3188" w:rsidP="000B5951"/>
        </w:tc>
        <w:tc>
          <w:tcPr>
            <w:tcW w:w="1972" w:type="dxa"/>
            <w:gridSpan w:val="3"/>
            <w:tcBorders>
              <w:top w:val="nil"/>
              <w:left w:val="single" w:sz="4" w:space="0" w:color="auto"/>
              <w:bottom w:val="single" w:sz="4" w:space="0" w:color="auto"/>
              <w:right w:val="single" w:sz="4" w:space="0" w:color="auto"/>
            </w:tcBorders>
          </w:tcPr>
          <w:p w14:paraId="349D626C" w14:textId="77777777" w:rsidR="00FD3188" w:rsidRDefault="00FD3188" w:rsidP="000B5951">
            <w:pPr>
              <w:jc w:val="both"/>
            </w:pPr>
          </w:p>
        </w:tc>
      </w:tr>
      <w:tr w:rsidR="00FD3188" w14:paraId="52A62FC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3A438A6"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2E1E2840"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55FAE0F6"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149522AC" w14:textId="77777777" w:rsidR="00FD3188" w:rsidRDefault="00FD3188" w:rsidP="000B5951"/>
        </w:tc>
        <w:tc>
          <w:tcPr>
            <w:tcW w:w="1972" w:type="dxa"/>
            <w:gridSpan w:val="3"/>
            <w:tcBorders>
              <w:top w:val="nil"/>
              <w:left w:val="single" w:sz="4" w:space="0" w:color="auto"/>
              <w:bottom w:val="single" w:sz="4" w:space="0" w:color="auto"/>
              <w:right w:val="single" w:sz="4" w:space="0" w:color="auto"/>
            </w:tcBorders>
          </w:tcPr>
          <w:p w14:paraId="385FEA24" w14:textId="77777777" w:rsidR="00FD3188" w:rsidRDefault="00FD3188" w:rsidP="000B5951">
            <w:pPr>
              <w:jc w:val="both"/>
            </w:pPr>
          </w:p>
        </w:tc>
      </w:tr>
      <w:tr w:rsidR="00FD3188" w14:paraId="37556BD3"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C8306A8"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59A34B6C"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689159C1"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2B2D340E" w14:textId="77777777" w:rsidR="00FD3188" w:rsidRDefault="00FD3188" w:rsidP="000B5951"/>
        </w:tc>
        <w:tc>
          <w:tcPr>
            <w:tcW w:w="1972" w:type="dxa"/>
            <w:gridSpan w:val="3"/>
            <w:tcBorders>
              <w:top w:val="nil"/>
              <w:left w:val="single" w:sz="4" w:space="0" w:color="auto"/>
              <w:bottom w:val="single" w:sz="4" w:space="0" w:color="auto"/>
              <w:right w:val="single" w:sz="4" w:space="0" w:color="auto"/>
            </w:tcBorders>
          </w:tcPr>
          <w:p w14:paraId="0032C8FE" w14:textId="77777777" w:rsidR="00FD3188" w:rsidRDefault="00FD3188" w:rsidP="000B5951">
            <w:pPr>
              <w:jc w:val="both"/>
            </w:pPr>
          </w:p>
        </w:tc>
      </w:tr>
      <w:tr w:rsidR="00FD3188" w14:paraId="57761EC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316564B"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6AF95EE6"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7BBA8DB8"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3EDBC8E6" w14:textId="77777777" w:rsidR="00FD3188" w:rsidRDefault="00FD3188" w:rsidP="000B5951"/>
        </w:tc>
        <w:tc>
          <w:tcPr>
            <w:tcW w:w="1972" w:type="dxa"/>
            <w:gridSpan w:val="3"/>
            <w:tcBorders>
              <w:top w:val="nil"/>
              <w:left w:val="single" w:sz="4" w:space="0" w:color="auto"/>
              <w:bottom w:val="single" w:sz="4" w:space="0" w:color="auto"/>
              <w:right w:val="single" w:sz="4" w:space="0" w:color="auto"/>
            </w:tcBorders>
          </w:tcPr>
          <w:p w14:paraId="10B6FF8B" w14:textId="77777777" w:rsidR="00FD3188" w:rsidRDefault="00FD3188" w:rsidP="000B5951">
            <w:pPr>
              <w:jc w:val="both"/>
            </w:pPr>
          </w:p>
        </w:tc>
      </w:tr>
      <w:tr w:rsidR="00FD3188" w14:paraId="08B49B48"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986D935" w14:textId="77777777" w:rsidR="00FD3188"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7547B332"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5AB28969"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0E4E71EA" w14:textId="77777777" w:rsidR="00FD3188"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7274DFA4" w14:textId="77777777" w:rsidR="00FD3188" w:rsidRDefault="00FD3188" w:rsidP="000B5951">
            <w:pPr>
              <w:jc w:val="both"/>
            </w:pPr>
          </w:p>
        </w:tc>
      </w:tr>
      <w:tr w:rsidR="00FD3188" w14:paraId="3EAC493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B5C0A6" w14:textId="77777777" w:rsidR="00FD3188" w:rsidRDefault="00FD3188" w:rsidP="000B5951">
            <w:pPr>
              <w:jc w:val="both"/>
            </w:pPr>
            <w:r>
              <w:rPr>
                <w:b/>
              </w:rPr>
              <w:t>Údaje o vzdělání na VŠ</w:t>
            </w:r>
          </w:p>
        </w:tc>
      </w:tr>
      <w:tr w:rsidR="00FD3188" w14:paraId="726CAA52" w14:textId="77777777" w:rsidTr="000B5951">
        <w:trPr>
          <w:trHeight w:val="1020"/>
        </w:trPr>
        <w:tc>
          <w:tcPr>
            <w:tcW w:w="9859" w:type="dxa"/>
            <w:gridSpan w:val="15"/>
            <w:tcBorders>
              <w:top w:val="single" w:sz="4" w:space="0" w:color="auto"/>
              <w:left w:val="single" w:sz="4" w:space="0" w:color="auto"/>
              <w:bottom w:val="single" w:sz="4" w:space="0" w:color="auto"/>
              <w:right w:val="single" w:sz="4" w:space="0" w:color="auto"/>
            </w:tcBorders>
            <w:hideMark/>
          </w:tcPr>
          <w:p w14:paraId="7281A38F" w14:textId="77777777" w:rsidR="00FD3188" w:rsidRDefault="00FD3188" w:rsidP="000B5951">
            <w:pPr>
              <w:jc w:val="both"/>
              <w:rPr>
                <w:bCs/>
              </w:rPr>
            </w:pPr>
            <w:r>
              <w:rPr>
                <w:bCs/>
              </w:rPr>
              <w:t xml:space="preserve">2018 - doktor (PhD.), studijní program: Krízový manažment, obor: Občianska bezpečnosť, Žilinská univerzita v Žilině </w:t>
            </w:r>
          </w:p>
        </w:tc>
      </w:tr>
      <w:tr w:rsidR="00FD3188" w14:paraId="17238E0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CEF1EA" w14:textId="77777777" w:rsidR="00FD3188" w:rsidRDefault="00FD3188" w:rsidP="000B5951">
            <w:pPr>
              <w:jc w:val="both"/>
              <w:rPr>
                <w:b/>
              </w:rPr>
            </w:pPr>
            <w:r>
              <w:rPr>
                <w:b/>
              </w:rPr>
              <w:t>Údaje o odborném působení od absolvování VŠ</w:t>
            </w:r>
          </w:p>
        </w:tc>
      </w:tr>
      <w:tr w:rsidR="00FD3188" w14:paraId="3F653A28" w14:textId="77777777" w:rsidTr="000B5951">
        <w:trPr>
          <w:trHeight w:val="1361"/>
        </w:trPr>
        <w:tc>
          <w:tcPr>
            <w:tcW w:w="9859" w:type="dxa"/>
            <w:gridSpan w:val="15"/>
            <w:tcBorders>
              <w:top w:val="single" w:sz="4" w:space="0" w:color="auto"/>
              <w:left w:val="single" w:sz="4" w:space="0" w:color="auto"/>
              <w:bottom w:val="single" w:sz="4" w:space="0" w:color="auto"/>
              <w:right w:val="single" w:sz="4" w:space="0" w:color="auto"/>
            </w:tcBorders>
          </w:tcPr>
          <w:p w14:paraId="4A0C6B39" w14:textId="77777777" w:rsidR="00FD3188" w:rsidRDefault="00FD3188" w:rsidP="000B5951">
            <w:pPr>
              <w:jc w:val="both"/>
            </w:pPr>
            <w:r>
              <w:t>2023-dosud: VŠB – Technická univerzita Ostrava, Fakulta strojní, Katedra mechanické technologie, odborný asistent, pp.</w:t>
            </w:r>
          </w:p>
          <w:p w14:paraId="597A4AE3" w14:textId="77777777" w:rsidR="00FD3188" w:rsidRDefault="00FD3188" w:rsidP="000B5951">
            <w:pPr>
              <w:jc w:val="both"/>
            </w:pPr>
            <w:r>
              <w:t xml:space="preserve">2019-dosud: Univerzita Tomáš Bati ve Zlíně, Fakulta logistiky a krizového řízení, Ústav logistiky, odborný asistent, pp. </w:t>
            </w:r>
          </w:p>
          <w:p w14:paraId="4397D6DB" w14:textId="77777777" w:rsidR="00FD3188" w:rsidRDefault="00FD3188" w:rsidP="000B5951">
            <w:pPr>
              <w:jc w:val="both"/>
            </w:pPr>
            <w:r>
              <w:t xml:space="preserve">2009-2019: Vysoká škola logistiky o.p.s, odborný asistent, pp. </w:t>
            </w:r>
          </w:p>
          <w:p w14:paraId="331A7B15" w14:textId="77777777" w:rsidR="00FD3188" w:rsidRDefault="00FD3188" w:rsidP="000B5951">
            <w:pPr>
              <w:jc w:val="both"/>
            </w:pPr>
            <w:r>
              <w:t xml:space="preserve">2005-2009: Základní škola Kravaře, učitel, pp. </w:t>
            </w:r>
          </w:p>
          <w:p w14:paraId="19F0A135" w14:textId="77777777" w:rsidR="00FD3188" w:rsidRDefault="00FD3188" w:rsidP="000B5951">
            <w:pPr>
              <w:jc w:val="both"/>
            </w:pPr>
          </w:p>
        </w:tc>
      </w:tr>
      <w:tr w:rsidR="00FD3188" w14:paraId="0552F00F"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74EA72" w14:textId="77777777" w:rsidR="00FD3188" w:rsidRDefault="00FD3188" w:rsidP="000B5951">
            <w:pPr>
              <w:jc w:val="both"/>
            </w:pPr>
            <w:r>
              <w:rPr>
                <w:b/>
              </w:rPr>
              <w:t>Zkušenosti s vedením kvalifikačních a rigorózních prací</w:t>
            </w:r>
          </w:p>
        </w:tc>
      </w:tr>
      <w:tr w:rsidR="00FD3188" w14:paraId="4EAEF5DC" w14:textId="77777777" w:rsidTr="000B5951">
        <w:trPr>
          <w:trHeight w:val="1020"/>
        </w:trPr>
        <w:tc>
          <w:tcPr>
            <w:tcW w:w="9859" w:type="dxa"/>
            <w:gridSpan w:val="15"/>
            <w:tcBorders>
              <w:top w:val="single" w:sz="4" w:space="0" w:color="auto"/>
              <w:left w:val="single" w:sz="4" w:space="0" w:color="auto"/>
              <w:bottom w:val="single" w:sz="4" w:space="0" w:color="auto"/>
              <w:right w:val="single" w:sz="4" w:space="0" w:color="auto"/>
            </w:tcBorders>
          </w:tcPr>
          <w:p w14:paraId="59D01E5A" w14:textId="77777777" w:rsidR="00FD3188" w:rsidRDefault="00FD3188" w:rsidP="000B5951">
            <w:pPr>
              <w:jc w:val="both"/>
            </w:pPr>
            <w:r>
              <w:t>26x vedoucí bakalářské práce</w:t>
            </w:r>
          </w:p>
          <w:p w14:paraId="202957A9" w14:textId="77777777" w:rsidR="00FD3188" w:rsidRDefault="00FD3188" w:rsidP="000B5951">
            <w:pPr>
              <w:jc w:val="both"/>
            </w:pPr>
            <w:r>
              <w:t>12x vedoucí diplomové práce</w:t>
            </w:r>
          </w:p>
          <w:p w14:paraId="6D14B69F" w14:textId="77777777" w:rsidR="00FD3188" w:rsidRDefault="00FD3188" w:rsidP="000B5951">
            <w:pPr>
              <w:jc w:val="both"/>
            </w:pPr>
          </w:p>
        </w:tc>
      </w:tr>
      <w:tr w:rsidR="00FD3188" w14:paraId="174BC92E"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1ADBC1"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66D44FF"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8FCA1DC"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EDA49BD" w14:textId="77777777" w:rsidR="00FD3188" w:rsidRDefault="00FD3188" w:rsidP="000B5951">
            <w:pPr>
              <w:jc w:val="both"/>
              <w:rPr>
                <w:b/>
              </w:rPr>
            </w:pPr>
            <w:r>
              <w:rPr>
                <w:b/>
              </w:rPr>
              <w:t>Ohlasy publikací</w:t>
            </w:r>
          </w:p>
        </w:tc>
      </w:tr>
      <w:tr w:rsidR="00FD3188" w14:paraId="015A70C4"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5171A461"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BBFFB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A4D1D11"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B60E101"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EA4B650"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FF2D175" w14:textId="77777777" w:rsidR="00FD3188" w:rsidRDefault="00FD3188" w:rsidP="000B5951">
            <w:pPr>
              <w:jc w:val="both"/>
            </w:pPr>
            <w:r>
              <w:rPr>
                <w:b/>
                <w:sz w:val="18"/>
              </w:rPr>
              <w:t>ostatní</w:t>
            </w:r>
          </w:p>
        </w:tc>
      </w:tr>
      <w:tr w:rsidR="00FD3188" w14:paraId="6E8E51FB"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A4BAF7"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A54C35"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F694E40"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5EBC241" w14:textId="77777777" w:rsidR="00FD3188" w:rsidRDefault="00FD3188" w:rsidP="000B5951">
            <w:pPr>
              <w:jc w:val="center"/>
              <w:rPr>
                <w:b/>
              </w:rPr>
            </w:pPr>
          </w:p>
        </w:tc>
        <w:tc>
          <w:tcPr>
            <w:tcW w:w="693" w:type="dxa"/>
            <w:tcBorders>
              <w:top w:val="single" w:sz="4" w:space="0" w:color="auto"/>
              <w:left w:val="single" w:sz="4" w:space="0" w:color="auto"/>
              <w:bottom w:val="single" w:sz="4" w:space="0" w:color="auto"/>
              <w:right w:val="single" w:sz="4" w:space="0" w:color="auto"/>
            </w:tcBorders>
            <w:hideMark/>
          </w:tcPr>
          <w:p w14:paraId="7088275E" w14:textId="77777777" w:rsidR="00FD3188" w:rsidRDefault="00FD3188" w:rsidP="000B5951">
            <w:pPr>
              <w:jc w:val="center"/>
              <w:rPr>
                <w:b/>
              </w:rPr>
            </w:pPr>
            <w:r>
              <w:rPr>
                <w:b/>
              </w:rPr>
              <w:t>11</w:t>
            </w:r>
          </w:p>
        </w:tc>
        <w:tc>
          <w:tcPr>
            <w:tcW w:w="694" w:type="dxa"/>
            <w:tcBorders>
              <w:top w:val="single" w:sz="4" w:space="0" w:color="auto"/>
              <w:left w:val="single" w:sz="4" w:space="0" w:color="auto"/>
              <w:bottom w:val="single" w:sz="4" w:space="0" w:color="auto"/>
              <w:right w:val="single" w:sz="4" w:space="0" w:color="auto"/>
            </w:tcBorders>
          </w:tcPr>
          <w:p w14:paraId="325B2B06" w14:textId="77777777" w:rsidR="00FD3188" w:rsidRDefault="00FD3188" w:rsidP="000B5951">
            <w:pPr>
              <w:jc w:val="both"/>
              <w:rPr>
                <w:b/>
              </w:rPr>
            </w:pPr>
          </w:p>
        </w:tc>
      </w:tr>
      <w:tr w:rsidR="00FD3188" w14:paraId="566CC4DB"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4EBEAFD"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9A2DFD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8717B6C"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4988294"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9D61EE9" w14:textId="77777777" w:rsidR="00FD3188" w:rsidRDefault="00FD3188" w:rsidP="000B5951">
            <w:pPr>
              <w:jc w:val="center"/>
              <w:rPr>
                <w:b/>
              </w:rPr>
            </w:pPr>
            <w:r>
              <w:rPr>
                <w:b/>
              </w:rPr>
              <w:t>0/2</w:t>
            </w:r>
          </w:p>
        </w:tc>
      </w:tr>
      <w:tr w:rsidR="00FD3188" w14:paraId="2A598DC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5C8FB33" w14:textId="77777777" w:rsidR="00FD3188" w:rsidRDefault="00FD3188" w:rsidP="000B5951">
            <w:pPr>
              <w:pageBreakBefore/>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00F45A92"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89FB765" w14:textId="77777777" w:rsidR="00FD3188" w:rsidRDefault="00FD3188" w:rsidP="000B5951">
            <w:pPr>
              <w:spacing w:before="120" w:after="60"/>
              <w:jc w:val="both"/>
            </w:pPr>
            <w:r>
              <w:t xml:space="preserve">HEINZOVÁ, Romana; Kateřina VÍCHOVÁ; </w:t>
            </w:r>
            <w:r>
              <w:rPr>
                <w:b/>
              </w:rPr>
              <w:t>Kamil PETEREK</w:t>
            </w:r>
            <w:r>
              <w:t xml:space="preserve"> a Jan STROHMANDL. Supply chain risk management in dairy industry of the Czech Republic. </w:t>
            </w:r>
            <w:r>
              <w:rPr>
                <w:i/>
              </w:rPr>
              <w:t>Acta Logistica</w:t>
            </w:r>
            <w:r>
              <w:t xml:space="preserve">, vol. 9 (2022), no. 4, s. 441-448. ISSN 1339-5629. (Jimp, Q3, autorský podíl </w:t>
            </w:r>
            <w:r>
              <w:rPr>
                <w:b/>
              </w:rPr>
              <w:t>20 %</w:t>
            </w:r>
            <w:r>
              <w:t>)</w:t>
            </w:r>
          </w:p>
          <w:p w14:paraId="324B83D2" w14:textId="77777777" w:rsidR="00FD3188" w:rsidRDefault="00FD3188" w:rsidP="000B5951">
            <w:pPr>
              <w:spacing w:before="120" w:after="60"/>
              <w:jc w:val="both"/>
            </w:pPr>
            <w:r>
              <w:t xml:space="preserve">HOKE, Eva; </w:t>
            </w:r>
            <w:r>
              <w:rPr>
                <w:b/>
              </w:rPr>
              <w:t>Kamil PETEREK</w:t>
            </w:r>
            <w:r>
              <w:t xml:space="preserve">; Kateřina VÍCHOVÁ a Pavel TARABA. Effect of crises on human resources management in small and medium enterprises: Evidence from manufacturing industry in the Czech Republic. </w:t>
            </w:r>
            <w:r>
              <w:rPr>
                <w:i/>
              </w:rPr>
              <w:t>Problems and Perspectives in Management</w:t>
            </w:r>
            <w:r>
              <w:t xml:space="preserve">, vol. 20 (2022), no. 2, s. 10-21. ISSN 1727-7051. (Jsc, Q3, autorský podíl </w:t>
            </w:r>
            <w:r>
              <w:rPr>
                <w:b/>
              </w:rPr>
              <w:t>30 %</w:t>
            </w:r>
            <w:r>
              <w:t>)</w:t>
            </w:r>
          </w:p>
          <w:p w14:paraId="160CD8DF" w14:textId="77777777" w:rsidR="00FD3188" w:rsidRDefault="00FD3188" w:rsidP="000B5951">
            <w:pPr>
              <w:spacing w:before="120" w:after="60"/>
              <w:jc w:val="both"/>
            </w:pPr>
            <w:r>
              <w:t xml:space="preserve">HEINZOVÁ, Romana; </w:t>
            </w:r>
            <w:r>
              <w:rPr>
                <w:b/>
              </w:rPr>
              <w:t>Kamil PETEREK</w:t>
            </w:r>
            <w:r>
              <w:t>; Kateřina VÍCHOVÁ a Jan JAROŠ. Transport risk management in the dairy industry in the Czech Republic</w:t>
            </w:r>
            <w:r>
              <w:rPr>
                <w:i/>
              </w:rPr>
              <w:t>. Chemical Engineering Transactions</w:t>
            </w:r>
            <w:r>
              <w:t xml:space="preserve">, vol. 91 (2022), s. 19-24. ISSN 2283-9216. (Jsc, Q3, autorský podíl </w:t>
            </w:r>
            <w:r>
              <w:rPr>
                <w:b/>
              </w:rPr>
              <w:t>30 %</w:t>
            </w:r>
            <w:r>
              <w:t>)</w:t>
            </w:r>
          </w:p>
          <w:p w14:paraId="05E8A4BA" w14:textId="77777777" w:rsidR="00FD3188" w:rsidRDefault="00FD3188" w:rsidP="000B5951">
            <w:pPr>
              <w:spacing w:before="120" w:after="60"/>
              <w:jc w:val="both"/>
            </w:pPr>
            <w:r>
              <w:t xml:space="preserve">HOKE, Eva; </w:t>
            </w:r>
            <w:r>
              <w:rPr>
                <w:b/>
              </w:rPr>
              <w:t>Kamil PETEREK</w:t>
            </w:r>
            <w:r>
              <w:t xml:space="preserve"> a Romana HEINZOVÁ. Quality management systems in selected public organizations. </w:t>
            </w:r>
            <w:r>
              <w:rPr>
                <w:i/>
              </w:rPr>
              <w:t>Chemical Engineering Transactions</w:t>
            </w:r>
            <w:r>
              <w:t xml:space="preserve">, vol. 86 (2021), s. 475-480. ISSN 2283-9216. (Jsc, Q3, autorský podíl </w:t>
            </w:r>
            <w:r>
              <w:rPr>
                <w:b/>
              </w:rPr>
              <w:t>30 %</w:t>
            </w:r>
            <w:r>
              <w:t>)</w:t>
            </w:r>
          </w:p>
          <w:p w14:paraId="49043283" w14:textId="77777777" w:rsidR="00FD3188" w:rsidRDefault="00FD3188" w:rsidP="000B5951">
            <w:pPr>
              <w:spacing w:before="120" w:after="60"/>
              <w:jc w:val="both"/>
            </w:pPr>
            <w:r>
              <w:t xml:space="preserve">HOKE, Eva; Pavel TARABA a </w:t>
            </w:r>
            <w:r>
              <w:rPr>
                <w:b/>
              </w:rPr>
              <w:t>Kamil PETEREK</w:t>
            </w:r>
            <w:r>
              <w:t xml:space="preserve">. Human resources management in the corporate crisis. </w:t>
            </w:r>
            <w:r>
              <w:rPr>
                <w:i/>
              </w:rPr>
              <w:t>Chemical Engineering Transactions</w:t>
            </w:r>
            <w:r>
              <w:t xml:space="preserve">, vol. 82 (2020), s. 133-138. ISSN 2283-9216. (Jsc, Q3, autorský podíl </w:t>
            </w:r>
            <w:r>
              <w:rPr>
                <w:b/>
              </w:rPr>
              <w:t>30 %</w:t>
            </w:r>
            <w:r>
              <w:t>)</w:t>
            </w:r>
          </w:p>
          <w:p w14:paraId="4112953F" w14:textId="77777777" w:rsidR="00FD3188" w:rsidRDefault="00FD3188" w:rsidP="000B5951">
            <w:pPr>
              <w:jc w:val="both"/>
              <w:rPr>
                <w:b/>
              </w:rPr>
            </w:pPr>
          </w:p>
        </w:tc>
      </w:tr>
      <w:tr w:rsidR="00FD3188" w14:paraId="660EBAF3"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434DDC" w14:textId="77777777" w:rsidR="00FD3188" w:rsidRDefault="00FD3188" w:rsidP="000B5951">
            <w:pPr>
              <w:rPr>
                <w:b/>
              </w:rPr>
            </w:pPr>
            <w:r>
              <w:rPr>
                <w:b/>
              </w:rPr>
              <w:t>Působení v zahraničí</w:t>
            </w:r>
          </w:p>
        </w:tc>
      </w:tr>
      <w:tr w:rsidR="00FD3188" w14:paraId="174F3C44"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E26F343" w14:textId="77777777" w:rsidR="00FD3188" w:rsidRDefault="00FD3188" w:rsidP="000B5951">
            <w:pPr>
              <w:rPr>
                <w:b/>
              </w:rPr>
            </w:pPr>
          </w:p>
        </w:tc>
      </w:tr>
      <w:tr w:rsidR="00FD3188" w14:paraId="17B44D43"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5C7B7E5"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9E6B90F"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5671BA"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655E162" w14:textId="77777777" w:rsidR="00FD3188" w:rsidRDefault="00FD3188" w:rsidP="000B5951">
            <w:pPr>
              <w:jc w:val="both"/>
            </w:pPr>
          </w:p>
        </w:tc>
      </w:tr>
    </w:tbl>
    <w:p w14:paraId="7B04C2F3" w14:textId="77777777" w:rsidR="00FD3188" w:rsidRDefault="00FD3188" w:rsidP="00FD3188"/>
    <w:p w14:paraId="00B7ECA7" w14:textId="77777777" w:rsidR="00FD3188" w:rsidRDefault="00FD3188" w:rsidP="00FD3188"/>
    <w:p w14:paraId="2AFE6643"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3EF52EF" w14:textId="77777777" w:rsidTr="000B5951">
        <w:tc>
          <w:tcPr>
            <w:tcW w:w="9859" w:type="dxa"/>
            <w:gridSpan w:val="15"/>
            <w:tcBorders>
              <w:bottom w:val="double" w:sz="4" w:space="0" w:color="auto"/>
            </w:tcBorders>
            <w:shd w:val="clear" w:color="auto" w:fill="BDD6EE"/>
          </w:tcPr>
          <w:p w14:paraId="7A2EE40A" w14:textId="77777777" w:rsidR="00FD3188" w:rsidRDefault="00FD3188" w:rsidP="000B5951">
            <w:pPr>
              <w:jc w:val="both"/>
              <w:rPr>
                <w:b/>
                <w:sz w:val="28"/>
              </w:rPr>
            </w:pPr>
            <w:r>
              <w:rPr>
                <w:b/>
                <w:sz w:val="28"/>
              </w:rPr>
              <w:lastRenderedPageBreak/>
              <w:t>C-I – Personální zabezpečení</w:t>
            </w:r>
          </w:p>
        </w:tc>
      </w:tr>
      <w:tr w:rsidR="00FD3188" w14:paraId="7B70961B" w14:textId="77777777" w:rsidTr="000B5951">
        <w:tc>
          <w:tcPr>
            <w:tcW w:w="2518" w:type="dxa"/>
            <w:tcBorders>
              <w:top w:val="double" w:sz="4" w:space="0" w:color="auto"/>
            </w:tcBorders>
            <w:shd w:val="clear" w:color="auto" w:fill="F7CAAC"/>
          </w:tcPr>
          <w:p w14:paraId="3F4D8C0B" w14:textId="77777777" w:rsidR="00FD3188" w:rsidRDefault="00FD3188" w:rsidP="000B5951">
            <w:pPr>
              <w:jc w:val="both"/>
              <w:rPr>
                <w:b/>
              </w:rPr>
            </w:pPr>
            <w:r>
              <w:rPr>
                <w:b/>
              </w:rPr>
              <w:t>Vysoká škola</w:t>
            </w:r>
          </w:p>
        </w:tc>
        <w:tc>
          <w:tcPr>
            <w:tcW w:w="7341" w:type="dxa"/>
            <w:gridSpan w:val="14"/>
          </w:tcPr>
          <w:p w14:paraId="1D024728" w14:textId="77777777" w:rsidR="00FD3188" w:rsidRDefault="00FD3188" w:rsidP="000B5951">
            <w:pPr>
              <w:jc w:val="both"/>
            </w:pPr>
            <w:r w:rsidRPr="001B2AE1">
              <w:t>Univerzita Tomáše Bati ve Zlíně</w:t>
            </w:r>
          </w:p>
        </w:tc>
      </w:tr>
      <w:tr w:rsidR="00FD3188" w14:paraId="128F1071" w14:textId="77777777" w:rsidTr="000B5951">
        <w:tc>
          <w:tcPr>
            <w:tcW w:w="2518" w:type="dxa"/>
            <w:shd w:val="clear" w:color="auto" w:fill="F7CAAC"/>
          </w:tcPr>
          <w:p w14:paraId="293B7C13" w14:textId="77777777" w:rsidR="00FD3188" w:rsidRDefault="00FD3188" w:rsidP="000B5951">
            <w:pPr>
              <w:jc w:val="both"/>
              <w:rPr>
                <w:b/>
              </w:rPr>
            </w:pPr>
            <w:r>
              <w:rPr>
                <w:b/>
              </w:rPr>
              <w:t>Součást vysoké školy</w:t>
            </w:r>
          </w:p>
        </w:tc>
        <w:tc>
          <w:tcPr>
            <w:tcW w:w="7341" w:type="dxa"/>
            <w:gridSpan w:val="14"/>
          </w:tcPr>
          <w:p w14:paraId="6A13BEE4" w14:textId="77777777" w:rsidR="00FD3188" w:rsidRDefault="00FD3188" w:rsidP="000B5951">
            <w:pPr>
              <w:jc w:val="both"/>
            </w:pPr>
            <w:r>
              <w:t>Fakulta logistiky a krizového řízení</w:t>
            </w:r>
          </w:p>
        </w:tc>
      </w:tr>
      <w:tr w:rsidR="00FD3188" w14:paraId="4033288E" w14:textId="77777777" w:rsidTr="000B5951">
        <w:tc>
          <w:tcPr>
            <w:tcW w:w="2518" w:type="dxa"/>
            <w:shd w:val="clear" w:color="auto" w:fill="F7CAAC"/>
          </w:tcPr>
          <w:p w14:paraId="157669D6" w14:textId="77777777" w:rsidR="00FD3188" w:rsidRDefault="00FD3188" w:rsidP="000B5951">
            <w:pPr>
              <w:jc w:val="both"/>
              <w:rPr>
                <w:b/>
              </w:rPr>
            </w:pPr>
            <w:r>
              <w:rPr>
                <w:b/>
              </w:rPr>
              <w:t>Název studijního programu</w:t>
            </w:r>
          </w:p>
        </w:tc>
        <w:tc>
          <w:tcPr>
            <w:tcW w:w="7341" w:type="dxa"/>
            <w:gridSpan w:val="14"/>
          </w:tcPr>
          <w:p w14:paraId="7AC705B7" w14:textId="77777777" w:rsidR="00FD3188" w:rsidRDefault="00FD3188" w:rsidP="000B5951">
            <w:pPr>
              <w:jc w:val="both"/>
            </w:pPr>
            <w:r>
              <w:t>Risk Management</w:t>
            </w:r>
          </w:p>
        </w:tc>
      </w:tr>
      <w:tr w:rsidR="00FD3188" w14:paraId="1005B7EC" w14:textId="77777777" w:rsidTr="000B5951">
        <w:tc>
          <w:tcPr>
            <w:tcW w:w="2518" w:type="dxa"/>
            <w:shd w:val="clear" w:color="auto" w:fill="F7CAAC"/>
          </w:tcPr>
          <w:p w14:paraId="05A798CB" w14:textId="77777777" w:rsidR="00FD3188" w:rsidRDefault="00FD3188" w:rsidP="000B5951">
            <w:pPr>
              <w:jc w:val="both"/>
              <w:rPr>
                <w:b/>
              </w:rPr>
            </w:pPr>
            <w:r>
              <w:rPr>
                <w:b/>
              </w:rPr>
              <w:t>Jméno a příjmení</w:t>
            </w:r>
          </w:p>
        </w:tc>
        <w:tc>
          <w:tcPr>
            <w:tcW w:w="4536" w:type="dxa"/>
            <w:gridSpan w:val="8"/>
          </w:tcPr>
          <w:p w14:paraId="099D68FC" w14:textId="77777777" w:rsidR="00FD3188" w:rsidRPr="00A42879" w:rsidRDefault="00FD3188" w:rsidP="000B5951">
            <w:pPr>
              <w:jc w:val="both"/>
              <w:rPr>
                <w:b/>
                <w:bCs/>
              </w:rPr>
            </w:pPr>
            <w:r>
              <w:rPr>
                <w:b/>
                <w:bCs/>
              </w:rPr>
              <w:t>Vladimír Polášek</w:t>
            </w:r>
          </w:p>
        </w:tc>
        <w:tc>
          <w:tcPr>
            <w:tcW w:w="709" w:type="dxa"/>
            <w:shd w:val="clear" w:color="auto" w:fill="F7CAAC"/>
          </w:tcPr>
          <w:p w14:paraId="76D138BA" w14:textId="77777777" w:rsidR="00FD3188" w:rsidRDefault="00FD3188" w:rsidP="000B5951">
            <w:pPr>
              <w:jc w:val="both"/>
              <w:rPr>
                <w:b/>
              </w:rPr>
            </w:pPr>
            <w:r>
              <w:rPr>
                <w:b/>
              </w:rPr>
              <w:t>Tituly</w:t>
            </w:r>
          </w:p>
        </w:tc>
        <w:tc>
          <w:tcPr>
            <w:tcW w:w="2096" w:type="dxa"/>
            <w:gridSpan w:val="5"/>
          </w:tcPr>
          <w:p w14:paraId="537A25B7" w14:textId="77777777" w:rsidR="00FD3188" w:rsidRDefault="00FD3188" w:rsidP="000B5951">
            <w:r>
              <w:t xml:space="preserve">Mgr. Ph.D. </w:t>
            </w:r>
          </w:p>
        </w:tc>
      </w:tr>
      <w:tr w:rsidR="00FD3188" w14:paraId="2B3E8BED" w14:textId="77777777" w:rsidTr="000B5951">
        <w:tc>
          <w:tcPr>
            <w:tcW w:w="2518" w:type="dxa"/>
            <w:shd w:val="clear" w:color="auto" w:fill="F7CAAC"/>
          </w:tcPr>
          <w:p w14:paraId="466D956D" w14:textId="77777777" w:rsidR="00FD3188" w:rsidRDefault="00FD3188" w:rsidP="000B5951">
            <w:pPr>
              <w:jc w:val="both"/>
              <w:rPr>
                <w:b/>
              </w:rPr>
            </w:pPr>
            <w:r>
              <w:rPr>
                <w:b/>
              </w:rPr>
              <w:t>Rok narození</w:t>
            </w:r>
          </w:p>
        </w:tc>
        <w:tc>
          <w:tcPr>
            <w:tcW w:w="829" w:type="dxa"/>
            <w:gridSpan w:val="2"/>
          </w:tcPr>
          <w:p w14:paraId="750A5561" w14:textId="77777777" w:rsidR="00FD3188" w:rsidRDefault="00FD3188" w:rsidP="000B5951">
            <w:pPr>
              <w:jc w:val="both"/>
            </w:pPr>
            <w:r>
              <w:t>1979</w:t>
            </w:r>
          </w:p>
        </w:tc>
        <w:tc>
          <w:tcPr>
            <w:tcW w:w="1721" w:type="dxa"/>
            <w:shd w:val="clear" w:color="auto" w:fill="F7CAAC"/>
          </w:tcPr>
          <w:p w14:paraId="287A61D3" w14:textId="77777777" w:rsidR="00FD3188" w:rsidRDefault="00FD3188" w:rsidP="000B5951">
            <w:pPr>
              <w:jc w:val="both"/>
              <w:rPr>
                <w:b/>
              </w:rPr>
            </w:pPr>
            <w:r>
              <w:rPr>
                <w:b/>
              </w:rPr>
              <w:t>typ vztahu k VŠ</w:t>
            </w:r>
          </w:p>
        </w:tc>
        <w:tc>
          <w:tcPr>
            <w:tcW w:w="992" w:type="dxa"/>
            <w:gridSpan w:val="4"/>
          </w:tcPr>
          <w:p w14:paraId="7A07B198" w14:textId="77777777" w:rsidR="00FD3188" w:rsidRPr="00124859" w:rsidRDefault="00FD3188" w:rsidP="000B5951">
            <w:pPr>
              <w:jc w:val="both"/>
              <w:rPr>
                <w:i/>
                <w:iCs/>
              </w:rPr>
            </w:pPr>
            <w:r w:rsidRPr="00124859">
              <w:rPr>
                <w:i/>
                <w:iCs/>
              </w:rPr>
              <w:t>pp.</w:t>
            </w:r>
          </w:p>
        </w:tc>
        <w:tc>
          <w:tcPr>
            <w:tcW w:w="994" w:type="dxa"/>
            <w:shd w:val="clear" w:color="auto" w:fill="F7CAAC"/>
          </w:tcPr>
          <w:p w14:paraId="1434FB2C" w14:textId="77777777" w:rsidR="00FD3188" w:rsidRDefault="00FD3188" w:rsidP="000B5951">
            <w:pPr>
              <w:jc w:val="both"/>
              <w:rPr>
                <w:b/>
              </w:rPr>
            </w:pPr>
            <w:r>
              <w:rPr>
                <w:b/>
              </w:rPr>
              <w:t>rozsah</w:t>
            </w:r>
          </w:p>
        </w:tc>
        <w:tc>
          <w:tcPr>
            <w:tcW w:w="709" w:type="dxa"/>
          </w:tcPr>
          <w:p w14:paraId="4F9490A3" w14:textId="77777777" w:rsidR="00FD3188" w:rsidRDefault="00FD3188" w:rsidP="000B5951">
            <w:pPr>
              <w:jc w:val="both"/>
            </w:pPr>
            <w:r>
              <w:t>40</w:t>
            </w:r>
          </w:p>
        </w:tc>
        <w:tc>
          <w:tcPr>
            <w:tcW w:w="709" w:type="dxa"/>
            <w:gridSpan w:val="3"/>
            <w:shd w:val="clear" w:color="auto" w:fill="F7CAAC"/>
          </w:tcPr>
          <w:p w14:paraId="117DAC43" w14:textId="77777777" w:rsidR="00FD3188" w:rsidRDefault="00FD3188" w:rsidP="000B5951">
            <w:pPr>
              <w:jc w:val="both"/>
              <w:rPr>
                <w:b/>
              </w:rPr>
            </w:pPr>
            <w:r>
              <w:rPr>
                <w:b/>
              </w:rPr>
              <w:t>do kdy</w:t>
            </w:r>
          </w:p>
        </w:tc>
        <w:tc>
          <w:tcPr>
            <w:tcW w:w="1387" w:type="dxa"/>
            <w:gridSpan w:val="2"/>
          </w:tcPr>
          <w:p w14:paraId="1D464129" w14:textId="77777777" w:rsidR="00FD3188" w:rsidRDefault="00FD3188" w:rsidP="000B5951">
            <w:pPr>
              <w:jc w:val="both"/>
            </w:pPr>
            <w:r>
              <w:t>N</w:t>
            </w:r>
          </w:p>
        </w:tc>
      </w:tr>
      <w:tr w:rsidR="00FD3188" w14:paraId="5782C141" w14:textId="77777777" w:rsidTr="000B5951">
        <w:tc>
          <w:tcPr>
            <w:tcW w:w="5068" w:type="dxa"/>
            <w:gridSpan w:val="4"/>
            <w:shd w:val="clear" w:color="auto" w:fill="F7CAAC"/>
          </w:tcPr>
          <w:p w14:paraId="198AC842" w14:textId="77777777" w:rsidR="00FD3188" w:rsidRDefault="00FD3188" w:rsidP="000B5951">
            <w:pPr>
              <w:jc w:val="both"/>
              <w:rPr>
                <w:b/>
              </w:rPr>
            </w:pPr>
            <w:r>
              <w:rPr>
                <w:b/>
              </w:rPr>
              <w:t>Typ vztahu na součásti VŠ, která uskutečňuje st. program</w:t>
            </w:r>
          </w:p>
        </w:tc>
        <w:tc>
          <w:tcPr>
            <w:tcW w:w="992" w:type="dxa"/>
            <w:gridSpan w:val="4"/>
          </w:tcPr>
          <w:p w14:paraId="7C31588D" w14:textId="77777777" w:rsidR="00FD3188" w:rsidRPr="00124859" w:rsidRDefault="00FD3188" w:rsidP="000B5951">
            <w:pPr>
              <w:jc w:val="both"/>
              <w:rPr>
                <w:i/>
                <w:iCs/>
              </w:rPr>
            </w:pPr>
          </w:p>
        </w:tc>
        <w:tc>
          <w:tcPr>
            <w:tcW w:w="994" w:type="dxa"/>
            <w:shd w:val="clear" w:color="auto" w:fill="F7CAAC"/>
          </w:tcPr>
          <w:p w14:paraId="0C1F0B7E" w14:textId="77777777" w:rsidR="00FD3188" w:rsidRDefault="00FD3188" w:rsidP="000B5951">
            <w:pPr>
              <w:jc w:val="both"/>
              <w:rPr>
                <w:b/>
              </w:rPr>
            </w:pPr>
            <w:r>
              <w:rPr>
                <w:b/>
              </w:rPr>
              <w:t>rozsah</w:t>
            </w:r>
          </w:p>
        </w:tc>
        <w:tc>
          <w:tcPr>
            <w:tcW w:w="709" w:type="dxa"/>
          </w:tcPr>
          <w:p w14:paraId="1E089467" w14:textId="77777777" w:rsidR="00FD3188" w:rsidRDefault="00FD3188" w:rsidP="000B5951">
            <w:pPr>
              <w:jc w:val="both"/>
            </w:pPr>
          </w:p>
        </w:tc>
        <w:tc>
          <w:tcPr>
            <w:tcW w:w="709" w:type="dxa"/>
            <w:gridSpan w:val="3"/>
            <w:shd w:val="clear" w:color="auto" w:fill="F7CAAC"/>
          </w:tcPr>
          <w:p w14:paraId="4A31ECAA" w14:textId="77777777" w:rsidR="00FD3188" w:rsidRDefault="00FD3188" w:rsidP="000B5951">
            <w:pPr>
              <w:jc w:val="both"/>
              <w:rPr>
                <w:b/>
              </w:rPr>
            </w:pPr>
            <w:r>
              <w:rPr>
                <w:b/>
              </w:rPr>
              <w:t>do kdy</w:t>
            </w:r>
          </w:p>
        </w:tc>
        <w:tc>
          <w:tcPr>
            <w:tcW w:w="1387" w:type="dxa"/>
            <w:gridSpan w:val="2"/>
          </w:tcPr>
          <w:p w14:paraId="785106E7" w14:textId="77777777" w:rsidR="00FD3188" w:rsidRDefault="00FD3188" w:rsidP="000B5951">
            <w:pPr>
              <w:jc w:val="both"/>
            </w:pPr>
          </w:p>
        </w:tc>
      </w:tr>
      <w:tr w:rsidR="00FD3188" w14:paraId="731C10E8" w14:textId="77777777" w:rsidTr="000B5951">
        <w:tc>
          <w:tcPr>
            <w:tcW w:w="6060" w:type="dxa"/>
            <w:gridSpan w:val="8"/>
            <w:shd w:val="clear" w:color="auto" w:fill="F7CAAC"/>
          </w:tcPr>
          <w:p w14:paraId="4E3CC5D6"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0C7E79D0" w14:textId="77777777" w:rsidR="00FD3188" w:rsidRDefault="00FD3188" w:rsidP="000B5951">
            <w:pPr>
              <w:jc w:val="both"/>
              <w:rPr>
                <w:b/>
              </w:rPr>
            </w:pPr>
            <w:r>
              <w:rPr>
                <w:b/>
              </w:rPr>
              <w:t>typ prac. vztahu</w:t>
            </w:r>
          </w:p>
        </w:tc>
        <w:tc>
          <w:tcPr>
            <w:tcW w:w="2096" w:type="dxa"/>
            <w:gridSpan w:val="5"/>
            <w:shd w:val="clear" w:color="auto" w:fill="F7CAAC"/>
          </w:tcPr>
          <w:p w14:paraId="6B13D695" w14:textId="77777777" w:rsidR="00FD3188" w:rsidRDefault="00FD3188" w:rsidP="000B5951">
            <w:pPr>
              <w:jc w:val="both"/>
              <w:rPr>
                <w:b/>
              </w:rPr>
            </w:pPr>
            <w:r>
              <w:rPr>
                <w:b/>
              </w:rPr>
              <w:t>rozsah</w:t>
            </w:r>
          </w:p>
        </w:tc>
      </w:tr>
      <w:tr w:rsidR="00FD3188" w14:paraId="4315E6F9" w14:textId="77777777" w:rsidTr="000B5951">
        <w:tc>
          <w:tcPr>
            <w:tcW w:w="6060" w:type="dxa"/>
            <w:gridSpan w:val="8"/>
          </w:tcPr>
          <w:p w14:paraId="16C17B03" w14:textId="77777777" w:rsidR="00FD3188" w:rsidRDefault="00FD3188" w:rsidP="000B5951">
            <w:pPr>
              <w:jc w:val="both"/>
            </w:pPr>
          </w:p>
        </w:tc>
        <w:tc>
          <w:tcPr>
            <w:tcW w:w="1703" w:type="dxa"/>
            <w:gridSpan w:val="2"/>
          </w:tcPr>
          <w:p w14:paraId="1798D6C4" w14:textId="77777777" w:rsidR="00FD3188" w:rsidRPr="00A42879" w:rsidRDefault="00FD3188" w:rsidP="000B5951">
            <w:pPr>
              <w:jc w:val="both"/>
              <w:rPr>
                <w:i/>
                <w:iCs/>
              </w:rPr>
            </w:pPr>
          </w:p>
        </w:tc>
        <w:tc>
          <w:tcPr>
            <w:tcW w:w="2096" w:type="dxa"/>
            <w:gridSpan w:val="5"/>
          </w:tcPr>
          <w:p w14:paraId="5D73EB47" w14:textId="77777777" w:rsidR="00FD3188" w:rsidRDefault="00FD3188" w:rsidP="000B5951">
            <w:pPr>
              <w:jc w:val="both"/>
            </w:pPr>
          </w:p>
        </w:tc>
      </w:tr>
      <w:tr w:rsidR="00FD3188" w14:paraId="58E6B5E0" w14:textId="77777777" w:rsidTr="000B5951">
        <w:tc>
          <w:tcPr>
            <w:tcW w:w="6060" w:type="dxa"/>
            <w:gridSpan w:val="8"/>
          </w:tcPr>
          <w:p w14:paraId="3A4AB2AD" w14:textId="77777777" w:rsidR="00FD3188" w:rsidRDefault="00FD3188" w:rsidP="000B5951">
            <w:pPr>
              <w:jc w:val="both"/>
            </w:pPr>
          </w:p>
        </w:tc>
        <w:tc>
          <w:tcPr>
            <w:tcW w:w="1703" w:type="dxa"/>
            <w:gridSpan w:val="2"/>
          </w:tcPr>
          <w:p w14:paraId="5EB576FB" w14:textId="77777777" w:rsidR="00FD3188" w:rsidRDefault="00FD3188" w:rsidP="000B5951">
            <w:pPr>
              <w:jc w:val="both"/>
            </w:pPr>
          </w:p>
        </w:tc>
        <w:tc>
          <w:tcPr>
            <w:tcW w:w="2096" w:type="dxa"/>
            <w:gridSpan w:val="5"/>
          </w:tcPr>
          <w:p w14:paraId="72A256BE" w14:textId="77777777" w:rsidR="00FD3188" w:rsidRDefault="00FD3188" w:rsidP="000B5951">
            <w:pPr>
              <w:jc w:val="both"/>
            </w:pPr>
          </w:p>
        </w:tc>
      </w:tr>
      <w:tr w:rsidR="00FD3188" w14:paraId="0D95A941" w14:textId="77777777" w:rsidTr="000B5951">
        <w:tc>
          <w:tcPr>
            <w:tcW w:w="9859" w:type="dxa"/>
            <w:gridSpan w:val="15"/>
            <w:shd w:val="clear" w:color="auto" w:fill="F7CAAC"/>
          </w:tcPr>
          <w:p w14:paraId="25DC4026"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C5E50C1" w14:textId="77777777" w:rsidTr="000B5951">
        <w:trPr>
          <w:trHeight w:val="607"/>
        </w:trPr>
        <w:tc>
          <w:tcPr>
            <w:tcW w:w="9859" w:type="dxa"/>
            <w:gridSpan w:val="15"/>
            <w:tcBorders>
              <w:top w:val="nil"/>
            </w:tcBorders>
          </w:tcPr>
          <w:p w14:paraId="418AE5F9" w14:textId="77777777" w:rsidR="00FD3188" w:rsidRDefault="00FD3188" w:rsidP="000B5951">
            <w:pPr>
              <w:jc w:val="both"/>
            </w:pPr>
            <w:r>
              <w:t>Mathematical Analysis – garant, přednášející (100 %), cvičící (100 %)</w:t>
            </w:r>
          </w:p>
          <w:p w14:paraId="08A5669D" w14:textId="77777777" w:rsidR="00FD3188" w:rsidRPr="002827C6" w:rsidRDefault="00FD3188" w:rsidP="000B5951">
            <w:pPr>
              <w:jc w:val="both"/>
            </w:pPr>
          </w:p>
        </w:tc>
      </w:tr>
      <w:tr w:rsidR="00FD3188" w14:paraId="7262B2B3" w14:textId="77777777" w:rsidTr="000B5951">
        <w:trPr>
          <w:trHeight w:val="340"/>
        </w:trPr>
        <w:tc>
          <w:tcPr>
            <w:tcW w:w="9859" w:type="dxa"/>
            <w:gridSpan w:val="15"/>
            <w:tcBorders>
              <w:top w:val="nil"/>
            </w:tcBorders>
            <w:shd w:val="clear" w:color="auto" w:fill="FBD4B4"/>
          </w:tcPr>
          <w:p w14:paraId="594CCD09"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1A3F332F" w14:textId="77777777" w:rsidTr="000B5951">
        <w:trPr>
          <w:trHeight w:val="340"/>
        </w:trPr>
        <w:tc>
          <w:tcPr>
            <w:tcW w:w="2802" w:type="dxa"/>
            <w:gridSpan w:val="2"/>
            <w:tcBorders>
              <w:top w:val="nil"/>
            </w:tcBorders>
          </w:tcPr>
          <w:p w14:paraId="4F6E7476"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5B76C163"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75E5C9BB" w14:textId="77777777" w:rsidR="00FD3188" w:rsidRPr="002827C6" w:rsidRDefault="00FD3188" w:rsidP="000B5951">
            <w:pPr>
              <w:jc w:val="both"/>
              <w:rPr>
                <w:b/>
              </w:rPr>
            </w:pPr>
            <w:r w:rsidRPr="002827C6">
              <w:rPr>
                <w:b/>
              </w:rPr>
              <w:t>Sem.</w:t>
            </w:r>
          </w:p>
        </w:tc>
        <w:tc>
          <w:tcPr>
            <w:tcW w:w="2109" w:type="dxa"/>
            <w:gridSpan w:val="5"/>
            <w:tcBorders>
              <w:top w:val="nil"/>
            </w:tcBorders>
          </w:tcPr>
          <w:p w14:paraId="0B78F1D0"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39E17B2D"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032392B2" w14:textId="77777777" w:rsidTr="000B5951">
        <w:trPr>
          <w:trHeight w:val="285"/>
        </w:trPr>
        <w:tc>
          <w:tcPr>
            <w:tcW w:w="2802" w:type="dxa"/>
            <w:gridSpan w:val="2"/>
            <w:tcBorders>
              <w:top w:val="nil"/>
            </w:tcBorders>
          </w:tcPr>
          <w:p w14:paraId="059B50A5" w14:textId="77777777" w:rsidR="00FD3188" w:rsidRPr="009B6531" w:rsidRDefault="00FD3188" w:rsidP="000B5951">
            <w:pPr>
              <w:jc w:val="both"/>
            </w:pPr>
          </w:p>
        </w:tc>
        <w:tc>
          <w:tcPr>
            <w:tcW w:w="2409" w:type="dxa"/>
            <w:gridSpan w:val="3"/>
            <w:tcBorders>
              <w:top w:val="nil"/>
            </w:tcBorders>
          </w:tcPr>
          <w:p w14:paraId="327170C1" w14:textId="77777777" w:rsidR="00FD3188" w:rsidRPr="009B6531" w:rsidRDefault="00FD3188" w:rsidP="000B5951">
            <w:pPr>
              <w:jc w:val="both"/>
            </w:pPr>
          </w:p>
        </w:tc>
        <w:tc>
          <w:tcPr>
            <w:tcW w:w="567" w:type="dxa"/>
            <w:gridSpan w:val="2"/>
            <w:tcBorders>
              <w:top w:val="nil"/>
            </w:tcBorders>
          </w:tcPr>
          <w:p w14:paraId="44FF7966" w14:textId="77777777" w:rsidR="00FD3188" w:rsidRPr="009B6531" w:rsidRDefault="00FD3188" w:rsidP="000B5951">
            <w:pPr>
              <w:jc w:val="both"/>
            </w:pPr>
          </w:p>
        </w:tc>
        <w:tc>
          <w:tcPr>
            <w:tcW w:w="2109" w:type="dxa"/>
            <w:gridSpan w:val="5"/>
            <w:tcBorders>
              <w:top w:val="nil"/>
            </w:tcBorders>
          </w:tcPr>
          <w:p w14:paraId="17E11D5E" w14:textId="77777777" w:rsidR="00FD3188" w:rsidRPr="009B6531" w:rsidRDefault="00FD3188" w:rsidP="000B5951"/>
        </w:tc>
        <w:tc>
          <w:tcPr>
            <w:tcW w:w="1972" w:type="dxa"/>
            <w:gridSpan w:val="3"/>
            <w:tcBorders>
              <w:top w:val="nil"/>
            </w:tcBorders>
          </w:tcPr>
          <w:p w14:paraId="3230546C" w14:textId="77777777" w:rsidR="00FD3188" w:rsidRPr="009B6531" w:rsidRDefault="00FD3188" w:rsidP="000B5951">
            <w:pPr>
              <w:jc w:val="both"/>
            </w:pPr>
          </w:p>
        </w:tc>
      </w:tr>
      <w:tr w:rsidR="00FD3188" w14:paraId="322B9AFC" w14:textId="77777777" w:rsidTr="000B5951">
        <w:trPr>
          <w:trHeight w:val="284"/>
        </w:trPr>
        <w:tc>
          <w:tcPr>
            <w:tcW w:w="2802" w:type="dxa"/>
            <w:gridSpan w:val="2"/>
            <w:tcBorders>
              <w:top w:val="nil"/>
            </w:tcBorders>
          </w:tcPr>
          <w:p w14:paraId="06BF79E1" w14:textId="77777777" w:rsidR="00FD3188" w:rsidRPr="009B6531" w:rsidRDefault="00FD3188" w:rsidP="000B5951">
            <w:pPr>
              <w:jc w:val="both"/>
            </w:pPr>
          </w:p>
        </w:tc>
        <w:tc>
          <w:tcPr>
            <w:tcW w:w="2409" w:type="dxa"/>
            <w:gridSpan w:val="3"/>
            <w:tcBorders>
              <w:top w:val="nil"/>
            </w:tcBorders>
          </w:tcPr>
          <w:p w14:paraId="7AB35D97" w14:textId="77777777" w:rsidR="00FD3188" w:rsidRPr="009B6531" w:rsidRDefault="00FD3188" w:rsidP="000B5951">
            <w:pPr>
              <w:jc w:val="both"/>
            </w:pPr>
          </w:p>
        </w:tc>
        <w:tc>
          <w:tcPr>
            <w:tcW w:w="567" w:type="dxa"/>
            <w:gridSpan w:val="2"/>
            <w:tcBorders>
              <w:top w:val="nil"/>
            </w:tcBorders>
          </w:tcPr>
          <w:p w14:paraId="4E1A6B2C" w14:textId="77777777" w:rsidR="00FD3188" w:rsidRPr="009B6531" w:rsidRDefault="00FD3188" w:rsidP="000B5951">
            <w:pPr>
              <w:jc w:val="both"/>
            </w:pPr>
          </w:p>
        </w:tc>
        <w:tc>
          <w:tcPr>
            <w:tcW w:w="2109" w:type="dxa"/>
            <w:gridSpan w:val="5"/>
            <w:tcBorders>
              <w:top w:val="nil"/>
            </w:tcBorders>
          </w:tcPr>
          <w:p w14:paraId="668E5551" w14:textId="77777777" w:rsidR="00FD3188" w:rsidRPr="009B6531" w:rsidRDefault="00FD3188" w:rsidP="000B5951"/>
        </w:tc>
        <w:tc>
          <w:tcPr>
            <w:tcW w:w="1972" w:type="dxa"/>
            <w:gridSpan w:val="3"/>
            <w:tcBorders>
              <w:top w:val="nil"/>
            </w:tcBorders>
          </w:tcPr>
          <w:p w14:paraId="7D6BF890" w14:textId="77777777" w:rsidR="00FD3188" w:rsidRPr="009B6531" w:rsidRDefault="00FD3188" w:rsidP="000B5951">
            <w:pPr>
              <w:jc w:val="both"/>
            </w:pPr>
          </w:p>
        </w:tc>
      </w:tr>
      <w:tr w:rsidR="00FD3188" w14:paraId="148B29CB" w14:textId="77777777" w:rsidTr="000B5951">
        <w:trPr>
          <w:trHeight w:val="284"/>
        </w:trPr>
        <w:tc>
          <w:tcPr>
            <w:tcW w:w="2802" w:type="dxa"/>
            <w:gridSpan w:val="2"/>
            <w:tcBorders>
              <w:top w:val="nil"/>
            </w:tcBorders>
          </w:tcPr>
          <w:p w14:paraId="4DE573F6" w14:textId="77777777" w:rsidR="00FD3188" w:rsidRDefault="00FD3188" w:rsidP="000B5951">
            <w:pPr>
              <w:jc w:val="both"/>
            </w:pPr>
          </w:p>
        </w:tc>
        <w:tc>
          <w:tcPr>
            <w:tcW w:w="2409" w:type="dxa"/>
            <w:gridSpan w:val="3"/>
            <w:tcBorders>
              <w:top w:val="nil"/>
            </w:tcBorders>
          </w:tcPr>
          <w:p w14:paraId="769E89F8" w14:textId="77777777" w:rsidR="00FD3188" w:rsidRDefault="00FD3188" w:rsidP="000B5951">
            <w:pPr>
              <w:jc w:val="both"/>
            </w:pPr>
          </w:p>
        </w:tc>
        <w:tc>
          <w:tcPr>
            <w:tcW w:w="567" w:type="dxa"/>
            <w:gridSpan w:val="2"/>
            <w:tcBorders>
              <w:top w:val="nil"/>
            </w:tcBorders>
          </w:tcPr>
          <w:p w14:paraId="3B1FD49F" w14:textId="77777777" w:rsidR="00FD3188" w:rsidRDefault="00FD3188" w:rsidP="000B5951">
            <w:pPr>
              <w:jc w:val="both"/>
            </w:pPr>
          </w:p>
        </w:tc>
        <w:tc>
          <w:tcPr>
            <w:tcW w:w="2109" w:type="dxa"/>
            <w:gridSpan w:val="5"/>
            <w:tcBorders>
              <w:top w:val="nil"/>
            </w:tcBorders>
          </w:tcPr>
          <w:p w14:paraId="4F2CB665" w14:textId="77777777" w:rsidR="00FD3188" w:rsidRDefault="00FD3188" w:rsidP="000B5951">
            <w:pPr>
              <w:jc w:val="both"/>
            </w:pPr>
          </w:p>
        </w:tc>
        <w:tc>
          <w:tcPr>
            <w:tcW w:w="1972" w:type="dxa"/>
            <w:gridSpan w:val="3"/>
            <w:tcBorders>
              <w:top w:val="nil"/>
            </w:tcBorders>
          </w:tcPr>
          <w:p w14:paraId="015E2A58" w14:textId="77777777" w:rsidR="00FD3188" w:rsidRPr="009B6531" w:rsidRDefault="00FD3188" w:rsidP="000B5951">
            <w:pPr>
              <w:jc w:val="both"/>
            </w:pPr>
          </w:p>
        </w:tc>
      </w:tr>
      <w:tr w:rsidR="00FD3188" w14:paraId="57BC268A" w14:textId="77777777" w:rsidTr="000B5951">
        <w:tc>
          <w:tcPr>
            <w:tcW w:w="9859" w:type="dxa"/>
            <w:gridSpan w:val="15"/>
            <w:shd w:val="clear" w:color="auto" w:fill="F7CAAC"/>
          </w:tcPr>
          <w:p w14:paraId="39CF1096" w14:textId="77777777" w:rsidR="00FD3188" w:rsidRDefault="00FD3188" w:rsidP="000B5951">
            <w:pPr>
              <w:jc w:val="both"/>
            </w:pPr>
            <w:r>
              <w:rPr>
                <w:b/>
              </w:rPr>
              <w:t>Údaje o vzdělání na VŠ</w:t>
            </w:r>
          </w:p>
        </w:tc>
      </w:tr>
      <w:tr w:rsidR="00FD3188" w14:paraId="4FB9CC30" w14:textId="77777777" w:rsidTr="000B5951">
        <w:trPr>
          <w:trHeight w:val="384"/>
        </w:trPr>
        <w:tc>
          <w:tcPr>
            <w:tcW w:w="9859" w:type="dxa"/>
            <w:gridSpan w:val="15"/>
          </w:tcPr>
          <w:p w14:paraId="681F6EC5" w14:textId="77777777" w:rsidR="00FD3188" w:rsidRPr="006E5EE7" w:rsidRDefault="00FD3188" w:rsidP="000B5951">
            <w:pPr>
              <w:jc w:val="both"/>
              <w:rPr>
                <w:bCs/>
              </w:rPr>
            </w:pPr>
            <w:r>
              <w:t xml:space="preserve">2006 -  </w:t>
            </w:r>
            <w:r w:rsidRPr="006E5EE7">
              <w:rPr>
                <w:bCs/>
              </w:rPr>
              <w:t>doktor (Ph.D.)</w:t>
            </w:r>
            <w:r>
              <w:t>, Matematická analýza, UP Olomouc, Fakulta přírodovědecká</w:t>
            </w:r>
          </w:p>
          <w:p w14:paraId="18E97853" w14:textId="77777777" w:rsidR="00FD3188" w:rsidRPr="006E5EE7" w:rsidRDefault="00FD3188" w:rsidP="000B5951">
            <w:pPr>
              <w:jc w:val="both"/>
              <w:rPr>
                <w:bCs/>
              </w:rPr>
            </w:pPr>
          </w:p>
        </w:tc>
      </w:tr>
      <w:tr w:rsidR="00FD3188" w14:paraId="6317251E" w14:textId="77777777" w:rsidTr="000B5951">
        <w:tc>
          <w:tcPr>
            <w:tcW w:w="9859" w:type="dxa"/>
            <w:gridSpan w:val="15"/>
            <w:shd w:val="clear" w:color="auto" w:fill="F7CAAC"/>
          </w:tcPr>
          <w:p w14:paraId="25DB2495" w14:textId="77777777" w:rsidR="00FD3188" w:rsidRDefault="00FD3188" w:rsidP="000B5951">
            <w:pPr>
              <w:jc w:val="both"/>
              <w:rPr>
                <w:b/>
              </w:rPr>
            </w:pPr>
            <w:r>
              <w:rPr>
                <w:b/>
              </w:rPr>
              <w:t>Údaje o odborném působení od absolvování VŠ</w:t>
            </w:r>
          </w:p>
        </w:tc>
      </w:tr>
      <w:tr w:rsidR="00FD3188" w14:paraId="06EE30B1" w14:textId="77777777" w:rsidTr="000B5951">
        <w:trPr>
          <w:trHeight w:val="661"/>
        </w:trPr>
        <w:tc>
          <w:tcPr>
            <w:tcW w:w="9859" w:type="dxa"/>
            <w:gridSpan w:val="15"/>
          </w:tcPr>
          <w:p w14:paraId="09F7EA8F" w14:textId="77777777" w:rsidR="00FD3188" w:rsidRPr="00424EE8" w:rsidRDefault="00FD3188" w:rsidP="000B5951">
            <w:pPr>
              <w:jc w:val="both"/>
            </w:pPr>
            <w:r w:rsidRPr="0003410B">
              <w:t>2006-dosud</w:t>
            </w:r>
            <w:r>
              <w:t xml:space="preserve">: </w:t>
            </w:r>
            <w:r w:rsidRPr="0003410B">
              <w:t>Univerzita Tomáše Bati ve Zlíně, Fakulta aplikované informatiky, Ústav matematiky, odborný asistent</w:t>
            </w:r>
            <w:r>
              <w:t>, pp.</w:t>
            </w:r>
            <w:r w:rsidRPr="00424EE8">
              <w:t xml:space="preserve"> </w:t>
            </w:r>
          </w:p>
        </w:tc>
      </w:tr>
      <w:tr w:rsidR="00FD3188" w14:paraId="64F80D1A" w14:textId="77777777" w:rsidTr="000B5951">
        <w:trPr>
          <w:trHeight w:val="250"/>
        </w:trPr>
        <w:tc>
          <w:tcPr>
            <w:tcW w:w="9859" w:type="dxa"/>
            <w:gridSpan w:val="15"/>
            <w:shd w:val="clear" w:color="auto" w:fill="F7CAAC"/>
          </w:tcPr>
          <w:p w14:paraId="7ACEA760" w14:textId="77777777" w:rsidR="00FD3188" w:rsidRDefault="00FD3188" w:rsidP="000B5951">
            <w:pPr>
              <w:jc w:val="both"/>
            </w:pPr>
            <w:r>
              <w:rPr>
                <w:b/>
              </w:rPr>
              <w:t>Zkušenosti s vedením kvalifikačních a rigorózních prací</w:t>
            </w:r>
          </w:p>
        </w:tc>
      </w:tr>
      <w:tr w:rsidR="00FD3188" w14:paraId="562DE323" w14:textId="77777777" w:rsidTr="000B5951">
        <w:trPr>
          <w:trHeight w:val="576"/>
        </w:trPr>
        <w:tc>
          <w:tcPr>
            <w:tcW w:w="9859" w:type="dxa"/>
            <w:gridSpan w:val="15"/>
          </w:tcPr>
          <w:p w14:paraId="1B1B88C5" w14:textId="77777777" w:rsidR="00FD3188" w:rsidRDefault="00FD3188" w:rsidP="000B5951">
            <w:pPr>
              <w:jc w:val="both"/>
            </w:pPr>
            <w:r>
              <w:t>7x vedoucí bakalářské práce</w:t>
            </w:r>
          </w:p>
          <w:p w14:paraId="0A5ABDBE" w14:textId="77777777" w:rsidR="00FD3188" w:rsidRDefault="00FD3188" w:rsidP="000B5951">
            <w:pPr>
              <w:jc w:val="both"/>
            </w:pPr>
          </w:p>
        </w:tc>
      </w:tr>
      <w:tr w:rsidR="00FD3188" w14:paraId="64482D7A" w14:textId="77777777" w:rsidTr="000B5951">
        <w:trPr>
          <w:cantSplit/>
        </w:trPr>
        <w:tc>
          <w:tcPr>
            <w:tcW w:w="3347" w:type="dxa"/>
            <w:gridSpan w:val="3"/>
            <w:tcBorders>
              <w:top w:val="single" w:sz="12" w:space="0" w:color="auto"/>
            </w:tcBorders>
            <w:shd w:val="clear" w:color="auto" w:fill="F7CAAC"/>
          </w:tcPr>
          <w:p w14:paraId="396F89A3"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06FFF67A"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49F6C01"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2FF395C" w14:textId="77777777" w:rsidR="00FD3188" w:rsidRDefault="00FD3188" w:rsidP="000B5951">
            <w:pPr>
              <w:jc w:val="both"/>
              <w:rPr>
                <w:b/>
              </w:rPr>
            </w:pPr>
            <w:r>
              <w:rPr>
                <w:b/>
              </w:rPr>
              <w:t>Ohlasy publikací</w:t>
            </w:r>
          </w:p>
        </w:tc>
      </w:tr>
      <w:tr w:rsidR="00FD3188" w14:paraId="57A564CF" w14:textId="77777777" w:rsidTr="000B5951">
        <w:trPr>
          <w:cantSplit/>
        </w:trPr>
        <w:tc>
          <w:tcPr>
            <w:tcW w:w="3347" w:type="dxa"/>
            <w:gridSpan w:val="3"/>
          </w:tcPr>
          <w:p w14:paraId="40057DDB" w14:textId="77777777" w:rsidR="00FD3188" w:rsidRDefault="00FD3188" w:rsidP="000B5951">
            <w:pPr>
              <w:jc w:val="both"/>
            </w:pPr>
          </w:p>
        </w:tc>
        <w:tc>
          <w:tcPr>
            <w:tcW w:w="2245" w:type="dxa"/>
            <w:gridSpan w:val="3"/>
          </w:tcPr>
          <w:p w14:paraId="2DBA20E9" w14:textId="77777777" w:rsidR="00FD3188" w:rsidRDefault="00FD3188" w:rsidP="000B5951">
            <w:pPr>
              <w:jc w:val="both"/>
            </w:pPr>
          </w:p>
        </w:tc>
        <w:tc>
          <w:tcPr>
            <w:tcW w:w="2248" w:type="dxa"/>
            <w:gridSpan w:val="5"/>
            <w:tcBorders>
              <w:right w:val="single" w:sz="12" w:space="0" w:color="auto"/>
            </w:tcBorders>
          </w:tcPr>
          <w:p w14:paraId="588D6921" w14:textId="77777777" w:rsidR="00FD3188" w:rsidRDefault="00FD3188" w:rsidP="000B5951">
            <w:pPr>
              <w:jc w:val="both"/>
            </w:pPr>
          </w:p>
        </w:tc>
        <w:tc>
          <w:tcPr>
            <w:tcW w:w="632" w:type="dxa"/>
            <w:gridSpan w:val="2"/>
            <w:tcBorders>
              <w:left w:val="single" w:sz="12" w:space="0" w:color="auto"/>
            </w:tcBorders>
            <w:shd w:val="clear" w:color="auto" w:fill="F7CAAC"/>
          </w:tcPr>
          <w:p w14:paraId="4406F2B3" w14:textId="77777777" w:rsidR="00FD3188" w:rsidRPr="00F20AEF" w:rsidRDefault="00FD3188" w:rsidP="000B5951">
            <w:pPr>
              <w:jc w:val="both"/>
            </w:pPr>
            <w:r w:rsidRPr="00F20AEF">
              <w:rPr>
                <w:b/>
              </w:rPr>
              <w:t>WoS</w:t>
            </w:r>
          </w:p>
        </w:tc>
        <w:tc>
          <w:tcPr>
            <w:tcW w:w="693" w:type="dxa"/>
            <w:shd w:val="clear" w:color="auto" w:fill="F7CAAC"/>
          </w:tcPr>
          <w:p w14:paraId="5999A374"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76207E97" w14:textId="77777777" w:rsidR="00FD3188" w:rsidRDefault="00FD3188" w:rsidP="000B5951">
            <w:pPr>
              <w:jc w:val="both"/>
            </w:pPr>
            <w:r>
              <w:rPr>
                <w:b/>
                <w:sz w:val="18"/>
              </w:rPr>
              <w:t>ostatní</w:t>
            </w:r>
          </w:p>
        </w:tc>
      </w:tr>
      <w:tr w:rsidR="00FD3188" w14:paraId="0F9A92E2" w14:textId="77777777" w:rsidTr="000B5951">
        <w:trPr>
          <w:cantSplit/>
          <w:trHeight w:val="70"/>
        </w:trPr>
        <w:tc>
          <w:tcPr>
            <w:tcW w:w="3347" w:type="dxa"/>
            <w:gridSpan w:val="3"/>
            <w:shd w:val="clear" w:color="auto" w:fill="F7CAAC"/>
          </w:tcPr>
          <w:p w14:paraId="7F194012" w14:textId="77777777" w:rsidR="00FD3188" w:rsidRDefault="00FD3188" w:rsidP="000B5951">
            <w:pPr>
              <w:jc w:val="both"/>
            </w:pPr>
            <w:r>
              <w:rPr>
                <w:b/>
              </w:rPr>
              <w:t>Obor jmenovacího řízení</w:t>
            </w:r>
          </w:p>
        </w:tc>
        <w:tc>
          <w:tcPr>
            <w:tcW w:w="2245" w:type="dxa"/>
            <w:gridSpan w:val="3"/>
            <w:shd w:val="clear" w:color="auto" w:fill="F7CAAC"/>
          </w:tcPr>
          <w:p w14:paraId="06BC01CE"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759DFAB3" w14:textId="77777777" w:rsidR="00FD3188" w:rsidRDefault="00FD3188" w:rsidP="000B5951">
            <w:pPr>
              <w:jc w:val="both"/>
            </w:pPr>
            <w:r>
              <w:rPr>
                <w:b/>
              </w:rPr>
              <w:t>Řízení konáno na VŠ</w:t>
            </w:r>
          </w:p>
        </w:tc>
        <w:tc>
          <w:tcPr>
            <w:tcW w:w="632" w:type="dxa"/>
            <w:gridSpan w:val="2"/>
            <w:tcBorders>
              <w:left w:val="single" w:sz="12" w:space="0" w:color="auto"/>
            </w:tcBorders>
          </w:tcPr>
          <w:p w14:paraId="48A78E14" w14:textId="77777777" w:rsidR="00FD3188" w:rsidRPr="00F20AEF" w:rsidRDefault="00FD3188" w:rsidP="000B5951">
            <w:pPr>
              <w:jc w:val="both"/>
              <w:rPr>
                <w:b/>
              </w:rPr>
            </w:pPr>
            <w:r>
              <w:rPr>
                <w:b/>
              </w:rPr>
              <w:t>7</w:t>
            </w:r>
          </w:p>
        </w:tc>
        <w:tc>
          <w:tcPr>
            <w:tcW w:w="693" w:type="dxa"/>
          </w:tcPr>
          <w:p w14:paraId="5F026237" w14:textId="77777777" w:rsidR="00FD3188" w:rsidRPr="00F20AEF" w:rsidRDefault="00FD3188" w:rsidP="000B5951">
            <w:pPr>
              <w:jc w:val="both"/>
              <w:rPr>
                <w:b/>
              </w:rPr>
            </w:pPr>
            <w:r>
              <w:rPr>
                <w:b/>
              </w:rPr>
              <w:t>8</w:t>
            </w:r>
          </w:p>
        </w:tc>
        <w:tc>
          <w:tcPr>
            <w:tcW w:w="694" w:type="dxa"/>
          </w:tcPr>
          <w:p w14:paraId="797EC6B9" w14:textId="77777777" w:rsidR="00FD3188" w:rsidRPr="005B7443" w:rsidRDefault="00FD3188" w:rsidP="000B5951">
            <w:pPr>
              <w:jc w:val="both"/>
              <w:rPr>
                <w:b/>
              </w:rPr>
            </w:pPr>
          </w:p>
        </w:tc>
      </w:tr>
      <w:tr w:rsidR="00FD3188" w14:paraId="0BB04A2A" w14:textId="77777777" w:rsidTr="000B5951">
        <w:trPr>
          <w:trHeight w:val="205"/>
        </w:trPr>
        <w:tc>
          <w:tcPr>
            <w:tcW w:w="3347" w:type="dxa"/>
            <w:gridSpan w:val="3"/>
          </w:tcPr>
          <w:p w14:paraId="38019C54" w14:textId="77777777" w:rsidR="00FD3188" w:rsidRDefault="00FD3188" w:rsidP="000B5951">
            <w:pPr>
              <w:jc w:val="both"/>
            </w:pPr>
          </w:p>
        </w:tc>
        <w:tc>
          <w:tcPr>
            <w:tcW w:w="2245" w:type="dxa"/>
            <w:gridSpan w:val="3"/>
          </w:tcPr>
          <w:p w14:paraId="30D70D25" w14:textId="77777777" w:rsidR="00FD3188" w:rsidRDefault="00FD3188" w:rsidP="000B5951">
            <w:pPr>
              <w:jc w:val="both"/>
            </w:pPr>
          </w:p>
        </w:tc>
        <w:tc>
          <w:tcPr>
            <w:tcW w:w="2248" w:type="dxa"/>
            <w:gridSpan w:val="5"/>
            <w:tcBorders>
              <w:right w:val="single" w:sz="12" w:space="0" w:color="auto"/>
            </w:tcBorders>
          </w:tcPr>
          <w:p w14:paraId="45201AFC"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7BB80784" w14:textId="77777777" w:rsidR="00FD3188" w:rsidRPr="00F20AEF" w:rsidRDefault="00FD3188" w:rsidP="000B5951">
            <w:pPr>
              <w:jc w:val="both"/>
              <w:rPr>
                <w:b/>
                <w:sz w:val="18"/>
              </w:rPr>
            </w:pPr>
            <w:r w:rsidRPr="00F20AEF">
              <w:rPr>
                <w:b/>
                <w:sz w:val="18"/>
              </w:rPr>
              <w:t>H-index WoS/Scopus</w:t>
            </w:r>
          </w:p>
        </w:tc>
        <w:tc>
          <w:tcPr>
            <w:tcW w:w="694" w:type="dxa"/>
            <w:vAlign w:val="center"/>
          </w:tcPr>
          <w:p w14:paraId="5E054837" w14:textId="77777777" w:rsidR="00FD3188" w:rsidRPr="005B7443" w:rsidRDefault="00FD3188" w:rsidP="000B5951">
            <w:pPr>
              <w:rPr>
                <w:b/>
              </w:rPr>
            </w:pPr>
            <w:r w:rsidRPr="005B7443">
              <w:rPr>
                <w:b/>
              </w:rPr>
              <w:t xml:space="preserve">   </w:t>
            </w:r>
            <w:r>
              <w:rPr>
                <w:b/>
              </w:rPr>
              <w:t>3/2</w:t>
            </w:r>
          </w:p>
        </w:tc>
      </w:tr>
      <w:tr w:rsidR="00FD3188" w14:paraId="4BF7C7AB" w14:textId="77777777" w:rsidTr="000B5951">
        <w:tc>
          <w:tcPr>
            <w:tcW w:w="9859" w:type="dxa"/>
            <w:gridSpan w:val="15"/>
            <w:shd w:val="clear" w:color="auto" w:fill="F7CAAC"/>
          </w:tcPr>
          <w:p w14:paraId="0519DB1E"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58415395" w14:textId="77777777" w:rsidTr="000B5951">
        <w:trPr>
          <w:trHeight w:val="2347"/>
        </w:trPr>
        <w:tc>
          <w:tcPr>
            <w:tcW w:w="9859" w:type="dxa"/>
            <w:gridSpan w:val="15"/>
          </w:tcPr>
          <w:p w14:paraId="7BB3C6AE" w14:textId="77777777" w:rsidR="00FD3188" w:rsidRDefault="00FD3188" w:rsidP="000B5951">
            <w:pPr>
              <w:spacing w:after="240"/>
              <w:jc w:val="both"/>
            </w:pPr>
            <w:r>
              <w:t xml:space="preserve">JANÍKOVÁ, Miriam a </w:t>
            </w:r>
            <w:r w:rsidRPr="00594D63">
              <w:rPr>
                <w:b/>
              </w:rPr>
              <w:t>POLÁŠEK Vladimír (50%)</w:t>
            </w:r>
            <w:r>
              <w:t xml:space="preserve">. Techambition ve výuce na vysoké škole. In: </w:t>
            </w:r>
            <w:r w:rsidRPr="0098198B">
              <w:t>Sborník z 28. seminá</w:t>
            </w:r>
            <w:r>
              <w:t>ř</w:t>
            </w:r>
            <w:r w:rsidRPr="0098198B">
              <w:t>e Moderní matematické metody v</w:t>
            </w:r>
            <w:r>
              <w:t> </w:t>
            </w:r>
            <w:r w:rsidRPr="0098198B">
              <w:t>inženýrství</w:t>
            </w:r>
            <w:r>
              <w:t xml:space="preserve"> [online]. </w:t>
            </w:r>
            <w:r w:rsidRPr="0098198B">
              <w:t>Ostrava, 2023,</w:t>
            </w:r>
            <w:r>
              <w:t xml:space="preserve"> 9 s. </w:t>
            </w:r>
            <w:r w:rsidRPr="0098198B">
              <w:t>ISBN 978-80-248-4681-1</w:t>
            </w:r>
            <w:r>
              <w:t xml:space="preserve">. </w:t>
            </w:r>
            <w:r w:rsidRPr="00A82A39">
              <w:t>Dostupné z:</w:t>
            </w:r>
            <w:r>
              <w:t xml:space="preserve"> </w:t>
            </w:r>
            <w:hyperlink r:id="rId27" w:history="1">
              <w:r w:rsidRPr="0018259A">
                <w:rPr>
                  <w:rStyle w:val="Hypertextovodkaz"/>
                </w:rPr>
                <w:t>http://konference3mi.vsb.cz/index.php</w:t>
              </w:r>
            </w:hyperlink>
          </w:p>
          <w:p w14:paraId="3ADA0011" w14:textId="77777777" w:rsidR="00FD3188" w:rsidRDefault="00FD3188" w:rsidP="000B5951">
            <w:pPr>
              <w:spacing w:after="240"/>
              <w:rPr>
                <w:b/>
              </w:rPr>
            </w:pPr>
            <w:r w:rsidRPr="00594D63">
              <w:rPr>
                <w:b/>
              </w:rPr>
              <w:t>POLÁŠEK, Vladimír</w:t>
            </w:r>
            <w:r>
              <w:t xml:space="preserve"> </w:t>
            </w:r>
            <w:r w:rsidRPr="00594D63">
              <w:rPr>
                <w:b/>
              </w:rPr>
              <w:t>(65 %)</w:t>
            </w:r>
            <w:r w:rsidRPr="00A82A39">
              <w:t xml:space="preserve">, Lubomír SEDLÁČEK a Lenka KOZÁKOVÁ. Matematický seminář. Zlín: Univerzita Tomáše Bati ve Zlíně, 2021, 1 online zdroj (301 stran). ISBN 978-80-7454-987-8. Dostupné z: </w:t>
            </w:r>
            <w:hyperlink r:id="rId28" w:history="1">
              <w:r w:rsidRPr="00450494">
                <w:rPr>
                  <w:rStyle w:val="Hypertextovodkaz"/>
                </w:rPr>
                <w:t>https://digilib.k.utb.cz/handle/10563/45996</w:t>
              </w:r>
            </w:hyperlink>
          </w:p>
        </w:tc>
      </w:tr>
      <w:tr w:rsidR="00FD3188" w14:paraId="22D0D8EA" w14:textId="77777777" w:rsidTr="000B5951">
        <w:trPr>
          <w:trHeight w:val="218"/>
        </w:trPr>
        <w:tc>
          <w:tcPr>
            <w:tcW w:w="9859" w:type="dxa"/>
            <w:gridSpan w:val="15"/>
            <w:shd w:val="clear" w:color="auto" w:fill="F7CAAC"/>
          </w:tcPr>
          <w:p w14:paraId="5D3058F0" w14:textId="77777777" w:rsidR="00FD3188" w:rsidRDefault="00FD3188" w:rsidP="000B5951">
            <w:pPr>
              <w:rPr>
                <w:b/>
              </w:rPr>
            </w:pPr>
            <w:r>
              <w:rPr>
                <w:b/>
              </w:rPr>
              <w:t>Působení v zahraničí</w:t>
            </w:r>
          </w:p>
        </w:tc>
      </w:tr>
      <w:tr w:rsidR="00FD3188" w14:paraId="41B53F31" w14:textId="77777777" w:rsidTr="000B5951">
        <w:trPr>
          <w:trHeight w:val="328"/>
        </w:trPr>
        <w:tc>
          <w:tcPr>
            <w:tcW w:w="9859" w:type="dxa"/>
            <w:gridSpan w:val="15"/>
          </w:tcPr>
          <w:p w14:paraId="411E47CC" w14:textId="77777777" w:rsidR="00FD3188" w:rsidRDefault="00FD3188" w:rsidP="000B5951">
            <w:pPr>
              <w:rPr>
                <w:b/>
              </w:rPr>
            </w:pPr>
          </w:p>
        </w:tc>
      </w:tr>
      <w:tr w:rsidR="00FD3188" w14:paraId="6E9507AD" w14:textId="77777777" w:rsidTr="000B5951">
        <w:trPr>
          <w:cantSplit/>
          <w:trHeight w:val="470"/>
        </w:trPr>
        <w:tc>
          <w:tcPr>
            <w:tcW w:w="2518" w:type="dxa"/>
            <w:shd w:val="clear" w:color="auto" w:fill="F7CAAC"/>
          </w:tcPr>
          <w:p w14:paraId="61460BB9" w14:textId="77777777" w:rsidR="00FD3188" w:rsidRDefault="00FD3188" w:rsidP="000B5951">
            <w:pPr>
              <w:jc w:val="both"/>
              <w:rPr>
                <w:b/>
              </w:rPr>
            </w:pPr>
            <w:r>
              <w:rPr>
                <w:b/>
              </w:rPr>
              <w:t xml:space="preserve">Podpis </w:t>
            </w:r>
          </w:p>
        </w:tc>
        <w:tc>
          <w:tcPr>
            <w:tcW w:w="4536" w:type="dxa"/>
            <w:gridSpan w:val="8"/>
          </w:tcPr>
          <w:p w14:paraId="573C98A3" w14:textId="77777777" w:rsidR="00FD3188" w:rsidRDefault="00FD3188" w:rsidP="000B5951">
            <w:pPr>
              <w:jc w:val="both"/>
            </w:pPr>
          </w:p>
        </w:tc>
        <w:tc>
          <w:tcPr>
            <w:tcW w:w="786" w:type="dxa"/>
            <w:gridSpan w:val="2"/>
            <w:shd w:val="clear" w:color="auto" w:fill="F7CAAC"/>
          </w:tcPr>
          <w:p w14:paraId="4AB89CA6" w14:textId="77777777" w:rsidR="00FD3188" w:rsidRDefault="00FD3188" w:rsidP="000B5951">
            <w:pPr>
              <w:jc w:val="both"/>
            </w:pPr>
            <w:r>
              <w:rPr>
                <w:b/>
              </w:rPr>
              <w:t>datum</w:t>
            </w:r>
          </w:p>
        </w:tc>
        <w:tc>
          <w:tcPr>
            <w:tcW w:w="2019" w:type="dxa"/>
            <w:gridSpan w:val="4"/>
          </w:tcPr>
          <w:p w14:paraId="275E7AAD" w14:textId="77777777" w:rsidR="00FD3188" w:rsidRDefault="00FD3188" w:rsidP="000B5951">
            <w:pPr>
              <w:jc w:val="both"/>
            </w:pPr>
          </w:p>
        </w:tc>
      </w:tr>
    </w:tbl>
    <w:p w14:paraId="665466F7" w14:textId="77777777" w:rsidR="00FD3188" w:rsidRDefault="00FD3188" w:rsidP="00FD3188"/>
    <w:p w14:paraId="4EFEF9F5"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60A3B783"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6C7F8E2" w14:textId="77777777" w:rsidR="00FD3188" w:rsidRDefault="00FD3188" w:rsidP="000B5951">
            <w:pPr>
              <w:jc w:val="both"/>
              <w:rPr>
                <w:b/>
                <w:sz w:val="28"/>
              </w:rPr>
            </w:pPr>
            <w:r>
              <w:rPr>
                <w:b/>
                <w:sz w:val="28"/>
              </w:rPr>
              <w:lastRenderedPageBreak/>
              <w:t>C-I – Personální zabezpečení</w:t>
            </w:r>
          </w:p>
        </w:tc>
      </w:tr>
      <w:tr w:rsidR="00FD3188" w14:paraId="30497135"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3C40C63"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31BE5BE" w14:textId="77777777" w:rsidR="00FD3188" w:rsidRDefault="00FD3188" w:rsidP="000B5951">
            <w:pPr>
              <w:jc w:val="both"/>
            </w:pPr>
            <w:r w:rsidRPr="003A6AE2">
              <w:t>Univerzita Tomáše Bati ve Zlíně</w:t>
            </w:r>
          </w:p>
        </w:tc>
      </w:tr>
      <w:tr w:rsidR="00FD3188" w14:paraId="0C8E746E"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88C72A"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64D3F9E" w14:textId="77777777" w:rsidR="00FD3188" w:rsidRDefault="00FD3188" w:rsidP="000B5951">
            <w:pPr>
              <w:jc w:val="both"/>
            </w:pPr>
            <w:r w:rsidRPr="003A6AE2">
              <w:t>Fakulta logistiky a krizového řízení</w:t>
            </w:r>
          </w:p>
        </w:tc>
      </w:tr>
      <w:tr w:rsidR="00FD3188" w14:paraId="730CFC41"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156651"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00320C5" w14:textId="77777777" w:rsidR="00FD3188" w:rsidRDefault="00FD3188" w:rsidP="000B5951">
            <w:pPr>
              <w:jc w:val="both"/>
            </w:pPr>
            <w:r>
              <w:t>Risk Management</w:t>
            </w:r>
          </w:p>
        </w:tc>
      </w:tr>
      <w:tr w:rsidR="00FD3188" w14:paraId="0BDDCE3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4364FE2"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2A37E1F" w14:textId="77777777" w:rsidR="00FD3188" w:rsidRDefault="00FD3188" w:rsidP="000B5951">
            <w:pPr>
              <w:jc w:val="both"/>
            </w:pPr>
            <w:r w:rsidRPr="004D7B19">
              <w:rPr>
                <w:b/>
              </w:rPr>
              <w:t>Ivan Princ</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52A501E"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350551C" w14:textId="77777777" w:rsidR="00FD3188" w:rsidRDefault="00FD3188" w:rsidP="000B5951">
            <w:pPr>
              <w:jc w:val="both"/>
            </w:pPr>
            <w:r>
              <w:t>Ing.</w:t>
            </w:r>
          </w:p>
        </w:tc>
      </w:tr>
      <w:tr w:rsidR="00FD3188" w14:paraId="2541638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3CF2EA"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83FDA2A" w14:textId="77777777" w:rsidR="00FD3188" w:rsidRPr="00FE22BC" w:rsidRDefault="00FD3188" w:rsidP="000B5951">
            <w:r w:rsidRPr="00FE22BC">
              <w:t>1968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4A17153"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0853E7D" w14:textId="77777777" w:rsidR="00FD3188" w:rsidRDefault="00FD3188" w:rsidP="000B5951">
            <w:pPr>
              <w:jc w:val="both"/>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2BB2A3B"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1501E0F"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9DEC68"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832C25" w14:textId="77777777" w:rsidR="00FD3188" w:rsidRDefault="00FD3188" w:rsidP="000B5951">
            <w:pPr>
              <w:jc w:val="both"/>
            </w:pPr>
            <w:r>
              <w:t>N</w:t>
            </w:r>
          </w:p>
        </w:tc>
      </w:tr>
      <w:tr w:rsidR="00FD3188" w14:paraId="0D28A402"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9414F2"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3F47F20" w14:textId="77777777" w:rsidR="00FD3188" w:rsidRPr="00F43B89" w:rsidRDefault="00FD3188" w:rsidP="000B5951">
            <w:pPr>
              <w:rPr>
                <w:i/>
              </w:rPr>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BDC818"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CB1EF8D"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3FBBDB"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5168CE9" w14:textId="77777777" w:rsidR="00FD3188" w:rsidRDefault="00FD3188" w:rsidP="000B5951">
            <w:pPr>
              <w:jc w:val="both"/>
            </w:pPr>
            <w:r>
              <w:t>N</w:t>
            </w:r>
          </w:p>
        </w:tc>
      </w:tr>
      <w:tr w:rsidR="00FD3188" w14:paraId="5C18C246"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B28A0A3"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A78B19"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68FF78E" w14:textId="77777777" w:rsidR="00FD3188" w:rsidRDefault="00FD3188" w:rsidP="000B5951">
            <w:pPr>
              <w:jc w:val="both"/>
              <w:rPr>
                <w:b/>
              </w:rPr>
            </w:pPr>
            <w:r>
              <w:rPr>
                <w:b/>
              </w:rPr>
              <w:t>rozsah</w:t>
            </w:r>
          </w:p>
        </w:tc>
      </w:tr>
      <w:tr w:rsidR="00FD3188" w14:paraId="442A82E8"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CE1E068"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06ABB9D"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9AC5AF6" w14:textId="77777777" w:rsidR="00FD3188" w:rsidRDefault="00FD3188" w:rsidP="000B5951">
            <w:pPr>
              <w:jc w:val="both"/>
            </w:pPr>
          </w:p>
        </w:tc>
      </w:tr>
      <w:tr w:rsidR="00FD3188" w14:paraId="71E9159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DECDB92"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2B028FB"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B21272F" w14:textId="77777777" w:rsidR="00FD3188" w:rsidRDefault="00FD3188" w:rsidP="000B5951">
            <w:pPr>
              <w:jc w:val="both"/>
            </w:pPr>
          </w:p>
        </w:tc>
      </w:tr>
      <w:tr w:rsidR="00FD3188" w14:paraId="30941CE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5EECBEE"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5121D3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2F87458" w14:textId="77777777" w:rsidR="00FD3188" w:rsidRDefault="00FD3188" w:rsidP="000B5951">
            <w:pPr>
              <w:jc w:val="both"/>
            </w:pPr>
          </w:p>
        </w:tc>
      </w:tr>
      <w:tr w:rsidR="00FD3188" w14:paraId="171DDC4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D248D1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E45DC1D"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91A0AD2" w14:textId="77777777" w:rsidR="00FD3188" w:rsidRDefault="00FD3188" w:rsidP="000B5951">
            <w:pPr>
              <w:jc w:val="both"/>
            </w:pPr>
          </w:p>
        </w:tc>
      </w:tr>
      <w:tr w:rsidR="00FD3188" w14:paraId="67BD0E8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9950C8"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04C54EA2" w14:textId="77777777" w:rsidTr="000B5951">
        <w:trPr>
          <w:trHeight w:val="466"/>
        </w:trPr>
        <w:tc>
          <w:tcPr>
            <w:tcW w:w="9859" w:type="dxa"/>
            <w:gridSpan w:val="15"/>
            <w:tcBorders>
              <w:top w:val="nil"/>
              <w:left w:val="single" w:sz="4" w:space="0" w:color="auto"/>
              <w:bottom w:val="single" w:sz="4" w:space="0" w:color="auto"/>
              <w:right w:val="single" w:sz="4" w:space="0" w:color="auto"/>
            </w:tcBorders>
          </w:tcPr>
          <w:p w14:paraId="5AE427D7" w14:textId="2CBC0F9C" w:rsidR="00FD3188" w:rsidRPr="00D0233D" w:rsidRDefault="00FD3188" w:rsidP="000B5951">
            <w:pPr>
              <w:jc w:val="both"/>
            </w:pPr>
            <w:r>
              <w:t>Technical Chemistry</w:t>
            </w:r>
            <w:r w:rsidRPr="00D0233D">
              <w:t xml:space="preserve"> –</w:t>
            </w:r>
            <w:del w:id="3994" w:author="Eva Skýbová" w:date="2024-05-15T09:54:00Z">
              <w:r w:rsidRPr="00D0233D" w:rsidDel="00400C79">
                <w:delText xml:space="preserve"> přednášející (</w:delText>
              </w:r>
              <w:r w:rsidDel="00400C79">
                <w:delText>1</w:delText>
              </w:r>
              <w:r w:rsidRPr="00D0233D" w:rsidDel="00400C79">
                <w:delText>0</w:delText>
              </w:r>
              <w:r w:rsidDel="00400C79">
                <w:delText>,5</w:delText>
              </w:r>
              <w:r w:rsidRPr="00D0233D" w:rsidDel="00400C79">
                <w:delText xml:space="preserve"> %), </w:delText>
              </w:r>
            </w:del>
            <w:ins w:id="3995" w:author="Eva Skýbová" w:date="2024-05-15T09:54:00Z">
              <w:r w:rsidR="00400C79">
                <w:t xml:space="preserve"> </w:t>
              </w:r>
            </w:ins>
            <w:r w:rsidRPr="00D0233D">
              <w:t>vede semináře (100 %)</w:t>
            </w:r>
          </w:p>
          <w:p w14:paraId="7DD93D2A" w14:textId="2DADB4B6" w:rsidR="00FD3188" w:rsidRPr="00D0233D" w:rsidDel="00400C79" w:rsidRDefault="00FD3188" w:rsidP="000B5951">
            <w:pPr>
              <w:jc w:val="both"/>
              <w:rPr>
                <w:del w:id="3996" w:author="Eva Skýbová" w:date="2024-05-15T09:54:00Z"/>
              </w:rPr>
            </w:pPr>
            <w:del w:id="3997" w:author="Eva Skýbová" w:date="2024-05-15T09:54:00Z">
              <w:r w:rsidDel="00400C79">
                <w:delText xml:space="preserve">Mass Destruction Weapons Protection </w:delText>
              </w:r>
              <w:r w:rsidRPr="00D0233D" w:rsidDel="00400C79">
                <w:delText>– vede seminář (100 %)</w:delText>
              </w:r>
            </w:del>
          </w:p>
          <w:p w14:paraId="120C8133" w14:textId="77777777" w:rsidR="00FD3188" w:rsidRDefault="00FD3188" w:rsidP="00400C79">
            <w:pPr>
              <w:jc w:val="both"/>
            </w:pPr>
          </w:p>
        </w:tc>
      </w:tr>
      <w:tr w:rsidR="00FD3188" w14:paraId="0F9D5E45"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0664CCF"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6B3DF0E9"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233631F8"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127B3B5"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B2624F0"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163BA2B"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9E9D931" w14:textId="77777777" w:rsidR="00FD3188" w:rsidRDefault="00FD3188" w:rsidP="000B5951">
            <w:pPr>
              <w:jc w:val="both"/>
              <w:rPr>
                <w:b/>
              </w:rPr>
            </w:pPr>
            <w:r>
              <w:rPr>
                <w:b/>
              </w:rPr>
              <w:t>(</w:t>
            </w:r>
            <w:r>
              <w:rPr>
                <w:b/>
                <w:i/>
                <w:iCs/>
              </w:rPr>
              <w:t>nepovinný údaj</w:t>
            </w:r>
            <w:r>
              <w:rPr>
                <w:b/>
              </w:rPr>
              <w:t>) Počet hodin za semestr</w:t>
            </w:r>
          </w:p>
        </w:tc>
      </w:tr>
      <w:tr w:rsidR="00FD3188" w14:paraId="3FF94178"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424FF8C1" w14:textId="77777777" w:rsidR="00FD3188" w:rsidRPr="00442EE4" w:rsidRDefault="00FD3188" w:rsidP="000B5951"/>
        </w:tc>
        <w:tc>
          <w:tcPr>
            <w:tcW w:w="2409" w:type="dxa"/>
            <w:gridSpan w:val="3"/>
            <w:tcBorders>
              <w:top w:val="nil"/>
              <w:left w:val="single" w:sz="4" w:space="0" w:color="auto"/>
              <w:bottom w:val="single" w:sz="4" w:space="0" w:color="auto"/>
              <w:right w:val="single" w:sz="4" w:space="0" w:color="auto"/>
            </w:tcBorders>
          </w:tcPr>
          <w:p w14:paraId="1106E35A" w14:textId="77777777" w:rsidR="00FD3188" w:rsidRPr="00442EE4" w:rsidRDefault="00FD3188" w:rsidP="000B5951"/>
        </w:tc>
        <w:tc>
          <w:tcPr>
            <w:tcW w:w="567" w:type="dxa"/>
            <w:gridSpan w:val="2"/>
            <w:tcBorders>
              <w:top w:val="nil"/>
              <w:left w:val="single" w:sz="4" w:space="0" w:color="auto"/>
              <w:bottom w:val="single" w:sz="4" w:space="0" w:color="auto"/>
              <w:right w:val="single" w:sz="4" w:space="0" w:color="auto"/>
            </w:tcBorders>
          </w:tcPr>
          <w:p w14:paraId="504CA200" w14:textId="77777777" w:rsidR="00FD3188" w:rsidRPr="00442EE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26EFBD95" w14:textId="77777777" w:rsidR="00FD3188" w:rsidRPr="00442EE4" w:rsidRDefault="00FD3188" w:rsidP="000B5951"/>
        </w:tc>
        <w:tc>
          <w:tcPr>
            <w:tcW w:w="1972" w:type="dxa"/>
            <w:gridSpan w:val="3"/>
            <w:tcBorders>
              <w:top w:val="nil"/>
              <w:left w:val="single" w:sz="4" w:space="0" w:color="auto"/>
              <w:bottom w:val="single" w:sz="4" w:space="0" w:color="auto"/>
              <w:right w:val="single" w:sz="4" w:space="0" w:color="auto"/>
            </w:tcBorders>
          </w:tcPr>
          <w:p w14:paraId="5648BFF7" w14:textId="77777777" w:rsidR="00FD3188" w:rsidRPr="00D0233D" w:rsidRDefault="00FD3188" w:rsidP="000B5951">
            <w:pPr>
              <w:jc w:val="center"/>
            </w:pPr>
          </w:p>
        </w:tc>
      </w:tr>
      <w:tr w:rsidR="00FD3188" w14:paraId="1873F88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8517128" w14:textId="77777777" w:rsidR="00FD3188" w:rsidRDefault="00FD3188" w:rsidP="000B5951">
            <w:pPr>
              <w:rPr>
                <w:color w:val="FF0000"/>
              </w:rPr>
            </w:pPr>
          </w:p>
        </w:tc>
        <w:tc>
          <w:tcPr>
            <w:tcW w:w="2409" w:type="dxa"/>
            <w:gridSpan w:val="3"/>
            <w:tcBorders>
              <w:top w:val="nil"/>
              <w:left w:val="single" w:sz="4" w:space="0" w:color="auto"/>
              <w:bottom w:val="single" w:sz="4" w:space="0" w:color="auto"/>
              <w:right w:val="single" w:sz="4" w:space="0" w:color="auto"/>
            </w:tcBorders>
          </w:tcPr>
          <w:p w14:paraId="476F0032" w14:textId="77777777" w:rsidR="00FD3188" w:rsidRPr="00D0233D" w:rsidRDefault="00FD3188" w:rsidP="000B5951"/>
        </w:tc>
        <w:tc>
          <w:tcPr>
            <w:tcW w:w="567" w:type="dxa"/>
            <w:gridSpan w:val="2"/>
            <w:tcBorders>
              <w:top w:val="nil"/>
              <w:left w:val="single" w:sz="4" w:space="0" w:color="auto"/>
              <w:bottom w:val="single" w:sz="4" w:space="0" w:color="auto"/>
              <w:right w:val="single" w:sz="4" w:space="0" w:color="auto"/>
            </w:tcBorders>
          </w:tcPr>
          <w:p w14:paraId="086750E3" w14:textId="77777777" w:rsidR="00FD3188" w:rsidRPr="00D0233D"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7E96DC51" w14:textId="77777777" w:rsidR="00FD3188" w:rsidRDefault="00FD3188" w:rsidP="000B5951">
            <w:pPr>
              <w:rPr>
                <w:color w:val="FF0000"/>
              </w:rPr>
            </w:pPr>
          </w:p>
        </w:tc>
        <w:tc>
          <w:tcPr>
            <w:tcW w:w="1972" w:type="dxa"/>
            <w:gridSpan w:val="3"/>
            <w:tcBorders>
              <w:top w:val="nil"/>
              <w:left w:val="single" w:sz="4" w:space="0" w:color="auto"/>
              <w:bottom w:val="single" w:sz="4" w:space="0" w:color="auto"/>
              <w:right w:val="single" w:sz="4" w:space="0" w:color="auto"/>
            </w:tcBorders>
          </w:tcPr>
          <w:p w14:paraId="7C8F170B" w14:textId="77777777" w:rsidR="00FD3188" w:rsidRPr="00D0233D" w:rsidRDefault="00FD3188" w:rsidP="000B5951">
            <w:pPr>
              <w:jc w:val="center"/>
            </w:pPr>
          </w:p>
        </w:tc>
      </w:tr>
      <w:tr w:rsidR="00FD3188" w14:paraId="169EC738"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34116247" w14:textId="77777777" w:rsidR="00FD3188" w:rsidRPr="0030460C" w:rsidRDefault="00FD3188" w:rsidP="000B5951"/>
        </w:tc>
        <w:tc>
          <w:tcPr>
            <w:tcW w:w="2409" w:type="dxa"/>
            <w:gridSpan w:val="3"/>
            <w:tcBorders>
              <w:top w:val="nil"/>
              <w:left w:val="single" w:sz="4" w:space="0" w:color="auto"/>
              <w:bottom w:val="single" w:sz="4" w:space="0" w:color="auto"/>
              <w:right w:val="single" w:sz="4" w:space="0" w:color="auto"/>
            </w:tcBorders>
          </w:tcPr>
          <w:p w14:paraId="19F40979" w14:textId="77777777" w:rsidR="00FD3188" w:rsidRPr="0030460C" w:rsidRDefault="00FD3188" w:rsidP="000B5951"/>
        </w:tc>
        <w:tc>
          <w:tcPr>
            <w:tcW w:w="567" w:type="dxa"/>
            <w:gridSpan w:val="2"/>
            <w:tcBorders>
              <w:top w:val="nil"/>
              <w:left w:val="single" w:sz="4" w:space="0" w:color="auto"/>
              <w:bottom w:val="single" w:sz="4" w:space="0" w:color="auto"/>
              <w:right w:val="single" w:sz="4" w:space="0" w:color="auto"/>
            </w:tcBorders>
          </w:tcPr>
          <w:p w14:paraId="421C2BF7" w14:textId="77777777" w:rsidR="00FD3188" w:rsidRPr="0030460C"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4DCF87BC" w14:textId="77777777" w:rsidR="00FD3188" w:rsidRDefault="00FD3188" w:rsidP="000B5951">
            <w:pPr>
              <w:rPr>
                <w:color w:val="FF0000"/>
              </w:rPr>
            </w:pPr>
          </w:p>
        </w:tc>
        <w:tc>
          <w:tcPr>
            <w:tcW w:w="1972" w:type="dxa"/>
            <w:gridSpan w:val="3"/>
            <w:tcBorders>
              <w:top w:val="nil"/>
              <w:left w:val="single" w:sz="4" w:space="0" w:color="auto"/>
              <w:bottom w:val="single" w:sz="4" w:space="0" w:color="auto"/>
              <w:right w:val="single" w:sz="4" w:space="0" w:color="auto"/>
            </w:tcBorders>
          </w:tcPr>
          <w:p w14:paraId="2D970B71" w14:textId="77777777" w:rsidR="00FD3188" w:rsidRDefault="00FD3188" w:rsidP="000B5951">
            <w:pPr>
              <w:jc w:val="both"/>
              <w:rPr>
                <w:color w:val="FF0000"/>
              </w:rPr>
            </w:pPr>
          </w:p>
        </w:tc>
      </w:tr>
      <w:tr w:rsidR="00FD3188" w14:paraId="19770C20"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44D68A9"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8B519E1"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6AE713B"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D3AA985"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E8618ED" w14:textId="77777777" w:rsidR="00FD3188" w:rsidRDefault="00FD3188" w:rsidP="000B5951">
            <w:pPr>
              <w:jc w:val="both"/>
              <w:rPr>
                <w:color w:val="FF0000"/>
              </w:rPr>
            </w:pPr>
          </w:p>
        </w:tc>
      </w:tr>
      <w:tr w:rsidR="00FD3188" w14:paraId="5F8EC6A2"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18DACE" w14:textId="77777777" w:rsidR="00FD3188" w:rsidRDefault="00FD3188" w:rsidP="000B5951">
            <w:pPr>
              <w:jc w:val="both"/>
            </w:pPr>
            <w:r>
              <w:rPr>
                <w:b/>
              </w:rPr>
              <w:t xml:space="preserve">Údaje o vzdělání na VŠ </w:t>
            </w:r>
          </w:p>
        </w:tc>
      </w:tr>
      <w:tr w:rsidR="00FD3188" w14:paraId="2612924C" w14:textId="77777777" w:rsidTr="000B5951">
        <w:trPr>
          <w:trHeight w:val="417"/>
        </w:trPr>
        <w:tc>
          <w:tcPr>
            <w:tcW w:w="9859" w:type="dxa"/>
            <w:gridSpan w:val="15"/>
            <w:tcBorders>
              <w:top w:val="single" w:sz="4" w:space="0" w:color="auto"/>
              <w:left w:val="single" w:sz="4" w:space="0" w:color="auto"/>
              <w:bottom w:val="single" w:sz="4" w:space="0" w:color="auto"/>
              <w:right w:val="single" w:sz="4" w:space="0" w:color="auto"/>
            </w:tcBorders>
          </w:tcPr>
          <w:p w14:paraId="03671EBB" w14:textId="77777777" w:rsidR="00FD3188" w:rsidRDefault="00FD3188" w:rsidP="000B5951">
            <w:pPr>
              <w:jc w:val="both"/>
              <w:rPr>
                <w:b/>
              </w:rPr>
            </w:pPr>
            <w:r w:rsidRPr="00F43B89">
              <w:t xml:space="preserve">1990 </w:t>
            </w:r>
            <w:r>
              <w:t>– inženýr (Ing.), studijní program: V</w:t>
            </w:r>
            <w:r w:rsidRPr="00F43B89">
              <w:t>ojensko-inženýrský, obor</w:t>
            </w:r>
            <w:r>
              <w:t>:</w:t>
            </w:r>
            <w:r w:rsidRPr="00F43B89">
              <w:t xml:space="preserve"> </w:t>
            </w:r>
            <w:r>
              <w:t>Vojenská chemie, VVŠ PV LS Vyškov</w:t>
            </w:r>
          </w:p>
        </w:tc>
      </w:tr>
      <w:tr w:rsidR="00FD3188" w14:paraId="1458D874"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834773" w14:textId="77777777" w:rsidR="00FD3188" w:rsidRDefault="00FD3188" w:rsidP="000B5951">
            <w:pPr>
              <w:jc w:val="both"/>
              <w:rPr>
                <w:b/>
              </w:rPr>
            </w:pPr>
            <w:r>
              <w:rPr>
                <w:b/>
              </w:rPr>
              <w:t>Údaje o odborném působení od absolvování VŠ</w:t>
            </w:r>
          </w:p>
        </w:tc>
      </w:tr>
      <w:tr w:rsidR="00FD3188" w14:paraId="6995C201"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F748D2B" w14:textId="77777777" w:rsidR="00FD3188" w:rsidRPr="00400C79" w:rsidRDefault="00FD3188" w:rsidP="000B5951">
            <w:pPr>
              <w:pStyle w:val="Normlnweb"/>
              <w:spacing w:beforeAutospacing="0" w:afterAutospacing="0"/>
              <w:textAlignment w:val="baseline"/>
              <w:rPr>
                <w:rFonts w:ascii="Times New Roman" w:hAnsi="Times New Roman" w:cs="Times New Roman"/>
                <w:sz w:val="20"/>
                <w:szCs w:val="20"/>
                <w:rPrChange w:id="3998" w:author="Eva Skýbová" w:date="2024-05-15T09:54:00Z">
                  <w:rPr>
                    <w:sz w:val="20"/>
                    <w:szCs w:val="20"/>
                  </w:rPr>
                </w:rPrChange>
              </w:rPr>
            </w:pPr>
            <w:r w:rsidRPr="00400C79">
              <w:rPr>
                <w:rFonts w:ascii="Times New Roman" w:hAnsi="Times New Roman" w:cs="Times New Roman"/>
                <w:sz w:val="20"/>
                <w:szCs w:val="20"/>
                <w:rPrChange w:id="3999" w:author="Eva Skýbová" w:date="2024-05-15T09:54:00Z">
                  <w:rPr>
                    <w:sz w:val="20"/>
                    <w:szCs w:val="20"/>
                  </w:rPr>
                </w:rPrChange>
              </w:rPr>
              <w:t>2012−dosud UTB ve Zlíně, Fakulta logistiky a krizového řízení, z toho:</w:t>
            </w:r>
          </w:p>
          <w:p w14:paraId="255878D9" w14:textId="77777777" w:rsidR="00FD3188" w:rsidRPr="00400C79" w:rsidRDefault="00FD3188" w:rsidP="00FD3188">
            <w:pPr>
              <w:pStyle w:val="Normlnweb"/>
              <w:numPr>
                <w:ilvl w:val="0"/>
                <w:numId w:val="42"/>
              </w:numPr>
              <w:spacing w:before="0" w:beforeAutospacing="0" w:after="0" w:afterAutospacing="0"/>
              <w:ind w:left="357" w:hanging="357"/>
              <w:textAlignment w:val="baseline"/>
              <w:rPr>
                <w:rFonts w:ascii="Times New Roman" w:hAnsi="Times New Roman" w:cs="Times New Roman"/>
                <w:sz w:val="20"/>
                <w:szCs w:val="20"/>
                <w:rPrChange w:id="4000" w:author="Eva Skýbová" w:date="2024-05-15T09:54:00Z">
                  <w:rPr>
                    <w:sz w:val="20"/>
                    <w:szCs w:val="20"/>
                  </w:rPr>
                </w:rPrChange>
              </w:rPr>
            </w:pPr>
            <w:r w:rsidRPr="00400C79">
              <w:rPr>
                <w:rFonts w:ascii="Times New Roman" w:hAnsi="Times New Roman" w:cs="Times New Roman"/>
                <w:sz w:val="20"/>
                <w:szCs w:val="20"/>
                <w:rPrChange w:id="4001" w:author="Eva Skýbová" w:date="2024-05-15T09:54:00Z">
                  <w:rPr>
                    <w:sz w:val="20"/>
                    <w:szCs w:val="20"/>
                  </w:rPr>
                </w:rPrChange>
              </w:rPr>
              <w:t>od 10/2021−dosud: akademický pracovník-lektor, pp na dobu určitou</w:t>
            </w:r>
          </w:p>
          <w:p w14:paraId="4E20E896" w14:textId="77777777" w:rsidR="00FD3188" w:rsidRPr="00400C79" w:rsidRDefault="00FD3188" w:rsidP="00FD3188">
            <w:pPr>
              <w:pStyle w:val="Normlnweb"/>
              <w:numPr>
                <w:ilvl w:val="0"/>
                <w:numId w:val="42"/>
              </w:numPr>
              <w:spacing w:before="0" w:beforeAutospacing="0" w:after="0" w:afterAutospacing="0"/>
              <w:ind w:left="357" w:hanging="357"/>
              <w:textAlignment w:val="baseline"/>
              <w:rPr>
                <w:rFonts w:ascii="Times New Roman" w:hAnsi="Times New Roman" w:cs="Times New Roman"/>
                <w:sz w:val="20"/>
                <w:szCs w:val="20"/>
                <w:rPrChange w:id="4002" w:author="Eva Skýbová" w:date="2024-05-15T09:54:00Z">
                  <w:rPr>
                    <w:sz w:val="20"/>
                    <w:szCs w:val="20"/>
                  </w:rPr>
                </w:rPrChange>
              </w:rPr>
            </w:pPr>
            <w:r w:rsidRPr="00400C79">
              <w:rPr>
                <w:rFonts w:ascii="Times New Roman" w:hAnsi="Times New Roman" w:cs="Times New Roman"/>
                <w:sz w:val="20"/>
                <w:szCs w:val="20"/>
                <w:rPrChange w:id="4003" w:author="Eva Skýbová" w:date="2024-05-15T09:54:00Z">
                  <w:rPr>
                    <w:sz w:val="20"/>
                    <w:szCs w:val="20"/>
                  </w:rPr>
                </w:rPrChange>
              </w:rPr>
              <w:t>4/2017−9/2020 odborný asistent, pp na dobu určitou</w:t>
            </w:r>
          </w:p>
          <w:p w14:paraId="5F878E78" w14:textId="77777777" w:rsidR="00FD3188" w:rsidRPr="00400C79" w:rsidRDefault="00FD3188" w:rsidP="00FD3188">
            <w:pPr>
              <w:pStyle w:val="Normlnweb"/>
              <w:numPr>
                <w:ilvl w:val="0"/>
                <w:numId w:val="42"/>
              </w:numPr>
              <w:spacing w:before="0" w:beforeAutospacing="0" w:after="0" w:afterAutospacing="0"/>
              <w:ind w:left="357" w:hanging="357"/>
              <w:textAlignment w:val="baseline"/>
              <w:rPr>
                <w:rFonts w:ascii="Times New Roman" w:hAnsi="Times New Roman" w:cs="Times New Roman"/>
                <w:sz w:val="20"/>
                <w:szCs w:val="20"/>
                <w:rPrChange w:id="4004" w:author="Eva Skýbová" w:date="2024-05-15T09:54:00Z">
                  <w:rPr>
                    <w:sz w:val="20"/>
                    <w:szCs w:val="20"/>
                  </w:rPr>
                </w:rPrChange>
              </w:rPr>
            </w:pPr>
            <w:r w:rsidRPr="00400C79">
              <w:rPr>
                <w:rFonts w:ascii="Times New Roman" w:hAnsi="Times New Roman" w:cs="Times New Roman"/>
                <w:sz w:val="20"/>
                <w:szCs w:val="20"/>
                <w:rPrChange w:id="4005" w:author="Eva Skýbová" w:date="2024-05-15T09:54:00Z">
                  <w:rPr>
                    <w:sz w:val="20"/>
                    <w:szCs w:val="20"/>
                  </w:rPr>
                </w:rPrChange>
              </w:rPr>
              <w:t>4/2012−3/2017 externí asistent, jiný: DPP a DPČ</w:t>
            </w:r>
          </w:p>
          <w:p w14:paraId="6E717279" w14:textId="77777777" w:rsidR="00FD3188" w:rsidRPr="00400C79" w:rsidRDefault="00FD3188" w:rsidP="000B5951">
            <w:pPr>
              <w:pStyle w:val="Normlnweb"/>
              <w:spacing w:beforeAutospacing="0" w:afterAutospacing="0"/>
              <w:textAlignment w:val="baseline"/>
              <w:rPr>
                <w:rFonts w:ascii="Times New Roman" w:hAnsi="Times New Roman" w:cs="Times New Roman"/>
                <w:sz w:val="20"/>
                <w:szCs w:val="20"/>
                <w:rPrChange w:id="4006" w:author="Eva Skýbová" w:date="2024-05-15T09:54:00Z">
                  <w:rPr>
                    <w:sz w:val="20"/>
                    <w:szCs w:val="20"/>
                  </w:rPr>
                </w:rPrChange>
              </w:rPr>
            </w:pPr>
            <w:r w:rsidRPr="00400C79">
              <w:rPr>
                <w:rFonts w:ascii="Times New Roman" w:hAnsi="Times New Roman" w:cs="Times New Roman"/>
                <w:sz w:val="20"/>
                <w:szCs w:val="20"/>
                <w:rPrChange w:id="4007" w:author="Eva Skýbová" w:date="2024-05-15T09:54:00Z">
                  <w:rPr>
                    <w:sz w:val="20"/>
                    <w:szCs w:val="20"/>
                  </w:rPr>
                </w:rPrChange>
              </w:rPr>
              <w:t>2021: Slezská univerzita v Opavě, Matematický ústav v Opavě, akademický pracovník, DPP</w:t>
            </w:r>
          </w:p>
          <w:p w14:paraId="114186D8" w14:textId="77777777" w:rsidR="00FD3188" w:rsidRPr="00400C79" w:rsidRDefault="00FD3188" w:rsidP="000B5951">
            <w:pPr>
              <w:pStyle w:val="Normlnweb"/>
              <w:spacing w:beforeAutospacing="0" w:afterAutospacing="0"/>
              <w:jc w:val="both"/>
              <w:textAlignment w:val="baseline"/>
              <w:rPr>
                <w:rFonts w:ascii="Times New Roman" w:hAnsi="Times New Roman" w:cs="Times New Roman"/>
                <w:sz w:val="20"/>
                <w:szCs w:val="20"/>
                <w:rPrChange w:id="4008" w:author="Eva Skýbová" w:date="2024-05-15T09:54:00Z">
                  <w:rPr>
                    <w:sz w:val="20"/>
                    <w:szCs w:val="20"/>
                  </w:rPr>
                </w:rPrChange>
              </w:rPr>
            </w:pPr>
            <w:r w:rsidRPr="00400C79">
              <w:rPr>
                <w:rFonts w:ascii="Times New Roman" w:hAnsi="Times New Roman" w:cs="Times New Roman"/>
                <w:sz w:val="20"/>
                <w:szCs w:val="20"/>
                <w:rPrChange w:id="4009" w:author="Eva Skýbová" w:date="2024-05-15T09:54:00Z">
                  <w:rPr>
                    <w:sz w:val="20"/>
                    <w:szCs w:val="20"/>
                  </w:rPr>
                </w:rPrChange>
              </w:rPr>
              <w:t>2009: UO Brno</w:t>
            </w:r>
            <w:r w:rsidRPr="00400C79">
              <w:rPr>
                <w:rFonts w:ascii="Times New Roman" w:hAnsi="Times New Roman" w:cs="Times New Roman"/>
                <w:b/>
                <w:sz w:val="20"/>
                <w:szCs w:val="20"/>
                <w:rPrChange w:id="4010" w:author="Eva Skýbová" w:date="2024-05-15T09:54:00Z">
                  <w:rPr>
                    <w:b/>
                    <w:sz w:val="20"/>
                    <w:szCs w:val="20"/>
                  </w:rPr>
                </w:rPrChange>
              </w:rPr>
              <w:t xml:space="preserve"> – </w:t>
            </w:r>
            <w:r w:rsidRPr="00400C79">
              <w:rPr>
                <w:rFonts w:ascii="Times New Roman" w:hAnsi="Times New Roman" w:cs="Times New Roman"/>
                <w:sz w:val="20"/>
                <w:szCs w:val="20"/>
                <w:rPrChange w:id="4011" w:author="Eva Skýbová" w:date="2024-05-15T09:54:00Z">
                  <w:rPr>
                    <w:sz w:val="20"/>
                    <w:szCs w:val="20"/>
                  </w:rPr>
                </w:rPrChange>
              </w:rPr>
              <w:t>odborný asistent pro obor vojenská chemie, chemický náčelník posádky Brno a člen krizového štábu ORP Brno, pp</w:t>
            </w:r>
          </w:p>
          <w:p w14:paraId="19DEBBC0" w14:textId="77777777" w:rsidR="00FD3188" w:rsidRPr="00400C79" w:rsidRDefault="00FD3188" w:rsidP="000B5951">
            <w:pPr>
              <w:pStyle w:val="Normlnweb"/>
              <w:spacing w:beforeAutospacing="0" w:afterAutospacing="0"/>
              <w:jc w:val="both"/>
              <w:textAlignment w:val="baseline"/>
              <w:rPr>
                <w:rFonts w:ascii="Times New Roman" w:hAnsi="Times New Roman" w:cs="Times New Roman"/>
                <w:sz w:val="20"/>
                <w:szCs w:val="20"/>
                <w:rPrChange w:id="4012" w:author="Eva Skýbová" w:date="2024-05-15T09:54:00Z">
                  <w:rPr>
                    <w:sz w:val="20"/>
                    <w:szCs w:val="20"/>
                  </w:rPr>
                </w:rPrChange>
              </w:rPr>
            </w:pPr>
            <w:r w:rsidRPr="00400C79">
              <w:rPr>
                <w:rFonts w:ascii="Times New Roman" w:hAnsi="Times New Roman" w:cs="Times New Roman"/>
                <w:sz w:val="20"/>
                <w:szCs w:val="20"/>
                <w:rPrChange w:id="4013" w:author="Eva Skýbová" w:date="2024-05-15T09:54:00Z">
                  <w:rPr>
                    <w:sz w:val="20"/>
                    <w:szCs w:val="20"/>
                  </w:rPr>
                </w:rPrChange>
              </w:rPr>
              <w:t>2001−2008: Armáda ČR, chemický náčelník velitelství mechanizované brigády – brigádního úkolového uskupení, chemický náčelník posádek Kroměříž a Hranice na Moravě, člen krizových štábů ORP Kroměříž, ORP Hranice na Moravě, pp</w:t>
            </w:r>
          </w:p>
          <w:p w14:paraId="10D57FD5" w14:textId="77777777" w:rsidR="00FD3188" w:rsidRPr="00672E15" w:rsidRDefault="00FD3188" w:rsidP="000B5951">
            <w:pPr>
              <w:pStyle w:val="Normlnweb"/>
              <w:spacing w:beforeAutospacing="0" w:afterAutospacing="0"/>
              <w:ind w:left="357"/>
              <w:jc w:val="both"/>
              <w:textAlignment w:val="baseline"/>
              <w:rPr>
                <w:sz w:val="20"/>
                <w:szCs w:val="20"/>
              </w:rPr>
            </w:pPr>
          </w:p>
        </w:tc>
      </w:tr>
      <w:tr w:rsidR="00FD3188" w14:paraId="127A449C"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407FF9" w14:textId="77777777" w:rsidR="00FD3188" w:rsidRDefault="00FD3188" w:rsidP="000B5951">
            <w:pPr>
              <w:jc w:val="both"/>
            </w:pPr>
            <w:r>
              <w:rPr>
                <w:b/>
              </w:rPr>
              <w:t>Zkušenosti s vedením kvalifikačních a rigorózních prací</w:t>
            </w:r>
          </w:p>
        </w:tc>
      </w:tr>
      <w:tr w:rsidR="00FD3188" w14:paraId="0603C6A4" w14:textId="77777777" w:rsidTr="000B5951">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77A6BD48" w14:textId="77777777" w:rsidR="00FD3188" w:rsidRDefault="00FD3188" w:rsidP="000B5951">
            <w:pPr>
              <w:jc w:val="both"/>
            </w:pPr>
            <w:r>
              <w:t>103x vedoucí bakalářské práce</w:t>
            </w:r>
          </w:p>
          <w:p w14:paraId="52B85E3A" w14:textId="77777777" w:rsidR="00FD3188" w:rsidRPr="00005EEE" w:rsidRDefault="00FD3188" w:rsidP="000B5951">
            <w:pPr>
              <w:rPr>
                <w:bCs/>
              </w:rPr>
            </w:pPr>
          </w:p>
        </w:tc>
      </w:tr>
      <w:tr w:rsidR="00FD3188" w14:paraId="0FE7A395"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9E846D0"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EF16D1C"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EF392F4"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15974ED" w14:textId="77777777" w:rsidR="00FD3188" w:rsidRDefault="00FD3188" w:rsidP="000B5951">
            <w:pPr>
              <w:jc w:val="both"/>
              <w:rPr>
                <w:b/>
              </w:rPr>
            </w:pPr>
            <w:r>
              <w:rPr>
                <w:b/>
              </w:rPr>
              <w:t>Ohlasy publikací</w:t>
            </w:r>
          </w:p>
        </w:tc>
      </w:tr>
      <w:tr w:rsidR="00FD3188" w14:paraId="27853092"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447B4BCB"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9177B38"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4DEF055"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7B6B051"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696D92F"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416BE08" w14:textId="77777777" w:rsidR="00FD3188" w:rsidRDefault="00FD3188" w:rsidP="000B5951">
            <w:pPr>
              <w:jc w:val="both"/>
            </w:pPr>
            <w:r>
              <w:rPr>
                <w:b/>
                <w:sz w:val="18"/>
              </w:rPr>
              <w:t>ostatní</w:t>
            </w:r>
          </w:p>
        </w:tc>
      </w:tr>
      <w:tr w:rsidR="00FD3188" w14:paraId="4C973F9F"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A507AA"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23C831"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8C3EBED"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F3E9AB1" w14:textId="77777777" w:rsidR="00FD3188" w:rsidRDefault="00FD3188" w:rsidP="000B5951">
            <w:pPr>
              <w:jc w:val="center"/>
              <w:rPr>
                <w:b/>
              </w:rPr>
            </w:pPr>
            <w:r>
              <w:rPr>
                <w:b/>
              </w:rPr>
              <w:t>-</w:t>
            </w:r>
          </w:p>
        </w:tc>
        <w:tc>
          <w:tcPr>
            <w:tcW w:w="693" w:type="dxa"/>
            <w:tcBorders>
              <w:top w:val="single" w:sz="4" w:space="0" w:color="auto"/>
              <w:left w:val="single" w:sz="4" w:space="0" w:color="auto"/>
              <w:bottom w:val="single" w:sz="4" w:space="0" w:color="auto"/>
              <w:right w:val="single" w:sz="4" w:space="0" w:color="auto"/>
            </w:tcBorders>
          </w:tcPr>
          <w:p w14:paraId="7FC16FF5" w14:textId="77777777" w:rsidR="00FD3188" w:rsidRDefault="00FD3188" w:rsidP="000B5951">
            <w:pPr>
              <w:jc w:val="both"/>
              <w:rPr>
                <w:b/>
              </w:rPr>
            </w:pPr>
            <w:r>
              <w:rPr>
                <w:b/>
              </w:rPr>
              <w:t>1</w:t>
            </w:r>
          </w:p>
        </w:tc>
        <w:tc>
          <w:tcPr>
            <w:tcW w:w="694" w:type="dxa"/>
            <w:tcBorders>
              <w:top w:val="single" w:sz="4" w:space="0" w:color="auto"/>
              <w:left w:val="single" w:sz="4" w:space="0" w:color="auto"/>
              <w:bottom w:val="single" w:sz="4" w:space="0" w:color="auto"/>
              <w:right w:val="single" w:sz="4" w:space="0" w:color="auto"/>
            </w:tcBorders>
          </w:tcPr>
          <w:p w14:paraId="3AF10D47" w14:textId="77777777" w:rsidR="00FD3188" w:rsidRDefault="00FD3188" w:rsidP="000B5951">
            <w:pPr>
              <w:jc w:val="both"/>
              <w:rPr>
                <w:b/>
              </w:rPr>
            </w:pPr>
            <w:r>
              <w:rPr>
                <w:b/>
              </w:rPr>
              <w:t>14</w:t>
            </w:r>
          </w:p>
        </w:tc>
      </w:tr>
      <w:tr w:rsidR="00FD3188" w14:paraId="2EDF10C1"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170A701"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9C3AEF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31B7519"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F680B3C"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583DDC2" w14:textId="77777777" w:rsidR="00FD3188" w:rsidRDefault="00FD3188" w:rsidP="000B5951">
            <w:pPr>
              <w:rPr>
                <w:b/>
              </w:rPr>
            </w:pPr>
            <w:r>
              <w:rPr>
                <w:b/>
              </w:rPr>
              <w:t xml:space="preserve">   - /1</w:t>
            </w:r>
          </w:p>
        </w:tc>
      </w:tr>
      <w:tr w:rsidR="00FD3188" w14:paraId="13A75BD5"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927536"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010A4AAE"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67AAB3C" w14:textId="77777777" w:rsidR="00FD3188" w:rsidRPr="00400C79" w:rsidRDefault="00FD3188" w:rsidP="000B5951">
            <w:pPr>
              <w:pStyle w:val="xmsonormal"/>
              <w:spacing w:after="240"/>
              <w:rPr>
                <w:rFonts w:ascii="Times New Roman" w:hAnsi="Times New Roman" w:cs="Times New Roman"/>
                <w:sz w:val="20"/>
                <w:szCs w:val="20"/>
              </w:rPr>
            </w:pPr>
            <w:bookmarkStart w:id="4014" w:name="_Hlk72094931"/>
            <w:r w:rsidRPr="00400C79">
              <w:rPr>
                <w:rFonts w:ascii="Times New Roman" w:hAnsi="Times New Roman" w:cs="Times New Roman"/>
                <w:b/>
                <w:sz w:val="20"/>
                <w:szCs w:val="20"/>
              </w:rPr>
              <w:lastRenderedPageBreak/>
              <w:t>PRINC, Ivan</w:t>
            </w:r>
            <w:r w:rsidRPr="00400C79">
              <w:rPr>
                <w:rFonts w:ascii="Times New Roman" w:hAnsi="Times New Roman" w:cs="Times New Roman"/>
                <w:sz w:val="20"/>
                <w:szCs w:val="20"/>
              </w:rPr>
              <w:t xml:space="preserve"> a Dušan VIČAR, 2023. </w:t>
            </w:r>
            <w:r w:rsidRPr="00400C79">
              <w:rPr>
                <w:rFonts w:ascii="Times New Roman" w:hAnsi="Times New Roman" w:cs="Times New Roman"/>
                <w:i/>
                <w:iCs/>
                <w:sz w:val="20"/>
                <w:szCs w:val="20"/>
              </w:rPr>
              <w:t>Individuální a kolektivní ochrana.</w:t>
            </w:r>
            <w:r w:rsidRPr="00400C79">
              <w:rPr>
                <w:rFonts w:ascii="Times New Roman" w:hAnsi="Times New Roman" w:cs="Times New Roman"/>
                <w:sz w:val="20"/>
                <w:szCs w:val="20"/>
              </w:rPr>
              <w:t xml:space="preserve"> Zlín: Univerzita Tomáše Bati ve Zlíně, Fakulta logistiky a krizového řízení. Monografie. DOI: </w:t>
            </w:r>
            <w:r w:rsidRPr="00400C79">
              <w:rPr>
                <w:rFonts w:ascii="Times New Roman" w:hAnsi="Times New Roman" w:cs="Times New Roman"/>
                <w:sz w:val="20"/>
                <w:szCs w:val="20"/>
                <w:rPrChange w:id="4015" w:author="Eva Skýbová" w:date="2024-05-15T09:55:00Z">
                  <w:rPr/>
                </w:rPrChange>
              </w:rPr>
              <w:fldChar w:fldCharType="begin"/>
            </w:r>
            <w:r w:rsidRPr="00400C79">
              <w:rPr>
                <w:rFonts w:ascii="Times New Roman" w:hAnsi="Times New Roman" w:cs="Times New Roman"/>
                <w:sz w:val="20"/>
                <w:szCs w:val="20"/>
                <w:rPrChange w:id="4016" w:author="Eva Skýbová" w:date="2024-05-15T09:55:00Z">
                  <w:rPr/>
                </w:rPrChange>
              </w:rPr>
              <w:instrText xml:space="preserve"> HYPERLINK "https://doi.org/10.7441/978-80-7678-147-4" </w:instrText>
            </w:r>
            <w:r w:rsidRPr="00400C79">
              <w:rPr>
                <w:rPrChange w:id="4017" w:author="Eva Skýbová" w:date="2024-05-15T09:55:00Z">
                  <w:rPr>
                    <w:rStyle w:val="Hypertextovodkaz"/>
                    <w:sz w:val="20"/>
                    <w:szCs w:val="20"/>
                  </w:rPr>
                </w:rPrChange>
              </w:rPr>
              <w:fldChar w:fldCharType="separate"/>
            </w:r>
            <w:r w:rsidRPr="00400C79">
              <w:rPr>
                <w:rStyle w:val="Hypertextovodkaz"/>
                <w:sz w:val="20"/>
                <w:szCs w:val="20"/>
              </w:rPr>
              <w:t>10.7441/978-80-7678-147-4</w:t>
            </w:r>
            <w:r w:rsidRPr="00400C79">
              <w:rPr>
                <w:rStyle w:val="Hypertextovodkaz"/>
                <w:sz w:val="20"/>
                <w:szCs w:val="20"/>
              </w:rPr>
              <w:fldChar w:fldCharType="end"/>
            </w:r>
            <w:r w:rsidRPr="00400C79">
              <w:rPr>
                <w:rFonts w:ascii="Times New Roman" w:hAnsi="Times New Roman" w:cs="Times New Roman"/>
                <w:sz w:val="20"/>
                <w:szCs w:val="20"/>
              </w:rPr>
              <w:t xml:space="preserve">, Pořadí vydání: První. ISBN 978-80-7678-147-4, 646 s. URI: </w:t>
            </w:r>
            <w:r w:rsidRPr="00400C79">
              <w:rPr>
                <w:rFonts w:ascii="Times New Roman" w:hAnsi="Times New Roman" w:cs="Times New Roman"/>
                <w:sz w:val="20"/>
                <w:szCs w:val="20"/>
                <w:rPrChange w:id="4018" w:author="Eva Skýbová" w:date="2024-05-15T09:55:00Z">
                  <w:rPr/>
                </w:rPrChange>
              </w:rPr>
              <w:fldChar w:fldCharType="begin"/>
            </w:r>
            <w:r w:rsidRPr="00400C79">
              <w:rPr>
                <w:rFonts w:ascii="Times New Roman" w:hAnsi="Times New Roman" w:cs="Times New Roman"/>
                <w:sz w:val="20"/>
                <w:szCs w:val="20"/>
                <w:rPrChange w:id="4019" w:author="Eva Skýbová" w:date="2024-05-15T09:55:00Z">
                  <w:rPr/>
                </w:rPrChange>
              </w:rPr>
              <w:instrText xml:space="preserve"> HYPERLINK "https://digilib.k.utb.cz/handle/10563/52418" </w:instrText>
            </w:r>
            <w:r w:rsidRPr="00400C79">
              <w:rPr>
                <w:rPrChange w:id="4020" w:author="Eva Skýbová" w:date="2024-05-15T09:55:00Z">
                  <w:rPr>
                    <w:rStyle w:val="Hypertextovodkaz"/>
                    <w:sz w:val="20"/>
                    <w:szCs w:val="20"/>
                  </w:rPr>
                </w:rPrChange>
              </w:rPr>
              <w:fldChar w:fldCharType="separate"/>
            </w:r>
            <w:r w:rsidRPr="00400C79">
              <w:rPr>
                <w:rStyle w:val="Hypertextovodkaz"/>
                <w:sz w:val="20"/>
                <w:szCs w:val="20"/>
              </w:rPr>
              <w:t>https://digilib.k.utb.cz/handle/10563/52418</w:t>
            </w:r>
            <w:r w:rsidRPr="00400C79">
              <w:rPr>
                <w:rStyle w:val="Hypertextovodkaz"/>
                <w:sz w:val="20"/>
                <w:szCs w:val="20"/>
              </w:rPr>
              <w:fldChar w:fldCharType="end"/>
            </w:r>
            <w:r w:rsidRPr="00400C79">
              <w:rPr>
                <w:rFonts w:ascii="Times New Roman" w:hAnsi="Times New Roman" w:cs="Times New Roman"/>
                <w:sz w:val="20"/>
                <w:szCs w:val="20"/>
              </w:rPr>
              <w:t xml:space="preserve">. </w:t>
            </w:r>
            <w:r w:rsidRPr="00400C79">
              <w:rPr>
                <w:rFonts w:ascii="Times New Roman" w:hAnsi="Times New Roman" w:cs="Times New Roman"/>
                <w:bCs/>
                <w:sz w:val="20"/>
                <w:szCs w:val="20"/>
              </w:rPr>
              <w:t xml:space="preserve"> (B, autorský podíl </w:t>
            </w:r>
            <w:r w:rsidRPr="00400C79">
              <w:rPr>
                <w:rFonts w:ascii="Times New Roman" w:hAnsi="Times New Roman" w:cs="Times New Roman"/>
                <w:b/>
                <w:bCs/>
                <w:sz w:val="20"/>
                <w:szCs w:val="20"/>
              </w:rPr>
              <w:t>50 %</w:t>
            </w:r>
            <w:r w:rsidRPr="00400C79">
              <w:rPr>
                <w:rFonts w:ascii="Times New Roman" w:hAnsi="Times New Roman" w:cs="Times New Roman"/>
                <w:bCs/>
                <w:sz w:val="20"/>
                <w:szCs w:val="20"/>
              </w:rPr>
              <w:t>)</w:t>
            </w:r>
          </w:p>
          <w:p w14:paraId="7B07E0C1" w14:textId="77777777" w:rsidR="00FD3188" w:rsidRPr="00400C79" w:rsidRDefault="00FD3188" w:rsidP="000B5951">
            <w:pPr>
              <w:spacing w:after="240"/>
              <w:jc w:val="both"/>
            </w:pPr>
            <w:r w:rsidRPr="00400C79">
              <w:t xml:space="preserve">VIČAR, Dušan; </w:t>
            </w:r>
            <w:r w:rsidRPr="00400C79">
              <w:rPr>
                <w:b/>
              </w:rPr>
              <w:t>PRINC, Ivan;</w:t>
            </w:r>
            <w:r w:rsidRPr="00400C79">
              <w:t xml:space="preserve"> MAŠEK, Ivan a Otakar Jiří MIKA, 2021. </w:t>
            </w:r>
            <w:r w:rsidRPr="00400C79">
              <w:rPr>
                <w:i/>
                <w:lang w:val="en-US"/>
              </w:rPr>
              <w:t>Nuclear, Radiological and Chemical Weapons, Radiation and Chemical Accidents.</w:t>
            </w:r>
            <w:r w:rsidRPr="00400C79">
              <w:rPr>
                <w:lang w:val="en-US"/>
              </w:rPr>
              <w:t xml:space="preserve"> </w:t>
            </w:r>
            <w:r w:rsidRPr="00400C79">
              <w:t xml:space="preserve">Zlín: Univerzita Tomáše Bati ve Zlíně, Fakulta logistiky a krizového řízení. Monography. DOI: </w:t>
            </w:r>
            <w:hyperlink r:id="rId29" w:history="1">
              <w:r w:rsidRPr="00400C79">
                <w:rPr>
                  <w:rStyle w:val="Hypertextovodkaz"/>
                </w:rPr>
                <w:t>https://doi.org/10.7441/978-80-7678-053-8</w:t>
              </w:r>
            </w:hyperlink>
            <w:r w:rsidRPr="00400C79">
              <w:t xml:space="preserve">, ISBN 978-80-7678-053-8, 371 s. URI: </w:t>
            </w:r>
            <w:hyperlink r:id="rId30" w:history="1">
              <w:r w:rsidRPr="00400C79">
                <w:rPr>
                  <w:rStyle w:val="Hypertextovodkaz"/>
                </w:rPr>
                <w:t>http://hdl.handle.net/10563/50136</w:t>
              </w:r>
            </w:hyperlink>
            <w:r w:rsidRPr="00400C79">
              <w:rPr>
                <w:rStyle w:val="Hypertextovodkaz"/>
              </w:rPr>
              <w:t>.</w:t>
            </w:r>
            <w:r w:rsidRPr="00400C79">
              <w:t xml:space="preserve"> </w:t>
            </w:r>
            <w:bookmarkEnd w:id="4014"/>
            <w:r w:rsidRPr="00400C79">
              <w:rPr>
                <w:bCs/>
              </w:rPr>
              <w:t xml:space="preserve">(B, autorský podíl </w:t>
            </w:r>
            <w:r w:rsidRPr="00400C79">
              <w:rPr>
                <w:b/>
                <w:bCs/>
              </w:rPr>
              <w:t>40 %</w:t>
            </w:r>
            <w:r w:rsidRPr="00400C79">
              <w:rPr>
                <w:bCs/>
              </w:rPr>
              <w:t>)</w:t>
            </w:r>
          </w:p>
          <w:p w14:paraId="784642A6" w14:textId="77777777" w:rsidR="00FD3188" w:rsidRPr="00400C79" w:rsidRDefault="00FD3188" w:rsidP="000B5951">
            <w:pPr>
              <w:pStyle w:val="Normlnweb"/>
              <w:spacing w:beforeAutospacing="0" w:after="240" w:afterAutospacing="0"/>
              <w:jc w:val="both"/>
              <w:textAlignment w:val="baseline"/>
              <w:rPr>
                <w:rFonts w:ascii="Times New Roman" w:hAnsi="Times New Roman" w:cs="Times New Roman"/>
                <w:bCs/>
                <w:color w:val="000000"/>
                <w:sz w:val="20"/>
                <w:szCs w:val="20"/>
                <w:rPrChange w:id="4021" w:author="Eva Skýbová" w:date="2024-05-15T09:55:00Z">
                  <w:rPr>
                    <w:bCs/>
                    <w:color w:val="000000"/>
                    <w:sz w:val="20"/>
                    <w:szCs w:val="20"/>
                  </w:rPr>
                </w:rPrChange>
              </w:rPr>
            </w:pPr>
            <w:r w:rsidRPr="00400C79">
              <w:rPr>
                <w:rFonts w:ascii="Times New Roman" w:hAnsi="Times New Roman" w:cs="Times New Roman"/>
                <w:sz w:val="20"/>
                <w:szCs w:val="20"/>
                <w:rPrChange w:id="4022" w:author="Eva Skýbová" w:date="2024-05-15T09:55:00Z">
                  <w:rPr>
                    <w:sz w:val="20"/>
                    <w:szCs w:val="20"/>
                  </w:rPr>
                </w:rPrChange>
              </w:rPr>
              <w:t xml:space="preserve">VIČAR, Dušan; </w:t>
            </w:r>
            <w:r w:rsidRPr="00400C79">
              <w:rPr>
                <w:rFonts w:ascii="Times New Roman" w:hAnsi="Times New Roman" w:cs="Times New Roman"/>
                <w:b/>
                <w:sz w:val="20"/>
                <w:szCs w:val="20"/>
                <w:rPrChange w:id="4023" w:author="Eva Skýbová" w:date="2024-05-15T09:55:00Z">
                  <w:rPr>
                    <w:b/>
                    <w:sz w:val="20"/>
                    <w:szCs w:val="20"/>
                  </w:rPr>
                </w:rPrChange>
              </w:rPr>
              <w:t>PRINC, Ivan;</w:t>
            </w:r>
            <w:r w:rsidRPr="00400C79">
              <w:rPr>
                <w:rFonts w:ascii="Times New Roman" w:hAnsi="Times New Roman" w:cs="Times New Roman"/>
                <w:sz w:val="20"/>
                <w:szCs w:val="20"/>
                <w:rPrChange w:id="4024" w:author="Eva Skýbová" w:date="2024-05-15T09:55:00Z">
                  <w:rPr>
                    <w:sz w:val="20"/>
                    <w:szCs w:val="20"/>
                  </w:rPr>
                </w:rPrChange>
              </w:rPr>
              <w:t xml:space="preserve"> MAŠEK, Ivan a Otakar Jiří MIKA, 2020. </w:t>
            </w:r>
            <w:r w:rsidRPr="00400C79">
              <w:rPr>
                <w:rFonts w:ascii="Times New Roman" w:hAnsi="Times New Roman" w:cs="Times New Roman"/>
                <w:bCs/>
                <w:i/>
                <w:iCs/>
                <w:color w:val="000000"/>
                <w:sz w:val="20"/>
                <w:szCs w:val="20"/>
                <w:rPrChange w:id="4025" w:author="Eva Skýbová" w:date="2024-05-15T09:55:00Z">
                  <w:rPr>
                    <w:bCs/>
                    <w:i/>
                    <w:iCs/>
                    <w:color w:val="000000"/>
                    <w:sz w:val="20"/>
                    <w:szCs w:val="20"/>
                  </w:rPr>
                </w:rPrChange>
              </w:rPr>
              <w:t>Jaderné, radiologické a chemické zbraně, radiační a chemické havárie.</w:t>
            </w:r>
            <w:r w:rsidRPr="00400C79">
              <w:rPr>
                <w:rFonts w:ascii="Times New Roman" w:hAnsi="Times New Roman" w:cs="Times New Roman"/>
                <w:bCs/>
                <w:color w:val="000000"/>
                <w:sz w:val="20"/>
                <w:szCs w:val="20"/>
                <w:rPrChange w:id="4026" w:author="Eva Skýbová" w:date="2024-05-15T09:55:00Z">
                  <w:rPr>
                    <w:bCs/>
                    <w:color w:val="000000"/>
                    <w:sz w:val="20"/>
                    <w:szCs w:val="20"/>
                  </w:rPr>
                </w:rPrChange>
              </w:rPr>
              <w:t> Zlín: Univerzita Tomáše Bati ve Zlíně, Fakulta logistiky a krizového řízení. Monografie. DOI: </w:t>
            </w:r>
            <w:r w:rsidRPr="00400C79">
              <w:rPr>
                <w:rFonts w:ascii="Times New Roman" w:hAnsi="Times New Roman" w:cs="Times New Roman"/>
                <w:sz w:val="20"/>
                <w:szCs w:val="20"/>
                <w:rPrChange w:id="4027" w:author="Eva Skýbová" w:date="2024-05-15T09:55:00Z">
                  <w:rPr/>
                </w:rPrChange>
              </w:rPr>
              <w:fldChar w:fldCharType="begin"/>
            </w:r>
            <w:r w:rsidRPr="00400C79">
              <w:rPr>
                <w:rFonts w:ascii="Times New Roman" w:hAnsi="Times New Roman" w:cs="Times New Roman"/>
                <w:sz w:val="20"/>
                <w:szCs w:val="20"/>
                <w:rPrChange w:id="4028" w:author="Eva Skýbová" w:date="2024-05-15T09:55:00Z">
                  <w:rPr/>
                </w:rPrChange>
              </w:rPr>
              <w:instrText xml:space="preserve"> HYPERLINK "https://doi.org/10.7441/978-80-7454-947-2" </w:instrText>
            </w:r>
            <w:r w:rsidRPr="00400C79">
              <w:rPr>
                <w:rPrChange w:id="4029" w:author="Eva Skýbová" w:date="2024-05-15T09:55:00Z">
                  <w:rPr>
                    <w:rStyle w:val="Hypertextovodkaz"/>
                    <w:rFonts w:eastAsia="Calibri"/>
                    <w:bCs/>
                    <w:sz w:val="20"/>
                    <w:szCs w:val="20"/>
                  </w:rPr>
                </w:rPrChange>
              </w:rPr>
              <w:fldChar w:fldCharType="separate"/>
            </w:r>
            <w:r w:rsidRPr="00400C79">
              <w:rPr>
                <w:rStyle w:val="Hypertextovodkaz"/>
                <w:rFonts w:eastAsia="Calibri"/>
                <w:bCs/>
                <w:sz w:val="20"/>
                <w:szCs w:val="20"/>
              </w:rPr>
              <w:t>https://doi.org/10.7441/978-80-7454-947-2</w:t>
            </w:r>
            <w:r w:rsidRPr="00400C79">
              <w:rPr>
                <w:rStyle w:val="Hypertextovodkaz"/>
                <w:rFonts w:eastAsia="Calibri"/>
                <w:bCs/>
                <w:sz w:val="20"/>
                <w:szCs w:val="20"/>
              </w:rPr>
              <w:fldChar w:fldCharType="end"/>
            </w:r>
            <w:r w:rsidRPr="00400C79">
              <w:rPr>
                <w:rFonts w:ascii="Times New Roman" w:hAnsi="Times New Roman" w:cs="Times New Roman"/>
                <w:bCs/>
                <w:color w:val="000000"/>
                <w:sz w:val="20"/>
                <w:szCs w:val="20"/>
                <w:rPrChange w:id="4030" w:author="Eva Skýbová" w:date="2024-05-15T09:55:00Z">
                  <w:rPr>
                    <w:bCs/>
                    <w:color w:val="000000"/>
                    <w:sz w:val="20"/>
                    <w:szCs w:val="20"/>
                  </w:rPr>
                </w:rPrChange>
              </w:rPr>
              <w:t xml:space="preserve">, ISBN 978-80-7454-947-2, 334 s. </w:t>
            </w:r>
            <w:r w:rsidRPr="00400C79">
              <w:rPr>
                <w:rFonts w:ascii="Times New Roman" w:hAnsi="Times New Roman" w:cs="Times New Roman"/>
                <w:bCs/>
                <w:sz w:val="20"/>
                <w:szCs w:val="20"/>
                <w:rPrChange w:id="4031" w:author="Eva Skýbová" w:date="2024-05-15T09:55:00Z">
                  <w:rPr>
                    <w:bCs/>
                    <w:sz w:val="20"/>
                    <w:szCs w:val="20"/>
                  </w:rPr>
                </w:rPrChange>
              </w:rPr>
              <w:t xml:space="preserve">(B, autorský podíl </w:t>
            </w:r>
            <w:r w:rsidRPr="00400C79">
              <w:rPr>
                <w:rFonts w:ascii="Times New Roman" w:hAnsi="Times New Roman" w:cs="Times New Roman"/>
                <w:b/>
                <w:bCs/>
                <w:sz w:val="20"/>
                <w:szCs w:val="20"/>
                <w:rPrChange w:id="4032" w:author="Eva Skýbová" w:date="2024-05-15T09:55:00Z">
                  <w:rPr>
                    <w:b/>
                    <w:bCs/>
                    <w:sz w:val="20"/>
                    <w:szCs w:val="20"/>
                  </w:rPr>
                </w:rPrChange>
              </w:rPr>
              <w:t>40 %</w:t>
            </w:r>
            <w:r w:rsidRPr="00400C79">
              <w:rPr>
                <w:rFonts w:ascii="Times New Roman" w:hAnsi="Times New Roman" w:cs="Times New Roman"/>
                <w:bCs/>
                <w:sz w:val="20"/>
                <w:szCs w:val="20"/>
                <w:rPrChange w:id="4033" w:author="Eva Skýbová" w:date="2024-05-15T09:55:00Z">
                  <w:rPr>
                    <w:bCs/>
                    <w:sz w:val="20"/>
                    <w:szCs w:val="20"/>
                  </w:rPr>
                </w:rPrChange>
              </w:rPr>
              <w:t>)</w:t>
            </w:r>
          </w:p>
          <w:p w14:paraId="3A77C1EE" w14:textId="77777777" w:rsidR="00FD3188" w:rsidRPr="00400C79" w:rsidRDefault="00FD3188" w:rsidP="000B5951">
            <w:pPr>
              <w:pStyle w:val="Normlnweb"/>
              <w:spacing w:beforeAutospacing="0" w:after="240" w:afterAutospacing="0"/>
              <w:jc w:val="both"/>
              <w:textAlignment w:val="baseline"/>
              <w:rPr>
                <w:rFonts w:ascii="Times New Roman" w:hAnsi="Times New Roman" w:cs="Times New Roman"/>
                <w:bCs/>
                <w:color w:val="000000"/>
                <w:sz w:val="20"/>
                <w:szCs w:val="20"/>
                <w:rPrChange w:id="4034" w:author="Eva Skýbová" w:date="2024-05-15T09:55:00Z">
                  <w:rPr>
                    <w:bCs/>
                    <w:color w:val="000000"/>
                    <w:sz w:val="20"/>
                    <w:szCs w:val="20"/>
                  </w:rPr>
                </w:rPrChange>
              </w:rPr>
            </w:pPr>
            <w:r w:rsidRPr="00400C79">
              <w:rPr>
                <w:rFonts w:ascii="Times New Roman" w:hAnsi="Times New Roman" w:cs="Times New Roman"/>
                <w:bCs/>
                <w:color w:val="000000"/>
                <w:sz w:val="20"/>
                <w:szCs w:val="20"/>
                <w:rPrChange w:id="4035" w:author="Eva Skýbová" w:date="2024-05-15T09:55:00Z">
                  <w:rPr>
                    <w:bCs/>
                    <w:color w:val="000000"/>
                    <w:sz w:val="20"/>
                    <w:szCs w:val="20"/>
                  </w:rPr>
                </w:rPrChange>
              </w:rPr>
              <w:t>RAK, Jakub; SVOBODA, Petr; VIČAR, Dušan; </w:t>
            </w:r>
            <w:r w:rsidRPr="00400C79">
              <w:rPr>
                <w:rFonts w:ascii="Times New Roman" w:hAnsi="Times New Roman" w:cs="Times New Roman"/>
                <w:b/>
                <w:color w:val="000000"/>
                <w:sz w:val="20"/>
                <w:szCs w:val="20"/>
                <w:rPrChange w:id="4036" w:author="Eva Skýbová" w:date="2024-05-15T09:55:00Z">
                  <w:rPr>
                    <w:b/>
                    <w:color w:val="000000"/>
                    <w:sz w:val="20"/>
                    <w:szCs w:val="20"/>
                  </w:rPr>
                </w:rPrChange>
              </w:rPr>
              <w:t>PRINC, Ivan</w:t>
            </w:r>
            <w:r w:rsidRPr="00400C79">
              <w:rPr>
                <w:rFonts w:ascii="Times New Roman" w:hAnsi="Times New Roman" w:cs="Times New Roman"/>
                <w:bCs/>
                <w:color w:val="000000"/>
                <w:sz w:val="20"/>
                <w:szCs w:val="20"/>
                <w:rPrChange w:id="4037" w:author="Eva Skýbová" w:date="2024-05-15T09:55:00Z">
                  <w:rPr>
                    <w:bCs/>
                    <w:color w:val="000000"/>
                    <w:sz w:val="20"/>
                    <w:szCs w:val="20"/>
                  </w:rPr>
                </w:rPrChange>
              </w:rPr>
              <w:t> a Markéta HABROVÁ, 2019. </w:t>
            </w:r>
            <w:r w:rsidRPr="00400C79">
              <w:rPr>
                <w:rFonts w:ascii="Times New Roman" w:hAnsi="Times New Roman" w:cs="Times New Roman"/>
                <w:bCs/>
                <w:i/>
                <w:iCs/>
                <w:color w:val="000000"/>
                <w:sz w:val="20"/>
                <w:szCs w:val="20"/>
                <w:rPrChange w:id="4038" w:author="Eva Skýbová" w:date="2024-05-15T09:55:00Z">
                  <w:rPr>
                    <w:bCs/>
                    <w:i/>
                    <w:iCs/>
                    <w:color w:val="000000"/>
                    <w:sz w:val="20"/>
                    <w:szCs w:val="20"/>
                  </w:rPr>
                </w:rPrChange>
              </w:rPr>
              <w:t>Design of the Data Model for Information Support in the Field of Civil Protection of Municipalities.</w:t>
            </w:r>
            <w:r w:rsidRPr="00400C79">
              <w:rPr>
                <w:rFonts w:ascii="Times New Roman" w:hAnsi="Times New Roman" w:cs="Times New Roman"/>
                <w:bCs/>
                <w:color w:val="000000"/>
                <w:sz w:val="20"/>
                <w:szCs w:val="20"/>
                <w:rPrChange w:id="4039" w:author="Eva Skýbová" w:date="2024-05-15T09:55:00Z">
                  <w:rPr>
                    <w:bCs/>
                    <w:color w:val="000000"/>
                    <w:sz w:val="20"/>
                    <w:szCs w:val="20"/>
                  </w:rPr>
                </w:rPrChange>
              </w:rPr>
              <w:t xml:space="preserve"> WSEAS Transactions on Environment and Development, ISSN / E-ISSN: 1790-5079 / 2224-3496, Volume 15, 2019, Art. #34, pp. 311-318. Dostupné na: </w:t>
            </w:r>
            <w:r w:rsidRPr="00400C79">
              <w:rPr>
                <w:rFonts w:ascii="Times New Roman" w:hAnsi="Times New Roman" w:cs="Times New Roman"/>
                <w:sz w:val="20"/>
                <w:szCs w:val="20"/>
                <w:rPrChange w:id="4040" w:author="Eva Skýbová" w:date="2024-05-15T09:55:00Z">
                  <w:rPr/>
                </w:rPrChange>
              </w:rPr>
              <w:fldChar w:fldCharType="begin"/>
            </w:r>
            <w:r w:rsidRPr="00400C79">
              <w:rPr>
                <w:rFonts w:ascii="Times New Roman" w:hAnsi="Times New Roman" w:cs="Times New Roman"/>
                <w:sz w:val="20"/>
                <w:szCs w:val="20"/>
                <w:rPrChange w:id="4041" w:author="Eva Skýbová" w:date="2024-05-15T09:55:00Z">
                  <w:rPr/>
                </w:rPrChange>
              </w:rPr>
              <w:instrText xml:space="preserve"> HYPERLINK "https://www.wseas.org/multimedia/journals/environment/2019/a665115-428.pdf" </w:instrText>
            </w:r>
            <w:r w:rsidRPr="00400C79">
              <w:rPr>
                <w:rPrChange w:id="4042" w:author="Eva Skýbová" w:date="2024-05-15T09:55:00Z">
                  <w:rPr>
                    <w:rStyle w:val="Hypertextovodkaz"/>
                    <w:rFonts w:eastAsia="Calibri"/>
                    <w:bCs/>
                    <w:sz w:val="20"/>
                    <w:szCs w:val="20"/>
                  </w:rPr>
                </w:rPrChange>
              </w:rPr>
              <w:fldChar w:fldCharType="separate"/>
            </w:r>
            <w:r w:rsidRPr="00400C79">
              <w:rPr>
                <w:rStyle w:val="Hypertextovodkaz"/>
                <w:rFonts w:eastAsia="Calibri"/>
                <w:bCs/>
                <w:sz w:val="20"/>
                <w:szCs w:val="20"/>
              </w:rPr>
              <w:t>https://www.wseas.org/multimedia/journals/environment/2019/a665115-428.pdf</w:t>
            </w:r>
            <w:r w:rsidRPr="00400C79">
              <w:rPr>
                <w:rStyle w:val="Hypertextovodkaz"/>
                <w:rFonts w:eastAsia="Calibri"/>
                <w:bCs/>
                <w:sz w:val="20"/>
                <w:szCs w:val="20"/>
              </w:rPr>
              <w:fldChar w:fldCharType="end"/>
            </w:r>
            <w:r w:rsidRPr="00400C79">
              <w:rPr>
                <w:rFonts w:ascii="Times New Roman" w:hAnsi="Times New Roman" w:cs="Times New Roman"/>
                <w:bCs/>
                <w:color w:val="000000"/>
                <w:sz w:val="20"/>
                <w:szCs w:val="20"/>
                <w:rPrChange w:id="4043" w:author="Eva Skýbová" w:date="2024-05-15T09:55:00Z">
                  <w:rPr>
                    <w:bCs/>
                    <w:color w:val="000000"/>
                    <w:sz w:val="20"/>
                    <w:szCs w:val="20"/>
                  </w:rPr>
                </w:rPrChange>
              </w:rPr>
              <w:t xml:space="preserve">, </w:t>
            </w:r>
            <w:r w:rsidRPr="00400C79">
              <w:rPr>
                <w:rFonts w:ascii="Times New Roman" w:hAnsi="Times New Roman" w:cs="Times New Roman"/>
                <w:bCs/>
                <w:sz w:val="20"/>
                <w:szCs w:val="20"/>
                <w:rPrChange w:id="4044" w:author="Eva Skýbová" w:date="2024-05-15T09:55:00Z">
                  <w:rPr>
                    <w:bCs/>
                    <w:sz w:val="20"/>
                    <w:szCs w:val="20"/>
                  </w:rPr>
                </w:rPrChange>
              </w:rPr>
              <w:t xml:space="preserve">(Jsc, Q4, autorský podíl </w:t>
            </w:r>
            <w:r w:rsidRPr="00400C79">
              <w:rPr>
                <w:rFonts w:ascii="Times New Roman" w:hAnsi="Times New Roman" w:cs="Times New Roman"/>
                <w:b/>
                <w:bCs/>
                <w:sz w:val="20"/>
                <w:szCs w:val="20"/>
                <w:rPrChange w:id="4045" w:author="Eva Skýbová" w:date="2024-05-15T09:55:00Z">
                  <w:rPr>
                    <w:b/>
                    <w:bCs/>
                    <w:sz w:val="20"/>
                    <w:szCs w:val="20"/>
                  </w:rPr>
                </w:rPrChange>
              </w:rPr>
              <w:t>10 %</w:t>
            </w:r>
            <w:r w:rsidRPr="00400C79">
              <w:rPr>
                <w:rFonts w:ascii="Times New Roman" w:hAnsi="Times New Roman" w:cs="Times New Roman"/>
                <w:bCs/>
                <w:sz w:val="20"/>
                <w:szCs w:val="20"/>
                <w:rPrChange w:id="4046" w:author="Eva Skýbová" w:date="2024-05-15T09:55:00Z">
                  <w:rPr>
                    <w:bCs/>
                    <w:sz w:val="20"/>
                    <w:szCs w:val="20"/>
                  </w:rPr>
                </w:rPrChange>
              </w:rPr>
              <w:t>)</w:t>
            </w:r>
          </w:p>
          <w:p w14:paraId="1F57A965" w14:textId="77777777" w:rsidR="00FD3188" w:rsidRPr="0037228D" w:rsidRDefault="00FD3188" w:rsidP="000B5951">
            <w:pPr>
              <w:pStyle w:val="Normlnweb"/>
              <w:spacing w:beforeAutospacing="0" w:after="240" w:afterAutospacing="0"/>
              <w:jc w:val="both"/>
              <w:textAlignment w:val="baseline"/>
              <w:rPr>
                <w:bCs/>
                <w:color w:val="000000"/>
                <w:sz w:val="20"/>
                <w:szCs w:val="20"/>
              </w:rPr>
            </w:pPr>
            <w:r w:rsidRPr="00400C79">
              <w:rPr>
                <w:rFonts w:ascii="Times New Roman" w:hAnsi="Times New Roman" w:cs="Times New Roman"/>
                <w:b/>
                <w:bCs/>
                <w:color w:val="000000"/>
                <w:sz w:val="20"/>
                <w:szCs w:val="20"/>
                <w:rPrChange w:id="4047" w:author="Eva Skýbová" w:date="2024-05-15T09:55:00Z">
                  <w:rPr>
                    <w:b/>
                    <w:bCs/>
                    <w:color w:val="000000"/>
                    <w:sz w:val="20"/>
                    <w:szCs w:val="20"/>
                  </w:rPr>
                </w:rPrChange>
              </w:rPr>
              <w:t>PRINC, Ivan,</w:t>
            </w:r>
            <w:r w:rsidRPr="00400C79">
              <w:rPr>
                <w:rFonts w:ascii="Times New Roman" w:hAnsi="Times New Roman" w:cs="Times New Roman"/>
                <w:bCs/>
                <w:color w:val="000000"/>
                <w:sz w:val="20"/>
                <w:szCs w:val="20"/>
                <w:rPrChange w:id="4048" w:author="Eva Skýbová" w:date="2024-05-15T09:55:00Z">
                  <w:rPr>
                    <w:bCs/>
                    <w:color w:val="000000"/>
                    <w:sz w:val="20"/>
                    <w:szCs w:val="20"/>
                  </w:rPr>
                </w:rPrChange>
              </w:rPr>
              <w:t xml:space="preserve"> 2018. </w:t>
            </w:r>
            <w:r w:rsidRPr="00400C79">
              <w:rPr>
                <w:rFonts w:ascii="Times New Roman" w:hAnsi="Times New Roman" w:cs="Times New Roman"/>
                <w:bCs/>
                <w:i/>
                <w:color w:val="000000"/>
                <w:sz w:val="20"/>
                <w:szCs w:val="20"/>
                <w:rPrChange w:id="4049" w:author="Eva Skýbová" w:date="2024-05-15T09:55:00Z">
                  <w:rPr>
                    <w:bCs/>
                    <w:i/>
                    <w:color w:val="000000"/>
                    <w:sz w:val="20"/>
                    <w:szCs w:val="20"/>
                  </w:rPr>
                </w:rPrChange>
              </w:rPr>
              <w:t>Desert Shield and Desert Storm 1990 - 1991 Memories of Participant Gulf War.</w:t>
            </w:r>
            <w:r w:rsidRPr="00400C79">
              <w:rPr>
                <w:rFonts w:ascii="Times New Roman" w:hAnsi="Times New Roman" w:cs="Times New Roman"/>
                <w:bCs/>
                <w:color w:val="000000"/>
                <w:sz w:val="20"/>
                <w:szCs w:val="20"/>
                <w:rPrChange w:id="4050" w:author="Eva Skýbová" w:date="2024-05-15T09:55:00Z">
                  <w:rPr>
                    <w:bCs/>
                    <w:color w:val="000000"/>
                    <w:sz w:val="20"/>
                    <w:szCs w:val="20"/>
                  </w:rPr>
                </w:rPrChange>
              </w:rPr>
              <w:t xml:space="preserve"> Brno: Univerzita obrany. OBRANA A STRATEGIE-DEFENCE &amp; STRATEGY. Volume: 17, Issue: 2, Pages: 5-25. Published: 2017. WoS. DOI: </w:t>
            </w:r>
            <w:r w:rsidRPr="00400C79">
              <w:rPr>
                <w:rFonts w:ascii="Times New Roman" w:hAnsi="Times New Roman" w:cs="Times New Roman"/>
                <w:sz w:val="20"/>
                <w:szCs w:val="20"/>
                <w:rPrChange w:id="4051" w:author="Eva Skýbová" w:date="2024-05-15T09:55:00Z">
                  <w:rPr/>
                </w:rPrChange>
              </w:rPr>
              <w:fldChar w:fldCharType="begin"/>
            </w:r>
            <w:r w:rsidRPr="00400C79">
              <w:rPr>
                <w:rFonts w:ascii="Times New Roman" w:hAnsi="Times New Roman" w:cs="Times New Roman"/>
                <w:sz w:val="20"/>
                <w:szCs w:val="20"/>
                <w:rPrChange w:id="4052" w:author="Eva Skýbová" w:date="2024-05-15T09:55:00Z">
                  <w:rPr/>
                </w:rPrChange>
              </w:rPr>
              <w:instrText xml:space="preserve"> HYPERLINK "https://doi.org/10.3849/1802-7199.17.2017.02.005-026" </w:instrText>
            </w:r>
            <w:r w:rsidRPr="00400C79">
              <w:rPr>
                <w:rPrChange w:id="4053" w:author="Eva Skýbová" w:date="2024-05-15T09:55:00Z">
                  <w:rPr>
                    <w:rStyle w:val="Hypertextovodkaz"/>
                    <w:rFonts w:eastAsia="Calibri"/>
                    <w:bCs/>
                    <w:sz w:val="20"/>
                    <w:szCs w:val="20"/>
                  </w:rPr>
                </w:rPrChange>
              </w:rPr>
              <w:fldChar w:fldCharType="separate"/>
            </w:r>
            <w:r w:rsidRPr="00400C79">
              <w:rPr>
                <w:rStyle w:val="Hypertextovodkaz"/>
                <w:rFonts w:eastAsia="Calibri"/>
                <w:bCs/>
                <w:sz w:val="20"/>
                <w:szCs w:val="20"/>
              </w:rPr>
              <w:t>https://doi.org/10.3849/1802-7199.17.2017.02.005-026</w:t>
            </w:r>
            <w:r w:rsidRPr="00400C79">
              <w:rPr>
                <w:rStyle w:val="Hypertextovodkaz"/>
                <w:rFonts w:eastAsia="Calibri"/>
                <w:bCs/>
                <w:sz w:val="20"/>
                <w:szCs w:val="20"/>
              </w:rPr>
              <w:fldChar w:fldCharType="end"/>
            </w:r>
            <w:r w:rsidRPr="00400C79">
              <w:rPr>
                <w:rFonts w:ascii="Times New Roman" w:hAnsi="Times New Roman" w:cs="Times New Roman"/>
                <w:bCs/>
                <w:color w:val="000000"/>
                <w:sz w:val="20"/>
                <w:szCs w:val="20"/>
                <w:rPrChange w:id="4054" w:author="Eva Skýbová" w:date="2024-05-15T09:55:00Z">
                  <w:rPr>
                    <w:bCs/>
                    <w:color w:val="000000"/>
                    <w:sz w:val="20"/>
                    <w:szCs w:val="20"/>
                  </w:rPr>
                </w:rPrChange>
              </w:rPr>
              <w:t>. (</w:t>
            </w:r>
            <w:r w:rsidRPr="00400C79">
              <w:rPr>
                <w:rFonts w:ascii="Times New Roman" w:hAnsi="Times New Roman" w:cs="Times New Roman"/>
                <w:bCs/>
                <w:sz w:val="20"/>
                <w:szCs w:val="20"/>
                <w:rPrChange w:id="4055" w:author="Eva Skýbová" w:date="2024-05-15T09:55:00Z">
                  <w:rPr>
                    <w:bCs/>
                    <w:sz w:val="20"/>
                    <w:szCs w:val="20"/>
                  </w:rPr>
                </w:rPrChange>
              </w:rPr>
              <w:t xml:space="preserve">(Jimp, Q4, autorský podíl </w:t>
            </w:r>
            <w:r w:rsidRPr="00400C79">
              <w:rPr>
                <w:rFonts w:ascii="Times New Roman" w:hAnsi="Times New Roman" w:cs="Times New Roman"/>
                <w:b/>
                <w:bCs/>
                <w:sz w:val="20"/>
                <w:szCs w:val="20"/>
                <w:rPrChange w:id="4056" w:author="Eva Skýbová" w:date="2024-05-15T09:55:00Z">
                  <w:rPr>
                    <w:b/>
                    <w:bCs/>
                    <w:sz w:val="20"/>
                    <w:szCs w:val="20"/>
                  </w:rPr>
                </w:rPrChange>
              </w:rPr>
              <w:t>100 %</w:t>
            </w:r>
            <w:r w:rsidRPr="00400C79">
              <w:rPr>
                <w:rFonts w:ascii="Times New Roman" w:hAnsi="Times New Roman" w:cs="Times New Roman"/>
                <w:bCs/>
                <w:sz w:val="20"/>
                <w:szCs w:val="20"/>
                <w:rPrChange w:id="4057" w:author="Eva Skýbová" w:date="2024-05-15T09:55:00Z">
                  <w:rPr>
                    <w:bCs/>
                    <w:sz w:val="20"/>
                    <w:szCs w:val="20"/>
                  </w:rPr>
                </w:rPrChange>
              </w:rPr>
              <w:t>)</w:t>
            </w:r>
          </w:p>
        </w:tc>
      </w:tr>
      <w:tr w:rsidR="00FD3188" w14:paraId="5B906001"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DFB787" w14:textId="77777777" w:rsidR="00FD3188" w:rsidRDefault="00FD3188" w:rsidP="000B5951">
            <w:pPr>
              <w:jc w:val="both"/>
              <w:rPr>
                <w:b/>
              </w:rPr>
            </w:pPr>
            <w:r>
              <w:rPr>
                <w:b/>
              </w:rPr>
              <w:t>Působení v zahraničí</w:t>
            </w:r>
          </w:p>
        </w:tc>
      </w:tr>
      <w:tr w:rsidR="00FD3188" w14:paraId="1FF9DF4E"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CBFE0E9" w14:textId="77777777" w:rsidR="00FD3188" w:rsidRPr="00400C79" w:rsidRDefault="00FD3188" w:rsidP="000B5951">
            <w:pPr>
              <w:pStyle w:val="Normlnweb"/>
              <w:spacing w:beforeAutospacing="0" w:after="60" w:afterAutospacing="0"/>
              <w:jc w:val="both"/>
              <w:textAlignment w:val="baseline"/>
              <w:rPr>
                <w:rFonts w:ascii="Times New Roman" w:hAnsi="Times New Roman" w:cs="Times New Roman"/>
                <w:sz w:val="20"/>
                <w:szCs w:val="20"/>
                <w:rPrChange w:id="4058" w:author="Eva Skýbová" w:date="2024-05-15T09:55:00Z">
                  <w:rPr>
                    <w:sz w:val="20"/>
                    <w:szCs w:val="20"/>
                  </w:rPr>
                </w:rPrChange>
              </w:rPr>
            </w:pPr>
            <w:r w:rsidRPr="00400C79">
              <w:rPr>
                <w:rFonts w:ascii="Times New Roman" w:hAnsi="Times New Roman" w:cs="Times New Roman"/>
                <w:sz w:val="20"/>
                <w:szCs w:val="20"/>
                <w:rPrChange w:id="4059" w:author="Eva Skýbová" w:date="2024-05-15T09:55:00Z">
                  <w:rPr>
                    <w:sz w:val="20"/>
                    <w:szCs w:val="20"/>
                  </w:rPr>
                </w:rPrChange>
              </w:rPr>
              <w:t xml:space="preserve">2002-2003: bezpečnostní mise </w:t>
            </w:r>
            <w:r w:rsidRPr="00400C79">
              <w:rPr>
                <w:rFonts w:ascii="Times New Roman" w:hAnsi="Times New Roman" w:cs="Times New Roman"/>
                <w:i/>
                <w:sz w:val="20"/>
                <w:szCs w:val="20"/>
                <w:rPrChange w:id="4060" w:author="Eva Skýbová" w:date="2024-05-15T09:55:00Z">
                  <w:rPr>
                    <w:i/>
                    <w:sz w:val="20"/>
                    <w:szCs w:val="20"/>
                  </w:rPr>
                </w:rPrChange>
              </w:rPr>
              <w:t>„ISAF 2“</w:t>
            </w:r>
            <w:r w:rsidRPr="00400C79">
              <w:rPr>
                <w:rFonts w:ascii="Times New Roman" w:hAnsi="Times New Roman" w:cs="Times New Roman"/>
                <w:sz w:val="20"/>
                <w:szCs w:val="20"/>
                <w:rPrChange w:id="4061" w:author="Eva Skýbová" w:date="2024-05-15T09:55:00Z">
                  <w:rPr>
                    <w:sz w:val="20"/>
                    <w:szCs w:val="20"/>
                  </w:rPr>
                </w:rPrChange>
              </w:rPr>
              <w:t xml:space="preserve"> – 11. Polní nemocnice Kábul, Afghánistán. Charakteristika pozice – chemický náčelník. </w:t>
            </w:r>
          </w:p>
          <w:p w14:paraId="7824345E" w14:textId="77777777" w:rsidR="00FD3188" w:rsidRPr="006A1D75" w:rsidRDefault="00FD3188" w:rsidP="000B5951">
            <w:pPr>
              <w:pStyle w:val="Normlnweb"/>
              <w:spacing w:beforeAutospacing="0" w:after="60" w:afterAutospacing="0"/>
              <w:jc w:val="both"/>
              <w:textAlignment w:val="baseline"/>
              <w:rPr>
                <w:b/>
                <w:sz w:val="20"/>
                <w:szCs w:val="20"/>
              </w:rPr>
            </w:pPr>
            <w:r w:rsidRPr="00400C79">
              <w:rPr>
                <w:rFonts w:ascii="Times New Roman" w:hAnsi="Times New Roman" w:cs="Times New Roman"/>
                <w:sz w:val="20"/>
                <w:szCs w:val="20"/>
                <w:rPrChange w:id="4062" w:author="Eva Skýbová" w:date="2024-05-15T09:55:00Z">
                  <w:rPr>
                    <w:sz w:val="20"/>
                    <w:szCs w:val="20"/>
                  </w:rPr>
                </w:rPrChange>
              </w:rPr>
              <w:t xml:space="preserve">1990-1991 – bojová mise </w:t>
            </w:r>
            <w:r w:rsidRPr="00400C79">
              <w:rPr>
                <w:rFonts w:ascii="Times New Roman" w:hAnsi="Times New Roman" w:cs="Times New Roman"/>
                <w:i/>
                <w:sz w:val="20"/>
                <w:szCs w:val="20"/>
                <w:rPrChange w:id="4063" w:author="Eva Skýbová" w:date="2024-05-15T09:55:00Z">
                  <w:rPr>
                    <w:i/>
                    <w:sz w:val="20"/>
                    <w:szCs w:val="20"/>
                  </w:rPr>
                </w:rPrChange>
              </w:rPr>
              <w:t>„DESERT STORM“</w:t>
            </w:r>
            <w:r w:rsidRPr="00400C79">
              <w:rPr>
                <w:rFonts w:ascii="Times New Roman" w:hAnsi="Times New Roman" w:cs="Times New Roman"/>
                <w:sz w:val="20"/>
                <w:szCs w:val="20"/>
                <w:rPrChange w:id="4064" w:author="Eva Skýbová" w:date="2024-05-15T09:55:00Z">
                  <w:rPr>
                    <w:sz w:val="20"/>
                    <w:szCs w:val="20"/>
                  </w:rPr>
                </w:rPrChange>
              </w:rPr>
              <w:t xml:space="preserve"> a </w:t>
            </w:r>
            <w:r w:rsidRPr="00400C79">
              <w:rPr>
                <w:rFonts w:ascii="Times New Roman" w:hAnsi="Times New Roman" w:cs="Times New Roman"/>
                <w:i/>
                <w:sz w:val="20"/>
                <w:szCs w:val="20"/>
                <w:rPrChange w:id="4065" w:author="Eva Skýbová" w:date="2024-05-15T09:55:00Z">
                  <w:rPr>
                    <w:i/>
                    <w:sz w:val="20"/>
                    <w:szCs w:val="20"/>
                  </w:rPr>
                </w:rPrChange>
              </w:rPr>
              <w:t>„DESERT SHIELD“</w:t>
            </w:r>
            <w:r w:rsidRPr="00400C79">
              <w:rPr>
                <w:rFonts w:ascii="Times New Roman" w:hAnsi="Times New Roman" w:cs="Times New Roman"/>
                <w:sz w:val="20"/>
                <w:szCs w:val="20"/>
                <w:rPrChange w:id="4066" w:author="Eva Skýbová" w:date="2024-05-15T09:55:00Z">
                  <w:rPr>
                    <w:sz w:val="20"/>
                    <w:szCs w:val="20"/>
                  </w:rPr>
                </w:rPrChange>
              </w:rPr>
              <w:t> – 1. Speciální čs. protichemický prapor, Saudská Arábie, Kuvajt a Irák. Charakteristika pozice – chemické a chemicko-technické zabezpečení bojových operací.</w:t>
            </w:r>
          </w:p>
        </w:tc>
      </w:tr>
      <w:tr w:rsidR="00FD3188" w14:paraId="03DC27D8"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F86F34"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CEFCC1"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C329F2"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52CD45F" w14:textId="77777777" w:rsidR="00FD3188" w:rsidRDefault="00FD3188" w:rsidP="000B5951">
            <w:pPr>
              <w:jc w:val="both"/>
            </w:pPr>
          </w:p>
        </w:tc>
      </w:tr>
    </w:tbl>
    <w:p w14:paraId="2FF12917" w14:textId="77777777" w:rsidR="00FD3188" w:rsidRDefault="00FD3188" w:rsidP="00FD3188"/>
    <w:p w14:paraId="51C223DB"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66F77697"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FE673DC" w14:textId="77777777" w:rsidR="00FD3188" w:rsidRDefault="00FD3188" w:rsidP="000B5951">
            <w:pPr>
              <w:jc w:val="both"/>
              <w:rPr>
                <w:b/>
                <w:sz w:val="28"/>
              </w:rPr>
            </w:pPr>
            <w:r>
              <w:rPr>
                <w:b/>
                <w:sz w:val="28"/>
              </w:rPr>
              <w:lastRenderedPageBreak/>
              <w:t>C-I – Personální zabezpečení</w:t>
            </w:r>
          </w:p>
        </w:tc>
      </w:tr>
      <w:tr w:rsidR="00FD3188" w14:paraId="7525B2F2"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E8D7D7C"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513D6D6" w14:textId="77777777" w:rsidR="00FD3188" w:rsidRDefault="00FD3188" w:rsidP="000B5951">
            <w:pPr>
              <w:jc w:val="both"/>
            </w:pPr>
            <w:r w:rsidRPr="007438B2">
              <w:t>Univerzita Tomáše Bati ve Zlíně</w:t>
            </w:r>
          </w:p>
        </w:tc>
      </w:tr>
      <w:tr w:rsidR="00FD3188" w14:paraId="6A7AFCB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24EDAA3"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6266845" w14:textId="77777777" w:rsidR="00FD3188" w:rsidRDefault="00FD3188" w:rsidP="000B5951">
            <w:pPr>
              <w:jc w:val="both"/>
            </w:pPr>
            <w:r w:rsidRPr="007438B2">
              <w:t>Fakulta logistiky a krizového řízení</w:t>
            </w:r>
          </w:p>
        </w:tc>
      </w:tr>
      <w:tr w:rsidR="00FD3188" w14:paraId="2C75527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B3E475C"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F445B74" w14:textId="77777777" w:rsidR="00FD3188" w:rsidRDefault="00FD3188" w:rsidP="000B5951">
            <w:pPr>
              <w:jc w:val="both"/>
            </w:pPr>
            <w:r>
              <w:t>Risk Management</w:t>
            </w:r>
          </w:p>
        </w:tc>
      </w:tr>
      <w:tr w:rsidR="00FD3188" w14:paraId="292FAD6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E9C400"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210F7E3" w14:textId="77777777" w:rsidR="00FD3188" w:rsidRPr="003329DA" w:rsidRDefault="00FD3188" w:rsidP="000B5951">
            <w:pPr>
              <w:jc w:val="both"/>
              <w:rPr>
                <w:b/>
                <w:bCs/>
              </w:rPr>
            </w:pPr>
            <w:r w:rsidRPr="003329DA">
              <w:rPr>
                <w:b/>
                <w:bCs/>
              </w:rPr>
              <w:t>Jakub Rak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00288AC"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C41F3B8" w14:textId="77777777" w:rsidR="00FD3188" w:rsidRDefault="00FD3188" w:rsidP="000B5951">
            <w:pPr>
              <w:jc w:val="both"/>
            </w:pPr>
            <w:r>
              <w:t>Ing., Ph.D.</w:t>
            </w:r>
          </w:p>
        </w:tc>
      </w:tr>
      <w:tr w:rsidR="00FD3188" w14:paraId="5257819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1B9D1D"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F671576" w14:textId="77777777" w:rsidR="00FD3188" w:rsidRDefault="00FD3188" w:rsidP="000B5951">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0AF24FD"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A2ABE92" w14:textId="77777777" w:rsidR="00FD3188" w:rsidRPr="003329DA" w:rsidRDefault="00FD3188" w:rsidP="000B5951">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4DDDDE0"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E95B782"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ADEDF7"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B8EDA40" w14:textId="77777777" w:rsidR="00FD3188" w:rsidRDefault="00FD3188" w:rsidP="000B5951">
            <w:pPr>
              <w:jc w:val="both"/>
            </w:pPr>
            <w:r>
              <w:t>N</w:t>
            </w:r>
          </w:p>
        </w:tc>
      </w:tr>
      <w:tr w:rsidR="00FD3188" w14:paraId="4519E4EA"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1394D7"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441AFCE" w14:textId="77777777" w:rsidR="00FD3188" w:rsidRPr="003329DA" w:rsidRDefault="00FD3188" w:rsidP="000B5951">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702586B"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006BE8A"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87A6A"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F0D1CE2" w14:textId="77777777" w:rsidR="00FD3188" w:rsidRDefault="00FD3188" w:rsidP="000B5951">
            <w:pPr>
              <w:jc w:val="both"/>
            </w:pPr>
            <w:r>
              <w:t>N</w:t>
            </w:r>
          </w:p>
        </w:tc>
      </w:tr>
      <w:tr w:rsidR="00FD3188" w14:paraId="59F84D3F"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6FC48B"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D3D2AE"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4609F2" w14:textId="77777777" w:rsidR="00FD3188" w:rsidRDefault="00FD3188" w:rsidP="000B5951">
            <w:pPr>
              <w:jc w:val="both"/>
              <w:rPr>
                <w:b/>
              </w:rPr>
            </w:pPr>
            <w:r>
              <w:rPr>
                <w:b/>
              </w:rPr>
              <w:t>rozsah</w:t>
            </w:r>
          </w:p>
        </w:tc>
      </w:tr>
      <w:tr w:rsidR="00FD3188" w14:paraId="6627225C"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5B85CE7"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CD0DCC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3B3072D" w14:textId="77777777" w:rsidR="00FD3188" w:rsidRDefault="00FD3188" w:rsidP="000B5951">
            <w:pPr>
              <w:jc w:val="both"/>
            </w:pPr>
          </w:p>
        </w:tc>
      </w:tr>
      <w:tr w:rsidR="00FD3188" w14:paraId="7A8717D3"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065E1B8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35310C3"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4B6F950" w14:textId="77777777" w:rsidR="00FD3188" w:rsidRDefault="00FD3188" w:rsidP="000B5951">
            <w:pPr>
              <w:jc w:val="both"/>
            </w:pPr>
          </w:p>
        </w:tc>
      </w:tr>
      <w:tr w:rsidR="00FD3188" w14:paraId="2050EFB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BA9E87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048364F"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D58520F" w14:textId="77777777" w:rsidR="00FD3188" w:rsidRDefault="00FD3188" w:rsidP="000B5951">
            <w:pPr>
              <w:jc w:val="both"/>
            </w:pPr>
          </w:p>
        </w:tc>
      </w:tr>
      <w:tr w:rsidR="00FD3188" w14:paraId="585C4B84"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5C098A16"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5034DD3"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ACD7DB5" w14:textId="77777777" w:rsidR="00FD3188" w:rsidRDefault="00FD3188" w:rsidP="000B5951">
            <w:pPr>
              <w:jc w:val="both"/>
            </w:pPr>
          </w:p>
        </w:tc>
      </w:tr>
      <w:tr w:rsidR="00FD3188" w14:paraId="45D8C7E5"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7C9DAB9"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03925C8B"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28796A1E" w14:textId="77777777" w:rsidR="00FD3188" w:rsidRPr="00D35787" w:rsidRDefault="00FD3188" w:rsidP="000B5951">
            <w:pPr>
              <w:jc w:val="both"/>
            </w:pPr>
            <w:r>
              <w:t>Applied Informatics</w:t>
            </w:r>
            <w:r>
              <w:rPr>
                <w:b/>
                <w:bCs/>
              </w:rPr>
              <w:t xml:space="preserve"> </w:t>
            </w:r>
            <w:r w:rsidRPr="00D35787">
              <w:t>– garant, přednáš</w:t>
            </w:r>
            <w:r>
              <w:t>ející</w:t>
            </w:r>
            <w:r w:rsidRPr="00D35787">
              <w:t xml:space="preserve"> (100 %)</w:t>
            </w:r>
            <w:r>
              <w:t>, cvičící (25 %)</w:t>
            </w:r>
          </w:p>
          <w:p w14:paraId="54E8D724" w14:textId="77777777" w:rsidR="00FD3188" w:rsidRDefault="00FD3188" w:rsidP="000B5951">
            <w:pPr>
              <w:jc w:val="both"/>
            </w:pPr>
            <w:r w:rsidRPr="00D35787">
              <w:t>Soft Targets Protection</w:t>
            </w:r>
            <w:r>
              <w:t xml:space="preserve"> </w:t>
            </w:r>
            <w:r w:rsidRPr="00D35787">
              <w:t>– garant, přednáš</w:t>
            </w:r>
            <w:r>
              <w:t>ející</w:t>
            </w:r>
            <w:r w:rsidRPr="00D35787">
              <w:t xml:space="preserve"> (100 %)</w:t>
            </w:r>
            <w:r>
              <w:t>, cvičící (100 %)</w:t>
            </w:r>
          </w:p>
        </w:tc>
      </w:tr>
      <w:tr w:rsidR="00FD3188" w14:paraId="71151F8E"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0F4F985"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3BFADB83"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52688C49"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FDAB68C"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499CD29"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B606F7E"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DA20732" w14:textId="77777777" w:rsidR="00FD3188" w:rsidRDefault="00FD3188" w:rsidP="000B5951">
            <w:pPr>
              <w:jc w:val="both"/>
              <w:rPr>
                <w:b/>
              </w:rPr>
            </w:pPr>
            <w:r>
              <w:rPr>
                <w:b/>
              </w:rPr>
              <w:t>(</w:t>
            </w:r>
            <w:r>
              <w:rPr>
                <w:b/>
                <w:i/>
                <w:iCs/>
              </w:rPr>
              <w:t>nepovinný údaj</w:t>
            </w:r>
            <w:r>
              <w:rPr>
                <w:b/>
              </w:rPr>
              <w:t>) Počet hodin za semestr</w:t>
            </w:r>
          </w:p>
        </w:tc>
      </w:tr>
      <w:tr w:rsidR="00FD3188" w14:paraId="072DF40D"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1C3FBF8" w14:textId="77777777" w:rsidR="00FD3188" w:rsidRPr="00117D04"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76A62897" w14:textId="77777777" w:rsidR="00FD3188" w:rsidRPr="00117D04"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5F701E57" w14:textId="77777777" w:rsidR="00FD3188" w:rsidRPr="00117D0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6B48E89D" w14:textId="77777777" w:rsidR="00FD3188" w:rsidRPr="00117D04" w:rsidRDefault="00FD3188" w:rsidP="000B5951"/>
        </w:tc>
        <w:tc>
          <w:tcPr>
            <w:tcW w:w="1972" w:type="dxa"/>
            <w:gridSpan w:val="3"/>
            <w:tcBorders>
              <w:top w:val="nil"/>
              <w:left w:val="single" w:sz="4" w:space="0" w:color="auto"/>
              <w:bottom w:val="single" w:sz="4" w:space="0" w:color="auto"/>
              <w:right w:val="single" w:sz="4" w:space="0" w:color="auto"/>
            </w:tcBorders>
          </w:tcPr>
          <w:p w14:paraId="6710B649" w14:textId="77777777" w:rsidR="00FD3188" w:rsidRDefault="00FD3188" w:rsidP="000B5951">
            <w:pPr>
              <w:jc w:val="both"/>
              <w:rPr>
                <w:color w:val="FF0000"/>
              </w:rPr>
            </w:pPr>
          </w:p>
        </w:tc>
      </w:tr>
      <w:tr w:rsidR="00FD3188" w14:paraId="348A9154"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8F84EEC" w14:textId="77777777" w:rsidR="00FD3188" w:rsidRPr="00117D04"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38F8700D" w14:textId="77777777" w:rsidR="00FD3188" w:rsidRPr="00117D04"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2DEF8508" w14:textId="77777777" w:rsidR="00FD3188" w:rsidRPr="00117D0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58CF435F" w14:textId="77777777" w:rsidR="00FD3188" w:rsidRPr="00117D04" w:rsidRDefault="00FD3188" w:rsidP="000B5951"/>
        </w:tc>
        <w:tc>
          <w:tcPr>
            <w:tcW w:w="1972" w:type="dxa"/>
            <w:gridSpan w:val="3"/>
            <w:tcBorders>
              <w:top w:val="nil"/>
              <w:left w:val="single" w:sz="4" w:space="0" w:color="auto"/>
              <w:bottom w:val="single" w:sz="4" w:space="0" w:color="auto"/>
              <w:right w:val="single" w:sz="4" w:space="0" w:color="auto"/>
            </w:tcBorders>
          </w:tcPr>
          <w:p w14:paraId="22586795" w14:textId="77777777" w:rsidR="00FD3188" w:rsidRDefault="00FD3188" w:rsidP="000B5951">
            <w:pPr>
              <w:jc w:val="both"/>
              <w:rPr>
                <w:color w:val="FF0000"/>
              </w:rPr>
            </w:pPr>
          </w:p>
        </w:tc>
      </w:tr>
      <w:tr w:rsidR="00FD3188" w14:paraId="54C5BCA4"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2F600F5" w14:textId="77777777" w:rsidR="00FD3188" w:rsidRPr="00117D04"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728F8EBE" w14:textId="77777777" w:rsidR="00FD3188" w:rsidRPr="00117D04"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086403C4" w14:textId="77777777" w:rsidR="00FD3188" w:rsidRPr="00117D0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7FF129AD" w14:textId="77777777" w:rsidR="00FD3188" w:rsidRPr="00117D04" w:rsidRDefault="00FD3188" w:rsidP="000B5951"/>
        </w:tc>
        <w:tc>
          <w:tcPr>
            <w:tcW w:w="1972" w:type="dxa"/>
            <w:gridSpan w:val="3"/>
            <w:tcBorders>
              <w:top w:val="nil"/>
              <w:left w:val="single" w:sz="4" w:space="0" w:color="auto"/>
              <w:bottom w:val="single" w:sz="4" w:space="0" w:color="auto"/>
              <w:right w:val="single" w:sz="4" w:space="0" w:color="auto"/>
            </w:tcBorders>
          </w:tcPr>
          <w:p w14:paraId="61D8C9E2" w14:textId="77777777" w:rsidR="00FD3188" w:rsidRDefault="00FD3188" w:rsidP="000B5951">
            <w:pPr>
              <w:jc w:val="both"/>
              <w:rPr>
                <w:color w:val="FF0000"/>
              </w:rPr>
            </w:pPr>
          </w:p>
        </w:tc>
      </w:tr>
      <w:tr w:rsidR="00FD3188" w14:paraId="658B2B1B"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0E2BBBD" w14:textId="77777777" w:rsidR="00FD3188" w:rsidRPr="00117D04"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55492B88" w14:textId="77777777" w:rsidR="00FD3188" w:rsidRPr="00117D04"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7317F37E" w14:textId="77777777" w:rsidR="00FD3188" w:rsidRPr="00117D0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78E528F9" w14:textId="77777777" w:rsidR="00FD3188" w:rsidRPr="00117D04" w:rsidRDefault="00FD3188" w:rsidP="000B5951"/>
        </w:tc>
        <w:tc>
          <w:tcPr>
            <w:tcW w:w="1972" w:type="dxa"/>
            <w:gridSpan w:val="3"/>
            <w:tcBorders>
              <w:top w:val="nil"/>
              <w:left w:val="single" w:sz="4" w:space="0" w:color="auto"/>
              <w:bottom w:val="single" w:sz="4" w:space="0" w:color="auto"/>
              <w:right w:val="single" w:sz="4" w:space="0" w:color="auto"/>
            </w:tcBorders>
          </w:tcPr>
          <w:p w14:paraId="0A61D092" w14:textId="77777777" w:rsidR="00FD3188" w:rsidRDefault="00FD3188" w:rsidP="000B5951">
            <w:pPr>
              <w:jc w:val="both"/>
              <w:rPr>
                <w:color w:val="FF0000"/>
              </w:rPr>
            </w:pPr>
          </w:p>
        </w:tc>
      </w:tr>
      <w:tr w:rsidR="00FD3188" w14:paraId="04BA12E6"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01A23F" w14:textId="77777777" w:rsidR="00FD3188" w:rsidRDefault="00FD3188" w:rsidP="000B5951">
            <w:pPr>
              <w:jc w:val="both"/>
            </w:pPr>
            <w:r>
              <w:rPr>
                <w:b/>
              </w:rPr>
              <w:t xml:space="preserve">Údaje o vzdělání na VŠ </w:t>
            </w:r>
          </w:p>
        </w:tc>
      </w:tr>
      <w:tr w:rsidR="00FD3188" w14:paraId="7C6842EF"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173A405" w14:textId="77777777" w:rsidR="00FD3188" w:rsidRPr="007438B2" w:rsidRDefault="00FD3188" w:rsidP="000B5951">
            <w:pPr>
              <w:jc w:val="both"/>
              <w:rPr>
                <w:bCs/>
              </w:rPr>
            </w:pPr>
            <w:r>
              <w:rPr>
                <w:bCs/>
              </w:rPr>
              <w:t>2017 – doktor (Ph.D.)</w:t>
            </w:r>
            <w:r w:rsidRPr="007438B2">
              <w:rPr>
                <w:bCs/>
              </w:rPr>
              <w:t>, SP Inženýrská informatika, obor Inženýrská informatika Univerzita Tomáše Bati ve Zlíně, Fakulta aplikované informatiky</w:t>
            </w:r>
          </w:p>
        </w:tc>
      </w:tr>
      <w:tr w:rsidR="00FD3188" w14:paraId="1BCDC6A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DCB30D" w14:textId="77777777" w:rsidR="00FD3188" w:rsidRPr="007438B2" w:rsidRDefault="00FD3188" w:rsidP="000B5951">
            <w:pPr>
              <w:jc w:val="both"/>
              <w:rPr>
                <w:b/>
              </w:rPr>
            </w:pPr>
            <w:r w:rsidRPr="007438B2">
              <w:rPr>
                <w:b/>
              </w:rPr>
              <w:t>Údaje o odborném působení od absolvování VŠ</w:t>
            </w:r>
          </w:p>
        </w:tc>
      </w:tr>
      <w:tr w:rsidR="00FD3188" w14:paraId="696C43CA"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404BA33B" w14:textId="77777777" w:rsidR="00FD3188" w:rsidRPr="007438B2" w:rsidRDefault="00FD3188" w:rsidP="000B5951">
            <w:pPr>
              <w:jc w:val="both"/>
            </w:pPr>
            <w:r w:rsidRPr="007438B2">
              <w:t>2013</w:t>
            </w:r>
            <w:r>
              <w:t>-</w:t>
            </w:r>
            <w:r w:rsidRPr="007438B2">
              <w:t>dosud</w:t>
            </w:r>
            <w:r>
              <w:t>:</w:t>
            </w:r>
            <w:r w:rsidRPr="007438B2">
              <w:t xml:space="preserve"> UTB ve Zlíně, Fakulta logistiky a krizového řízení,</w:t>
            </w:r>
          </w:p>
          <w:p w14:paraId="30C1D3BE" w14:textId="77777777" w:rsidR="00FD3188" w:rsidRPr="007438B2" w:rsidRDefault="00FD3188" w:rsidP="000B5951">
            <w:pPr>
              <w:jc w:val="both"/>
            </w:pPr>
            <w:r w:rsidRPr="007438B2">
              <w:t>2010</w:t>
            </w:r>
            <w:r>
              <w:t>-2010: d</w:t>
            </w:r>
            <w:r w:rsidRPr="007438B2">
              <w:t>louhodobá odborná stáž: Krajský úřad Zlínského kraje, Oddělení pro zvláštní úkoly,</w:t>
            </w:r>
          </w:p>
          <w:p w14:paraId="16E4FA8A" w14:textId="77777777" w:rsidR="00FD3188" w:rsidRPr="007438B2" w:rsidRDefault="00FD3188" w:rsidP="000B5951">
            <w:pPr>
              <w:jc w:val="both"/>
            </w:pPr>
            <w:r w:rsidRPr="007438B2">
              <w:t>2008</w:t>
            </w:r>
            <w:r>
              <w:t>-2008: d</w:t>
            </w:r>
            <w:r w:rsidRPr="007438B2">
              <w:t>louhodobá odborná stáž: Krajský úřad Zlínského kraje, Oddělení pro zvláštní úkoly.</w:t>
            </w:r>
          </w:p>
        </w:tc>
      </w:tr>
      <w:tr w:rsidR="00FD3188" w14:paraId="16B096BF"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719D68" w14:textId="77777777" w:rsidR="00FD3188" w:rsidRDefault="00FD3188" w:rsidP="000B5951">
            <w:pPr>
              <w:jc w:val="both"/>
            </w:pPr>
            <w:r>
              <w:rPr>
                <w:b/>
              </w:rPr>
              <w:t>Zkušenosti s vedením kvalifikačních a rigorózních prací</w:t>
            </w:r>
          </w:p>
        </w:tc>
      </w:tr>
      <w:tr w:rsidR="00FD3188" w14:paraId="21052A1C"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0F93C986" w14:textId="77777777" w:rsidR="00FD3188" w:rsidRDefault="00FD3188" w:rsidP="000B5951">
            <w:pPr>
              <w:jc w:val="both"/>
            </w:pPr>
            <w:r>
              <w:t>67x vedoucí bakalářské práce</w:t>
            </w:r>
          </w:p>
          <w:p w14:paraId="33A6CCA2" w14:textId="77777777" w:rsidR="00FD3188" w:rsidRDefault="00FD3188" w:rsidP="000B5951">
            <w:pPr>
              <w:jc w:val="both"/>
            </w:pPr>
            <w:r>
              <w:t>37x vedoucí diplomové práce</w:t>
            </w:r>
          </w:p>
        </w:tc>
      </w:tr>
      <w:tr w:rsidR="00FD3188" w14:paraId="56045012"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E2D440B"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984BF7"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2A700C6"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BD56EB1" w14:textId="77777777" w:rsidR="00FD3188" w:rsidRDefault="00FD3188" w:rsidP="000B5951">
            <w:pPr>
              <w:jc w:val="both"/>
              <w:rPr>
                <w:b/>
              </w:rPr>
            </w:pPr>
            <w:r>
              <w:rPr>
                <w:b/>
              </w:rPr>
              <w:t>Ohlasy publikací</w:t>
            </w:r>
          </w:p>
        </w:tc>
      </w:tr>
      <w:tr w:rsidR="00FD3188" w14:paraId="54EAA396"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7E809F39"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76941FF"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C15A9E2"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622F933"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6BEF8E8"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75FE541" w14:textId="77777777" w:rsidR="00FD3188" w:rsidRDefault="00FD3188" w:rsidP="000B5951">
            <w:pPr>
              <w:jc w:val="both"/>
            </w:pPr>
            <w:r>
              <w:rPr>
                <w:b/>
                <w:sz w:val="18"/>
              </w:rPr>
              <w:t>ostatní</w:t>
            </w:r>
          </w:p>
        </w:tc>
      </w:tr>
      <w:tr w:rsidR="00FD3188" w14:paraId="50EE14D4"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929B71"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6211BF"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C4FA21B"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60AB7DB" w14:textId="77777777" w:rsidR="00FD3188" w:rsidRDefault="00FD3188" w:rsidP="000B5951">
            <w:pPr>
              <w:jc w:val="both"/>
              <w:rPr>
                <w:b/>
              </w:rPr>
            </w:pPr>
            <w:r>
              <w:rPr>
                <w:b/>
              </w:rPr>
              <w:t>13</w:t>
            </w:r>
          </w:p>
        </w:tc>
        <w:tc>
          <w:tcPr>
            <w:tcW w:w="693" w:type="dxa"/>
            <w:tcBorders>
              <w:top w:val="single" w:sz="4" w:space="0" w:color="auto"/>
              <w:left w:val="single" w:sz="4" w:space="0" w:color="auto"/>
              <w:bottom w:val="single" w:sz="4" w:space="0" w:color="auto"/>
              <w:right w:val="single" w:sz="4" w:space="0" w:color="auto"/>
            </w:tcBorders>
          </w:tcPr>
          <w:p w14:paraId="743C226C" w14:textId="77777777" w:rsidR="00FD3188" w:rsidRDefault="00FD3188" w:rsidP="000B5951">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42018F95" w14:textId="77777777" w:rsidR="00FD3188" w:rsidRDefault="00FD3188" w:rsidP="000B5951">
            <w:pPr>
              <w:jc w:val="both"/>
              <w:rPr>
                <w:b/>
              </w:rPr>
            </w:pPr>
          </w:p>
        </w:tc>
      </w:tr>
      <w:tr w:rsidR="00FD3188" w14:paraId="6B942771"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8A1F0B7"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79C854E"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AB2DF99"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B38B764"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9E043C1" w14:textId="77777777" w:rsidR="00FD3188" w:rsidRDefault="00FD3188" w:rsidP="000B5951">
            <w:pPr>
              <w:rPr>
                <w:b/>
              </w:rPr>
            </w:pPr>
            <w:r>
              <w:rPr>
                <w:b/>
              </w:rPr>
              <w:t xml:space="preserve">    2/4</w:t>
            </w:r>
          </w:p>
        </w:tc>
      </w:tr>
      <w:tr w:rsidR="00FD3188" w14:paraId="530D554B"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B9FC35"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0C685FED"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18E087F" w14:textId="77777777" w:rsidR="00FD3188" w:rsidRDefault="00FD3188" w:rsidP="000B5951">
            <w:pPr>
              <w:spacing w:after="240"/>
              <w:jc w:val="both"/>
              <w:rPr>
                <w:bCs/>
              </w:rPr>
            </w:pPr>
            <w:r w:rsidRPr="00A31A1D">
              <w:rPr>
                <w:bCs/>
              </w:rPr>
              <w:lastRenderedPageBreak/>
              <w:t>PAVLÍK, Lukáš; FICEK, Martin</w:t>
            </w:r>
            <w:r>
              <w:rPr>
                <w:bCs/>
              </w:rPr>
              <w:t xml:space="preserve"> a</w:t>
            </w:r>
            <w:r w:rsidRPr="00A31A1D">
              <w:rPr>
                <w:b/>
                <w:bCs/>
              </w:rPr>
              <w:t xml:space="preserve"> Jakub </w:t>
            </w:r>
            <w:r w:rsidRPr="00690A23">
              <w:rPr>
                <w:b/>
                <w:bCs/>
              </w:rPr>
              <w:t>RAK</w:t>
            </w:r>
            <w:r w:rsidRPr="00690A23">
              <w:rPr>
                <w:bCs/>
              </w:rPr>
              <w:t>. Dynamic assessment of cyber threats in the field of insurance. </w:t>
            </w:r>
            <w:r w:rsidRPr="00690A23">
              <w:rPr>
                <w:bCs/>
                <w:i/>
                <w:iCs/>
              </w:rPr>
              <w:t>Risks</w:t>
            </w:r>
            <w:r w:rsidRPr="00690A23">
              <w:rPr>
                <w:bCs/>
              </w:rPr>
              <w:t xml:space="preserve">, 2022, roč. 10, č. 12, s. Neuvden. ISSN 2227-9091. </w:t>
            </w:r>
            <w:r>
              <w:rPr>
                <w:bCs/>
              </w:rPr>
              <w:t xml:space="preserve">(Jimp, </w:t>
            </w:r>
            <w:r w:rsidRPr="00F636F9">
              <w:t xml:space="preserve">Autorský podíl </w:t>
            </w:r>
            <w:r w:rsidRPr="00A31A1D">
              <w:rPr>
                <w:b/>
                <w:bCs/>
              </w:rPr>
              <w:t>10 %</w:t>
            </w:r>
            <w:r>
              <w:rPr>
                <w:bCs/>
              </w:rPr>
              <w:t>)</w:t>
            </w:r>
          </w:p>
          <w:p w14:paraId="00E8B959" w14:textId="77777777" w:rsidR="00FD3188" w:rsidRDefault="00FD3188" w:rsidP="000B5951">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TOMÁŠEK, Pavel a Petr SVOBODA.</w:t>
            </w:r>
            <w:r w:rsidRPr="00B246A6">
              <w:rPr>
                <w:bCs/>
              </w:rPr>
              <w:t xml:space="preserve"> Design of a spatial data model for the sustainability of population sheltering processes in the Czech Republic. </w:t>
            </w:r>
            <w:r w:rsidRPr="00B246A6">
              <w:rPr>
                <w:bCs/>
                <w:i/>
                <w:iCs/>
              </w:rPr>
              <w:t>Sustainability</w:t>
            </w:r>
            <w:r w:rsidRPr="00B246A6">
              <w:rPr>
                <w:bCs/>
              </w:rPr>
              <w:t xml:space="preserve">, 2021, roč. 13, č. 24, s. nestránkováno. ISSN 2071-1050. </w:t>
            </w:r>
            <w:r>
              <w:rPr>
                <w:bCs/>
              </w:rPr>
              <w:t xml:space="preserve">(Jimp, </w:t>
            </w:r>
            <w:r w:rsidRPr="00F636F9">
              <w:t xml:space="preserve">Autorský podíl </w:t>
            </w:r>
            <w:r w:rsidRPr="00A31A1D">
              <w:rPr>
                <w:b/>
                <w:bCs/>
              </w:rPr>
              <w:t>60 %</w:t>
            </w:r>
            <w:r>
              <w:rPr>
                <w:bCs/>
              </w:rPr>
              <w:t>)</w:t>
            </w:r>
          </w:p>
          <w:p w14:paraId="7B1B2A33" w14:textId="77777777" w:rsidR="00FD3188" w:rsidRDefault="00FD3188" w:rsidP="000B5951">
            <w:pPr>
              <w:spacing w:after="240"/>
              <w:jc w:val="both"/>
              <w:rPr>
                <w:bCs/>
              </w:rPr>
            </w:pPr>
            <w:r w:rsidRPr="00A31A1D">
              <w:rPr>
                <w:bCs/>
              </w:rPr>
              <w:t>TOMÁŠEK, Pavel; SVOBODA, Petr a</w:t>
            </w:r>
            <w:r>
              <w:rPr>
                <w:b/>
                <w:bCs/>
              </w:rPr>
              <w:t xml:space="preserve"> Jakub </w:t>
            </w:r>
            <w:r w:rsidRPr="00B246A6">
              <w:rPr>
                <w:b/>
                <w:bCs/>
              </w:rPr>
              <w:t>RAK</w:t>
            </w:r>
            <w:r w:rsidRPr="00B246A6">
              <w:rPr>
                <w:bCs/>
              </w:rPr>
              <w:t>. Platforma informační podpory bezpečnosti obcí. 2021</w:t>
            </w:r>
            <w:r>
              <w:rPr>
                <w:bCs/>
              </w:rPr>
              <w:t>. (</w:t>
            </w:r>
            <w:r w:rsidRPr="00A31A1D">
              <w:rPr>
                <w:bCs/>
              </w:rPr>
              <w:t>SOFTWARE</w:t>
            </w:r>
            <w:r>
              <w:rPr>
                <w:bCs/>
              </w:rPr>
              <w:t xml:space="preserve">, </w:t>
            </w:r>
            <w:r w:rsidRPr="00F636F9">
              <w:t xml:space="preserve">Autorský podíl </w:t>
            </w:r>
            <w:r>
              <w:rPr>
                <w:b/>
                <w:bCs/>
              </w:rPr>
              <w:t>3</w:t>
            </w:r>
            <w:r w:rsidRPr="00A31A1D">
              <w:rPr>
                <w:b/>
                <w:bCs/>
              </w:rPr>
              <w:t>0 %</w:t>
            </w:r>
            <w:r>
              <w:rPr>
                <w:bCs/>
              </w:rPr>
              <w:t>)</w:t>
            </w:r>
          </w:p>
          <w:p w14:paraId="5C2EE06F" w14:textId="77777777" w:rsidR="00FD3188" w:rsidRDefault="00FD3188" w:rsidP="000B5951">
            <w:pPr>
              <w:spacing w:after="240"/>
              <w:jc w:val="both"/>
              <w:rPr>
                <w:bCs/>
              </w:rPr>
            </w:pPr>
            <w:r w:rsidRPr="00A31A1D">
              <w:rPr>
                <w:bCs/>
              </w:rPr>
              <w:t>TOMÁŠEK, Pavel; TOMÁŠKOVÁ, Hana a</w:t>
            </w:r>
            <w:r>
              <w:rPr>
                <w:b/>
                <w:bCs/>
              </w:rPr>
              <w:t xml:space="preserve"> Jakub</w:t>
            </w:r>
            <w:r>
              <w:rPr>
                <w:bCs/>
              </w:rPr>
              <w:t xml:space="preserve"> </w:t>
            </w:r>
            <w:r w:rsidRPr="00B246A6">
              <w:rPr>
                <w:b/>
                <w:bCs/>
              </w:rPr>
              <w:t>R</w:t>
            </w:r>
            <w:r>
              <w:rPr>
                <w:b/>
                <w:bCs/>
              </w:rPr>
              <w:t>AK</w:t>
            </w:r>
            <w:r w:rsidRPr="00B246A6">
              <w:rPr>
                <w:bCs/>
              </w:rPr>
              <w:t>. Chi-square of pseudorandom number generator of normal distribution in C++17. </w:t>
            </w:r>
            <w:r w:rsidRPr="00B246A6">
              <w:rPr>
                <w:bCs/>
                <w:i/>
                <w:iCs/>
              </w:rPr>
              <w:t>TEM Journal - Technology Education Management Informatics</w:t>
            </w:r>
            <w:r w:rsidRPr="00B246A6">
              <w:rPr>
                <w:bCs/>
              </w:rPr>
              <w:t>, 2021, roč. 10, č. 4, s. 1495-1499. ISSN 2217-8309.</w:t>
            </w:r>
            <w:r>
              <w:rPr>
                <w:bCs/>
              </w:rPr>
              <w:t xml:space="preserve"> (Jimp, </w:t>
            </w:r>
            <w:r w:rsidRPr="00F636F9">
              <w:t>Autorský podíl</w:t>
            </w:r>
            <w:r w:rsidRPr="00A31A1D">
              <w:rPr>
                <w:b/>
                <w:bCs/>
              </w:rPr>
              <w:t xml:space="preserve"> </w:t>
            </w:r>
            <w:r>
              <w:rPr>
                <w:b/>
                <w:bCs/>
              </w:rPr>
              <w:t>2</w:t>
            </w:r>
            <w:r w:rsidRPr="00A31A1D">
              <w:rPr>
                <w:b/>
                <w:bCs/>
              </w:rPr>
              <w:t>0 %</w:t>
            </w:r>
            <w:r>
              <w:rPr>
                <w:bCs/>
              </w:rPr>
              <w:t>)</w:t>
            </w:r>
          </w:p>
          <w:p w14:paraId="0D64FC16" w14:textId="77777777" w:rsidR="00FD3188" w:rsidRDefault="00FD3188" w:rsidP="000B5951">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SVOBODA, Petr; VIČAR, Dušan; MIČKA, Jan a Tomáš BÁLINT</w:t>
            </w:r>
            <w:r w:rsidRPr="00B246A6">
              <w:rPr>
                <w:bCs/>
              </w:rPr>
              <w:t>. Design of the civil protection data model for smart cities. </w:t>
            </w:r>
            <w:r w:rsidRPr="00B246A6">
              <w:rPr>
                <w:bCs/>
                <w:i/>
                <w:iCs/>
              </w:rPr>
              <w:t>Lecture Notes in Electrical Engineering</w:t>
            </w:r>
            <w:r w:rsidRPr="00B246A6">
              <w:rPr>
                <w:bCs/>
              </w:rPr>
              <w:t>. Berlín : Springer Verlag, 2019, s. 348-353. ISSN 1876-1100. ISBN 978-3-030-21506-4.</w:t>
            </w:r>
            <w:r>
              <w:rPr>
                <w:bCs/>
              </w:rPr>
              <w:t xml:space="preserve"> (Jimp, </w:t>
            </w:r>
            <w:r w:rsidRPr="00F636F9">
              <w:t xml:space="preserve">Autorský podíl </w:t>
            </w:r>
            <w:r>
              <w:rPr>
                <w:b/>
                <w:bCs/>
              </w:rPr>
              <w:t>35</w:t>
            </w:r>
            <w:r w:rsidRPr="00A31A1D">
              <w:rPr>
                <w:b/>
                <w:bCs/>
              </w:rPr>
              <w:t xml:space="preserve"> %</w:t>
            </w:r>
            <w:r>
              <w:rPr>
                <w:bCs/>
              </w:rPr>
              <w:t>)</w:t>
            </w:r>
          </w:p>
          <w:p w14:paraId="762791D5" w14:textId="77777777" w:rsidR="00FD3188" w:rsidRDefault="00FD3188" w:rsidP="000B5951">
            <w:pPr>
              <w:jc w:val="both"/>
              <w:rPr>
                <w:bCs/>
              </w:rPr>
            </w:pPr>
          </w:p>
          <w:p w14:paraId="6712A145" w14:textId="77777777" w:rsidR="00FD3188" w:rsidRPr="00751180" w:rsidRDefault="00FD3188" w:rsidP="000B5951">
            <w:pPr>
              <w:jc w:val="both"/>
              <w:rPr>
                <w:b/>
                <w:bCs/>
              </w:rPr>
            </w:pPr>
            <w:r w:rsidRPr="00751180">
              <w:rPr>
                <w:b/>
                <w:bCs/>
              </w:rPr>
              <w:t>Řešené výzkumné projekty:</w:t>
            </w:r>
          </w:p>
          <w:p w14:paraId="50C1CEE0" w14:textId="77777777" w:rsidR="00FD3188" w:rsidRPr="00751180" w:rsidRDefault="00FD3188" w:rsidP="000B5951">
            <w:pPr>
              <w:spacing w:after="240"/>
              <w:jc w:val="both"/>
              <w:rPr>
                <w:bCs/>
              </w:rPr>
            </w:pPr>
            <w:r w:rsidRPr="00751180">
              <w:rPr>
                <w:bCs/>
              </w:rPr>
              <w:t>2022-2023: Řešitel projektu č. VB01000008 – “</w:t>
            </w:r>
            <w:r w:rsidRPr="00751180">
              <w:rPr>
                <w:b/>
                <w:bCs/>
                <w:i/>
                <w:iCs/>
              </w:rPr>
              <w:t>FLAPRIS – Systém pro podporu zpřesněné a včasné předpovědi nebezpečí vzniku přívalových povodní a usnadnění činností krizových a povodňových orgánů kraje</w:t>
            </w:r>
            <w:r w:rsidRPr="00751180">
              <w:rPr>
                <w:bCs/>
              </w:rPr>
              <w:t>”, Ministerstvo vnitra, Bezpečnostní výzkum, 1. veřejná soutěž SECTECH, 2021-2026.</w:t>
            </w:r>
          </w:p>
          <w:p w14:paraId="362A360D" w14:textId="77777777" w:rsidR="00FD3188" w:rsidRPr="00690A23" w:rsidRDefault="00FD3188" w:rsidP="000B5951">
            <w:pPr>
              <w:spacing w:after="240"/>
              <w:jc w:val="both"/>
              <w:rPr>
                <w:bCs/>
              </w:rPr>
            </w:pPr>
            <w:r w:rsidRPr="00751180">
              <w:rPr>
                <w:bCs/>
              </w:rPr>
              <w:t>20</w:t>
            </w:r>
            <w:r>
              <w:rPr>
                <w:bCs/>
              </w:rPr>
              <w:t>20</w:t>
            </w:r>
            <w:r w:rsidRPr="00751180">
              <w:rPr>
                <w:bCs/>
              </w:rPr>
              <w:t>-2022: Řešitel projektu č. VI04000080 – “</w:t>
            </w:r>
            <w:r w:rsidRPr="00751180">
              <w:rPr>
                <w:b/>
                <w:bCs/>
                <w:i/>
              </w:rPr>
              <w:t>Informační platforma krizové logistiky</w:t>
            </w:r>
            <w:r w:rsidRPr="00751180">
              <w:rPr>
                <w:bCs/>
              </w:rPr>
              <w:t xml:space="preserve">”, Ministerstvo vnitra, Bezpečnostní výzkum, </w:t>
            </w:r>
            <w:r>
              <w:rPr>
                <w:bCs/>
              </w:rPr>
              <w:t>4</w:t>
            </w:r>
            <w:r w:rsidRPr="00751180">
              <w:rPr>
                <w:bCs/>
              </w:rPr>
              <w:t>. veřejná soutěž 2015-2022.</w:t>
            </w:r>
          </w:p>
        </w:tc>
      </w:tr>
      <w:tr w:rsidR="00FD3188" w14:paraId="50DDCB76"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B34BA5A" w14:textId="77777777" w:rsidR="00FD3188" w:rsidRPr="00690A23" w:rsidRDefault="00FD3188" w:rsidP="000B5951">
            <w:pPr>
              <w:rPr>
                <w:bCs/>
              </w:rPr>
            </w:pPr>
            <w:r w:rsidRPr="00690A23">
              <w:rPr>
                <w:bCs/>
              </w:rPr>
              <w:t>Působení v</w:t>
            </w:r>
            <w:r>
              <w:rPr>
                <w:bCs/>
              </w:rPr>
              <w:t> </w:t>
            </w:r>
            <w:r w:rsidRPr="00690A23">
              <w:rPr>
                <w:bCs/>
              </w:rPr>
              <w:t>zahraničí</w:t>
            </w:r>
          </w:p>
        </w:tc>
      </w:tr>
      <w:tr w:rsidR="00FD3188" w14:paraId="5D6F3F9A"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D3539E" w14:textId="77777777" w:rsidR="00FD3188" w:rsidRPr="00F636F9" w:rsidRDefault="00FD3188" w:rsidP="000B5951">
            <w:pPr>
              <w:rPr>
                <w:bCs/>
              </w:rPr>
            </w:pPr>
            <w:r w:rsidRPr="00F636F9">
              <w:rPr>
                <w:bCs/>
              </w:rPr>
              <w:t>University of the Peloponnese</w:t>
            </w:r>
            <w:r>
              <w:rPr>
                <w:bCs/>
              </w:rPr>
              <w:t>,</w:t>
            </w:r>
            <w:r w:rsidRPr="00F636F9">
              <w:rPr>
                <w:bCs/>
              </w:rPr>
              <w:t xml:space="preserve"> Tripolis, Řecko,</w:t>
            </w:r>
            <w:r>
              <w:rPr>
                <w:bCs/>
              </w:rPr>
              <w:t xml:space="preserve"> 11/2012,</w:t>
            </w:r>
            <w:r w:rsidRPr="00F636F9">
              <w:rPr>
                <w:bCs/>
              </w:rPr>
              <w:t xml:space="preserve"> Faculty of Economy, Management and Informatics</w:t>
            </w:r>
          </w:p>
          <w:p w14:paraId="313BC7DD" w14:textId="77777777" w:rsidR="00FD3188" w:rsidRPr="00F636F9" w:rsidRDefault="00FD3188" w:rsidP="000B5951">
            <w:pPr>
              <w:rPr>
                <w:bCs/>
              </w:rPr>
            </w:pPr>
            <w:r w:rsidRPr="00F636F9">
              <w:rPr>
                <w:bCs/>
              </w:rPr>
              <w:t>University of Vigo</w:t>
            </w:r>
            <w:r>
              <w:rPr>
                <w:bCs/>
              </w:rPr>
              <w:t xml:space="preserve">, </w:t>
            </w:r>
            <w:r w:rsidRPr="00F636F9">
              <w:rPr>
                <w:bCs/>
              </w:rPr>
              <w:t xml:space="preserve">Vigo, Španělsko, </w:t>
            </w:r>
            <w:r>
              <w:rPr>
                <w:bCs/>
              </w:rPr>
              <w:t xml:space="preserve">9-11/2011, </w:t>
            </w:r>
            <w:r w:rsidRPr="00F636F9">
              <w:rPr>
                <w:bCs/>
              </w:rPr>
              <w:t>ETSI Telecomunication</w:t>
            </w:r>
          </w:p>
        </w:tc>
      </w:tr>
      <w:tr w:rsidR="00FD3188" w14:paraId="07A25108"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FE7DA61"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CB17023"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7D1B2"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A4717A" w14:textId="77777777" w:rsidR="00FD3188" w:rsidRDefault="00FD3188" w:rsidP="000B5951">
            <w:pPr>
              <w:jc w:val="both"/>
            </w:pPr>
          </w:p>
        </w:tc>
      </w:tr>
    </w:tbl>
    <w:p w14:paraId="790B4F1C" w14:textId="77777777" w:rsidR="00FD3188" w:rsidRDefault="00FD3188" w:rsidP="00FD3188"/>
    <w:p w14:paraId="41E6CFA5"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25570D4" w14:textId="77777777" w:rsidTr="000B5951">
        <w:tc>
          <w:tcPr>
            <w:tcW w:w="9859" w:type="dxa"/>
            <w:gridSpan w:val="15"/>
            <w:tcBorders>
              <w:top w:val="double" w:sz="4" w:space="0" w:color="auto"/>
              <w:left w:val="single" w:sz="4" w:space="0" w:color="auto"/>
              <w:bottom w:val="single" w:sz="4" w:space="0" w:color="auto"/>
              <w:right w:val="single" w:sz="4" w:space="0" w:color="auto"/>
            </w:tcBorders>
            <w:shd w:val="clear" w:color="auto" w:fill="B8CCE4" w:themeFill="accent1" w:themeFillTint="66"/>
          </w:tcPr>
          <w:p w14:paraId="4EB8CB20" w14:textId="77777777" w:rsidR="00FD3188" w:rsidRDefault="00FD3188" w:rsidP="000B5951">
            <w:pPr>
              <w:spacing w:line="256" w:lineRule="auto"/>
              <w:rPr>
                <w:lang w:eastAsia="en-US"/>
              </w:rPr>
            </w:pPr>
            <w:r>
              <w:rPr>
                <w:b/>
                <w:sz w:val="28"/>
              </w:rPr>
              <w:lastRenderedPageBreak/>
              <w:t>C-I – Personální zabezpečení</w:t>
            </w:r>
          </w:p>
        </w:tc>
      </w:tr>
      <w:tr w:rsidR="00FD3188" w14:paraId="3A99DB62"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2D64590" w14:textId="77777777" w:rsidR="00FD3188" w:rsidRDefault="00FD3188" w:rsidP="000B5951">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1378945" w14:textId="77777777" w:rsidR="00FD3188" w:rsidRDefault="00FD3188" w:rsidP="000B5951">
            <w:pPr>
              <w:spacing w:line="256" w:lineRule="auto"/>
              <w:rPr>
                <w:lang w:eastAsia="en-US"/>
              </w:rPr>
            </w:pPr>
            <w:r>
              <w:rPr>
                <w:lang w:eastAsia="en-US"/>
              </w:rPr>
              <w:t xml:space="preserve">Univerzita Tomáše Bati ve Zlíně </w:t>
            </w:r>
          </w:p>
        </w:tc>
      </w:tr>
      <w:tr w:rsidR="00FD3188" w14:paraId="41FD615A"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B8204BC" w14:textId="77777777" w:rsidR="00FD3188" w:rsidRDefault="00FD3188" w:rsidP="000B5951">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5FC7ABD" w14:textId="77777777" w:rsidR="00FD3188" w:rsidRDefault="00FD3188" w:rsidP="000B5951">
            <w:pPr>
              <w:spacing w:line="256" w:lineRule="auto"/>
              <w:rPr>
                <w:lang w:eastAsia="en-US"/>
              </w:rPr>
            </w:pPr>
            <w:r>
              <w:rPr>
                <w:lang w:eastAsia="en-US"/>
              </w:rPr>
              <w:t>Fakulta logistiky a krizového řízení</w:t>
            </w:r>
          </w:p>
        </w:tc>
      </w:tr>
      <w:tr w:rsidR="00FD3188" w14:paraId="6B7ED53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08C987B" w14:textId="77777777" w:rsidR="00FD3188" w:rsidRDefault="00FD3188" w:rsidP="000B5951">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1CC277E9" w14:textId="77777777" w:rsidR="00FD3188" w:rsidRDefault="00FD3188" w:rsidP="000B5951">
            <w:pPr>
              <w:spacing w:line="256" w:lineRule="auto"/>
              <w:rPr>
                <w:lang w:eastAsia="en-US"/>
              </w:rPr>
            </w:pPr>
            <w:r>
              <w:rPr>
                <w:lang w:eastAsia="en-US"/>
              </w:rPr>
              <w:t>Risk Manangement</w:t>
            </w:r>
          </w:p>
        </w:tc>
      </w:tr>
      <w:tr w:rsidR="00FD3188" w14:paraId="3B692DDE"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BC6D2A8" w14:textId="77777777" w:rsidR="00FD3188" w:rsidRDefault="00FD3188" w:rsidP="000B5951">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158C670D" w14:textId="77777777" w:rsidR="00FD3188" w:rsidRDefault="00FD3188" w:rsidP="000B5951">
            <w:pPr>
              <w:spacing w:line="256" w:lineRule="auto"/>
              <w:jc w:val="both"/>
              <w:rPr>
                <w:b/>
                <w:lang w:eastAsia="en-US"/>
              </w:rPr>
            </w:pPr>
            <w:r>
              <w:rPr>
                <w:b/>
                <w:lang w:eastAsia="en-US"/>
              </w:rPr>
              <w:t>Lukáš Snopek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65A267A" w14:textId="77777777" w:rsidR="00FD3188" w:rsidRDefault="00FD3188" w:rsidP="000B5951">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0B82FE79" w14:textId="77777777" w:rsidR="00FD3188" w:rsidRDefault="00FD3188" w:rsidP="000B5951">
            <w:pPr>
              <w:spacing w:line="256" w:lineRule="auto"/>
              <w:jc w:val="both"/>
              <w:rPr>
                <w:lang w:eastAsia="en-US"/>
              </w:rPr>
            </w:pPr>
            <w:r>
              <w:rPr>
                <w:lang w:eastAsia="en-US"/>
              </w:rPr>
              <w:t>Ing., Bc. et Bc., Ph.D.</w:t>
            </w:r>
          </w:p>
        </w:tc>
      </w:tr>
      <w:tr w:rsidR="00FD3188" w14:paraId="743C88B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11632E" w14:textId="77777777" w:rsidR="00FD3188" w:rsidRDefault="00FD3188" w:rsidP="000B5951">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2F16CB21" w14:textId="77777777" w:rsidR="00FD3188" w:rsidRDefault="00FD3188" w:rsidP="000B5951">
            <w:pPr>
              <w:spacing w:line="256" w:lineRule="auto"/>
              <w:jc w:val="both"/>
              <w:rPr>
                <w:lang w:eastAsia="en-US"/>
              </w:rPr>
            </w:pPr>
            <w:r>
              <w:rPr>
                <w:lang w:eastAsia="en-US"/>
              </w:rP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87B8EA7" w14:textId="77777777" w:rsidR="00FD3188" w:rsidRDefault="00FD3188" w:rsidP="000B5951">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71C5217"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48629BF"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59FC8C15"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96D9AB"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E295F5E" w14:textId="77777777" w:rsidR="00FD3188" w:rsidRDefault="00FD3188" w:rsidP="000B5951">
            <w:pPr>
              <w:spacing w:line="256" w:lineRule="auto"/>
              <w:jc w:val="both"/>
              <w:rPr>
                <w:lang w:eastAsia="en-US"/>
              </w:rPr>
            </w:pPr>
            <w:r>
              <w:rPr>
                <w:lang w:eastAsia="en-US"/>
              </w:rPr>
              <w:t>09/26</w:t>
            </w:r>
          </w:p>
        </w:tc>
      </w:tr>
      <w:tr w:rsidR="00FD3188" w14:paraId="15A392DD"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155C014" w14:textId="77777777" w:rsidR="00FD3188" w:rsidRDefault="00FD3188" w:rsidP="000B5951">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61B692CF"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42AFD58"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045F341"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920018"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A1A7FBE" w14:textId="77777777" w:rsidR="00FD3188" w:rsidRDefault="00FD3188" w:rsidP="000B5951">
            <w:pPr>
              <w:spacing w:line="256" w:lineRule="auto"/>
              <w:jc w:val="both"/>
              <w:rPr>
                <w:lang w:eastAsia="en-US"/>
              </w:rPr>
            </w:pPr>
            <w:r>
              <w:rPr>
                <w:lang w:eastAsia="en-US"/>
              </w:rPr>
              <w:t>09/26</w:t>
            </w:r>
          </w:p>
        </w:tc>
      </w:tr>
      <w:tr w:rsidR="00FD3188" w14:paraId="767906FF"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45DEE9" w14:textId="77777777" w:rsidR="00FD3188" w:rsidRDefault="00FD3188" w:rsidP="000B5951">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855414" w14:textId="77777777" w:rsidR="00FD3188" w:rsidRDefault="00FD3188" w:rsidP="000B5951">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F76F62" w14:textId="77777777" w:rsidR="00FD3188" w:rsidRDefault="00FD3188" w:rsidP="000B5951">
            <w:pPr>
              <w:spacing w:line="256" w:lineRule="auto"/>
              <w:jc w:val="both"/>
              <w:rPr>
                <w:b/>
                <w:lang w:eastAsia="en-US"/>
              </w:rPr>
            </w:pPr>
            <w:r>
              <w:rPr>
                <w:b/>
                <w:lang w:eastAsia="en-US"/>
              </w:rPr>
              <w:t>rozsah</w:t>
            </w:r>
          </w:p>
        </w:tc>
      </w:tr>
      <w:tr w:rsidR="00FD3188" w14:paraId="7EC251C8"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C0E6358"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F05E070"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F800EBD" w14:textId="77777777" w:rsidR="00FD3188" w:rsidRDefault="00FD3188" w:rsidP="000B5951">
            <w:pPr>
              <w:spacing w:line="256" w:lineRule="auto"/>
              <w:jc w:val="both"/>
              <w:rPr>
                <w:lang w:eastAsia="en-US"/>
              </w:rPr>
            </w:pPr>
          </w:p>
        </w:tc>
      </w:tr>
      <w:tr w:rsidR="00FD3188" w14:paraId="450FA53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C85FC9" w14:textId="77777777" w:rsidR="00FD3188" w:rsidRDefault="00FD3188" w:rsidP="000B5951">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D3188" w14:paraId="7A696C1F" w14:textId="77777777" w:rsidTr="000B5951">
        <w:trPr>
          <w:trHeight w:val="626"/>
        </w:trPr>
        <w:tc>
          <w:tcPr>
            <w:tcW w:w="9859" w:type="dxa"/>
            <w:gridSpan w:val="15"/>
            <w:tcBorders>
              <w:top w:val="nil"/>
              <w:left w:val="single" w:sz="4" w:space="0" w:color="auto"/>
              <w:bottom w:val="single" w:sz="4" w:space="0" w:color="auto"/>
              <w:right w:val="single" w:sz="4" w:space="0" w:color="auto"/>
            </w:tcBorders>
            <w:hideMark/>
          </w:tcPr>
          <w:p w14:paraId="04423149" w14:textId="211FA5BF" w:rsidR="00FD3188" w:rsidRDefault="00FD3188" w:rsidP="00400C79">
            <w:pPr>
              <w:spacing w:line="256" w:lineRule="auto"/>
              <w:jc w:val="both"/>
              <w:rPr>
                <w:lang w:eastAsia="en-US"/>
              </w:rPr>
            </w:pPr>
            <w:r>
              <w:rPr>
                <w:lang w:eastAsia="en-US"/>
              </w:rPr>
              <w:t>Technical Chemistry –</w:t>
            </w:r>
            <w:del w:id="4067" w:author="Eva Skýbová" w:date="2024-05-15T09:55:00Z">
              <w:r w:rsidDel="00400C79">
                <w:rPr>
                  <w:lang w:eastAsia="en-US"/>
                </w:rPr>
                <w:delText xml:space="preserve"> přednášející (10,5 %), </w:delText>
              </w:r>
            </w:del>
            <w:ins w:id="4068" w:author="Eva Skýbová" w:date="2024-05-15T09:55:00Z">
              <w:r w:rsidR="00400C79">
                <w:rPr>
                  <w:lang w:eastAsia="en-US"/>
                </w:rPr>
                <w:t xml:space="preserve"> </w:t>
              </w:r>
            </w:ins>
            <w:r>
              <w:rPr>
                <w:lang w:eastAsia="en-US"/>
              </w:rPr>
              <w:t>cvičící (100 %)</w:t>
            </w:r>
          </w:p>
        </w:tc>
      </w:tr>
      <w:tr w:rsidR="00FD3188" w14:paraId="146AA546"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965E0B7" w14:textId="77777777" w:rsidR="00FD3188" w:rsidRDefault="00FD3188" w:rsidP="000B5951">
            <w:pPr>
              <w:spacing w:line="256" w:lineRule="auto"/>
              <w:jc w:val="both"/>
              <w:rPr>
                <w:b/>
                <w:lang w:eastAsia="en-US"/>
              </w:rPr>
            </w:pPr>
            <w:r>
              <w:rPr>
                <w:b/>
                <w:lang w:eastAsia="en-US"/>
              </w:rPr>
              <w:t>Zapojení do výuky v dalších studijních programech na téže vysoké škole (pouze u garantů ZT a PZ předmětů)</w:t>
            </w:r>
          </w:p>
        </w:tc>
      </w:tr>
      <w:tr w:rsidR="00FD3188" w14:paraId="56D76417"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5A532B45" w14:textId="77777777" w:rsidR="00FD3188" w:rsidRDefault="00FD3188" w:rsidP="000B5951">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3AFE2CA" w14:textId="77777777" w:rsidR="00FD3188" w:rsidRDefault="00FD3188" w:rsidP="000B5951">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D9C285D" w14:textId="77777777" w:rsidR="00FD3188" w:rsidRDefault="00FD3188" w:rsidP="000B5951">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7AC54E79" w14:textId="77777777" w:rsidR="00FD3188" w:rsidRDefault="00FD3188" w:rsidP="000B5951">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E607E3A" w14:textId="77777777" w:rsidR="00FD3188" w:rsidRDefault="00FD3188" w:rsidP="000B5951">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FD3188" w14:paraId="2ACAA973"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027AB49" w14:textId="77777777" w:rsidR="00FD3188" w:rsidRDefault="00FD3188" w:rsidP="000B5951">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2CE2DCB2" w14:textId="77777777" w:rsidR="00FD3188" w:rsidRDefault="00FD3188" w:rsidP="000B5951">
            <w:pPr>
              <w:spacing w:line="256" w:lineRule="auto"/>
              <w:jc w:val="both"/>
              <w:rPr>
                <w:lang w:eastAsia="en-US"/>
              </w:rPr>
            </w:pPr>
          </w:p>
        </w:tc>
        <w:tc>
          <w:tcPr>
            <w:tcW w:w="567" w:type="dxa"/>
            <w:gridSpan w:val="2"/>
            <w:tcBorders>
              <w:top w:val="nil"/>
              <w:left w:val="single" w:sz="4" w:space="0" w:color="auto"/>
              <w:bottom w:val="single" w:sz="4" w:space="0" w:color="auto"/>
              <w:right w:val="single" w:sz="4" w:space="0" w:color="auto"/>
            </w:tcBorders>
          </w:tcPr>
          <w:p w14:paraId="163975F4" w14:textId="77777777" w:rsidR="00FD3188" w:rsidRDefault="00FD3188" w:rsidP="000B5951">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356ECA96" w14:textId="77777777" w:rsidR="00FD3188" w:rsidRDefault="00FD3188" w:rsidP="000B5951">
            <w:pPr>
              <w:spacing w:line="256" w:lineRule="auto"/>
              <w:jc w:val="both"/>
              <w:rPr>
                <w:lang w:eastAsia="en-US"/>
              </w:rPr>
            </w:pPr>
          </w:p>
        </w:tc>
        <w:tc>
          <w:tcPr>
            <w:tcW w:w="1972" w:type="dxa"/>
            <w:gridSpan w:val="3"/>
            <w:tcBorders>
              <w:top w:val="nil"/>
              <w:left w:val="single" w:sz="4" w:space="0" w:color="auto"/>
              <w:bottom w:val="single" w:sz="4" w:space="0" w:color="auto"/>
              <w:right w:val="single" w:sz="4" w:space="0" w:color="auto"/>
            </w:tcBorders>
          </w:tcPr>
          <w:p w14:paraId="765EB820" w14:textId="77777777" w:rsidR="00FD3188" w:rsidRDefault="00FD3188" w:rsidP="000B5951">
            <w:pPr>
              <w:spacing w:line="256" w:lineRule="auto"/>
              <w:jc w:val="both"/>
              <w:rPr>
                <w:lang w:eastAsia="en-US"/>
              </w:rPr>
            </w:pPr>
          </w:p>
        </w:tc>
      </w:tr>
      <w:tr w:rsidR="00FD3188" w14:paraId="37B577D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D36423" w14:textId="77777777" w:rsidR="00FD3188" w:rsidRDefault="00FD3188" w:rsidP="000B5951">
            <w:pPr>
              <w:spacing w:line="256" w:lineRule="auto"/>
              <w:jc w:val="both"/>
              <w:rPr>
                <w:lang w:eastAsia="en-US"/>
              </w:rPr>
            </w:pPr>
            <w:r>
              <w:rPr>
                <w:b/>
                <w:lang w:eastAsia="en-US"/>
              </w:rPr>
              <w:t xml:space="preserve">Údaje o vzdělání na VŠ </w:t>
            </w:r>
          </w:p>
        </w:tc>
      </w:tr>
      <w:tr w:rsidR="00FD3188" w14:paraId="53E613DB"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47C461BB" w14:textId="77777777" w:rsidR="00FD3188" w:rsidRDefault="00FD3188" w:rsidP="000B5951">
            <w:pPr>
              <w:spacing w:line="256" w:lineRule="auto"/>
              <w:jc w:val="both"/>
              <w:rPr>
                <w:lang w:eastAsia="en-US"/>
              </w:rPr>
            </w:pPr>
            <w:r>
              <w:rPr>
                <w:lang w:eastAsia="en-US"/>
              </w:rPr>
              <w:t>2019 – doktor (Ph.D.), studijní program Chemie a technologie potravin, Univerzita Tomáše Bati ve Zlíně</w:t>
            </w:r>
          </w:p>
        </w:tc>
      </w:tr>
      <w:tr w:rsidR="00FD3188" w14:paraId="2BBE1959"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9498FE" w14:textId="77777777" w:rsidR="00FD3188" w:rsidRDefault="00FD3188" w:rsidP="000B5951">
            <w:pPr>
              <w:spacing w:line="256" w:lineRule="auto"/>
              <w:jc w:val="both"/>
              <w:rPr>
                <w:b/>
                <w:lang w:eastAsia="en-US"/>
              </w:rPr>
            </w:pPr>
            <w:r>
              <w:rPr>
                <w:b/>
                <w:lang w:eastAsia="en-US"/>
              </w:rPr>
              <w:t>Údaje o odborném působení od absolvování VŠ</w:t>
            </w:r>
          </w:p>
        </w:tc>
      </w:tr>
      <w:tr w:rsidR="00FD3188" w14:paraId="2BC15970"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36DF3357" w14:textId="77777777" w:rsidR="00FD3188" w:rsidRDefault="00FD3188" w:rsidP="000B5951">
            <w:pPr>
              <w:tabs>
                <w:tab w:val="left" w:pos="2127"/>
              </w:tabs>
              <w:spacing w:line="256" w:lineRule="auto"/>
              <w:rPr>
                <w:color w:val="000000"/>
                <w:szCs w:val="24"/>
                <w:lang w:eastAsia="en-US"/>
              </w:rPr>
            </w:pPr>
            <w:r>
              <w:rPr>
                <w:color w:val="000000"/>
                <w:szCs w:val="24"/>
                <w:lang w:eastAsia="en-US"/>
              </w:rPr>
              <w:t xml:space="preserve">2019-dosud: </w:t>
            </w:r>
            <w:r>
              <w:rPr>
                <w:lang w:eastAsia="en-US"/>
              </w:rPr>
              <w:t>Univerzita Tomáše Bati ve Zlíně, Fakulta logistiky a krizového řízení, akademický pracovník</w:t>
            </w:r>
          </w:p>
        </w:tc>
      </w:tr>
      <w:tr w:rsidR="00FD3188" w14:paraId="58E56533"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390E672" w14:textId="77777777" w:rsidR="00FD3188" w:rsidRDefault="00FD3188" w:rsidP="000B5951">
            <w:pPr>
              <w:spacing w:line="256" w:lineRule="auto"/>
              <w:jc w:val="both"/>
              <w:rPr>
                <w:lang w:eastAsia="en-US"/>
              </w:rPr>
            </w:pPr>
            <w:r>
              <w:rPr>
                <w:b/>
                <w:lang w:eastAsia="en-US"/>
              </w:rPr>
              <w:t>Zkušenosti s vedením kvalifikačních a rigorózních prací</w:t>
            </w:r>
          </w:p>
        </w:tc>
      </w:tr>
      <w:tr w:rsidR="00FD3188" w14:paraId="01B11B03"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hideMark/>
          </w:tcPr>
          <w:p w14:paraId="736841CC" w14:textId="77777777" w:rsidR="00FD3188" w:rsidRDefault="00FD3188" w:rsidP="000B5951">
            <w:pPr>
              <w:spacing w:line="256" w:lineRule="auto"/>
              <w:jc w:val="both"/>
              <w:rPr>
                <w:lang w:eastAsia="en-US"/>
              </w:rPr>
            </w:pPr>
            <w:r>
              <w:rPr>
                <w:lang w:eastAsia="en-US"/>
              </w:rPr>
              <w:t>4x vedoucí bakalářské práce</w:t>
            </w:r>
          </w:p>
        </w:tc>
      </w:tr>
      <w:tr w:rsidR="00FD3188" w14:paraId="18CF723B"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265E4C9" w14:textId="77777777" w:rsidR="00FD3188" w:rsidRDefault="00FD3188" w:rsidP="000B5951">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A06AA52"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CC0D837" w14:textId="77777777" w:rsidR="00FD3188" w:rsidRDefault="00FD3188" w:rsidP="000B5951">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D336C52" w14:textId="77777777" w:rsidR="00FD3188" w:rsidRDefault="00FD3188" w:rsidP="000B5951">
            <w:pPr>
              <w:spacing w:line="256" w:lineRule="auto"/>
              <w:jc w:val="both"/>
              <w:rPr>
                <w:b/>
                <w:lang w:eastAsia="en-US"/>
              </w:rPr>
            </w:pPr>
            <w:r>
              <w:rPr>
                <w:b/>
                <w:lang w:eastAsia="en-US"/>
              </w:rPr>
              <w:t>Ohlasy publikací</w:t>
            </w:r>
          </w:p>
        </w:tc>
      </w:tr>
      <w:tr w:rsidR="00FD3188" w14:paraId="0623F4BD"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695E0D09" w14:textId="77777777" w:rsidR="00FD3188" w:rsidRDefault="00FD3188" w:rsidP="000B5951">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5826F6AC" w14:textId="77777777" w:rsidR="00FD3188" w:rsidRDefault="00FD3188" w:rsidP="000B5951">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69D20D9B" w14:textId="77777777" w:rsidR="00FD3188" w:rsidRDefault="00FD3188" w:rsidP="000B5951">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A60ED71" w14:textId="77777777" w:rsidR="00FD3188" w:rsidRDefault="00FD3188" w:rsidP="000B5951">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381E4BD" w14:textId="77777777" w:rsidR="00FD3188" w:rsidRDefault="00FD3188" w:rsidP="000B5951">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930F497" w14:textId="77777777" w:rsidR="00FD3188" w:rsidRDefault="00FD3188" w:rsidP="000B5951">
            <w:pPr>
              <w:spacing w:line="256" w:lineRule="auto"/>
              <w:jc w:val="both"/>
              <w:rPr>
                <w:lang w:eastAsia="en-US"/>
              </w:rPr>
            </w:pPr>
            <w:r>
              <w:rPr>
                <w:b/>
                <w:sz w:val="18"/>
                <w:lang w:eastAsia="en-US"/>
              </w:rPr>
              <w:t>ostatní</w:t>
            </w:r>
          </w:p>
        </w:tc>
      </w:tr>
      <w:tr w:rsidR="00FD3188" w14:paraId="29155B12"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70ACC3" w14:textId="77777777" w:rsidR="00FD3188" w:rsidRDefault="00FD3188" w:rsidP="000B5951">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A06DDB"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AA37388" w14:textId="77777777" w:rsidR="00FD3188" w:rsidRDefault="00FD3188" w:rsidP="000B5951">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B93DD62" w14:textId="77777777" w:rsidR="00FD3188" w:rsidRDefault="00FD3188" w:rsidP="000B5951">
            <w:pPr>
              <w:spacing w:line="256" w:lineRule="auto"/>
              <w:jc w:val="both"/>
              <w:rPr>
                <w:b/>
                <w:lang w:eastAsia="en-US"/>
              </w:rPr>
            </w:pPr>
            <w:r>
              <w:rPr>
                <w:b/>
                <w:lang w:eastAsia="en-US"/>
              </w:rPr>
              <w:t>439</w:t>
            </w:r>
          </w:p>
        </w:tc>
        <w:tc>
          <w:tcPr>
            <w:tcW w:w="693" w:type="dxa"/>
            <w:tcBorders>
              <w:top w:val="single" w:sz="4" w:space="0" w:color="auto"/>
              <w:left w:val="single" w:sz="4" w:space="0" w:color="auto"/>
              <w:bottom w:val="single" w:sz="4" w:space="0" w:color="auto"/>
              <w:right w:val="single" w:sz="4" w:space="0" w:color="auto"/>
            </w:tcBorders>
            <w:hideMark/>
          </w:tcPr>
          <w:p w14:paraId="42A0BC30" w14:textId="77777777" w:rsidR="00FD3188" w:rsidRDefault="00FD3188" w:rsidP="000B5951">
            <w:pPr>
              <w:spacing w:line="256" w:lineRule="auto"/>
              <w:jc w:val="both"/>
              <w:rPr>
                <w:b/>
                <w:lang w:eastAsia="en-US"/>
              </w:rPr>
            </w:pPr>
            <w:r>
              <w:rPr>
                <w:b/>
                <w:lang w:eastAsia="en-US"/>
              </w:rPr>
              <w:t>576</w:t>
            </w:r>
          </w:p>
        </w:tc>
        <w:tc>
          <w:tcPr>
            <w:tcW w:w="694" w:type="dxa"/>
            <w:tcBorders>
              <w:top w:val="single" w:sz="4" w:space="0" w:color="auto"/>
              <w:left w:val="single" w:sz="4" w:space="0" w:color="auto"/>
              <w:bottom w:val="single" w:sz="4" w:space="0" w:color="auto"/>
              <w:right w:val="single" w:sz="4" w:space="0" w:color="auto"/>
            </w:tcBorders>
          </w:tcPr>
          <w:p w14:paraId="2B605122" w14:textId="77777777" w:rsidR="00FD3188" w:rsidRDefault="00FD3188" w:rsidP="000B5951">
            <w:pPr>
              <w:spacing w:line="256" w:lineRule="auto"/>
              <w:jc w:val="both"/>
              <w:rPr>
                <w:b/>
                <w:lang w:eastAsia="en-US"/>
              </w:rPr>
            </w:pPr>
          </w:p>
        </w:tc>
      </w:tr>
      <w:tr w:rsidR="00FD3188" w14:paraId="1B40DB9D"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3539396" w14:textId="77777777" w:rsidR="00FD3188" w:rsidRDefault="00FD3188" w:rsidP="000B5951">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2851B75D" w14:textId="77777777" w:rsidR="00FD3188" w:rsidRDefault="00FD3188" w:rsidP="000B5951">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61F42467" w14:textId="77777777" w:rsidR="00FD3188" w:rsidRDefault="00FD3188" w:rsidP="000B5951">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E257768" w14:textId="77777777" w:rsidR="00FD3188" w:rsidRDefault="00FD3188" w:rsidP="000B5951">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E62B184" w14:textId="77777777" w:rsidR="00FD3188" w:rsidRDefault="00FD3188" w:rsidP="000B5951">
            <w:pPr>
              <w:spacing w:line="256" w:lineRule="auto"/>
              <w:rPr>
                <w:b/>
                <w:lang w:eastAsia="en-US"/>
              </w:rPr>
            </w:pPr>
            <w:r>
              <w:rPr>
                <w:b/>
                <w:lang w:eastAsia="en-US"/>
              </w:rPr>
              <w:t xml:space="preserve">  6 / 8</w:t>
            </w:r>
          </w:p>
        </w:tc>
      </w:tr>
      <w:tr w:rsidR="00FD3188" w14:paraId="0627054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235D487" w14:textId="77777777" w:rsidR="00FD3188" w:rsidRDefault="00FD3188" w:rsidP="000B5951">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FD3188" w14:paraId="3CC7FC2B"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20149A9" w14:textId="77777777" w:rsidR="00FD3188" w:rsidRDefault="00FD3188" w:rsidP="000B5951">
            <w:pPr>
              <w:spacing w:after="240" w:line="254" w:lineRule="auto"/>
              <w:jc w:val="both"/>
              <w:rPr>
                <w:b/>
                <w:lang w:eastAsia="en-US"/>
              </w:rPr>
            </w:pPr>
            <w:r>
              <w:rPr>
                <w:szCs w:val="32"/>
                <w:lang w:eastAsia="en-US"/>
              </w:rPr>
              <w:t xml:space="preserve">Mlček, J.; Jurikova, T.; Bednaříková, R.; </w:t>
            </w:r>
            <w:r>
              <w:rPr>
                <w:b/>
                <w:szCs w:val="32"/>
                <w:lang w:eastAsia="en-US"/>
              </w:rPr>
              <w:t>Snopek, L</w:t>
            </w:r>
            <w:r>
              <w:rPr>
                <w:szCs w:val="32"/>
                <w:lang w:eastAsia="en-US"/>
              </w:rPr>
              <w:t xml:space="preserve">.; Ercisli, S.; Tureček, O. The Influence of Sulfur Dioxide Concentration on Antioxidant Activity, Total Polyphenols, Flavonoid Content and Individual Polyphenolic Compounds in White Wines during Storage. </w:t>
            </w:r>
            <w:r>
              <w:rPr>
                <w:i/>
                <w:szCs w:val="32"/>
                <w:lang w:eastAsia="en-US"/>
              </w:rPr>
              <w:t>Agricultur</w:t>
            </w:r>
            <w:r>
              <w:rPr>
                <w:szCs w:val="32"/>
                <w:lang w:eastAsia="en-US"/>
              </w:rPr>
              <w:t xml:space="preserve">, vol. 13 (2023), 1439. </w:t>
            </w:r>
            <w:hyperlink r:id="rId31" w:history="1">
              <w:r>
                <w:rPr>
                  <w:rStyle w:val="Hypertextovodkaz"/>
                  <w:szCs w:val="32"/>
                  <w:lang w:eastAsia="en-US"/>
                </w:rPr>
                <w:t>https://doi.org/10.3390/agriculture13071439</w:t>
              </w:r>
            </w:hyperlink>
            <w:r>
              <w:rPr>
                <w:rStyle w:val="Hypertextovodkaz"/>
                <w:szCs w:val="32"/>
                <w:lang w:eastAsia="en-US"/>
              </w:rPr>
              <w:t xml:space="preserve"> </w:t>
            </w:r>
            <w:r>
              <w:rPr>
                <w:bCs/>
                <w:lang w:eastAsia="en-US"/>
              </w:rPr>
              <w:t xml:space="preserve">(Jimp, Q1, autorský podíl </w:t>
            </w:r>
            <w:r>
              <w:rPr>
                <w:b/>
                <w:lang w:eastAsia="en-US"/>
              </w:rPr>
              <w:t>20 %</w:t>
            </w:r>
            <w:r>
              <w:rPr>
                <w:bCs/>
                <w:lang w:eastAsia="en-US"/>
              </w:rPr>
              <w:t>)</w:t>
            </w:r>
          </w:p>
          <w:p w14:paraId="267390F8" w14:textId="77777777" w:rsidR="00FD3188" w:rsidRDefault="00FD3188" w:rsidP="000B5951">
            <w:pPr>
              <w:spacing w:after="240" w:line="254" w:lineRule="auto"/>
              <w:jc w:val="both"/>
              <w:rPr>
                <w:b/>
                <w:lang w:eastAsia="en-US"/>
              </w:rPr>
            </w:pPr>
            <w:r>
              <w:rPr>
                <w:szCs w:val="32"/>
                <w:lang w:eastAsia="en-US"/>
              </w:rPr>
              <w:t xml:space="preserve">Dzermansky, M., Ficek, M., and </w:t>
            </w:r>
            <w:r>
              <w:rPr>
                <w:b/>
                <w:szCs w:val="32"/>
                <w:lang w:eastAsia="en-US"/>
              </w:rPr>
              <w:t>Snopek, L</w:t>
            </w:r>
            <w:r>
              <w:rPr>
                <w:szCs w:val="32"/>
                <w:lang w:eastAsia="en-US"/>
              </w:rPr>
              <w:t xml:space="preserve">. Comparison of Integrated Rescue System Software Tools Used to Support the Implementation and Creation of Exercises. </w:t>
            </w:r>
            <w:r>
              <w:rPr>
                <w:i/>
                <w:szCs w:val="32"/>
                <w:lang w:eastAsia="en-US"/>
              </w:rPr>
              <w:t>Applied Sciences</w:t>
            </w:r>
            <w:r>
              <w:rPr>
                <w:szCs w:val="32"/>
                <w:lang w:eastAsia="en-US"/>
              </w:rPr>
              <w:t xml:space="preserve">, vol. 12 (2022), no. 20: 10509. </w:t>
            </w:r>
            <w:hyperlink r:id="rId32" w:history="1">
              <w:r>
                <w:rPr>
                  <w:rStyle w:val="Hypertextovodkaz"/>
                  <w:szCs w:val="32"/>
                  <w:lang w:eastAsia="en-US"/>
                </w:rPr>
                <w:t>https://doi.org/10.3390/app122010509</w:t>
              </w:r>
            </w:hyperlink>
            <w:r>
              <w:rPr>
                <w:rStyle w:val="Hypertextovodkaz"/>
                <w:szCs w:val="32"/>
                <w:lang w:eastAsia="en-US"/>
              </w:rPr>
              <w:t xml:space="preserve"> </w:t>
            </w:r>
            <w:r>
              <w:rPr>
                <w:bCs/>
                <w:lang w:eastAsia="en-US"/>
              </w:rPr>
              <w:t xml:space="preserve">(Jimp, Q3, autorský podíl </w:t>
            </w:r>
            <w:r>
              <w:rPr>
                <w:b/>
                <w:lang w:eastAsia="en-US"/>
              </w:rPr>
              <w:t>45 %</w:t>
            </w:r>
            <w:r>
              <w:rPr>
                <w:bCs/>
                <w:lang w:eastAsia="en-US"/>
              </w:rPr>
              <w:t>)</w:t>
            </w:r>
          </w:p>
          <w:p w14:paraId="3A8D32E4" w14:textId="77777777" w:rsidR="00FD3188" w:rsidRDefault="00FD3188" w:rsidP="000B5951">
            <w:pPr>
              <w:spacing w:after="240" w:line="254" w:lineRule="auto"/>
              <w:jc w:val="both"/>
              <w:rPr>
                <w:b/>
                <w:lang w:eastAsia="en-US"/>
              </w:rPr>
            </w:pPr>
            <w:r>
              <w:rPr>
                <w:szCs w:val="32"/>
                <w:lang w:eastAsia="en-US"/>
              </w:rPr>
              <w:lastRenderedPageBreak/>
              <w:t xml:space="preserve">Kupe, M., Ercisli, S., Karatas, N., Skrovankova, S., Mlcek, J., Ondrasova, M., </w:t>
            </w:r>
            <w:r>
              <w:rPr>
                <w:b/>
                <w:szCs w:val="32"/>
                <w:lang w:eastAsia="en-US"/>
              </w:rPr>
              <w:t>Snopek, L.</w:t>
            </w:r>
            <w:r>
              <w:rPr>
                <w:szCs w:val="32"/>
                <w:lang w:eastAsia="en-US"/>
              </w:rPr>
              <w:t xml:space="preserve"> Some Important Food Quality Traits of Autochthonous Grape Cultivars. </w:t>
            </w:r>
            <w:r>
              <w:rPr>
                <w:i/>
                <w:szCs w:val="32"/>
                <w:lang w:eastAsia="en-US"/>
              </w:rPr>
              <w:t>Journal of Food Quality</w:t>
            </w:r>
            <w:r>
              <w:rPr>
                <w:szCs w:val="32"/>
                <w:lang w:eastAsia="en-US"/>
              </w:rPr>
              <w:t xml:space="preserve">, vol. 2021 (2021), 8 pages. </w:t>
            </w:r>
            <w:hyperlink r:id="rId33" w:history="1">
              <w:r>
                <w:rPr>
                  <w:rStyle w:val="Hypertextovodkaz"/>
                  <w:szCs w:val="32"/>
                  <w:lang w:eastAsia="en-US"/>
                </w:rPr>
                <w:t>https://doi.org/10.1155/2021/9918529</w:t>
              </w:r>
            </w:hyperlink>
            <w:r>
              <w:rPr>
                <w:rStyle w:val="Hypertextovodkaz"/>
                <w:szCs w:val="32"/>
                <w:lang w:eastAsia="en-US"/>
              </w:rPr>
              <w:t xml:space="preserve"> </w:t>
            </w:r>
            <w:r>
              <w:rPr>
                <w:bCs/>
                <w:lang w:eastAsia="en-US"/>
              </w:rPr>
              <w:t xml:space="preserve">(Jimp, Q3, autorský podíl </w:t>
            </w:r>
            <w:r>
              <w:rPr>
                <w:b/>
                <w:lang w:eastAsia="en-US"/>
              </w:rPr>
              <w:t>5 %</w:t>
            </w:r>
            <w:r>
              <w:rPr>
                <w:bCs/>
                <w:lang w:eastAsia="en-US"/>
              </w:rPr>
              <w:t>)</w:t>
            </w:r>
          </w:p>
          <w:p w14:paraId="55E62287" w14:textId="77777777" w:rsidR="00FD3188" w:rsidRDefault="00FD3188" w:rsidP="000B5951">
            <w:pPr>
              <w:spacing w:after="240" w:line="254" w:lineRule="auto"/>
              <w:jc w:val="both"/>
              <w:rPr>
                <w:b/>
                <w:lang w:eastAsia="en-US"/>
              </w:rPr>
            </w:pPr>
            <w:r>
              <w:rPr>
                <w:szCs w:val="32"/>
                <w:lang w:eastAsia="en-US"/>
              </w:rPr>
              <w:t xml:space="preserve">Koláčková, T., Kolofiková, K., Sytařová, I., </w:t>
            </w:r>
            <w:r>
              <w:rPr>
                <w:b/>
                <w:szCs w:val="32"/>
                <w:lang w:eastAsia="en-US"/>
              </w:rPr>
              <w:t>Snopek, L.</w:t>
            </w:r>
            <w:r>
              <w:rPr>
                <w:szCs w:val="32"/>
                <w:lang w:eastAsia="en-US"/>
              </w:rPr>
              <w:t xml:space="preserve">, Sumczynski D. and Orsavová, J. Matcha Tea: Analysis of Nutritional Composition, Phenolics and Antioxidant Activity. </w:t>
            </w:r>
            <w:r>
              <w:rPr>
                <w:i/>
                <w:szCs w:val="32"/>
                <w:lang w:eastAsia="en-US"/>
              </w:rPr>
              <w:t>Plant Foods Hum Nutr.</w:t>
            </w:r>
            <w:r>
              <w:rPr>
                <w:szCs w:val="32"/>
                <w:lang w:eastAsia="en-US"/>
              </w:rPr>
              <w:t xml:space="preserve">, vol. 75 (2020), 48–53. </w:t>
            </w:r>
            <w:hyperlink r:id="rId34" w:history="1">
              <w:r>
                <w:rPr>
                  <w:rStyle w:val="Hypertextovodkaz"/>
                  <w:szCs w:val="32"/>
                  <w:lang w:eastAsia="en-US"/>
                </w:rPr>
                <w:t>https://doi.org/10.1007/s11130-019-00777-z</w:t>
              </w:r>
            </w:hyperlink>
            <w:r>
              <w:rPr>
                <w:rStyle w:val="Hypertextovodkaz"/>
                <w:szCs w:val="32"/>
                <w:lang w:eastAsia="en-US"/>
              </w:rPr>
              <w:t xml:space="preserve"> </w:t>
            </w:r>
            <w:r>
              <w:rPr>
                <w:bCs/>
                <w:lang w:eastAsia="en-US"/>
              </w:rPr>
              <w:t xml:space="preserve">(Jimp, Q2, autorský podíl </w:t>
            </w:r>
            <w:r>
              <w:rPr>
                <w:b/>
                <w:lang w:eastAsia="en-US"/>
              </w:rPr>
              <w:t>15 %</w:t>
            </w:r>
            <w:r>
              <w:rPr>
                <w:bCs/>
                <w:lang w:eastAsia="en-US"/>
              </w:rPr>
              <w:t>)</w:t>
            </w:r>
          </w:p>
          <w:p w14:paraId="78C77CBE" w14:textId="77777777" w:rsidR="00FD3188" w:rsidRDefault="00FD3188" w:rsidP="000B5951">
            <w:pPr>
              <w:spacing w:after="240" w:line="254" w:lineRule="auto"/>
              <w:jc w:val="both"/>
              <w:rPr>
                <w:szCs w:val="32"/>
                <w:lang w:eastAsia="en-US"/>
              </w:rPr>
            </w:pPr>
            <w:r>
              <w:rPr>
                <w:szCs w:val="32"/>
                <w:lang w:eastAsia="en-US"/>
              </w:rPr>
              <w:t xml:space="preserve">Sytařová, I., Orsavová, J., </w:t>
            </w:r>
            <w:r>
              <w:rPr>
                <w:b/>
                <w:szCs w:val="32"/>
                <w:lang w:eastAsia="en-US"/>
              </w:rPr>
              <w:t>Snopek, L.</w:t>
            </w:r>
            <w:r>
              <w:rPr>
                <w:szCs w:val="32"/>
                <w:lang w:eastAsia="en-US"/>
              </w:rPr>
              <w:t xml:space="preserve">, Mlček, J., Byczyński, Ł., and Mišurcová, . Impact of phenolic compounds and vitamins C and E on antioxidant activity of sea buckthorn (Hippophaë rhamnoides L.) berries and leaves of diverse ripening times. </w:t>
            </w:r>
            <w:r>
              <w:rPr>
                <w:i/>
                <w:szCs w:val="32"/>
                <w:lang w:eastAsia="en-US"/>
              </w:rPr>
              <w:t>Food Chemistry</w:t>
            </w:r>
            <w:r>
              <w:rPr>
                <w:szCs w:val="32"/>
                <w:lang w:eastAsia="en-US"/>
              </w:rPr>
              <w:t xml:space="preserve">, vol. 310 (2020), 125784. </w:t>
            </w:r>
            <w:hyperlink r:id="rId35" w:history="1">
              <w:r>
                <w:rPr>
                  <w:rStyle w:val="Hypertextovodkaz"/>
                  <w:szCs w:val="32"/>
                  <w:lang w:eastAsia="en-US"/>
                </w:rPr>
                <w:t>https://doi.org/10.1016/j.foodchem.2019.125784</w:t>
              </w:r>
            </w:hyperlink>
            <w:r>
              <w:rPr>
                <w:szCs w:val="32"/>
                <w:lang w:eastAsia="en-US"/>
              </w:rPr>
              <w:t xml:space="preserve"> </w:t>
            </w:r>
            <w:r>
              <w:rPr>
                <w:bCs/>
                <w:lang w:eastAsia="en-US"/>
              </w:rPr>
              <w:t xml:space="preserve">(Jimp, Q1, autorský podíl </w:t>
            </w:r>
            <w:r>
              <w:rPr>
                <w:b/>
                <w:lang w:eastAsia="en-US"/>
              </w:rPr>
              <w:t>5 %</w:t>
            </w:r>
            <w:r>
              <w:rPr>
                <w:bCs/>
                <w:lang w:eastAsia="en-US"/>
              </w:rPr>
              <w:t>)</w:t>
            </w:r>
          </w:p>
          <w:p w14:paraId="18096DDA" w14:textId="77777777" w:rsidR="00FD3188" w:rsidRDefault="00FD3188" w:rsidP="000B5951">
            <w:pPr>
              <w:spacing w:after="240" w:line="256" w:lineRule="auto"/>
              <w:jc w:val="both"/>
              <w:rPr>
                <w:b/>
                <w:lang w:eastAsia="en-US"/>
              </w:rPr>
            </w:pPr>
          </w:p>
        </w:tc>
      </w:tr>
      <w:tr w:rsidR="00FD3188" w14:paraId="2E84D05D"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21CB65" w14:textId="77777777" w:rsidR="00FD3188" w:rsidRDefault="00FD3188" w:rsidP="000B5951">
            <w:pPr>
              <w:spacing w:line="256" w:lineRule="auto"/>
              <w:rPr>
                <w:b/>
                <w:lang w:eastAsia="en-US"/>
              </w:rPr>
            </w:pPr>
            <w:r>
              <w:rPr>
                <w:b/>
                <w:lang w:eastAsia="en-US"/>
              </w:rPr>
              <w:lastRenderedPageBreak/>
              <w:t>Působení v zahraničí</w:t>
            </w:r>
          </w:p>
        </w:tc>
      </w:tr>
      <w:tr w:rsidR="00FD3188" w14:paraId="2D6E3043"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383A3E20" w14:textId="77777777" w:rsidR="00FD3188" w:rsidRDefault="00FD3188" w:rsidP="000B5951">
            <w:pPr>
              <w:spacing w:line="256" w:lineRule="auto"/>
              <w:rPr>
                <w:b/>
                <w:lang w:eastAsia="en-US"/>
              </w:rPr>
            </w:pPr>
          </w:p>
        </w:tc>
      </w:tr>
      <w:tr w:rsidR="00FD3188" w14:paraId="1DFEBA14"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3E3D9F" w14:textId="77777777" w:rsidR="00FD3188" w:rsidRDefault="00FD3188" w:rsidP="000B5951">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9CF0150" w14:textId="77777777" w:rsidR="00FD3188" w:rsidRDefault="00FD3188" w:rsidP="000B5951">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7219FB" w14:textId="77777777" w:rsidR="00FD3188" w:rsidRDefault="00FD3188" w:rsidP="000B5951">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5B6357" w14:textId="77777777" w:rsidR="00FD3188" w:rsidRDefault="00FD3188" w:rsidP="000B5951">
            <w:pPr>
              <w:spacing w:line="256" w:lineRule="auto"/>
              <w:jc w:val="both"/>
              <w:rPr>
                <w:lang w:eastAsia="en-US"/>
              </w:rPr>
            </w:pPr>
          </w:p>
        </w:tc>
      </w:tr>
    </w:tbl>
    <w:p w14:paraId="503550F4" w14:textId="77777777" w:rsidR="00FD3188" w:rsidRDefault="00FD3188" w:rsidP="00FD3188"/>
    <w:p w14:paraId="286F899E" w14:textId="77777777" w:rsidR="00FD3188" w:rsidRDefault="00FD3188" w:rsidP="00FD3188"/>
    <w:p w14:paraId="59FF383B"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rsidDel="00400C79" w14:paraId="09A300F7" w14:textId="5441DB77" w:rsidTr="000B5951">
        <w:trPr>
          <w:del w:id="4069" w:author="Eva Skýbová" w:date="2024-05-15T09:59:00Z"/>
        </w:trPr>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F1D145D" w14:textId="1B6A3361" w:rsidR="00FD3188" w:rsidDel="00400C79" w:rsidRDefault="00FD3188" w:rsidP="000B5951">
            <w:pPr>
              <w:jc w:val="both"/>
              <w:rPr>
                <w:del w:id="4070" w:author="Eva Skýbová" w:date="2024-05-15T09:59:00Z"/>
                <w:b/>
                <w:sz w:val="28"/>
              </w:rPr>
            </w:pPr>
            <w:del w:id="4071" w:author="Eva Skýbová" w:date="2024-05-15T09:59:00Z">
              <w:r w:rsidDel="00400C79">
                <w:rPr>
                  <w:b/>
                  <w:sz w:val="28"/>
                </w:rPr>
                <w:delText>C-I – Personální zabezpečení</w:delText>
              </w:r>
            </w:del>
          </w:p>
        </w:tc>
      </w:tr>
      <w:tr w:rsidR="00FD3188" w:rsidDel="00400C79" w14:paraId="76808D74" w14:textId="55B1569A" w:rsidTr="000B5951">
        <w:trPr>
          <w:del w:id="4072" w:author="Eva Skýbová" w:date="2024-05-15T09:59:00Z"/>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D68BAA7" w14:textId="7D8D4C27" w:rsidR="00FD3188" w:rsidDel="00400C79" w:rsidRDefault="00FD3188" w:rsidP="000B5951">
            <w:pPr>
              <w:jc w:val="both"/>
              <w:rPr>
                <w:del w:id="4073" w:author="Eva Skýbová" w:date="2024-05-15T09:59:00Z"/>
                <w:b/>
              </w:rPr>
            </w:pPr>
            <w:del w:id="4074" w:author="Eva Skýbová" w:date="2024-05-15T09:59:00Z">
              <w:r w:rsidDel="00400C79">
                <w:rPr>
                  <w:b/>
                </w:rPr>
                <w:delText>Vysoká škola</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45CD77FA" w14:textId="30AF71E6" w:rsidR="00FD3188" w:rsidDel="00400C79" w:rsidRDefault="00FD3188" w:rsidP="000B5951">
            <w:pPr>
              <w:jc w:val="both"/>
              <w:rPr>
                <w:del w:id="4075" w:author="Eva Skýbová" w:date="2024-05-15T09:59:00Z"/>
              </w:rPr>
            </w:pPr>
            <w:del w:id="4076" w:author="Eva Skýbová" w:date="2024-05-15T09:59:00Z">
              <w:r w:rsidDel="00400C79">
                <w:delText>Univerzita Tomáše Bati ve Zlíně</w:delText>
              </w:r>
            </w:del>
          </w:p>
        </w:tc>
      </w:tr>
      <w:tr w:rsidR="00FD3188" w:rsidDel="00400C79" w14:paraId="6B444282" w14:textId="38E583C8" w:rsidTr="000B5951">
        <w:trPr>
          <w:del w:id="4077" w:author="Eva Skýbová" w:date="2024-05-15T09:5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CBFA0F7" w14:textId="0F5427D1" w:rsidR="00FD3188" w:rsidDel="00400C79" w:rsidRDefault="00FD3188" w:rsidP="000B5951">
            <w:pPr>
              <w:jc w:val="both"/>
              <w:rPr>
                <w:del w:id="4078" w:author="Eva Skýbová" w:date="2024-05-15T09:59:00Z"/>
                <w:b/>
              </w:rPr>
            </w:pPr>
            <w:del w:id="4079" w:author="Eva Skýbová" w:date="2024-05-15T09:59:00Z">
              <w:r w:rsidDel="00400C79">
                <w:rPr>
                  <w:b/>
                </w:rPr>
                <w:delText>Součást vysoké školy</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1E8EE718" w14:textId="46A1667C" w:rsidR="00FD3188" w:rsidDel="00400C79" w:rsidRDefault="00FD3188" w:rsidP="000B5951">
            <w:pPr>
              <w:jc w:val="both"/>
              <w:rPr>
                <w:del w:id="4080" w:author="Eva Skýbová" w:date="2024-05-15T09:59:00Z"/>
              </w:rPr>
            </w:pPr>
            <w:del w:id="4081" w:author="Eva Skýbová" w:date="2024-05-15T09:59:00Z">
              <w:r w:rsidDel="00400C79">
                <w:delText>Fakulta logistiky a krizového řízení</w:delText>
              </w:r>
            </w:del>
          </w:p>
        </w:tc>
      </w:tr>
      <w:tr w:rsidR="00FD3188" w:rsidDel="00400C79" w14:paraId="01DD8E12" w14:textId="7EBFD6AF" w:rsidTr="000B5951">
        <w:trPr>
          <w:del w:id="4082" w:author="Eva Skýbová" w:date="2024-05-15T09:5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B8574F" w14:textId="57FD563D" w:rsidR="00FD3188" w:rsidDel="00400C79" w:rsidRDefault="00FD3188" w:rsidP="000B5951">
            <w:pPr>
              <w:jc w:val="both"/>
              <w:rPr>
                <w:del w:id="4083" w:author="Eva Skýbová" w:date="2024-05-15T09:59:00Z"/>
                <w:b/>
              </w:rPr>
            </w:pPr>
            <w:del w:id="4084" w:author="Eva Skýbová" w:date="2024-05-15T09:59:00Z">
              <w:r w:rsidDel="00400C79">
                <w:rPr>
                  <w:b/>
                </w:rPr>
                <w:delText>Název studijního programu</w:delText>
              </w:r>
            </w:del>
          </w:p>
        </w:tc>
        <w:tc>
          <w:tcPr>
            <w:tcW w:w="7341" w:type="dxa"/>
            <w:gridSpan w:val="14"/>
            <w:tcBorders>
              <w:top w:val="single" w:sz="4" w:space="0" w:color="auto"/>
              <w:left w:val="single" w:sz="4" w:space="0" w:color="auto"/>
              <w:bottom w:val="single" w:sz="4" w:space="0" w:color="auto"/>
              <w:right w:val="single" w:sz="4" w:space="0" w:color="auto"/>
            </w:tcBorders>
            <w:hideMark/>
          </w:tcPr>
          <w:p w14:paraId="1EFA42B3" w14:textId="2CE2400C" w:rsidR="00FD3188" w:rsidDel="00400C79" w:rsidRDefault="00FD3188" w:rsidP="000B5951">
            <w:pPr>
              <w:jc w:val="both"/>
              <w:rPr>
                <w:del w:id="4085" w:author="Eva Skýbová" w:date="2024-05-15T09:59:00Z"/>
              </w:rPr>
            </w:pPr>
            <w:del w:id="4086" w:author="Eva Skýbová" w:date="2024-05-15T09:59:00Z">
              <w:r w:rsidDel="00400C79">
                <w:delText>Risk Management</w:delText>
              </w:r>
            </w:del>
          </w:p>
        </w:tc>
      </w:tr>
      <w:tr w:rsidR="00FD3188" w:rsidDel="00400C79" w14:paraId="4936F2EE" w14:textId="0457BCCB" w:rsidTr="000B5951">
        <w:trPr>
          <w:del w:id="4087" w:author="Eva Skýbová" w:date="2024-05-15T09:5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9FEF21" w14:textId="209BFEF9" w:rsidR="00FD3188" w:rsidDel="00400C79" w:rsidRDefault="00FD3188" w:rsidP="000B5951">
            <w:pPr>
              <w:jc w:val="both"/>
              <w:rPr>
                <w:del w:id="4088" w:author="Eva Skýbová" w:date="2024-05-15T09:59:00Z"/>
                <w:b/>
              </w:rPr>
            </w:pPr>
            <w:del w:id="4089" w:author="Eva Skýbová" w:date="2024-05-15T09:59:00Z">
              <w:r w:rsidDel="00400C79">
                <w:rPr>
                  <w:b/>
                </w:rPr>
                <w:delText>Jméno a příjmení</w:delText>
              </w:r>
            </w:del>
          </w:p>
        </w:tc>
        <w:tc>
          <w:tcPr>
            <w:tcW w:w="4536" w:type="dxa"/>
            <w:gridSpan w:val="8"/>
            <w:tcBorders>
              <w:top w:val="single" w:sz="4" w:space="0" w:color="auto"/>
              <w:left w:val="single" w:sz="4" w:space="0" w:color="auto"/>
              <w:bottom w:val="single" w:sz="4" w:space="0" w:color="auto"/>
              <w:right w:val="single" w:sz="4" w:space="0" w:color="auto"/>
            </w:tcBorders>
            <w:hideMark/>
          </w:tcPr>
          <w:p w14:paraId="31A58D5F" w14:textId="1B9152A1" w:rsidR="00FD3188" w:rsidDel="00400C79" w:rsidRDefault="00FD3188" w:rsidP="000B5951">
            <w:pPr>
              <w:jc w:val="both"/>
              <w:rPr>
                <w:del w:id="4090" w:author="Eva Skýbová" w:date="2024-05-15T09:59:00Z"/>
                <w:b/>
                <w:bCs/>
              </w:rPr>
            </w:pPr>
            <w:del w:id="4091" w:author="Eva Skýbová" w:date="2024-05-15T09:59:00Z">
              <w:r w:rsidDel="00400C79">
                <w:rPr>
                  <w:b/>
                  <w:bCs/>
                </w:rPr>
                <w:delText>Petr Snopek</w:delText>
              </w:r>
            </w:del>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72D51D3" w14:textId="311B987F" w:rsidR="00FD3188" w:rsidDel="00400C79" w:rsidRDefault="00FD3188" w:rsidP="000B5951">
            <w:pPr>
              <w:jc w:val="both"/>
              <w:rPr>
                <w:del w:id="4092" w:author="Eva Skýbová" w:date="2024-05-15T09:59:00Z"/>
                <w:b/>
              </w:rPr>
            </w:pPr>
            <w:del w:id="4093" w:author="Eva Skýbová" w:date="2024-05-15T09:59:00Z">
              <w:r w:rsidDel="00400C79">
                <w:rPr>
                  <w:b/>
                </w:rPr>
                <w:delText>Tituly</w:delText>
              </w:r>
            </w:del>
          </w:p>
        </w:tc>
        <w:tc>
          <w:tcPr>
            <w:tcW w:w="2096" w:type="dxa"/>
            <w:gridSpan w:val="5"/>
            <w:tcBorders>
              <w:top w:val="single" w:sz="4" w:space="0" w:color="auto"/>
              <w:left w:val="single" w:sz="4" w:space="0" w:color="auto"/>
              <w:bottom w:val="single" w:sz="4" w:space="0" w:color="auto"/>
              <w:right w:val="single" w:sz="4" w:space="0" w:color="auto"/>
            </w:tcBorders>
            <w:hideMark/>
          </w:tcPr>
          <w:p w14:paraId="60A8DD19" w14:textId="0AB607D9" w:rsidR="00FD3188" w:rsidDel="00400C79" w:rsidRDefault="00FD3188" w:rsidP="000B5951">
            <w:pPr>
              <w:rPr>
                <w:del w:id="4094" w:author="Eva Skýbová" w:date="2024-05-15T09:59:00Z"/>
              </w:rPr>
            </w:pPr>
            <w:del w:id="4095" w:author="Eva Skýbová" w:date="2024-05-15T09:59:00Z">
              <w:r w:rsidDel="00400C79">
                <w:delText xml:space="preserve">PhDr., Mgr., PhD., MBA </w:delText>
              </w:r>
            </w:del>
          </w:p>
        </w:tc>
      </w:tr>
      <w:tr w:rsidR="00FD3188" w:rsidDel="00400C79" w14:paraId="021BF4B4" w14:textId="2FE4FCC3" w:rsidTr="000B5951">
        <w:trPr>
          <w:del w:id="4096" w:author="Eva Skýbová" w:date="2024-05-15T09:5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126F0C" w14:textId="34F26AA0" w:rsidR="00FD3188" w:rsidDel="00400C79" w:rsidRDefault="00FD3188" w:rsidP="000B5951">
            <w:pPr>
              <w:jc w:val="both"/>
              <w:rPr>
                <w:del w:id="4097" w:author="Eva Skýbová" w:date="2024-05-15T09:59:00Z"/>
                <w:b/>
              </w:rPr>
            </w:pPr>
            <w:del w:id="4098" w:author="Eva Skýbová" w:date="2024-05-15T09:59:00Z">
              <w:r w:rsidDel="00400C79">
                <w:rPr>
                  <w:b/>
                </w:rPr>
                <w:delText>Rok narození</w:delText>
              </w:r>
            </w:del>
          </w:p>
        </w:tc>
        <w:tc>
          <w:tcPr>
            <w:tcW w:w="829" w:type="dxa"/>
            <w:gridSpan w:val="2"/>
            <w:tcBorders>
              <w:top w:val="single" w:sz="4" w:space="0" w:color="auto"/>
              <w:left w:val="single" w:sz="4" w:space="0" w:color="auto"/>
              <w:bottom w:val="single" w:sz="4" w:space="0" w:color="auto"/>
              <w:right w:val="single" w:sz="4" w:space="0" w:color="auto"/>
            </w:tcBorders>
            <w:hideMark/>
          </w:tcPr>
          <w:p w14:paraId="4A3B105A" w14:textId="52F13C6A" w:rsidR="00FD3188" w:rsidDel="00400C79" w:rsidRDefault="00FD3188" w:rsidP="000B5951">
            <w:pPr>
              <w:jc w:val="both"/>
              <w:rPr>
                <w:del w:id="4099" w:author="Eva Skýbová" w:date="2024-05-15T09:59:00Z"/>
              </w:rPr>
            </w:pPr>
            <w:del w:id="4100" w:author="Eva Skýbová" w:date="2024-05-15T09:59:00Z">
              <w:r w:rsidDel="00400C79">
                <w:delText>1977</w:delText>
              </w:r>
            </w:del>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6EF233D" w14:textId="0BA78282" w:rsidR="00FD3188" w:rsidDel="00400C79" w:rsidRDefault="00FD3188" w:rsidP="000B5951">
            <w:pPr>
              <w:jc w:val="both"/>
              <w:rPr>
                <w:del w:id="4101" w:author="Eva Skýbová" w:date="2024-05-15T09:59:00Z"/>
                <w:b/>
              </w:rPr>
            </w:pPr>
            <w:del w:id="4102" w:author="Eva Skýbová" w:date="2024-05-15T09:59:00Z">
              <w:r w:rsidDel="00400C79">
                <w:rPr>
                  <w:b/>
                </w:rPr>
                <w:delText>typ vztahu k VŠ</w:delText>
              </w:r>
            </w:del>
          </w:p>
        </w:tc>
        <w:tc>
          <w:tcPr>
            <w:tcW w:w="992" w:type="dxa"/>
            <w:gridSpan w:val="4"/>
            <w:tcBorders>
              <w:top w:val="single" w:sz="4" w:space="0" w:color="auto"/>
              <w:left w:val="single" w:sz="4" w:space="0" w:color="auto"/>
              <w:bottom w:val="single" w:sz="4" w:space="0" w:color="auto"/>
              <w:right w:val="single" w:sz="4" w:space="0" w:color="auto"/>
            </w:tcBorders>
            <w:hideMark/>
          </w:tcPr>
          <w:p w14:paraId="2F27AD22" w14:textId="34465A18" w:rsidR="00FD3188" w:rsidDel="00400C79" w:rsidRDefault="00FD3188" w:rsidP="000B5951">
            <w:pPr>
              <w:jc w:val="both"/>
              <w:rPr>
                <w:del w:id="4103" w:author="Eva Skýbová" w:date="2024-05-15T09:59:00Z"/>
                <w:i/>
                <w:iCs/>
              </w:rPr>
            </w:pPr>
            <w:del w:id="4104" w:author="Eva Skýbová" w:date="2024-05-15T09:59:00Z">
              <w:r w:rsidDel="00400C79">
                <w:rPr>
                  <w:i/>
                  <w:iCs/>
                </w:rPr>
                <w:delText>pp.</w:delText>
              </w:r>
            </w:del>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029C041" w14:textId="09FB0C49" w:rsidR="00FD3188" w:rsidDel="00400C79" w:rsidRDefault="00FD3188" w:rsidP="000B5951">
            <w:pPr>
              <w:jc w:val="both"/>
              <w:rPr>
                <w:del w:id="4105" w:author="Eva Skýbová" w:date="2024-05-15T09:59:00Z"/>
                <w:b/>
              </w:rPr>
            </w:pPr>
            <w:del w:id="4106" w:author="Eva Skýbová" w:date="2024-05-15T09:59:00Z">
              <w:r w:rsidDel="00400C79">
                <w:rPr>
                  <w:b/>
                </w:rPr>
                <w:delText>rozsah</w:delText>
              </w:r>
            </w:del>
          </w:p>
        </w:tc>
        <w:tc>
          <w:tcPr>
            <w:tcW w:w="709" w:type="dxa"/>
            <w:tcBorders>
              <w:top w:val="single" w:sz="4" w:space="0" w:color="auto"/>
              <w:left w:val="single" w:sz="4" w:space="0" w:color="auto"/>
              <w:bottom w:val="single" w:sz="4" w:space="0" w:color="auto"/>
              <w:right w:val="single" w:sz="4" w:space="0" w:color="auto"/>
            </w:tcBorders>
            <w:hideMark/>
          </w:tcPr>
          <w:p w14:paraId="7CC13B5A" w14:textId="7F12FD85" w:rsidR="00FD3188" w:rsidDel="00400C79" w:rsidRDefault="00FD3188" w:rsidP="000B5951">
            <w:pPr>
              <w:jc w:val="both"/>
              <w:rPr>
                <w:del w:id="4107" w:author="Eva Skýbová" w:date="2024-05-15T09:59:00Z"/>
              </w:rPr>
            </w:pPr>
            <w:del w:id="4108" w:author="Eva Skýbová" w:date="2024-05-15T09:59:00Z">
              <w:r w:rsidDel="00400C79">
                <w:delText>40</w:delText>
              </w:r>
            </w:del>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0EDF50" w14:textId="1694CF94" w:rsidR="00FD3188" w:rsidDel="00400C79" w:rsidRDefault="00FD3188" w:rsidP="000B5951">
            <w:pPr>
              <w:jc w:val="both"/>
              <w:rPr>
                <w:del w:id="4109" w:author="Eva Skýbová" w:date="2024-05-15T09:59:00Z"/>
                <w:b/>
              </w:rPr>
            </w:pPr>
            <w:del w:id="4110" w:author="Eva Skýbová" w:date="2024-05-15T09:59:00Z">
              <w:r w:rsidDel="00400C79">
                <w:rPr>
                  <w:b/>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hideMark/>
          </w:tcPr>
          <w:p w14:paraId="0199BE08" w14:textId="65EC28C5" w:rsidR="00FD3188" w:rsidDel="00400C79" w:rsidRDefault="00FD3188" w:rsidP="000B5951">
            <w:pPr>
              <w:jc w:val="both"/>
              <w:rPr>
                <w:del w:id="4111" w:author="Eva Skýbová" w:date="2024-05-15T09:59:00Z"/>
              </w:rPr>
            </w:pPr>
            <w:del w:id="4112" w:author="Eva Skýbová" w:date="2024-05-15T09:59:00Z">
              <w:r w:rsidDel="00400C79">
                <w:delText>N</w:delText>
              </w:r>
            </w:del>
          </w:p>
        </w:tc>
      </w:tr>
      <w:tr w:rsidR="00FD3188" w:rsidDel="00400C79" w14:paraId="19D51289" w14:textId="6BA06719" w:rsidTr="000B5951">
        <w:trPr>
          <w:del w:id="4113" w:author="Eva Skýbová" w:date="2024-05-15T09:59:00Z"/>
        </w:trPr>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5874EEC" w14:textId="7EC18D97" w:rsidR="00FD3188" w:rsidDel="00400C79" w:rsidRDefault="00FD3188" w:rsidP="000B5951">
            <w:pPr>
              <w:jc w:val="both"/>
              <w:rPr>
                <w:del w:id="4114" w:author="Eva Skýbová" w:date="2024-05-15T09:59:00Z"/>
                <w:b/>
              </w:rPr>
            </w:pPr>
            <w:del w:id="4115" w:author="Eva Skýbová" w:date="2024-05-15T09:59:00Z">
              <w:r w:rsidDel="00400C79">
                <w:rPr>
                  <w:b/>
                </w:rPr>
                <w:delText>Typ vztahu na součásti VŠ, která uskutečňuje st. program</w:delText>
              </w:r>
            </w:del>
          </w:p>
        </w:tc>
        <w:tc>
          <w:tcPr>
            <w:tcW w:w="992" w:type="dxa"/>
            <w:gridSpan w:val="4"/>
            <w:tcBorders>
              <w:top w:val="single" w:sz="4" w:space="0" w:color="auto"/>
              <w:left w:val="single" w:sz="4" w:space="0" w:color="auto"/>
              <w:bottom w:val="single" w:sz="4" w:space="0" w:color="auto"/>
              <w:right w:val="single" w:sz="4" w:space="0" w:color="auto"/>
            </w:tcBorders>
            <w:hideMark/>
          </w:tcPr>
          <w:p w14:paraId="32EB752F" w14:textId="6261E85E" w:rsidR="00FD3188" w:rsidDel="00400C79" w:rsidRDefault="00FD3188" w:rsidP="000B5951">
            <w:pPr>
              <w:jc w:val="both"/>
              <w:rPr>
                <w:del w:id="4116" w:author="Eva Skýbová" w:date="2024-05-15T09:59:00Z"/>
                <w:i/>
                <w:iC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DFB552E" w14:textId="611C4A91" w:rsidR="00FD3188" w:rsidDel="00400C79" w:rsidRDefault="00FD3188" w:rsidP="000B5951">
            <w:pPr>
              <w:jc w:val="both"/>
              <w:rPr>
                <w:del w:id="4117" w:author="Eva Skýbová" w:date="2024-05-15T09:59:00Z"/>
                <w:b/>
              </w:rPr>
            </w:pPr>
            <w:del w:id="4118" w:author="Eva Skýbová" w:date="2024-05-15T09:59:00Z">
              <w:r w:rsidDel="00400C79">
                <w:rPr>
                  <w:b/>
                </w:rPr>
                <w:delText>rozsah</w:delText>
              </w:r>
            </w:del>
          </w:p>
        </w:tc>
        <w:tc>
          <w:tcPr>
            <w:tcW w:w="709" w:type="dxa"/>
            <w:tcBorders>
              <w:top w:val="single" w:sz="4" w:space="0" w:color="auto"/>
              <w:left w:val="single" w:sz="4" w:space="0" w:color="auto"/>
              <w:bottom w:val="single" w:sz="4" w:space="0" w:color="auto"/>
              <w:right w:val="single" w:sz="4" w:space="0" w:color="auto"/>
            </w:tcBorders>
            <w:hideMark/>
          </w:tcPr>
          <w:p w14:paraId="7DFF7C8E" w14:textId="15659683" w:rsidR="00FD3188" w:rsidDel="00400C79" w:rsidRDefault="00FD3188" w:rsidP="000B5951">
            <w:pPr>
              <w:jc w:val="both"/>
              <w:rPr>
                <w:del w:id="4119" w:author="Eva Skýbová" w:date="2024-05-15T09:59:00Z"/>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5A524A" w14:textId="7AECADD3" w:rsidR="00FD3188" w:rsidDel="00400C79" w:rsidRDefault="00FD3188" w:rsidP="000B5951">
            <w:pPr>
              <w:jc w:val="both"/>
              <w:rPr>
                <w:del w:id="4120" w:author="Eva Skýbová" w:date="2024-05-15T09:59:00Z"/>
                <w:b/>
              </w:rPr>
            </w:pPr>
            <w:del w:id="4121" w:author="Eva Skýbová" w:date="2024-05-15T09:59:00Z">
              <w:r w:rsidDel="00400C79">
                <w:rPr>
                  <w:b/>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hideMark/>
          </w:tcPr>
          <w:p w14:paraId="1D13C0B8" w14:textId="64D572C2" w:rsidR="00FD3188" w:rsidDel="00400C79" w:rsidRDefault="00FD3188" w:rsidP="000B5951">
            <w:pPr>
              <w:jc w:val="both"/>
              <w:rPr>
                <w:del w:id="4122" w:author="Eva Skýbová" w:date="2024-05-15T09:59:00Z"/>
              </w:rPr>
            </w:pPr>
          </w:p>
        </w:tc>
      </w:tr>
      <w:tr w:rsidR="00FD3188" w:rsidDel="00400C79" w14:paraId="487296DD" w14:textId="5C508571" w:rsidTr="000B5951">
        <w:trPr>
          <w:del w:id="4123" w:author="Eva Skýbová" w:date="2024-05-15T09:59:00Z"/>
        </w:trPr>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E34D462" w14:textId="2F7DC722" w:rsidR="00FD3188" w:rsidDel="00400C79" w:rsidRDefault="00FD3188" w:rsidP="000B5951">
            <w:pPr>
              <w:jc w:val="both"/>
              <w:rPr>
                <w:del w:id="4124" w:author="Eva Skýbová" w:date="2024-05-15T09:59:00Z"/>
              </w:rPr>
            </w:pPr>
            <w:del w:id="4125" w:author="Eva Skýbová" w:date="2024-05-15T09:59:00Z">
              <w:r w:rsidDel="00400C79">
                <w:rPr>
                  <w:b/>
                </w:rPr>
                <w:delText>Další současná působení jako akademický pracovník na jiných VŠ</w:delText>
              </w:r>
            </w:del>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C4796F" w14:textId="074D2059" w:rsidR="00FD3188" w:rsidDel="00400C79" w:rsidRDefault="00FD3188" w:rsidP="000B5951">
            <w:pPr>
              <w:jc w:val="both"/>
              <w:rPr>
                <w:del w:id="4126" w:author="Eva Skýbová" w:date="2024-05-15T09:59:00Z"/>
                <w:b/>
              </w:rPr>
            </w:pPr>
            <w:del w:id="4127" w:author="Eva Skýbová" w:date="2024-05-15T09:59:00Z">
              <w:r w:rsidDel="00400C79">
                <w:rPr>
                  <w:b/>
                </w:rPr>
                <w:delText>typ prac. vztahu</w:delText>
              </w:r>
            </w:del>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B737C40" w14:textId="34DEA444" w:rsidR="00FD3188" w:rsidDel="00400C79" w:rsidRDefault="00FD3188" w:rsidP="000B5951">
            <w:pPr>
              <w:jc w:val="both"/>
              <w:rPr>
                <w:del w:id="4128" w:author="Eva Skýbová" w:date="2024-05-15T09:59:00Z"/>
                <w:b/>
              </w:rPr>
            </w:pPr>
            <w:del w:id="4129" w:author="Eva Skýbová" w:date="2024-05-15T09:59:00Z">
              <w:r w:rsidDel="00400C79">
                <w:rPr>
                  <w:b/>
                </w:rPr>
                <w:delText>rozsah</w:delText>
              </w:r>
            </w:del>
          </w:p>
        </w:tc>
      </w:tr>
      <w:tr w:rsidR="00FD3188" w:rsidDel="00400C79" w14:paraId="17F4265B" w14:textId="6055D690" w:rsidTr="000B5951">
        <w:trPr>
          <w:del w:id="4130" w:author="Eva Skýbová" w:date="2024-05-15T09:59:00Z"/>
        </w:trPr>
        <w:tc>
          <w:tcPr>
            <w:tcW w:w="6060" w:type="dxa"/>
            <w:gridSpan w:val="8"/>
            <w:tcBorders>
              <w:top w:val="single" w:sz="4" w:space="0" w:color="auto"/>
              <w:left w:val="single" w:sz="4" w:space="0" w:color="auto"/>
              <w:bottom w:val="single" w:sz="4" w:space="0" w:color="auto"/>
              <w:right w:val="single" w:sz="4" w:space="0" w:color="auto"/>
            </w:tcBorders>
            <w:hideMark/>
          </w:tcPr>
          <w:p w14:paraId="6F12809D" w14:textId="181C177F" w:rsidR="00FD3188" w:rsidDel="00400C79" w:rsidRDefault="00FD3188" w:rsidP="000B5951">
            <w:pPr>
              <w:jc w:val="both"/>
              <w:rPr>
                <w:del w:id="4131" w:author="Eva Skýbová" w:date="2024-05-15T09:59:00Z"/>
              </w:rPr>
            </w:pPr>
          </w:p>
        </w:tc>
        <w:tc>
          <w:tcPr>
            <w:tcW w:w="1703" w:type="dxa"/>
            <w:gridSpan w:val="2"/>
            <w:tcBorders>
              <w:top w:val="single" w:sz="4" w:space="0" w:color="auto"/>
              <w:left w:val="single" w:sz="4" w:space="0" w:color="auto"/>
              <w:bottom w:val="single" w:sz="4" w:space="0" w:color="auto"/>
              <w:right w:val="single" w:sz="4" w:space="0" w:color="auto"/>
            </w:tcBorders>
          </w:tcPr>
          <w:p w14:paraId="33DCE931" w14:textId="08BE15A4" w:rsidR="00FD3188" w:rsidDel="00400C79" w:rsidRDefault="00FD3188" w:rsidP="000B5951">
            <w:pPr>
              <w:jc w:val="both"/>
              <w:rPr>
                <w:del w:id="4132" w:author="Eva Skýbová" w:date="2024-05-15T09:59:00Z"/>
                <w:i/>
                <w:iCs/>
              </w:rPr>
            </w:pPr>
          </w:p>
        </w:tc>
        <w:tc>
          <w:tcPr>
            <w:tcW w:w="2096" w:type="dxa"/>
            <w:gridSpan w:val="5"/>
            <w:tcBorders>
              <w:top w:val="single" w:sz="4" w:space="0" w:color="auto"/>
              <w:left w:val="single" w:sz="4" w:space="0" w:color="auto"/>
              <w:bottom w:val="single" w:sz="4" w:space="0" w:color="auto"/>
              <w:right w:val="single" w:sz="4" w:space="0" w:color="auto"/>
            </w:tcBorders>
          </w:tcPr>
          <w:p w14:paraId="3CEAD4D8" w14:textId="7F50F862" w:rsidR="00FD3188" w:rsidDel="00400C79" w:rsidRDefault="00FD3188" w:rsidP="000B5951">
            <w:pPr>
              <w:jc w:val="both"/>
              <w:rPr>
                <w:del w:id="4133" w:author="Eva Skýbová" w:date="2024-05-15T09:59:00Z"/>
              </w:rPr>
            </w:pPr>
          </w:p>
        </w:tc>
      </w:tr>
      <w:tr w:rsidR="00FD3188" w:rsidDel="00400C79" w14:paraId="7646D513" w14:textId="14460B93" w:rsidTr="000B5951">
        <w:trPr>
          <w:del w:id="4134" w:author="Eva Skýbová" w:date="2024-05-15T09:59:00Z"/>
        </w:trPr>
        <w:tc>
          <w:tcPr>
            <w:tcW w:w="6060" w:type="dxa"/>
            <w:gridSpan w:val="8"/>
            <w:tcBorders>
              <w:top w:val="single" w:sz="4" w:space="0" w:color="auto"/>
              <w:left w:val="single" w:sz="4" w:space="0" w:color="auto"/>
              <w:bottom w:val="single" w:sz="4" w:space="0" w:color="auto"/>
              <w:right w:val="single" w:sz="4" w:space="0" w:color="auto"/>
            </w:tcBorders>
          </w:tcPr>
          <w:p w14:paraId="0C703A44" w14:textId="58154208" w:rsidR="00FD3188" w:rsidDel="00400C79" w:rsidRDefault="00FD3188" w:rsidP="000B5951">
            <w:pPr>
              <w:jc w:val="both"/>
              <w:rPr>
                <w:del w:id="4135" w:author="Eva Skýbová" w:date="2024-05-15T09:59:00Z"/>
              </w:rPr>
            </w:pPr>
          </w:p>
        </w:tc>
        <w:tc>
          <w:tcPr>
            <w:tcW w:w="1703" w:type="dxa"/>
            <w:gridSpan w:val="2"/>
            <w:tcBorders>
              <w:top w:val="single" w:sz="4" w:space="0" w:color="auto"/>
              <w:left w:val="single" w:sz="4" w:space="0" w:color="auto"/>
              <w:bottom w:val="single" w:sz="4" w:space="0" w:color="auto"/>
              <w:right w:val="single" w:sz="4" w:space="0" w:color="auto"/>
            </w:tcBorders>
          </w:tcPr>
          <w:p w14:paraId="487807F0" w14:textId="42930014" w:rsidR="00FD3188" w:rsidDel="00400C79" w:rsidRDefault="00FD3188" w:rsidP="000B5951">
            <w:pPr>
              <w:jc w:val="both"/>
              <w:rPr>
                <w:del w:id="4136" w:author="Eva Skýbová" w:date="2024-05-15T09:59:00Z"/>
              </w:rPr>
            </w:pPr>
          </w:p>
        </w:tc>
        <w:tc>
          <w:tcPr>
            <w:tcW w:w="2096" w:type="dxa"/>
            <w:gridSpan w:val="5"/>
            <w:tcBorders>
              <w:top w:val="single" w:sz="4" w:space="0" w:color="auto"/>
              <w:left w:val="single" w:sz="4" w:space="0" w:color="auto"/>
              <w:bottom w:val="single" w:sz="4" w:space="0" w:color="auto"/>
              <w:right w:val="single" w:sz="4" w:space="0" w:color="auto"/>
            </w:tcBorders>
          </w:tcPr>
          <w:p w14:paraId="3FD555BC" w14:textId="1C76CA92" w:rsidR="00FD3188" w:rsidDel="00400C79" w:rsidRDefault="00FD3188" w:rsidP="000B5951">
            <w:pPr>
              <w:jc w:val="both"/>
              <w:rPr>
                <w:del w:id="4137" w:author="Eva Skýbová" w:date="2024-05-15T09:59:00Z"/>
              </w:rPr>
            </w:pPr>
          </w:p>
        </w:tc>
      </w:tr>
      <w:tr w:rsidR="00FD3188" w:rsidDel="00400C79" w14:paraId="25F1C13D" w14:textId="0CAE133B" w:rsidTr="000B5951">
        <w:trPr>
          <w:del w:id="4138" w:author="Eva Skýbová" w:date="2024-05-15T09:59:00Z"/>
        </w:trPr>
        <w:tc>
          <w:tcPr>
            <w:tcW w:w="6060" w:type="dxa"/>
            <w:gridSpan w:val="8"/>
            <w:tcBorders>
              <w:top w:val="single" w:sz="4" w:space="0" w:color="auto"/>
              <w:left w:val="single" w:sz="4" w:space="0" w:color="auto"/>
              <w:bottom w:val="single" w:sz="4" w:space="0" w:color="auto"/>
              <w:right w:val="single" w:sz="4" w:space="0" w:color="auto"/>
            </w:tcBorders>
          </w:tcPr>
          <w:p w14:paraId="16693A8F" w14:textId="5E36B348" w:rsidR="00FD3188" w:rsidDel="00400C79" w:rsidRDefault="00FD3188" w:rsidP="000B5951">
            <w:pPr>
              <w:jc w:val="both"/>
              <w:rPr>
                <w:del w:id="4139" w:author="Eva Skýbová" w:date="2024-05-15T09:59:00Z"/>
              </w:rPr>
            </w:pPr>
          </w:p>
        </w:tc>
        <w:tc>
          <w:tcPr>
            <w:tcW w:w="1703" w:type="dxa"/>
            <w:gridSpan w:val="2"/>
            <w:tcBorders>
              <w:top w:val="single" w:sz="4" w:space="0" w:color="auto"/>
              <w:left w:val="single" w:sz="4" w:space="0" w:color="auto"/>
              <w:bottom w:val="single" w:sz="4" w:space="0" w:color="auto"/>
              <w:right w:val="single" w:sz="4" w:space="0" w:color="auto"/>
            </w:tcBorders>
          </w:tcPr>
          <w:p w14:paraId="5DF82EC7" w14:textId="7388C9CA" w:rsidR="00FD3188" w:rsidDel="00400C79" w:rsidRDefault="00FD3188" w:rsidP="000B5951">
            <w:pPr>
              <w:jc w:val="both"/>
              <w:rPr>
                <w:del w:id="4140" w:author="Eva Skýbová" w:date="2024-05-15T09:59:00Z"/>
              </w:rPr>
            </w:pPr>
          </w:p>
        </w:tc>
        <w:tc>
          <w:tcPr>
            <w:tcW w:w="2096" w:type="dxa"/>
            <w:gridSpan w:val="5"/>
            <w:tcBorders>
              <w:top w:val="single" w:sz="4" w:space="0" w:color="auto"/>
              <w:left w:val="single" w:sz="4" w:space="0" w:color="auto"/>
              <w:bottom w:val="single" w:sz="4" w:space="0" w:color="auto"/>
              <w:right w:val="single" w:sz="4" w:space="0" w:color="auto"/>
            </w:tcBorders>
          </w:tcPr>
          <w:p w14:paraId="1527764A" w14:textId="61B23527" w:rsidR="00FD3188" w:rsidDel="00400C79" w:rsidRDefault="00FD3188" w:rsidP="000B5951">
            <w:pPr>
              <w:jc w:val="both"/>
              <w:rPr>
                <w:del w:id="4141" w:author="Eva Skýbová" w:date="2024-05-15T09:59:00Z"/>
              </w:rPr>
            </w:pPr>
          </w:p>
        </w:tc>
      </w:tr>
      <w:tr w:rsidR="00FD3188" w:rsidDel="00400C79" w14:paraId="47731450" w14:textId="2A874200" w:rsidTr="000B5951">
        <w:trPr>
          <w:del w:id="4142" w:author="Eva Skýbová" w:date="2024-05-15T09:59:00Z"/>
        </w:trPr>
        <w:tc>
          <w:tcPr>
            <w:tcW w:w="6060" w:type="dxa"/>
            <w:gridSpan w:val="8"/>
            <w:tcBorders>
              <w:top w:val="single" w:sz="4" w:space="0" w:color="auto"/>
              <w:left w:val="single" w:sz="4" w:space="0" w:color="auto"/>
              <w:bottom w:val="single" w:sz="4" w:space="0" w:color="auto"/>
              <w:right w:val="single" w:sz="4" w:space="0" w:color="auto"/>
            </w:tcBorders>
          </w:tcPr>
          <w:p w14:paraId="468EF828" w14:textId="0D246DCB" w:rsidR="00FD3188" w:rsidDel="00400C79" w:rsidRDefault="00FD3188" w:rsidP="000B5951">
            <w:pPr>
              <w:jc w:val="both"/>
              <w:rPr>
                <w:del w:id="4143" w:author="Eva Skýbová" w:date="2024-05-15T09:59:00Z"/>
              </w:rPr>
            </w:pPr>
          </w:p>
        </w:tc>
        <w:tc>
          <w:tcPr>
            <w:tcW w:w="1703" w:type="dxa"/>
            <w:gridSpan w:val="2"/>
            <w:tcBorders>
              <w:top w:val="single" w:sz="4" w:space="0" w:color="auto"/>
              <w:left w:val="single" w:sz="4" w:space="0" w:color="auto"/>
              <w:bottom w:val="single" w:sz="4" w:space="0" w:color="auto"/>
              <w:right w:val="single" w:sz="4" w:space="0" w:color="auto"/>
            </w:tcBorders>
          </w:tcPr>
          <w:p w14:paraId="75D2FCCE" w14:textId="4994B06E" w:rsidR="00FD3188" w:rsidDel="00400C79" w:rsidRDefault="00FD3188" w:rsidP="000B5951">
            <w:pPr>
              <w:jc w:val="both"/>
              <w:rPr>
                <w:del w:id="4144" w:author="Eva Skýbová" w:date="2024-05-15T09:59:00Z"/>
              </w:rPr>
            </w:pPr>
          </w:p>
        </w:tc>
        <w:tc>
          <w:tcPr>
            <w:tcW w:w="2096" w:type="dxa"/>
            <w:gridSpan w:val="5"/>
            <w:tcBorders>
              <w:top w:val="single" w:sz="4" w:space="0" w:color="auto"/>
              <w:left w:val="single" w:sz="4" w:space="0" w:color="auto"/>
              <w:bottom w:val="single" w:sz="4" w:space="0" w:color="auto"/>
              <w:right w:val="single" w:sz="4" w:space="0" w:color="auto"/>
            </w:tcBorders>
          </w:tcPr>
          <w:p w14:paraId="3A3968B7" w14:textId="684141D4" w:rsidR="00FD3188" w:rsidDel="00400C79" w:rsidRDefault="00FD3188" w:rsidP="000B5951">
            <w:pPr>
              <w:jc w:val="both"/>
              <w:rPr>
                <w:del w:id="4145" w:author="Eva Skýbová" w:date="2024-05-15T09:59:00Z"/>
              </w:rPr>
            </w:pPr>
          </w:p>
        </w:tc>
      </w:tr>
      <w:tr w:rsidR="00FD3188" w:rsidDel="00400C79" w14:paraId="1FEC6C83" w14:textId="79872F80" w:rsidTr="000B5951">
        <w:trPr>
          <w:del w:id="4146"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DF271E" w14:textId="532625DB" w:rsidR="00FD3188" w:rsidDel="00400C79" w:rsidRDefault="00FD3188" w:rsidP="000B5951">
            <w:pPr>
              <w:jc w:val="both"/>
              <w:rPr>
                <w:del w:id="4147" w:author="Eva Skýbová" w:date="2024-05-15T09:59:00Z"/>
              </w:rPr>
            </w:pPr>
            <w:del w:id="4148" w:author="Eva Skýbová" w:date="2024-05-15T09:59:00Z">
              <w:r w:rsidDel="00400C79">
                <w:rPr>
                  <w:b/>
                </w:rPr>
                <w:delText>Předměty příslušného studijního programu a způsob zapojení do jejich výuky, příp. další zapojení do uskutečňování studijního programu</w:delText>
              </w:r>
            </w:del>
          </w:p>
        </w:tc>
      </w:tr>
      <w:tr w:rsidR="00FD3188" w:rsidDel="00400C79" w14:paraId="75894B29" w14:textId="3D193D2B" w:rsidTr="000B5951">
        <w:trPr>
          <w:trHeight w:val="1417"/>
          <w:del w:id="4149" w:author="Eva Skýbová" w:date="2024-05-15T09:59:00Z"/>
        </w:trPr>
        <w:tc>
          <w:tcPr>
            <w:tcW w:w="9859" w:type="dxa"/>
            <w:gridSpan w:val="15"/>
            <w:tcBorders>
              <w:top w:val="nil"/>
              <w:left w:val="single" w:sz="4" w:space="0" w:color="auto"/>
              <w:bottom w:val="single" w:sz="4" w:space="0" w:color="auto"/>
              <w:right w:val="single" w:sz="4" w:space="0" w:color="auto"/>
            </w:tcBorders>
            <w:hideMark/>
          </w:tcPr>
          <w:p w14:paraId="4C0BA36C" w14:textId="071EA128" w:rsidR="00FD3188" w:rsidDel="00400C79" w:rsidRDefault="00FD3188" w:rsidP="000B5951">
            <w:pPr>
              <w:jc w:val="both"/>
              <w:rPr>
                <w:del w:id="4150" w:author="Eva Skýbová" w:date="2024-05-15T09:59:00Z"/>
              </w:rPr>
            </w:pPr>
            <w:del w:id="4151" w:author="Eva Skýbová" w:date="2024-05-15T09:59:00Z">
              <w:r w:rsidDel="00400C79">
                <w:delText>Health, Hygiene and Anti-Epidemic Population Protection – garant, přednášející (60 %), vede semináře (50 %)</w:delText>
              </w:r>
            </w:del>
          </w:p>
        </w:tc>
      </w:tr>
      <w:tr w:rsidR="00FD3188" w:rsidDel="00400C79" w14:paraId="60C81AC2" w14:textId="6CC91CC7" w:rsidTr="000B5951">
        <w:trPr>
          <w:trHeight w:val="340"/>
          <w:del w:id="4152" w:author="Eva Skýbová" w:date="2024-05-15T09:59:00Z"/>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F15576F" w14:textId="0C4C78F6" w:rsidR="00FD3188" w:rsidDel="00400C79" w:rsidRDefault="00FD3188" w:rsidP="000B5951">
            <w:pPr>
              <w:jc w:val="both"/>
              <w:rPr>
                <w:del w:id="4153" w:author="Eva Skýbová" w:date="2024-05-15T09:59:00Z"/>
                <w:b/>
              </w:rPr>
            </w:pPr>
            <w:del w:id="4154" w:author="Eva Skýbová" w:date="2024-05-15T09:59:00Z">
              <w:r w:rsidDel="00400C79">
                <w:rPr>
                  <w:b/>
                </w:rPr>
                <w:delText>Zapojení do výuky v dalších studijních programech na téže vysoké škole (pouze u garantů ZT a PZ předmětů)</w:delText>
              </w:r>
            </w:del>
          </w:p>
        </w:tc>
      </w:tr>
      <w:tr w:rsidR="00FD3188" w:rsidDel="00400C79" w14:paraId="4A31C2F7" w14:textId="70C85AAE" w:rsidTr="000B5951">
        <w:trPr>
          <w:trHeight w:val="340"/>
          <w:del w:id="4155" w:author="Eva Skýbová" w:date="2024-05-15T09:59:00Z"/>
        </w:trPr>
        <w:tc>
          <w:tcPr>
            <w:tcW w:w="2802" w:type="dxa"/>
            <w:gridSpan w:val="2"/>
            <w:tcBorders>
              <w:top w:val="nil"/>
              <w:left w:val="single" w:sz="4" w:space="0" w:color="auto"/>
              <w:bottom w:val="single" w:sz="4" w:space="0" w:color="auto"/>
              <w:right w:val="single" w:sz="4" w:space="0" w:color="auto"/>
            </w:tcBorders>
            <w:hideMark/>
          </w:tcPr>
          <w:p w14:paraId="77B771B8" w14:textId="7A61ECF5" w:rsidR="00FD3188" w:rsidDel="00400C79" w:rsidRDefault="00FD3188" w:rsidP="000B5951">
            <w:pPr>
              <w:jc w:val="both"/>
              <w:rPr>
                <w:del w:id="4156" w:author="Eva Skýbová" w:date="2024-05-15T09:59:00Z"/>
                <w:b/>
              </w:rPr>
            </w:pPr>
            <w:del w:id="4157" w:author="Eva Skýbová" w:date="2024-05-15T09:59:00Z">
              <w:r w:rsidDel="00400C79">
                <w:rPr>
                  <w:b/>
                </w:rPr>
                <w:delText>Název studijního předmětu</w:delText>
              </w:r>
            </w:del>
          </w:p>
        </w:tc>
        <w:tc>
          <w:tcPr>
            <w:tcW w:w="2409" w:type="dxa"/>
            <w:gridSpan w:val="3"/>
            <w:tcBorders>
              <w:top w:val="nil"/>
              <w:left w:val="single" w:sz="4" w:space="0" w:color="auto"/>
              <w:bottom w:val="single" w:sz="4" w:space="0" w:color="auto"/>
              <w:right w:val="single" w:sz="4" w:space="0" w:color="auto"/>
            </w:tcBorders>
            <w:hideMark/>
          </w:tcPr>
          <w:p w14:paraId="5392999A" w14:textId="5510371E" w:rsidR="00FD3188" w:rsidDel="00400C79" w:rsidRDefault="00FD3188" w:rsidP="000B5951">
            <w:pPr>
              <w:jc w:val="both"/>
              <w:rPr>
                <w:del w:id="4158" w:author="Eva Skýbová" w:date="2024-05-15T09:59:00Z"/>
                <w:b/>
              </w:rPr>
            </w:pPr>
            <w:del w:id="4159" w:author="Eva Skýbová" w:date="2024-05-15T09:59:00Z">
              <w:r w:rsidDel="00400C79">
                <w:rPr>
                  <w:b/>
                </w:rPr>
                <w:delText>Název studijního programu</w:delText>
              </w:r>
            </w:del>
          </w:p>
        </w:tc>
        <w:tc>
          <w:tcPr>
            <w:tcW w:w="567" w:type="dxa"/>
            <w:gridSpan w:val="2"/>
            <w:tcBorders>
              <w:top w:val="nil"/>
              <w:left w:val="single" w:sz="4" w:space="0" w:color="auto"/>
              <w:bottom w:val="single" w:sz="4" w:space="0" w:color="auto"/>
              <w:right w:val="single" w:sz="4" w:space="0" w:color="auto"/>
            </w:tcBorders>
            <w:hideMark/>
          </w:tcPr>
          <w:p w14:paraId="3A1B893B" w14:textId="6A1F6664" w:rsidR="00FD3188" w:rsidDel="00400C79" w:rsidRDefault="00FD3188" w:rsidP="000B5951">
            <w:pPr>
              <w:jc w:val="both"/>
              <w:rPr>
                <w:del w:id="4160" w:author="Eva Skýbová" w:date="2024-05-15T09:59:00Z"/>
                <w:b/>
              </w:rPr>
            </w:pPr>
            <w:del w:id="4161" w:author="Eva Skýbová" w:date="2024-05-15T09:59:00Z">
              <w:r w:rsidDel="00400C79">
                <w:rPr>
                  <w:b/>
                </w:rPr>
                <w:delText>Sem.</w:delText>
              </w:r>
            </w:del>
          </w:p>
        </w:tc>
        <w:tc>
          <w:tcPr>
            <w:tcW w:w="2109" w:type="dxa"/>
            <w:gridSpan w:val="5"/>
            <w:tcBorders>
              <w:top w:val="nil"/>
              <w:left w:val="single" w:sz="4" w:space="0" w:color="auto"/>
              <w:bottom w:val="single" w:sz="4" w:space="0" w:color="auto"/>
              <w:right w:val="single" w:sz="4" w:space="0" w:color="auto"/>
            </w:tcBorders>
            <w:hideMark/>
          </w:tcPr>
          <w:p w14:paraId="4D6C5F92" w14:textId="51A80B21" w:rsidR="00FD3188" w:rsidDel="00400C79" w:rsidRDefault="00FD3188" w:rsidP="000B5951">
            <w:pPr>
              <w:jc w:val="both"/>
              <w:rPr>
                <w:del w:id="4162" w:author="Eva Skýbová" w:date="2024-05-15T09:59:00Z"/>
                <w:b/>
              </w:rPr>
            </w:pPr>
            <w:del w:id="4163" w:author="Eva Skýbová" w:date="2024-05-15T09:59:00Z">
              <w:r w:rsidDel="00400C79">
                <w:rPr>
                  <w:b/>
                </w:rPr>
                <w:delText>Role ve výuce daného předmětu</w:delText>
              </w:r>
            </w:del>
          </w:p>
        </w:tc>
        <w:tc>
          <w:tcPr>
            <w:tcW w:w="1972" w:type="dxa"/>
            <w:gridSpan w:val="3"/>
            <w:tcBorders>
              <w:top w:val="nil"/>
              <w:left w:val="single" w:sz="4" w:space="0" w:color="auto"/>
              <w:bottom w:val="single" w:sz="4" w:space="0" w:color="auto"/>
              <w:right w:val="single" w:sz="4" w:space="0" w:color="auto"/>
            </w:tcBorders>
            <w:hideMark/>
          </w:tcPr>
          <w:p w14:paraId="519B3449" w14:textId="5F2A31E0" w:rsidR="00FD3188" w:rsidDel="00400C79" w:rsidRDefault="00FD3188" w:rsidP="000B5951">
            <w:pPr>
              <w:jc w:val="both"/>
              <w:rPr>
                <w:del w:id="4164" w:author="Eva Skýbová" w:date="2024-05-15T09:59:00Z"/>
                <w:b/>
              </w:rPr>
            </w:pPr>
            <w:del w:id="4165" w:author="Eva Skýbová" w:date="2024-05-15T09:59:00Z">
              <w:r w:rsidDel="00400C79">
                <w:rPr>
                  <w:b/>
                </w:rPr>
                <w:delText>(</w:delText>
              </w:r>
              <w:r w:rsidDel="00400C79">
                <w:rPr>
                  <w:b/>
                  <w:i/>
                  <w:iCs/>
                </w:rPr>
                <w:delText>nepovinný údaj</w:delText>
              </w:r>
              <w:r w:rsidDel="00400C79">
                <w:rPr>
                  <w:b/>
                </w:rPr>
                <w:delText>) Počet hodin za semestr</w:delText>
              </w:r>
            </w:del>
          </w:p>
        </w:tc>
      </w:tr>
      <w:tr w:rsidR="00FD3188" w:rsidDel="00400C79" w14:paraId="656E39B4" w14:textId="1C2B2B68" w:rsidTr="000B5951">
        <w:trPr>
          <w:trHeight w:val="285"/>
          <w:del w:id="4166" w:author="Eva Skýbová" w:date="2024-05-15T09:59:00Z"/>
        </w:trPr>
        <w:tc>
          <w:tcPr>
            <w:tcW w:w="2802" w:type="dxa"/>
            <w:gridSpan w:val="2"/>
            <w:tcBorders>
              <w:top w:val="nil"/>
              <w:left w:val="single" w:sz="4" w:space="0" w:color="auto"/>
              <w:bottom w:val="single" w:sz="4" w:space="0" w:color="auto"/>
              <w:right w:val="single" w:sz="4" w:space="0" w:color="auto"/>
            </w:tcBorders>
          </w:tcPr>
          <w:p w14:paraId="72114D87" w14:textId="514BAC29" w:rsidR="00FD3188" w:rsidDel="00400C79" w:rsidRDefault="00FD3188" w:rsidP="000B5951">
            <w:pPr>
              <w:jc w:val="both"/>
              <w:rPr>
                <w:del w:id="4167"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1CD81F0B" w14:textId="5F1890E9" w:rsidR="00FD3188" w:rsidDel="00400C79" w:rsidRDefault="00FD3188" w:rsidP="000B5951">
            <w:pPr>
              <w:jc w:val="both"/>
              <w:rPr>
                <w:del w:id="4168"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2A2BAB29" w14:textId="4C7C29B0" w:rsidR="00FD3188" w:rsidDel="00400C79" w:rsidRDefault="00FD3188" w:rsidP="000B5951">
            <w:pPr>
              <w:jc w:val="both"/>
              <w:rPr>
                <w:del w:id="4169"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68520647" w14:textId="5258261E" w:rsidR="00FD3188" w:rsidDel="00400C79" w:rsidRDefault="00FD3188" w:rsidP="000B5951">
            <w:pPr>
              <w:rPr>
                <w:del w:id="4170"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2DC7CF73" w14:textId="1ABB3D4B" w:rsidR="00FD3188" w:rsidDel="00400C79" w:rsidRDefault="00FD3188" w:rsidP="000B5951">
            <w:pPr>
              <w:jc w:val="both"/>
              <w:rPr>
                <w:del w:id="4171" w:author="Eva Skýbová" w:date="2024-05-15T09:59:00Z"/>
              </w:rPr>
            </w:pPr>
          </w:p>
        </w:tc>
      </w:tr>
      <w:tr w:rsidR="00FD3188" w:rsidDel="00400C79" w14:paraId="11D38AD5" w14:textId="312FDFB6" w:rsidTr="000B5951">
        <w:trPr>
          <w:trHeight w:val="284"/>
          <w:del w:id="4172" w:author="Eva Skýbová" w:date="2024-05-15T09:59:00Z"/>
        </w:trPr>
        <w:tc>
          <w:tcPr>
            <w:tcW w:w="2802" w:type="dxa"/>
            <w:gridSpan w:val="2"/>
            <w:tcBorders>
              <w:top w:val="nil"/>
              <w:left w:val="single" w:sz="4" w:space="0" w:color="auto"/>
              <w:bottom w:val="single" w:sz="4" w:space="0" w:color="auto"/>
              <w:right w:val="single" w:sz="4" w:space="0" w:color="auto"/>
            </w:tcBorders>
          </w:tcPr>
          <w:p w14:paraId="50A8A0CE" w14:textId="3F2D015C" w:rsidR="00FD3188" w:rsidDel="00400C79" w:rsidRDefault="00FD3188" w:rsidP="000B5951">
            <w:pPr>
              <w:jc w:val="both"/>
              <w:rPr>
                <w:del w:id="4173"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702DE6AF" w14:textId="3C99F253" w:rsidR="00FD3188" w:rsidDel="00400C79" w:rsidRDefault="00FD3188" w:rsidP="000B5951">
            <w:pPr>
              <w:jc w:val="both"/>
              <w:rPr>
                <w:del w:id="4174"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2BF7BE56" w14:textId="78F23410" w:rsidR="00FD3188" w:rsidDel="00400C79" w:rsidRDefault="00FD3188" w:rsidP="000B5951">
            <w:pPr>
              <w:jc w:val="both"/>
              <w:rPr>
                <w:del w:id="4175"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5A4DBF55" w14:textId="7EC448D0" w:rsidR="00FD3188" w:rsidDel="00400C79" w:rsidRDefault="00FD3188" w:rsidP="000B5951">
            <w:pPr>
              <w:rPr>
                <w:del w:id="4176"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73B214C4" w14:textId="4B2A4F45" w:rsidR="00FD3188" w:rsidDel="00400C79" w:rsidRDefault="00FD3188" w:rsidP="000B5951">
            <w:pPr>
              <w:jc w:val="both"/>
              <w:rPr>
                <w:del w:id="4177" w:author="Eva Skýbová" w:date="2024-05-15T09:59:00Z"/>
              </w:rPr>
            </w:pPr>
          </w:p>
        </w:tc>
      </w:tr>
      <w:tr w:rsidR="00FD3188" w:rsidDel="00400C79" w14:paraId="3FB32E0D" w14:textId="3DAAC141" w:rsidTr="000B5951">
        <w:trPr>
          <w:trHeight w:val="284"/>
          <w:del w:id="4178" w:author="Eva Skýbová" w:date="2024-05-15T09:59:00Z"/>
        </w:trPr>
        <w:tc>
          <w:tcPr>
            <w:tcW w:w="2802" w:type="dxa"/>
            <w:gridSpan w:val="2"/>
            <w:tcBorders>
              <w:top w:val="nil"/>
              <w:left w:val="single" w:sz="4" w:space="0" w:color="auto"/>
              <w:bottom w:val="single" w:sz="4" w:space="0" w:color="auto"/>
              <w:right w:val="single" w:sz="4" w:space="0" w:color="auto"/>
            </w:tcBorders>
          </w:tcPr>
          <w:p w14:paraId="7B81C8F2" w14:textId="14A61433" w:rsidR="00FD3188" w:rsidDel="00400C79" w:rsidRDefault="00FD3188" w:rsidP="000B5951">
            <w:pPr>
              <w:jc w:val="both"/>
              <w:rPr>
                <w:del w:id="4179"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3D06D544" w14:textId="42619C27" w:rsidR="00FD3188" w:rsidDel="00400C79" w:rsidRDefault="00FD3188" w:rsidP="000B5951">
            <w:pPr>
              <w:jc w:val="both"/>
              <w:rPr>
                <w:del w:id="4180"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4A30542A" w14:textId="35B063C7" w:rsidR="00FD3188" w:rsidDel="00400C79" w:rsidRDefault="00FD3188" w:rsidP="000B5951">
            <w:pPr>
              <w:jc w:val="both"/>
              <w:rPr>
                <w:del w:id="4181"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3B19AD85" w14:textId="4AF09A71" w:rsidR="00FD3188" w:rsidDel="00400C79" w:rsidRDefault="00FD3188" w:rsidP="000B5951">
            <w:pPr>
              <w:rPr>
                <w:del w:id="4182"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63228E1F" w14:textId="0B61B007" w:rsidR="00FD3188" w:rsidDel="00400C79" w:rsidRDefault="00FD3188" w:rsidP="000B5951">
            <w:pPr>
              <w:jc w:val="both"/>
              <w:rPr>
                <w:del w:id="4183" w:author="Eva Skýbová" w:date="2024-05-15T09:59:00Z"/>
              </w:rPr>
            </w:pPr>
          </w:p>
        </w:tc>
      </w:tr>
      <w:tr w:rsidR="00FD3188" w:rsidDel="00400C79" w14:paraId="2DF52B4C" w14:textId="63BFEC42" w:rsidTr="000B5951">
        <w:trPr>
          <w:trHeight w:val="284"/>
          <w:del w:id="4184" w:author="Eva Skýbová" w:date="2024-05-15T09:59:00Z"/>
        </w:trPr>
        <w:tc>
          <w:tcPr>
            <w:tcW w:w="2802" w:type="dxa"/>
            <w:gridSpan w:val="2"/>
            <w:tcBorders>
              <w:top w:val="nil"/>
              <w:left w:val="single" w:sz="4" w:space="0" w:color="auto"/>
              <w:bottom w:val="single" w:sz="4" w:space="0" w:color="auto"/>
              <w:right w:val="single" w:sz="4" w:space="0" w:color="auto"/>
            </w:tcBorders>
          </w:tcPr>
          <w:p w14:paraId="57FA8D0D" w14:textId="5AC4A3BE" w:rsidR="00FD3188" w:rsidDel="00400C79" w:rsidRDefault="00FD3188" w:rsidP="000B5951">
            <w:pPr>
              <w:jc w:val="both"/>
              <w:rPr>
                <w:del w:id="4185"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42020DE1" w14:textId="44CA94A7" w:rsidR="00FD3188" w:rsidDel="00400C79" w:rsidRDefault="00FD3188" w:rsidP="000B5951">
            <w:pPr>
              <w:jc w:val="both"/>
              <w:rPr>
                <w:del w:id="4186"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63DB48A1" w14:textId="2AB5A256" w:rsidR="00FD3188" w:rsidDel="00400C79" w:rsidRDefault="00FD3188" w:rsidP="000B5951">
            <w:pPr>
              <w:jc w:val="both"/>
              <w:rPr>
                <w:del w:id="4187"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6E7E24CC" w14:textId="152184A7" w:rsidR="00FD3188" w:rsidDel="00400C79" w:rsidRDefault="00FD3188" w:rsidP="000B5951">
            <w:pPr>
              <w:rPr>
                <w:del w:id="4188"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78569DEB" w14:textId="41EAB21D" w:rsidR="00FD3188" w:rsidDel="00400C79" w:rsidRDefault="00FD3188" w:rsidP="000B5951">
            <w:pPr>
              <w:jc w:val="both"/>
              <w:rPr>
                <w:del w:id="4189" w:author="Eva Skýbová" w:date="2024-05-15T09:59:00Z"/>
              </w:rPr>
            </w:pPr>
          </w:p>
        </w:tc>
      </w:tr>
      <w:tr w:rsidR="00FD3188" w:rsidDel="00400C79" w14:paraId="5AFDDDA4" w14:textId="37ACAE84" w:rsidTr="000B5951">
        <w:trPr>
          <w:trHeight w:val="284"/>
          <w:del w:id="4190" w:author="Eva Skýbová" w:date="2024-05-15T09:59:00Z"/>
        </w:trPr>
        <w:tc>
          <w:tcPr>
            <w:tcW w:w="2802" w:type="dxa"/>
            <w:gridSpan w:val="2"/>
            <w:tcBorders>
              <w:top w:val="nil"/>
              <w:left w:val="single" w:sz="4" w:space="0" w:color="auto"/>
              <w:bottom w:val="single" w:sz="4" w:space="0" w:color="auto"/>
              <w:right w:val="single" w:sz="4" w:space="0" w:color="auto"/>
            </w:tcBorders>
          </w:tcPr>
          <w:p w14:paraId="318ABDE1" w14:textId="54D78521" w:rsidR="00FD3188" w:rsidDel="00400C79" w:rsidRDefault="00FD3188" w:rsidP="000B5951">
            <w:pPr>
              <w:jc w:val="both"/>
              <w:rPr>
                <w:del w:id="4191"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32A32E37" w14:textId="6B1B2511" w:rsidR="00FD3188" w:rsidDel="00400C79" w:rsidRDefault="00FD3188" w:rsidP="000B5951">
            <w:pPr>
              <w:jc w:val="both"/>
              <w:rPr>
                <w:del w:id="4192"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3930C6C7" w14:textId="0B69F477" w:rsidR="00FD3188" w:rsidDel="00400C79" w:rsidRDefault="00FD3188" w:rsidP="000B5951">
            <w:pPr>
              <w:jc w:val="both"/>
              <w:rPr>
                <w:del w:id="4193"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1F468F1F" w14:textId="7AD4334C" w:rsidR="00FD3188" w:rsidDel="00400C79" w:rsidRDefault="00FD3188" w:rsidP="000B5951">
            <w:pPr>
              <w:rPr>
                <w:del w:id="4194"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70ED4F08" w14:textId="39C0E20C" w:rsidR="00FD3188" w:rsidDel="00400C79" w:rsidRDefault="00FD3188" w:rsidP="000B5951">
            <w:pPr>
              <w:jc w:val="both"/>
              <w:rPr>
                <w:del w:id="4195" w:author="Eva Skýbová" w:date="2024-05-15T09:59:00Z"/>
              </w:rPr>
            </w:pPr>
          </w:p>
        </w:tc>
      </w:tr>
      <w:tr w:rsidR="00FD3188" w:rsidDel="00400C79" w14:paraId="72C4F556" w14:textId="028568FB" w:rsidTr="000B5951">
        <w:trPr>
          <w:trHeight w:val="284"/>
          <w:del w:id="4196" w:author="Eva Skýbová" w:date="2024-05-15T09:59:00Z"/>
        </w:trPr>
        <w:tc>
          <w:tcPr>
            <w:tcW w:w="2802" w:type="dxa"/>
            <w:gridSpan w:val="2"/>
            <w:tcBorders>
              <w:top w:val="nil"/>
              <w:left w:val="single" w:sz="4" w:space="0" w:color="auto"/>
              <w:bottom w:val="single" w:sz="4" w:space="0" w:color="auto"/>
              <w:right w:val="single" w:sz="4" w:space="0" w:color="auto"/>
            </w:tcBorders>
          </w:tcPr>
          <w:p w14:paraId="582CC09B" w14:textId="76AFD4B8" w:rsidR="00FD3188" w:rsidDel="00400C79" w:rsidRDefault="00FD3188" w:rsidP="000B5951">
            <w:pPr>
              <w:jc w:val="both"/>
              <w:rPr>
                <w:del w:id="4197" w:author="Eva Skýbová" w:date="2024-05-15T09:59:00Z"/>
              </w:rPr>
            </w:pPr>
          </w:p>
        </w:tc>
        <w:tc>
          <w:tcPr>
            <w:tcW w:w="2409" w:type="dxa"/>
            <w:gridSpan w:val="3"/>
            <w:tcBorders>
              <w:top w:val="nil"/>
              <w:left w:val="single" w:sz="4" w:space="0" w:color="auto"/>
              <w:bottom w:val="single" w:sz="4" w:space="0" w:color="auto"/>
              <w:right w:val="single" w:sz="4" w:space="0" w:color="auto"/>
            </w:tcBorders>
          </w:tcPr>
          <w:p w14:paraId="47E5E6F4" w14:textId="52807DB8" w:rsidR="00FD3188" w:rsidDel="00400C79" w:rsidRDefault="00FD3188" w:rsidP="000B5951">
            <w:pPr>
              <w:jc w:val="both"/>
              <w:rPr>
                <w:del w:id="4198" w:author="Eva Skýbová" w:date="2024-05-15T09:59:00Z"/>
              </w:rPr>
            </w:pPr>
          </w:p>
        </w:tc>
        <w:tc>
          <w:tcPr>
            <w:tcW w:w="567" w:type="dxa"/>
            <w:gridSpan w:val="2"/>
            <w:tcBorders>
              <w:top w:val="nil"/>
              <w:left w:val="single" w:sz="4" w:space="0" w:color="auto"/>
              <w:bottom w:val="single" w:sz="4" w:space="0" w:color="auto"/>
              <w:right w:val="single" w:sz="4" w:space="0" w:color="auto"/>
            </w:tcBorders>
          </w:tcPr>
          <w:p w14:paraId="59DA0704" w14:textId="2663E4D2" w:rsidR="00FD3188" w:rsidDel="00400C79" w:rsidRDefault="00FD3188" w:rsidP="000B5951">
            <w:pPr>
              <w:jc w:val="both"/>
              <w:rPr>
                <w:del w:id="4199" w:author="Eva Skýbová" w:date="2024-05-15T09:59:00Z"/>
              </w:rPr>
            </w:pPr>
          </w:p>
        </w:tc>
        <w:tc>
          <w:tcPr>
            <w:tcW w:w="2109" w:type="dxa"/>
            <w:gridSpan w:val="5"/>
            <w:tcBorders>
              <w:top w:val="nil"/>
              <w:left w:val="single" w:sz="4" w:space="0" w:color="auto"/>
              <w:bottom w:val="single" w:sz="4" w:space="0" w:color="auto"/>
              <w:right w:val="single" w:sz="4" w:space="0" w:color="auto"/>
            </w:tcBorders>
          </w:tcPr>
          <w:p w14:paraId="1C4BFF45" w14:textId="614E121F" w:rsidR="00FD3188" w:rsidDel="00400C79" w:rsidRDefault="00FD3188" w:rsidP="000B5951">
            <w:pPr>
              <w:jc w:val="both"/>
              <w:rPr>
                <w:del w:id="4200" w:author="Eva Skýbová" w:date="2024-05-15T09:59:00Z"/>
              </w:rPr>
            </w:pPr>
          </w:p>
        </w:tc>
        <w:tc>
          <w:tcPr>
            <w:tcW w:w="1972" w:type="dxa"/>
            <w:gridSpan w:val="3"/>
            <w:tcBorders>
              <w:top w:val="nil"/>
              <w:left w:val="single" w:sz="4" w:space="0" w:color="auto"/>
              <w:bottom w:val="single" w:sz="4" w:space="0" w:color="auto"/>
              <w:right w:val="single" w:sz="4" w:space="0" w:color="auto"/>
            </w:tcBorders>
          </w:tcPr>
          <w:p w14:paraId="2A8CB33D" w14:textId="0B1A1432" w:rsidR="00FD3188" w:rsidDel="00400C79" w:rsidRDefault="00FD3188" w:rsidP="000B5951">
            <w:pPr>
              <w:jc w:val="both"/>
              <w:rPr>
                <w:del w:id="4201" w:author="Eva Skýbová" w:date="2024-05-15T09:59:00Z"/>
              </w:rPr>
            </w:pPr>
          </w:p>
        </w:tc>
      </w:tr>
      <w:tr w:rsidR="00FD3188" w:rsidDel="00400C79" w14:paraId="1ABA06CE" w14:textId="1F7BCC8B" w:rsidTr="000B5951">
        <w:trPr>
          <w:del w:id="4202"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904DDB4" w14:textId="05581720" w:rsidR="00FD3188" w:rsidDel="00400C79" w:rsidRDefault="00FD3188" w:rsidP="000B5951">
            <w:pPr>
              <w:jc w:val="both"/>
              <w:rPr>
                <w:del w:id="4203" w:author="Eva Skýbová" w:date="2024-05-15T09:59:00Z"/>
              </w:rPr>
            </w:pPr>
            <w:del w:id="4204" w:author="Eva Skýbová" w:date="2024-05-15T09:59:00Z">
              <w:r w:rsidDel="00400C79">
                <w:rPr>
                  <w:b/>
                </w:rPr>
                <w:delText>Údaje o vzdělání na VŠ</w:delText>
              </w:r>
            </w:del>
          </w:p>
        </w:tc>
      </w:tr>
      <w:tr w:rsidR="00FD3188" w:rsidDel="00400C79" w14:paraId="1B3D46D7" w14:textId="39B98E23" w:rsidTr="000B5951">
        <w:trPr>
          <w:trHeight w:val="1020"/>
          <w:del w:id="4205"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tcPr>
          <w:p w14:paraId="6DA3BA17" w14:textId="41B51F14" w:rsidR="00FD3188" w:rsidDel="00400C79" w:rsidRDefault="00FD3188" w:rsidP="000B5951">
            <w:pPr>
              <w:jc w:val="both"/>
              <w:rPr>
                <w:del w:id="4206" w:author="Eva Skýbová" w:date="2024-05-15T09:59:00Z"/>
                <w:bCs/>
              </w:rPr>
            </w:pPr>
            <w:del w:id="4207" w:author="Eva Skýbová" w:date="2024-05-15T09:59:00Z">
              <w:r w:rsidDel="00400C79">
                <w:rPr>
                  <w:bCs/>
                </w:rPr>
                <w:delText>2018 - doktor (PhD.), studijní program: Ošetřovatelství. Vysoká škola zdravotníctva a sociálnej práce sv. Alžbety v Bratislave</w:delText>
              </w:r>
            </w:del>
          </w:p>
          <w:p w14:paraId="3D26F978" w14:textId="5C761968" w:rsidR="00FD3188" w:rsidDel="00400C79" w:rsidRDefault="00FD3188" w:rsidP="000B5951">
            <w:pPr>
              <w:jc w:val="both"/>
              <w:rPr>
                <w:del w:id="4208" w:author="Eva Skýbová" w:date="2024-05-15T09:59:00Z"/>
                <w:bCs/>
              </w:rPr>
            </w:pPr>
          </w:p>
        </w:tc>
      </w:tr>
      <w:tr w:rsidR="00FD3188" w:rsidDel="00400C79" w14:paraId="7F851645" w14:textId="61F698D3" w:rsidTr="000B5951">
        <w:trPr>
          <w:del w:id="4209"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D35C35" w14:textId="1E8EA903" w:rsidR="00FD3188" w:rsidDel="00400C79" w:rsidRDefault="00FD3188" w:rsidP="000B5951">
            <w:pPr>
              <w:jc w:val="both"/>
              <w:rPr>
                <w:del w:id="4210" w:author="Eva Skýbová" w:date="2024-05-15T09:59:00Z"/>
                <w:b/>
              </w:rPr>
            </w:pPr>
            <w:del w:id="4211" w:author="Eva Skýbová" w:date="2024-05-15T09:59:00Z">
              <w:r w:rsidDel="00400C79">
                <w:rPr>
                  <w:b/>
                </w:rPr>
                <w:delText>Údaje o odborném působení od absolvování VŠ</w:delText>
              </w:r>
            </w:del>
          </w:p>
        </w:tc>
      </w:tr>
      <w:tr w:rsidR="00FD3188" w:rsidDel="00400C79" w14:paraId="6B7F1D33" w14:textId="24439E82" w:rsidTr="000B5951">
        <w:trPr>
          <w:trHeight w:val="1361"/>
          <w:del w:id="4212"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hideMark/>
          </w:tcPr>
          <w:p w14:paraId="2FB45E09" w14:textId="4C51D475" w:rsidR="00FD3188" w:rsidDel="00400C79" w:rsidRDefault="00FD3188" w:rsidP="000B5951">
            <w:pPr>
              <w:jc w:val="both"/>
              <w:rPr>
                <w:del w:id="4213" w:author="Eva Skýbová" w:date="2024-05-15T09:59:00Z"/>
              </w:rPr>
            </w:pPr>
            <w:del w:id="4214" w:author="Eva Skýbová" w:date="2024-05-15T09:59:00Z">
              <w:r w:rsidDel="00400C79">
                <w:delText>2019-dosud: Univerzita Tomáše Bati ve Zlíně, Fakulta humanitních studií, Ústav zdravotnických věd, proděkan pro CŽV a praxe (pp)</w:delText>
              </w:r>
            </w:del>
          </w:p>
          <w:p w14:paraId="35885A9C" w14:textId="794DB152" w:rsidR="00FD3188" w:rsidDel="00400C79" w:rsidRDefault="00FD3188" w:rsidP="000B5951">
            <w:pPr>
              <w:jc w:val="both"/>
              <w:rPr>
                <w:del w:id="4215" w:author="Eva Skýbová" w:date="2024-05-15T09:59:00Z"/>
              </w:rPr>
            </w:pPr>
            <w:del w:id="4216" w:author="Eva Skýbová" w:date="2024-05-15T09:59:00Z">
              <w:r w:rsidDel="00400C79">
                <w:delText>2018-dosud: Krajská nemocnice T. Bati, a. s., vedoucí pracovník nelékařských zdravotnických profesí (pp)</w:delText>
              </w:r>
            </w:del>
          </w:p>
          <w:p w14:paraId="4B08D642" w14:textId="34987F77" w:rsidR="00FD3188" w:rsidDel="00400C79" w:rsidRDefault="00FD3188" w:rsidP="000B5951">
            <w:pPr>
              <w:jc w:val="both"/>
              <w:rPr>
                <w:del w:id="4217" w:author="Eva Skýbová" w:date="2024-05-15T09:59:00Z"/>
              </w:rPr>
            </w:pPr>
            <w:del w:id="4218" w:author="Eva Skýbová" w:date="2024-05-15T09:59:00Z">
              <w:r w:rsidDel="00400C79">
                <w:delText>2008-dosud: Univerzita Tomáše Bati ve Zlíně, Fakulta humanitních studií, Ústav zdravotnických věd, odborný asistent</w:delText>
              </w:r>
            </w:del>
          </w:p>
          <w:p w14:paraId="2D1075AC" w14:textId="595EC8A1" w:rsidR="00FD3188" w:rsidDel="00400C79" w:rsidRDefault="00FD3188" w:rsidP="000B5951">
            <w:pPr>
              <w:jc w:val="both"/>
              <w:rPr>
                <w:del w:id="4219" w:author="Eva Skýbová" w:date="2024-05-15T09:59:00Z"/>
              </w:rPr>
            </w:pPr>
            <w:del w:id="4220" w:author="Eva Skýbová" w:date="2024-05-15T09:59:00Z">
              <w:r w:rsidDel="00400C79">
                <w:delText>2014-2018: Krajská nemocnice T. Bati, a. s., všeobecná sestra (pp)</w:delText>
              </w:r>
            </w:del>
          </w:p>
        </w:tc>
      </w:tr>
      <w:tr w:rsidR="00FD3188" w:rsidDel="00400C79" w14:paraId="630C3E21" w14:textId="7450B974" w:rsidTr="000B5951">
        <w:trPr>
          <w:trHeight w:val="250"/>
          <w:del w:id="4221"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69025F1" w14:textId="75590CE6" w:rsidR="00FD3188" w:rsidDel="00400C79" w:rsidRDefault="00FD3188" w:rsidP="000B5951">
            <w:pPr>
              <w:jc w:val="both"/>
              <w:rPr>
                <w:del w:id="4222" w:author="Eva Skýbová" w:date="2024-05-15T09:59:00Z"/>
              </w:rPr>
            </w:pPr>
            <w:del w:id="4223" w:author="Eva Skýbová" w:date="2024-05-15T09:59:00Z">
              <w:r w:rsidDel="00400C79">
                <w:rPr>
                  <w:b/>
                </w:rPr>
                <w:delText>Zkušenosti s vedením kvalifikačních a rigorózních prací</w:delText>
              </w:r>
            </w:del>
          </w:p>
        </w:tc>
      </w:tr>
      <w:tr w:rsidR="00FD3188" w:rsidDel="00400C79" w14:paraId="6D44B331" w14:textId="5C77D716" w:rsidTr="000B5951">
        <w:trPr>
          <w:trHeight w:val="1020"/>
          <w:del w:id="4224"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hideMark/>
          </w:tcPr>
          <w:p w14:paraId="67B85EF0" w14:textId="57E7988A" w:rsidR="00FD3188" w:rsidDel="00400C79" w:rsidRDefault="00FD3188" w:rsidP="000B5951">
            <w:pPr>
              <w:jc w:val="both"/>
              <w:rPr>
                <w:del w:id="4225" w:author="Eva Skýbová" w:date="2024-05-15T09:59:00Z"/>
              </w:rPr>
            </w:pPr>
            <w:del w:id="4226" w:author="Eva Skýbová" w:date="2024-05-15T09:59:00Z">
              <w:r w:rsidDel="00400C79">
                <w:delText>70x vedoucí bakalářské práce</w:delText>
              </w:r>
            </w:del>
          </w:p>
          <w:p w14:paraId="271F0D0F" w14:textId="6AD3DAA5" w:rsidR="00FD3188" w:rsidDel="00400C79" w:rsidRDefault="00FD3188" w:rsidP="000B5951">
            <w:pPr>
              <w:jc w:val="both"/>
              <w:rPr>
                <w:del w:id="4227" w:author="Eva Skýbová" w:date="2024-05-15T09:59:00Z"/>
              </w:rPr>
            </w:pPr>
            <w:del w:id="4228" w:author="Eva Skýbová" w:date="2024-05-15T09:59:00Z">
              <w:r w:rsidDel="00400C79">
                <w:delText>5x vedoucí diplomové práce</w:delText>
              </w:r>
            </w:del>
          </w:p>
        </w:tc>
      </w:tr>
      <w:tr w:rsidR="00FD3188" w:rsidDel="00400C79" w14:paraId="5C99566F" w14:textId="481EC292" w:rsidTr="000B5951">
        <w:trPr>
          <w:cantSplit/>
          <w:del w:id="4229" w:author="Eva Skýbová" w:date="2024-05-15T09:59:00Z"/>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F9B4839" w14:textId="56AACB63" w:rsidR="00FD3188" w:rsidDel="00400C79" w:rsidRDefault="00FD3188" w:rsidP="000B5951">
            <w:pPr>
              <w:jc w:val="both"/>
              <w:rPr>
                <w:del w:id="4230" w:author="Eva Skýbová" w:date="2024-05-15T09:59:00Z"/>
              </w:rPr>
            </w:pPr>
            <w:del w:id="4231" w:author="Eva Skýbová" w:date="2024-05-15T09:59:00Z">
              <w:r w:rsidDel="00400C79">
                <w:rPr>
                  <w:b/>
                </w:rPr>
                <w:delText xml:space="preserve">Obor habilitačního řízení </w:delText>
              </w:r>
            </w:del>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EA26E" w14:textId="2D70F55E" w:rsidR="00FD3188" w:rsidDel="00400C79" w:rsidRDefault="00FD3188" w:rsidP="000B5951">
            <w:pPr>
              <w:jc w:val="both"/>
              <w:rPr>
                <w:del w:id="4232" w:author="Eva Skýbová" w:date="2024-05-15T09:59:00Z"/>
              </w:rPr>
            </w:pPr>
            <w:del w:id="4233" w:author="Eva Skýbová" w:date="2024-05-15T09:59:00Z">
              <w:r w:rsidDel="00400C79">
                <w:rPr>
                  <w:b/>
                </w:rPr>
                <w:delText>Rok udělení hodnosti</w:delText>
              </w:r>
            </w:del>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F1A02D8" w14:textId="4C44226A" w:rsidR="00FD3188" w:rsidDel="00400C79" w:rsidRDefault="00FD3188" w:rsidP="000B5951">
            <w:pPr>
              <w:jc w:val="both"/>
              <w:rPr>
                <w:del w:id="4234" w:author="Eva Skýbová" w:date="2024-05-15T09:59:00Z"/>
              </w:rPr>
            </w:pPr>
            <w:del w:id="4235" w:author="Eva Skýbová" w:date="2024-05-15T09:59:00Z">
              <w:r w:rsidDel="00400C79">
                <w:rPr>
                  <w:b/>
                </w:rPr>
                <w:delText>Řízení konáno na VŠ</w:delText>
              </w:r>
            </w:del>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3EBEABF" w14:textId="6CE92AE0" w:rsidR="00FD3188" w:rsidDel="00400C79" w:rsidRDefault="00FD3188" w:rsidP="000B5951">
            <w:pPr>
              <w:jc w:val="both"/>
              <w:rPr>
                <w:del w:id="4236" w:author="Eva Skýbová" w:date="2024-05-15T09:59:00Z"/>
                <w:b/>
              </w:rPr>
            </w:pPr>
            <w:del w:id="4237" w:author="Eva Skýbová" w:date="2024-05-15T09:59:00Z">
              <w:r w:rsidDel="00400C79">
                <w:rPr>
                  <w:b/>
                </w:rPr>
                <w:delText>Ohlasy publikací</w:delText>
              </w:r>
            </w:del>
          </w:p>
        </w:tc>
      </w:tr>
      <w:tr w:rsidR="00FD3188" w:rsidDel="00400C79" w14:paraId="42248DA5" w14:textId="5254AC71" w:rsidTr="000B5951">
        <w:trPr>
          <w:cantSplit/>
          <w:del w:id="4238" w:author="Eva Skýbová" w:date="2024-05-15T09:59:00Z"/>
        </w:trPr>
        <w:tc>
          <w:tcPr>
            <w:tcW w:w="3347" w:type="dxa"/>
            <w:gridSpan w:val="3"/>
            <w:tcBorders>
              <w:top w:val="single" w:sz="4" w:space="0" w:color="auto"/>
              <w:left w:val="single" w:sz="4" w:space="0" w:color="auto"/>
              <w:bottom w:val="single" w:sz="4" w:space="0" w:color="auto"/>
              <w:right w:val="single" w:sz="4" w:space="0" w:color="auto"/>
            </w:tcBorders>
            <w:hideMark/>
          </w:tcPr>
          <w:p w14:paraId="0195D13F" w14:textId="5F1B23CB" w:rsidR="00FD3188" w:rsidDel="00400C79" w:rsidRDefault="00FD3188" w:rsidP="000B5951">
            <w:pPr>
              <w:jc w:val="both"/>
              <w:rPr>
                <w:del w:id="4239" w:author="Eva Skýbová" w:date="2024-05-15T09:59:00Z"/>
              </w:rPr>
            </w:pPr>
          </w:p>
        </w:tc>
        <w:tc>
          <w:tcPr>
            <w:tcW w:w="2245" w:type="dxa"/>
            <w:gridSpan w:val="3"/>
            <w:tcBorders>
              <w:top w:val="single" w:sz="4" w:space="0" w:color="auto"/>
              <w:left w:val="single" w:sz="4" w:space="0" w:color="auto"/>
              <w:bottom w:val="single" w:sz="4" w:space="0" w:color="auto"/>
              <w:right w:val="single" w:sz="4" w:space="0" w:color="auto"/>
            </w:tcBorders>
          </w:tcPr>
          <w:p w14:paraId="6B890718" w14:textId="2F390AE6" w:rsidR="00FD3188" w:rsidDel="00400C79" w:rsidRDefault="00FD3188" w:rsidP="000B5951">
            <w:pPr>
              <w:jc w:val="both"/>
              <w:rPr>
                <w:del w:id="4240" w:author="Eva Skýbová" w:date="2024-05-15T09:59:00Z"/>
              </w:rPr>
            </w:pPr>
          </w:p>
        </w:tc>
        <w:tc>
          <w:tcPr>
            <w:tcW w:w="2248" w:type="dxa"/>
            <w:gridSpan w:val="5"/>
            <w:tcBorders>
              <w:top w:val="single" w:sz="4" w:space="0" w:color="auto"/>
              <w:left w:val="single" w:sz="4" w:space="0" w:color="auto"/>
              <w:bottom w:val="single" w:sz="4" w:space="0" w:color="auto"/>
              <w:right w:val="single" w:sz="12" w:space="0" w:color="auto"/>
            </w:tcBorders>
            <w:hideMark/>
          </w:tcPr>
          <w:p w14:paraId="02E2202E" w14:textId="3A63DF77" w:rsidR="00FD3188" w:rsidDel="00400C79" w:rsidRDefault="00FD3188" w:rsidP="000B5951">
            <w:pPr>
              <w:jc w:val="both"/>
              <w:rPr>
                <w:del w:id="4241" w:author="Eva Skýbová" w:date="2024-05-15T09:59:00Z"/>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7F9387D" w14:textId="75313141" w:rsidR="00FD3188" w:rsidDel="00400C79" w:rsidRDefault="00FD3188" w:rsidP="000B5951">
            <w:pPr>
              <w:jc w:val="both"/>
              <w:rPr>
                <w:del w:id="4242" w:author="Eva Skýbová" w:date="2024-05-15T09:59:00Z"/>
              </w:rPr>
            </w:pPr>
            <w:del w:id="4243" w:author="Eva Skýbová" w:date="2024-05-15T09:59:00Z">
              <w:r w:rsidDel="00400C79">
                <w:rPr>
                  <w:b/>
                </w:rPr>
                <w:delText>WoS</w:delText>
              </w:r>
            </w:del>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EF8DA98" w14:textId="36DBDF27" w:rsidR="00FD3188" w:rsidDel="00400C79" w:rsidRDefault="00FD3188" w:rsidP="000B5951">
            <w:pPr>
              <w:jc w:val="both"/>
              <w:rPr>
                <w:del w:id="4244" w:author="Eva Skýbová" w:date="2024-05-15T09:59:00Z"/>
                <w:sz w:val="18"/>
              </w:rPr>
            </w:pPr>
            <w:del w:id="4245" w:author="Eva Skýbová" w:date="2024-05-15T09:59:00Z">
              <w:r w:rsidDel="00400C79">
                <w:rPr>
                  <w:b/>
                  <w:sz w:val="18"/>
                </w:rPr>
                <w:delText>Scopus</w:delText>
              </w:r>
            </w:del>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BE6D920" w14:textId="7DD0E7AC" w:rsidR="00FD3188" w:rsidDel="00400C79" w:rsidRDefault="00FD3188" w:rsidP="000B5951">
            <w:pPr>
              <w:jc w:val="both"/>
              <w:rPr>
                <w:del w:id="4246" w:author="Eva Skýbová" w:date="2024-05-15T09:59:00Z"/>
              </w:rPr>
            </w:pPr>
            <w:del w:id="4247" w:author="Eva Skýbová" w:date="2024-05-15T09:59:00Z">
              <w:r w:rsidDel="00400C79">
                <w:rPr>
                  <w:b/>
                  <w:sz w:val="18"/>
                </w:rPr>
                <w:delText>ostatní</w:delText>
              </w:r>
            </w:del>
          </w:p>
        </w:tc>
      </w:tr>
      <w:tr w:rsidR="00FD3188" w:rsidDel="00400C79" w14:paraId="512C485F" w14:textId="425BB212" w:rsidTr="000B5951">
        <w:trPr>
          <w:cantSplit/>
          <w:trHeight w:val="70"/>
          <w:del w:id="4248" w:author="Eva Skýbová" w:date="2024-05-15T09:59:00Z"/>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5AD7CC" w14:textId="5C94EB96" w:rsidR="00FD3188" w:rsidDel="00400C79" w:rsidRDefault="00FD3188" w:rsidP="000B5951">
            <w:pPr>
              <w:jc w:val="both"/>
              <w:rPr>
                <w:del w:id="4249" w:author="Eva Skýbová" w:date="2024-05-15T09:59:00Z"/>
              </w:rPr>
            </w:pPr>
            <w:del w:id="4250" w:author="Eva Skýbová" w:date="2024-05-15T09:59:00Z">
              <w:r w:rsidDel="00400C79">
                <w:rPr>
                  <w:b/>
                </w:rPr>
                <w:delText>Obor jmenovacího řízení</w:delText>
              </w:r>
            </w:del>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B157352" w14:textId="2C489BC3" w:rsidR="00FD3188" w:rsidDel="00400C79" w:rsidRDefault="00FD3188" w:rsidP="000B5951">
            <w:pPr>
              <w:jc w:val="both"/>
              <w:rPr>
                <w:del w:id="4251" w:author="Eva Skýbová" w:date="2024-05-15T09:59:00Z"/>
              </w:rPr>
            </w:pPr>
            <w:del w:id="4252" w:author="Eva Skýbová" w:date="2024-05-15T09:59:00Z">
              <w:r w:rsidDel="00400C79">
                <w:rPr>
                  <w:b/>
                </w:rPr>
                <w:delText>Rok udělení hodnosti</w:delText>
              </w:r>
            </w:del>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0F5CBD4" w14:textId="37A11A87" w:rsidR="00FD3188" w:rsidDel="00400C79" w:rsidRDefault="00FD3188" w:rsidP="000B5951">
            <w:pPr>
              <w:jc w:val="both"/>
              <w:rPr>
                <w:del w:id="4253" w:author="Eva Skýbová" w:date="2024-05-15T09:59:00Z"/>
              </w:rPr>
            </w:pPr>
            <w:del w:id="4254" w:author="Eva Skýbová" w:date="2024-05-15T09:59:00Z">
              <w:r w:rsidDel="00400C79">
                <w:rPr>
                  <w:b/>
                </w:rPr>
                <w:delText>Řízení konáno na VŠ</w:delText>
              </w:r>
            </w:del>
          </w:p>
        </w:tc>
        <w:tc>
          <w:tcPr>
            <w:tcW w:w="632" w:type="dxa"/>
            <w:gridSpan w:val="2"/>
            <w:tcBorders>
              <w:top w:val="single" w:sz="4" w:space="0" w:color="auto"/>
              <w:left w:val="single" w:sz="12" w:space="0" w:color="auto"/>
              <w:bottom w:val="single" w:sz="4" w:space="0" w:color="auto"/>
              <w:right w:val="single" w:sz="4" w:space="0" w:color="auto"/>
            </w:tcBorders>
            <w:hideMark/>
          </w:tcPr>
          <w:p w14:paraId="20998951" w14:textId="3A838862" w:rsidR="00FD3188" w:rsidDel="00400C79" w:rsidRDefault="00FD3188" w:rsidP="000B5951">
            <w:pPr>
              <w:jc w:val="both"/>
              <w:rPr>
                <w:del w:id="4255" w:author="Eva Skýbová" w:date="2024-05-15T09:59:00Z"/>
                <w:b/>
              </w:rPr>
            </w:pPr>
            <w:del w:id="4256" w:author="Eva Skýbová" w:date="2024-05-15T09:59:00Z">
              <w:r w:rsidDel="00400C79">
                <w:rPr>
                  <w:b/>
                </w:rPr>
                <w:delText>1</w:delText>
              </w:r>
            </w:del>
          </w:p>
        </w:tc>
        <w:tc>
          <w:tcPr>
            <w:tcW w:w="693" w:type="dxa"/>
            <w:tcBorders>
              <w:top w:val="single" w:sz="4" w:space="0" w:color="auto"/>
              <w:left w:val="single" w:sz="4" w:space="0" w:color="auto"/>
              <w:bottom w:val="single" w:sz="4" w:space="0" w:color="auto"/>
              <w:right w:val="single" w:sz="4" w:space="0" w:color="auto"/>
            </w:tcBorders>
            <w:hideMark/>
          </w:tcPr>
          <w:p w14:paraId="3D35A14C" w14:textId="6313DB2F" w:rsidR="00FD3188" w:rsidDel="00400C79" w:rsidRDefault="00FD3188" w:rsidP="000B5951">
            <w:pPr>
              <w:jc w:val="both"/>
              <w:rPr>
                <w:del w:id="4257" w:author="Eva Skýbová" w:date="2024-05-15T09:59:00Z"/>
                <w:b/>
              </w:rPr>
            </w:pPr>
            <w:del w:id="4258" w:author="Eva Skýbová" w:date="2024-05-15T09:59:00Z">
              <w:r w:rsidDel="00400C79">
                <w:rPr>
                  <w:b/>
                </w:rPr>
                <w:delText>11</w:delText>
              </w:r>
            </w:del>
          </w:p>
        </w:tc>
        <w:tc>
          <w:tcPr>
            <w:tcW w:w="694" w:type="dxa"/>
            <w:tcBorders>
              <w:top w:val="single" w:sz="4" w:space="0" w:color="auto"/>
              <w:left w:val="single" w:sz="4" w:space="0" w:color="auto"/>
              <w:bottom w:val="single" w:sz="4" w:space="0" w:color="auto"/>
              <w:right w:val="single" w:sz="4" w:space="0" w:color="auto"/>
            </w:tcBorders>
            <w:hideMark/>
          </w:tcPr>
          <w:p w14:paraId="4D79B547" w14:textId="0BCC9423" w:rsidR="00FD3188" w:rsidDel="00400C79" w:rsidRDefault="00FD3188" w:rsidP="000B5951">
            <w:pPr>
              <w:jc w:val="both"/>
              <w:rPr>
                <w:del w:id="4259" w:author="Eva Skýbová" w:date="2024-05-15T09:59:00Z"/>
                <w:b/>
              </w:rPr>
            </w:pPr>
            <w:del w:id="4260" w:author="Eva Skýbová" w:date="2024-05-15T09:59:00Z">
              <w:r w:rsidDel="00400C79">
                <w:rPr>
                  <w:b/>
                </w:rPr>
                <w:delText>17</w:delText>
              </w:r>
            </w:del>
          </w:p>
        </w:tc>
      </w:tr>
      <w:tr w:rsidR="00FD3188" w:rsidDel="00400C79" w14:paraId="2EBC5A26" w14:textId="6CCF5A88" w:rsidTr="000B5951">
        <w:trPr>
          <w:trHeight w:val="205"/>
          <w:del w:id="4261" w:author="Eva Skýbová" w:date="2024-05-15T09:59:00Z"/>
        </w:trPr>
        <w:tc>
          <w:tcPr>
            <w:tcW w:w="3347" w:type="dxa"/>
            <w:gridSpan w:val="3"/>
            <w:tcBorders>
              <w:top w:val="single" w:sz="4" w:space="0" w:color="auto"/>
              <w:left w:val="single" w:sz="4" w:space="0" w:color="auto"/>
              <w:bottom w:val="single" w:sz="4" w:space="0" w:color="auto"/>
              <w:right w:val="single" w:sz="4" w:space="0" w:color="auto"/>
            </w:tcBorders>
            <w:hideMark/>
          </w:tcPr>
          <w:p w14:paraId="2AE14DB6" w14:textId="52CB2E96" w:rsidR="00FD3188" w:rsidDel="00400C79" w:rsidRDefault="00FD3188" w:rsidP="000B5951">
            <w:pPr>
              <w:jc w:val="both"/>
              <w:rPr>
                <w:del w:id="4262" w:author="Eva Skýbová" w:date="2024-05-15T09:59:00Z"/>
              </w:rPr>
            </w:pPr>
          </w:p>
        </w:tc>
        <w:tc>
          <w:tcPr>
            <w:tcW w:w="2245" w:type="dxa"/>
            <w:gridSpan w:val="3"/>
            <w:tcBorders>
              <w:top w:val="single" w:sz="4" w:space="0" w:color="auto"/>
              <w:left w:val="single" w:sz="4" w:space="0" w:color="auto"/>
              <w:bottom w:val="single" w:sz="4" w:space="0" w:color="auto"/>
              <w:right w:val="single" w:sz="4" w:space="0" w:color="auto"/>
            </w:tcBorders>
            <w:hideMark/>
          </w:tcPr>
          <w:p w14:paraId="206F19DC" w14:textId="57C7065C" w:rsidR="00FD3188" w:rsidDel="00400C79" w:rsidRDefault="00FD3188" w:rsidP="000B5951">
            <w:pPr>
              <w:jc w:val="both"/>
              <w:rPr>
                <w:del w:id="4263" w:author="Eva Skýbová" w:date="2024-05-15T09:59:00Z"/>
              </w:rPr>
            </w:pPr>
          </w:p>
        </w:tc>
        <w:tc>
          <w:tcPr>
            <w:tcW w:w="2248" w:type="dxa"/>
            <w:gridSpan w:val="5"/>
            <w:tcBorders>
              <w:top w:val="single" w:sz="4" w:space="0" w:color="auto"/>
              <w:left w:val="single" w:sz="4" w:space="0" w:color="auto"/>
              <w:bottom w:val="single" w:sz="4" w:space="0" w:color="auto"/>
              <w:right w:val="single" w:sz="12" w:space="0" w:color="auto"/>
            </w:tcBorders>
          </w:tcPr>
          <w:p w14:paraId="613FBF1F" w14:textId="094BD769" w:rsidR="00FD3188" w:rsidDel="00400C79" w:rsidRDefault="00FD3188" w:rsidP="000B5951">
            <w:pPr>
              <w:jc w:val="both"/>
              <w:rPr>
                <w:del w:id="4264" w:author="Eva Skýbová" w:date="2024-05-15T09:59:00Z"/>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593FCEC" w14:textId="3D937E68" w:rsidR="00FD3188" w:rsidDel="00400C79" w:rsidRDefault="00FD3188" w:rsidP="000B5951">
            <w:pPr>
              <w:jc w:val="both"/>
              <w:rPr>
                <w:del w:id="4265" w:author="Eva Skýbová" w:date="2024-05-15T09:59:00Z"/>
                <w:b/>
                <w:sz w:val="18"/>
              </w:rPr>
            </w:pPr>
            <w:del w:id="4266" w:author="Eva Skýbová" w:date="2024-05-15T09:59:00Z">
              <w:r w:rsidDel="00400C79">
                <w:rPr>
                  <w:b/>
                  <w:sz w:val="18"/>
                </w:rPr>
                <w:delText>H-index WoS/Scopus</w:delText>
              </w:r>
            </w:del>
          </w:p>
        </w:tc>
        <w:tc>
          <w:tcPr>
            <w:tcW w:w="694" w:type="dxa"/>
            <w:tcBorders>
              <w:top w:val="single" w:sz="4" w:space="0" w:color="auto"/>
              <w:left w:val="single" w:sz="4" w:space="0" w:color="auto"/>
              <w:bottom w:val="single" w:sz="4" w:space="0" w:color="auto"/>
              <w:right w:val="single" w:sz="4" w:space="0" w:color="auto"/>
            </w:tcBorders>
            <w:vAlign w:val="center"/>
            <w:hideMark/>
          </w:tcPr>
          <w:p w14:paraId="795AE2D1" w14:textId="5E653C83" w:rsidR="00FD3188" w:rsidDel="00400C79" w:rsidRDefault="00FD3188" w:rsidP="000B5951">
            <w:pPr>
              <w:rPr>
                <w:del w:id="4267" w:author="Eva Skýbová" w:date="2024-05-15T09:59:00Z"/>
                <w:b/>
              </w:rPr>
            </w:pPr>
            <w:del w:id="4268" w:author="Eva Skýbová" w:date="2024-05-15T09:59:00Z">
              <w:r w:rsidDel="00400C79">
                <w:rPr>
                  <w:b/>
                </w:rPr>
                <w:delText xml:space="preserve">   1/1</w:delText>
              </w:r>
            </w:del>
          </w:p>
        </w:tc>
      </w:tr>
      <w:tr w:rsidR="00FD3188" w:rsidDel="00400C79" w14:paraId="133869E6" w14:textId="15855270" w:rsidTr="000B5951">
        <w:trPr>
          <w:del w:id="4269"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DB1EC7" w14:textId="69D117A7" w:rsidR="00FD3188" w:rsidDel="00400C79" w:rsidRDefault="00FD3188" w:rsidP="000B5951">
            <w:pPr>
              <w:jc w:val="both"/>
              <w:rPr>
                <w:del w:id="4270" w:author="Eva Skýbová" w:date="2024-05-15T09:59:00Z"/>
                <w:b/>
              </w:rPr>
            </w:pPr>
            <w:del w:id="4271" w:author="Eva Skýbová" w:date="2024-05-15T09:59:00Z">
              <w:r w:rsidDel="00400C79">
                <w:rPr>
                  <w:b/>
                </w:rPr>
                <w:delText>Přehled o nejvýznamnější publikační a další tvůrčí činnosti nebo další profesní činnosti u odborníků z praxe vztahující se k zabezpečovaným předmětům</w:delText>
              </w:r>
            </w:del>
          </w:p>
        </w:tc>
      </w:tr>
      <w:tr w:rsidR="00FD3188" w:rsidDel="00400C79" w14:paraId="10DF5260" w14:textId="5C81037A" w:rsidTr="000B5951">
        <w:trPr>
          <w:trHeight w:val="2347"/>
          <w:del w:id="4272"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hideMark/>
          </w:tcPr>
          <w:p w14:paraId="76435978" w14:textId="7193DF85" w:rsidR="00FD3188" w:rsidDel="00400C79" w:rsidRDefault="00FD3188" w:rsidP="000B5951">
            <w:pPr>
              <w:spacing w:after="240"/>
              <w:jc w:val="both"/>
              <w:rPr>
                <w:del w:id="4273" w:author="Eva Skýbová" w:date="2024-05-15T09:59:00Z"/>
              </w:rPr>
            </w:pPr>
            <w:del w:id="4274" w:author="Eva Skýbová" w:date="2024-05-15T09:59:00Z">
              <w:r w:rsidDel="00400C79">
                <w:delText xml:space="preserve">POPOVIČOVÁ, Mária; Jozef BABEČKA; </w:delText>
              </w:r>
              <w:r w:rsidDel="00400C79">
                <w:rPr>
                  <w:b/>
                </w:rPr>
                <w:delText xml:space="preserve">Petr SNOPEK </w:delText>
              </w:r>
              <w:r w:rsidDel="00400C79">
                <w:delText xml:space="preserve">a Mária BELOVIČOVÁ (2023). A Modern Pathway to the Prevention of Cardiovascular Diseases. </w:delText>
              </w:r>
              <w:r w:rsidDel="00400C79">
                <w:rPr>
                  <w:i/>
                </w:rPr>
                <w:delText>Clinical Social Work and Health Intervention</w:delText>
              </w:r>
              <w:r w:rsidDel="00400C79">
                <w:delText xml:space="preserve">, 2023, vol. 14, no. 4, pp. 21-31. DOI: 10.22359/cswhi_14_4_04 (Jimp, autorský podíl </w:delText>
              </w:r>
              <w:r w:rsidDel="00400C79">
                <w:rPr>
                  <w:b/>
                </w:rPr>
                <w:delText>25 %</w:delText>
              </w:r>
              <w:r w:rsidDel="00400C79">
                <w:delText>).</w:delText>
              </w:r>
            </w:del>
          </w:p>
          <w:p w14:paraId="10CC4449" w14:textId="4568060E" w:rsidR="00FD3188" w:rsidDel="00400C79" w:rsidRDefault="00FD3188" w:rsidP="000B5951">
            <w:pPr>
              <w:spacing w:after="240"/>
              <w:jc w:val="both"/>
              <w:rPr>
                <w:del w:id="4275" w:author="Eva Skýbová" w:date="2024-05-15T09:59:00Z"/>
              </w:rPr>
            </w:pPr>
            <w:del w:id="4276" w:author="Eva Skýbová" w:date="2024-05-15T09:59:00Z">
              <w:r w:rsidDel="00400C79">
                <w:delText>BABEČKA, Jozef; Mária POPOVIČOVÁ</w:delText>
              </w:r>
              <w:r w:rsidDel="00400C79">
                <w:rPr>
                  <w:rFonts w:ascii="Verdana" w:hAnsi="Verdana"/>
                </w:rPr>
                <w:delText>;</w:delText>
              </w:r>
              <w:r w:rsidDel="00400C79">
                <w:delText xml:space="preserve"> </w:delText>
              </w:r>
              <w:r w:rsidDel="00400C79">
                <w:rPr>
                  <w:b/>
                </w:rPr>
                <w:delText xml:space="preserve">Petr SNOPEK </w:delText>
              </w:r>
              <w:r w:rsidDel="00400C79">
                <w:delText xml:space="preserve">a Nadežda PETRKOVÁ JUSTHOVÁ (2023). Colorectal Cancer and Prevention Program focused on Colonoscopy. </w:delText>
              </w:r>
              <w:r w:rsidDel="00400C79">
                <w:rPr>
                  <w:i/>
                </w:rPr>
                <w:delText>Clinical Social Work and Health Intervention</w:delText>
              </w:r>
              <w:r w:rsidDel="00400C79">
                <w:delText xml:space="preserve">, 2023, vol. 14, no. 4, pp. 6 -14. DOI: 10.22359/cswhi_14_4_02 (Jimp, autorský podíl </w:delText>
              </w:r>
              <w:r w:rsidDel="00400C79">
                <w:rPr>
                  <w:b/>
                </w:rPr>
                <w:delText>25 %</w:delText>
              </w:r>
              <w:r w:rsidDel="00400C79">
                <w:delText>).</w:delText>
              </w:r>
            </w:del>
          </w:p>
          <w:p w14:paraId="07646962" w14:textId="34A4B476" w:rsidR="00FD3188" w:rsidDel="00400C79" w:rsidRDefault="00FD3188" w:rsidP="000B5951">
            <w:pPr>
              <w:spacing w:after="240"/>
              <w:jc w:val="both"/>
              <w:rPr>
                <w:del w:id="4277" w:author="Eva Skýbová" w:date="2024-05-15T09:59:00Z"/>
              </w:rPr>
            </w:pPr>
            <w:del w:id="4278" w:author="Eva Skýbová" w:date="2024-05-15T09:59:00Z">
              <w:r w:rsidDel="00400C79">
                <w:delText xml:space="preserve">BEJTKOVSKÝ, Jiří a Petr </w:delText>
              </w:r>
              <w:r w:rsidDel="00400C79">
                <w:rPr>
                  <w:b/>
                </w:rPr>
                <w:delText xml:space="preserve">SNOPEK </w:delText>
              </w:r>
              <w:r w:rsidDel="00400C79">
                <w:delText>(2023).</w:delText>
              </w:r>
              <w:r w:rsidDel="00400C79">
                <w:rPr>
                  <w:b/>
                </w:rPr>
                <w:delText xml:space="preserve">  </w:delText>
              </w:r>
              <w:r w:rsidDel="00400C79">
                <w:delText xml:space="preserve">Perception of Sport, Sports Betting, and Gambling from the Point of View of University Students – The Case of the Czech Republic. </w:delText>
              </w:r>
              <w:r w:rsidDel="00400C79">
                <w:rPr>
                  <w:i/>
                </w:rPr>
                <w:delText>Adiktologie,</w:delText>
              </w:r>
              <w:r w:rsidDel="00400C79">
                <w:delText xml:space="preserve"> 23(3), 207–217.</w:delText>
              </w:r>
            </w:del>
          </w:p>
          <w:p w14:paraId="322B854E" w14:textId="0C8A6199" w:rsidR="00FD3188" w:rsidDel="00400C79" w:rsidRDefault="00FD3188" w:rsidP="000B5951">
            <w:pPr>
              <w:spacing w:after="240"/>
              <w:jc w:val="both"/>
              <w:rPr>
                <w:del w:id="4279" w:author="Eva Skýbová" w:date="2024-05-15T09:59:00Z"/>
              </w:rPr>
            </w:pPr>
            <w:del w:id="4280" w:author="Eva Skýbová" w:date="2024-05-15T09:59:00Z">
              <w:r w:rsidDel="00400C79">
                <w:delText xml:space="preserve">https://doi.org/10.35198/01-2023-003-0003 (Jost, autorský podíl </w:delText>
              </w:r>
              <w:r w:rsidDel="00400C79">
                <w:rPr>
                  <w:b/>
                </w:rPr>
                <w:delText>50 %</w:delText>
              </w:r>
              <w:r w:rsidDel="00400C79">
                <w:delText>).</w:delText>
              </w:r>
            </w:del>
          </w:p>
          <w:p w14:paraId="4AA5DDB9" w14:textId="2AB0B6E0" w:rsidR="00FD3188" w:rsidDel="00400C79" w:rsidRDefault="00FD3188" w:rsidP="000B5951">
            <w:pPr>
              <w:spacing w:after="240"/>
              <w:jc w:val="both"/>
              <w:rPr>
                <w:del w:id="4281" w:author="Eva Skýbová" w:date="2024-05-15T09:59:00Z"/>
              </w:rPr>
            </w:pPr>
            <w:del w:id="4282" w:author="Eva Skýbová" w:date="2024-05-15T09:59:00Z">
              <w:r w:rsidDel="00400C79">
                <w:rPr>
                  <w:b/>
                </w:rPr>
                <w:delText xml:space="preserve">SNOPEK, Petr </w:delText>
              </w:r>
              <w:r w:rsidDel="00400C79">
                <w:delText xml:space="preserve">a Jiří BEJTKOVSKÝ (2022). COVID-19 global pandemic and preference and behaviour changes regarding selected anabolic androgenic substances and steroids – A comparative study. </w:delText>
              </w:r>
              <w:r w:rsidDel="00400C79">
                <w:rPr>
                  <w:i/>
                </w:rPr>
                <w:delText>Adiktologie</w:delText>
              </w:r>
              <w:r w:rsidDel="00400C79">
                <w:delText xml:space="preserve">, 2022, č. 4, 244-249, https://doi.org/10.35198/01 -2022-004-0003 (Jost, autorský podíl </w:delText>
              </w:r>
              <w:r w:rsidDel="00400C79">
                <w:rPr>
                  <w:b/>
                </w:rPr>
                <w:delText>50 %</w:delText>
              </w:r>
              <w:r w:rsidDel="00400C79">
                <w:delText>).</w:delText>
              </w:r>
            </w:del>
          </w:p>
          <w:p w14:paraId="5837DA9F" w14:textId="63AA3B3D" w:rsidR="00FD3188" w:rsidDel="00400C79" w:rsidRDefault="00FD3188" w:rsidP="000B5951">
            <w:pPr>
              <w:spacing w:after="240"/>
              <w:jc w:val="both"/>
              <w:rPr>
                <w:del w:id="4283" w:author="Eva Skýbová" w:date="2024-05-15T09:59:00Z"/>
              </w:rPr>
            </w:pPr>
            <w:del w:id="4284" w:author="Eva Skýbová" w:date="2024-05-15T09:59:00Z">
              <w:r w:rsidDel="00400C79">
                <w:delText xml:space="preserve">POPOVIČOVÁ, Mária; Mária BELOVIČOVÁ; </w:delText>
              </w:r>
              <w:r w:rsidDel="00400C79">
                <w:rPr>
                  <w:b/>
                </w:rPr>
                <w:delText xml:space="preserve">Petr SNOPEK </w:delText>
              </w:r>
              <w:r w:rsidDel="00400C79">
                <w:delText>a Jozef</w:delText>
              </w:r>
              <w:r w:rsidDel="00400C79">
                <w:rPr>
                  <w:b/>
                </w:rPr>
                <w:delText xml:space="preserve"> </w:delText>
              </w:r>
              <w:r w:rsidDel="00400C79">
                <w:delText xml:space="preserve">BABEČKA (2021). Key Predictors of Overweight and Obesity in Adult Population. </w:delText>
              </w:r>
              <w:r w:rsidDel="00400C79">
                <w:rPr>
                  <w:i/>
                </w:rPr>
                <w:delText>Clinical Social Work and Health Intervention</w:delText>
              </w:r>
              <w:r w:rsidDel="00400C79">
                <w:delText xml:space="preserve">, 2021, vol. 12, no. 5, pp. 79-86. DOI: 10.22359/cswhi_12_5_12(Jimp, autorský podíl </w:delText>
              </w:r>
              <w:r w:rsidDel="00400C79">
                <w:rPr>
                  <w:b/>
                </w:rPr>
                <w:delText>25 %</w:delText>
              </w:r>
              <w:r w:rsidDel="00400C79">
                <w:delText>).</w:delText>
              </w:r>
            </w:del>
          </w:p>
          <w:p w14:paraId="71CAEC7C" w14:textId="3866D834" w:rsidR="00FD3188" w:rsidDel="00400C79" w:rsidRDefault="00FD3188" w:rsidP="000B5951">
            <w:pPr>
              <w:spacing w:after="240"/>
              <w:jc w:val="both"/>
              <w:rPr>
                <w:del w:id="4285" w:author="Eva Skýbová" w:date="2024-05-15T09:59:00Z"/>
              </w:rPr>
            </w:pPr>
            <w:del w:id="4286" w:author="Eva Skýbová" w:date="2024-05-15T09:59:00Z">
              <w:r w:rsidDel="00400C79">
                <w:delText xml:space="preserve">BABEČKA, Jozef; Mária POPOVIČOVÁ; Mária BELOVIČOVÁ a </w:delText>
              </w:r>
              <w:r w:rsidDel="00400C79">
                <w:rPr>
                  <w:b/>
                </w:rPr>
                <w:delText>Petr</w:delText>
              </w:r>
              <w:r w:rsidDel="00400C79">
                <w:delText xml:space="preserve"> </w:delText>
              </w:r>
              <w:r w:rsidDel="00400C79">
                <w:rPr>
                  <w:b/>
                </w:rPr>
                <w:delText xml:space="preserve">SNOPEK </w:delText>
              </w:r>
              <w:r w:rsidDel="00400C79">
                <w:delText xml:space="preserve">(2021). Preffered Methods of Treating Obesity in Late Adulthood and Senior Age. </w:delText>
              </w:r>
              <w:r w:rsidDel="00400C79">
                <w:rPr>
                  <w:i/>
                </w:rPr>
                <w:delText>Clinical Social Work and Health Intervention</w:delText>
              </w:r>
              <w:r w:rsidDel="00400C79">
                <w:delText xml:space="preserve">, 2021, vol. 12, no. 5, pp. 47-54. DOI: 10.22359/cswhi_12_5_07 </w:delText>
              </w:r>
              <w:r w:rsidDel="00400C79">
                <w:fldChar w:fldCharType="begin"/>
              </w:r>
              <w:r w:rsidDel="00400C79">
                <w:delInstrText xml:space="preserve"> HYPERLINK </w:delInstrText>
              </w:r>
              <w:r w:rsidDel="00400C79">
                <w:fldChar w:fldCharType="end"/>
              </w:r>
              <w:r w:rsidDel="00400C79">
                <w:delText xml:space="preserve">(Jimp, autorský podíl </w:delText>
              </w:r>
              <w:r w:rsidDel="00400C79">
                <w:rPr>
                  <w:b/>
                </w:rPr>
                <w:delText>50 %</w:delText>
              </w:r>
              <w:r w:rsidDel="00400C79">
                <w:delText>).</w:delText>
              </w:r>
            </w:del>
          </w:p>
        </w:tc>
      </w:tr>
      <w:tr w:rsidR="00FD3188" w:rsidDel="00400C79" w14:paraId="490D8C3A" w14:textId="353DC58C" w:rsidTr="000B5951">
        <w:trPr>
          <w:trHeight w:val="218"/>
          <w:del w:id="4287"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267F421" w14:textId="5C6F4F30" w:rsidR="00FD3188" w:rsidDel="00400C79" w:rsidRDefault="00FD3188" w:rsidP="000B5951">
            <w:pPr>
              <w:rPr>
                <w:del w:id="4288" w:author="Eva Skýbová" w:date="2024-05-15T09:59:00Z"/>
                <w:b/>
              </w:rPr>
            </w:pPr>
            <w:del w:id="4289" w:author="Eva Skýbová" w:date="2024-05-15T09:59:00Z">
              <w:r w:rsidDel="00400C79">
                <w:rPr>
                  <w:b/>
                </w:rPr>
                <w:delText>Působení v zahraničí</w:delText>
              </w:r>
            </w:del>
          </w:p>
        </w:tc>
      </w:tr>
      <w:tr w:rsidR="00FD3188" w:rsidDel="00400C79" w14:paraId="725BA2E3" w14:textId="5B707D03" w:rsidTr="000B5951">
        <w:trPr>
          <w:trHeight w:val="328"/>
          <w:del w:id="4290" w:author="Eva Skýbová" w:date="2024-05-15T09:59:00Z"/>
        </w:trPr>
        <w:tc>
          <w:tcPr>
            <w:tcW w:w="9859" w:type="dxa"/>
            <w:gridSpan w:val="15"/>
            <w:tcBorders>
              <w:top w:val="single" w:sz="4" w:space="0" w:color="auto"/>
              <w:left w:val="single" w:sz="4" w:space="0" w:color="auto"/>
              <w:bottom w:val="single" w:sz="4" w:space="0" w:color="auto"/>
              <w:right w:val="single" w:sz="4" w:space="0" w:color="auto"/>
            </w:tcBorders>
          </w:tcPr>
          <w:p w14:paraId="27C958AD" w14:textId="1DD04EEC" w:rsidR="00FD3188" w:rsidDel="00400C79" w:rsidRDefault="00FD3188" w:rsidP="000B5951">
            <w:pPr>
              <w:rPr>
                <w:del w:id="4291" w:author="Eva Skýbová" w:date="2024-05-15T09:59:00Z"/>
                <w:b/>
              </w:rPr>
            </w:pPr>
          </w:p>
        </w:tc>
      </w:tr>
      <w:tr w:rsidR="00FD3188" w:rsidDel="00400C79" w14:paraId="7F0E17DA" w14:textId="7D4D6976" w:rsidTr="000B5951">
        <w:trPr>
          <w:cantSplit/>
          <w:trHeight w:val="470"/>
          <w:del w:id="4292" w:author="Eva Skýbová" w:date="2024-05-15T09:5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84C797" w14:textId="0578CEA9" w:rsidR="00FD3188" w:rsidDel="00400C79" w:rsidRDefault="00FD3188" w:rsidP="000B5951">
            <w:pPr>
              <w:jc w:val="both"/>
              <w:rPr>
                <w:del w:id="4293" w:author="Eva Skýbová" w:date="2024-05-15T09:59:00Z"/>
                <w:b/>
              </w:rPr>
            </w:pPr>
            <w:del w:id="4294" w:author="Eva Skýbová" w:date="2024-05-15T09:59:00Z">
              <w:r w:rsidDel="00400C79">
                <w:rPr>
                  <w:b/>
                </w:rPr>
                <w:delText xml:space="preserve">Podpis </w:delText>
              </w:r>
            </w:del>
          </w:p>
        </w:tc>
        <w:tc>
          <w:tcPr>
            <w:tcW w:w="4536" w:type="dxa"/>
            <w:gridSpan w:val="8"/>
            <w:tcBorders>
              <w:top w:val="single" w:sz="4" w:space="0" w:color="auto"/>
              <w:left w:val="single" w:sz="4" w:space="0" w:color="auto"/>
              <w:bottom w:val="single" w:sz="4" w:space="0" w:color="auto"/>
              <w:right w:val="single" w:sz="4" w:space="0" w:color="auto"/>
            </w:tcBorders>
            <w:hideMark/>
          </w:tcPr>
          <w:p w14:paraId="40E9BFB3" w14:textId="069CD276" w:rsidR="00FD3188" w:rsidDel="00400C79" w:rsidRDefault="00FD3188" w:rsidP="000B5951">
            <w:pPr>
              <w:jc w:val="both"/>
              <w:rPr>
                <w:del w:id="4295" w:author="Eva Skýbová" w:date="2024-05-15T09:59:00Z"/>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6C19AE" w14:textId="1B341C2A" w:rsidR="00FD3188" w:rsidDel="00400C79" w:rsidRDefault="00FD3188" w:rsidP="000B5951">
            <w:pPr>
              <w:jc w:val="both"/>
              <w:rPr>
                <w:del w:id="4296" w:author="Eva Skýbová" w:date="2024-05-15T09:59:00Z"/>
              </w:rPr>
            </w:pPr>
            <w:del w:id="4297" w:author="Eva Skýbová" w:date="2024-05-15T09:59:00Z">
              <w:r w:rsidDel="00400C79">
                <w:rPr>
                  <w:b/>
                </w:rPr>
                <w:delText>datum</w:delText>
              </w:r>
            </w:del>
          </w:p>
        </w:tc>
        <w:tc>
          <w:tcPr>
            <w:tcW w:w="2019" w:type="dxa"/>
            <w:gridSpan w:val="4"/>
            <w:tcBorders>
              <w:top w:val="single" w:sz="4" w:space="0" w:color="auto"/>
              <w:left w:val="single" w:sz="4" w:space="0" w:color="auto"/>
              <w:bottom w:val="single" w:sz="4" w:space="0" w:color="auto"/>
              <w:right w:val="single" w:sz="4" w:space="0" w:color="auto"/>
            </w:tcBorders>
            <w:hideMark/>
          </w:tcPr>
          <w:p w14:paraId="68221860" w14:textId="392937C6" w:rsidR="00FD3188" w:rsidDel="00400C79" w:rsidRDefault="00FD3188" w:rsidP="000B5951">
            <w:pPr>
              <w:jc w:val="both"/>
              <w:rPr>
                <w:del w:id="4298" w:author="Eva Skýbová" w:date="2024-05-15T09:59:00Z"/>
              </w:rPr>
            </w:pPr>
          </w:p>
        </w:tc>
      </w:tr>
    </w:tbl>
    <w:p w14:paraId="5AB6057F" w14:textId="61F1C5C5" w:rsidR="00FD3188" w:rsidDel="00400C79" w:rsidRDefault="00FD3188" w:rsidP="00FD3188">
      <w:pPr>
        <w:rPr>
          <w:del w:id="4299" w:author="Eva Skýbová" w:date="2024-05-15T09:59:00Z"/>
        </w:rPr>
      </w:pPr>
    </w:p>
    <w:p w14:paraId="13FDCA5B" w14:textId="30449EA8" w:rsidR="00FD3188" w:rsidRDefault="00FD3188" w:rsidP="00FD3188">
      <w:pPr>
        <w:spacing w:after="160" w:line="259" w:lineRule="auto"/>
      </w:pPr>
      <w:del w:id="4300" w:author="Eva Skýbová" w:date="2024-05-15T09:59:00Z">
        <w:r w:rsidDel="00400C79">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57FB30D"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A48CA25" w14:textId="77777777" w:rsidR="00FD3188" w:rsidRDefault="00FD3188" w:rsidP="000B5951">
            <w:pPr>
              <w:jc w:val="both"/>
              <w:rPr>
                <w:b/>
                <w:sz w:val="28"/>
              </w:rPr>
            </w:pPr>
            <w:r>
              <w:rPr>
                <w:b/>
                <w:sz w:val="28"/>
              </w:rPr>
              <w:t>C-I – Personální zabezpečení</w:t>
            </w:r>
          </w:p>
        </w:tc>
      </w:tr>
      <w:tr w:rsidR="00FD3188" w14:paraId="0B37C943"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F04C9BF"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65BC7DED" w14:textId="77777777" w:rsidR="00FD3188" w:rsidRDefault="00FD3188" w:rsidP="000B5951">
            <w:pPr>
              <w:jc w:val="both"/>
            </w:pPr>
            <w:r>
              <w:t>Univerzita Tomáše Bati ve Zlíně</w:t>
            </w:r>
          </w:p>
        </w:tc>
      </w:tr>
      <w:tr w:rsidR="00FD3188" w14:paraId="3FBD549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30D2D9"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4A15C1EC" w14:textId="77777777" w:rsidR="00FD3188" w:rsidRDefault="00FD3188" w:rsidP="000B5951">
            <w:pPr>
              <w:jc w:val="both"/>
            </w:pPr>
            <w:r>
              <w:t>Fakulta logistiky a krizového řízení</w:t>
            </w:r>
          </w:p>
        </w:tc>
      </w:tr>
      <w:tr w:rsidR="00FD3188" w14:paraId="181BBA7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D625D13"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1997B4B" w14:textId="77777777" w:rsidR="00FD3188" w:rsidRDefault="00FD3188" w:rsidP="000B5951">
            <w:pPr>
              <w:jc w:val="both"/>
            </w:pPr>
            <w:r>
              <w:t>Risk Management</w:t>
            </w:r>
          </w:p>
        </w:tc>
      </w:tr>
      <w:tr w:rsidR="00FD3188" w14:paraId="5420D0A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ACD7FB5"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38A93518" w14:textId="77777777" w:rsidR="00FD3188" w:rsidRDefault="00FD3188" w:rsidP="000B5951">
            <w:pPr>
              <w:jc w:val="both"/>
              <w:rPr>
                <w:b/>
              </w:rPr>
            </w:pPr>
            <w:r>
              <w:rPr>
                <w:b/>
              </w:rPr>
              <w:t>Jan Strohmandl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E66BAC0"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56173A34" w14:textId="77777777" w:rsidR="00FD3188" w:rsidRDefault="00FD3188" w:rsidP="000B5951">
            <w:r>
              <w:t>Ing., Ph.D.</w:t>
            </w:r>
          </w:p>
        </w:tc>
      </w:tr>
      <w:tr w:rsidR="00FD3188" w14:paraId="2EF1F27A"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9F188DD"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121C32DF" w14:textId="77777777" w:rsidR="00FD3188" w:rsidRDefault="00FD3188" w:rsidP="000B5951">
            <w:pPr>
              <w:jc w:val="both"/>
            </w:pPr>
            <w:r>
              <w:t>1962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ED84B68"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AD1D00A" w14:textId="77777777" w:rsidR="00FD3188" w:rsidRDefault="00FD3188" w:rsidP="000B5951">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E26E1C1"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4AF85F3"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B29724"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A5D0E15" w14:textId="77777777" w:rsidR="00FD3188" w:rsidRDefault="00FD3188" w:rsidP="000B5951">
            <w:pPr>
              <w:jc w:val="both"/>
            </w:pPr>
            <w:r>
              <w:t>N</w:t>
            </w:r>
          </w:p>
        </w:tc>
      </w:tr>
      <w:tr w:rsidR="00FD3188" w14:paraId="6ED66507"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2F00AAA"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1DD5D528" w14:textId="77777777" w:rsidR="00FD3188" w:rsidRDefault="00FD3188" w:rsidP="000B5951">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F5F1841"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6E323C58"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41E7CB"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36618E9" w14:textId="77777777" w:rsidR="00FD3188" w:rsidRDefault="00FD3188" w:rsidP="000B5951">
            <w:pPr>
              <w:jc w:val="both"/>
            </w:pPr>
            <w:r>
              <w:t>N</w:t>
            </w:r>
          </w:p>
        </w:tc>
      </w:tr>
      <w:tr w:rsidR="00FD3188" w14:paraId="2AA4EB54"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EEBB33"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905E88"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875A6D" w14:textId="77777777" w:rsidR="00FD3188" w:rsidRDefault="00FD3188" w:rsidP="000B5951">
            <w:pPr>
              <w:jc w:val="both"/>
              <w:rPr>
                <w:b/>
              </w:rPr>
            </w:pPr>
            <w:r>
              <w:rPr>
                <w:b/>
              </w:rPr>
              <w:t>rozsah</w:t>
            </w:r>
          </w:p>
        </w:tc>
      </w:tr>
      <w:tr w:rsidR="00FD3188" w14:paraId="1BDFC80C" w14:textId="77777777" w:rsidTr="000B5951">
        <w:tc>
          <w:tcPr>
            <w:tcW w:w="6060" w:type="dxa"/>
            <w:gridSpan w:val="8"/>
            <w:tcBorders>
              <w:top w:val="single" w:sz="4" w:space="0" w:color="auto"/>
              <w:left w:val="single" w:sz="4" w:space="0" w:color="auto"/>
              <w:bottom w:val="single" w:sz="4" w:space="0" w:color="auto"/>
              <w:right w:val="single" w:sz="4" w:space="0" w:color="auto"/>
            </w:tcBorders>
            <w:hideMark/>
          </w:tcPr>
          <w:p w14:paraId="13E4C65E" w14:textId="77777777" w:rsidR="00FD3188" w:rsidRDefault="00FD3188" w:rsidP="000B5951">
            <w:pPr>
              <w:jc w:val="both"/>
            </w:pPr>
            <w:r>
              <w:t>VŠLG Přerov</w:t>
            </w:r>
          </w:p>
        </w:tc>
        <w:tc>
          <w:tcPr>
            <w:tcW w:w="1703" w:type="dxa"/>
            <w:gridSpan w:val="2"/>
            <w:tcBorders>
              <w:top w:val="single" w:sz="4" w:space="0" w:color="auto"/>
              <w:left w:val="single" w:sz="4" w:space="0" w:color="auto"/>
              <w:bottom w:val="single" w:sz="4" w:space="0" w:color="auto"/>
              <w:right w:val="single" w:sz="4" w:space="0" w:color="auto"/>
            </w:tcBorders>
            <w:hideMark/>
          </w:tcPr>
          <w:p w14:paraId="4A9AB740" w14:textId="77777777" w:rsidR="00FD3188" w:rsidRDefault="00FD3188" w:rsidP="000B5951">
            <w:pPr>
              <w:jc w:val="both"/>
              <w:rPr>
                <w:i/>
              </w:rPr>
            </w:pPr>
            <w:r>
              <w:rPr>
                <w:i/>
              </w:rPr>
              <w:t>DPP</w:t>
            </w:r>
          </w:p>
        </w:tc>
        <w:tc>
          <w:tcPr>
            <w:tcW w:w="2096" w:type="dxa"/>
            <w:gridSpan w:val="5"/>
            <w:tcBorders>
              <w:top w:val="single" w:sz="4" w:space="0" w:color="auto"/>
              <w:left w:val="single" w:sz="4" w:space="0" w:color="auto"/>
              <w:bottom w:val="single" w:sz="4" w:space="0" w:color="auto"/>
              <w:right w:val="single" w:sz="4" w:space="0" w:color="auto"/>
            </w:tcBorders>
            <w:hideMark/>
          </w:tcPr>
          <w:p w14:paraId="2C74E772" w14:textId="77777777" w:rsidR="00FD3188" w:rsidRDefault="00FD3188" w:rsidP="000B5951">
            <w:pPr>
              <w:jc w:val="both"/>
            </w:pPr>
            <w:r>
              <w:t>20 hodin/semestr</w:t>
            </w:r>
          </w:p>
        </w:tc>
      </w:tr>
      <w:tr w:rsidR="00FD3188" w14:paraId="28DEF5E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30A40B5"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61637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23225C0" w14:textId="77777777" w:rsidR="00FD3188" w:rsidRDefault="00FD3188" w:rsidP="000B5951">
            <w:pPr>
              <w:jc w:val="both"/>
            </w:pPr>
          </w:p>
        </w:tc>
      </w:tr>
      <w:tr w:rsidR="00FD3188" w14:paraId="15F5CD5C"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8CF092"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30EAA3F" w14:textId="77777777" w:rsidTr="000B5951">
        <w:trPr>
          <w:trHeight w:val="891"/>
        </w:trPr>
        <w:tc>
          <w:tcPr>
            <w:tcW w:w="9859" w:type="dxa"/>
            <w:gridSpan w:val="15"/>
            <w:tcBorders>
              <w:top w:val="nil"/>
              <w:left w:val="single" w:sz="4" w:space="0" w:color="auto"/>
              <w:bottom w:val="single" w:sz="4" w:space="0" w:color="auto"/>
              <w:right w:val="single" w:sz="4" w:space="0" w:color="auto"/>
            </w:tcBorders>
            <w:hideMark/>
          </w:tcPr>
          <w:p w14:paraId="11D3FE5E" w14:textId="37D215CD" w:rsidR="00FD3188" w:rsidRDefault="00FD3188" w:rsidP="000B5951">
            <w:pPr>
              <w:jc w:val="both"/>
            </w:pPr>
            <w:r>
              <w:t xml:space="preserve">Population Protection </w:t>
            </w:r>
            <w:del w:id="4301" w:author="Eva Skýbová" w:date="2024-05-15T09:59:00Z">
              <w:r w:rsidDel="00400C79">
                <w:delText>I</w:delText>
              </w:r>
            </w:del>
            <w:r>
              <w:t xml:space="preserve"> (ZT) – garant, přednášející (57 %) </w:t>
            </w:r>
          </w:p>
          <w:p w14:paraId="0CD21B9E" w14:textId="6D633CBE" w:rsidR="00FD3188" w:rsidDel="00400C79" w:rsidRDefault="00FD3188" w:rsidP="000B5951">
            <w:pPr>
              <w:jc w:val="both"/>
              <w:rPr>
                <w:del w:id="4302" w:author="Eva Skýbová" w:date="2024-05-15T09:59:00Z"/>
              </w:rPr>
            </w:pPr>
            <w:del w:id="4303" w:author="Eva Skýbová" w:date="2024-05-15T09:59:00Z">
              <w:r w:rsidDel="00400C79">
                <w:delText>Population Protection II – garant, přednášející (57 %)</w:delText>
              </w:r>
            </w:del>
          </w:p>
          <w:p w14:paraId="737A2A1A" w14:textId="131E3B6A" w:rsidR="00FD3188" w:rsidDel="00400C79" w:rsidRDefault="00FD3188" w:rsidP="000B5951">
            <w:pPr>
              <w:jc w:val="both"/>
              <w:rPr>
                <w:del w:id="4304" w:author="Eva Skýbová" w:date="2024-05-15T09:59:00Z"/>
              </w:rPr>
            </w:pPr>
            <w:del w:id="4305" w:author="Eva Skýbová" w:date="2024-05-15T09:59:00Z">
              <w:r w:rsidDel="00400C79">
                <w:delText>Fire Protection (PZ) – garant, přednášející (100 %), vede semináře (100 %)</w:delText>
              </w:r>
            </w:del>
          </w:p>
          <w:p w14:paraId="30AE2002" w14:textId="09DA1313" w:rsidR="00FD3188" w:rsidRDefault="00FD3188" w:rsidP="000B5951">
            <w:pPr>
              <w:jc w:val="both"/>
              <w:rPr>
                <w:color w:val="FF0000"/>
              </w:rPr>
            </w:pPr>
            <w:del w:id="4306" w:author="Eva Skýbová" w:date="2024-05-15T09:59:00Z">
              <w:r w:rsidDel="00400C79">
                <w:delText xml:space="preserve"> </w:delText>
              </w:r>
            </w:del>
          </w:p>
        </w:tc>
      </w:tr>
      <w:tr w:rsidR="00FD3188" w14:paraId="6C3E270C"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4A5EB3D"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1D5F5CC7"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276CF7CA"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A6AC0C0"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C713A5A"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ED855CD"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C6081C5" w14:textId="77777777" w:rsidR="00FD3188" w:rsidRDefault="00FD3188" w:rsidP="000B5951">
            <w:pPr>
              <w:jc w:val="both"/>
              <w:rPr>
                <w:b/>
              </w:rPr>
            </w:pPr>
            <w:r>
              <w:rPr>
                <w:b/>
              </w:rPr>
              <w:t>(</w:t>
            </w:r>
            <w:r>
              <w:rPr>
                <w:b/>
                <w:i/>
                <w:iCs/>
              </w:rPr>
              <w:t>nepovinný údaj</w:t>
            </w:r>
            <w:r>
              <w:rPr>
                <w:b/>
              </w:rPr>
              <w:t>) Počet hodin za semestr</w:t>
            </w:r>
          </w:p>
        </w:tc>
      </w:tr>
      <w:tr w:rsidR="00FD3188" w14:paraId="2F45542F"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6E76FBA8" w14:textId="77777777" w:rsidR="00FD3188" w:rsidRDefault="00FD3188" w:rsidP="000B5951">
            <w:pPr>
              <w:jc w:val="both"/>
            </w:pPr>
            <w:r>
              <w:t>Odborná praxe</w:t>
            </w:r>
          </w:p>
        </w:tc>
        <w:tc>
          <w:tcPr>
            <w:tcW w:w="2409" w:type="dxa"/>
            <w:gridSpan w:val="3"/>
            <w:tcBorders>
              <w:top w:val="nil"/>
              <w:left w:val="single" w:sz="4" w:space="0" w:color="auto"/>
              <w:bottom w:val="single" w:sz="4" w:space="0" w:color="auto"/>
              <w:right w:val="single" w:sz="4" w:space="0" w:color="auto"/>
            </w:tcBorders>
            <w:hideMark/>
          </w:tcPr>
          <w:p w14:paraId="65A1532A" w14:textId="77777777" w:rsidR="00FD3188" w:rsidRDefault="00FD3188" w:rsidP="000B5951">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79006B44" w14:textId="77777777" w:rsidR="00FD3188" w:rsidRDefault="00FD3188" w:rsidP="000B5951">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201FF6F5" w14:textId="77777777" w:rsidR="00FD3188" w:rsidRDefault="00FD3188" w:rsidP="000B5951">
            <w:pPr>
              <w:jc w:val="both"/>
            </w:pPr>
            <w:r>
              <w:t>garant</w:t>
            </w:r>
          </w:p>
        </w:tc>
        <w:tc>
          <w:tcPr>
            <w:tcW w:w="1972" w:type="dxa"/>
            <w:gridSpan w:val="3"/>
            <w:tcBorders>
              <w:top w:val="nil"/>
              <w:left w:val="single" w:sz="4" w:space="0" w:color="auto"/>
              <w:bottom w:val="single" w:sz="4" w:space="0" w:color="auto"/>
              <w:right w:val="single" w:sz="4" w:space="0" w:color="auto"/>
            </w:tcBorders>
          </w:tcPr>
          <w:p w14:paraId="0551D42C" w14:textId="77777777" w:rsidR="00FD3188" w:rsidRDefault="00FD3188" w:rsidP="000B5951">
            <w:pPr>
              <w:jc w:val="both"/>
            </w:pPr>
          </w:p>
        </w:tc>
      </w:tr>
      <w:tr w:rsidR="00FD3188" w14:paraId="3490F493"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11BB4B65" w14:textId="77777777" w:rsidR="00FD3188" w:rsidRDefault="00FD3188" w:rsidP="000B5951">
            <w:pPr>
              <w:jc w:val="both"/>
            </w:pPr>
            <w:r>
              <w:t>Reflexe odborné praxe</w:t>
            </w:r>
          </w:p>
        </w:tc>
        <w:tc>
          <w:tcPr>
            <w:tcW w:w="2409" w:type="dxa"/>
            <w:gridSpan w:val="3"/>
            <w:tcBorders>
              <w:top w:val="nil"/>
              <w:left w:val="single" w:sz="4" w:space="0" w:color="auto"/>
              <w:bottom w:val="single" w:sz="4" w:space="0" w:color="auto"/>
              <w:right w:val="single" w:sz="4" w:space="0" w:color="auto"/>
            </w:tcBorders>
            <w:hideMark/>
          </w:tcPr>
          <w:p w14:paraId="59481DA2" w14:textId="77777777" w:rsidR="00FD3188" w:rsidRDefault="00FD3188" w:rsidP="000B5951">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3EA5B5AE" w14:textId="77777777" w:rsidR="00FD3188" w:rsidRDefault="00FD3188" w:rsidP="000B5951">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7637A847" w14:textId="77777777" w:rsidR="00FD3188" w:rsidRDefault="00FD3188" w:rsidP="000B5951">
            <w:pPr>
              <w:jc w:val="both"/>
            </w:pPr>
            <w:r>
              <w:t>garant</w:t>
            </w:r>
          </w:p>
        </w:tc>
        <w:tc>
          <w:tcPr>
            <w:tcW w:w="1972" w:type="dxa"/>
            <w:gridSpan w:val="3"/>
            <w:tcBorders>
              <w:top w:val="nil"/>
              <w:left w:val="single" w:sz="4" w:space="0" w:color="auto"/>
              <w:bottom w:val="single" w:sz="4" w:space="0" w:color="auto"/>
              <w:right w:val="single" w:sz="4" w:space="0" w:color="auto"/>
            </w:tcBorders>
          </w:tcPr>
          <w:p w14:paraId="503FA45A" w14:textId="77777777" w:rsidR="00FD3188" w:rsidRDefault="00FD3188" w:rsidP="000B5951">
            <w:pPr>
              <w:jc w:val="both"/>
            </w:pPr>
          </w:p>
        </w:tc>
      </w:tr>
      <w:tr w:rsidR="00FD3188" w14:paraId="5B1FA81A"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38038A1D" w14:textId="77777777" w:rsidR="00FD3188" w:rsidRDefault="00FD3188" w:rsidP="000B5951">
            <w:pPr>
              <w:jc w:val="both"/>
            </w:pPr>
            <w:r>
              <w:rPr>
                <w:bCs/>
              </w:rPr>
              <w:t>Krizové a havarijní plánování</w:t>
            </w:r>
            <w:r>
              <w:t xml:space="preserve"> (PZ)</w:t>
            </w:r>
          </w:p>
        </w:tc>
        <w:tc>
          <w:tcPr>
            <w:tcW w:w="2409" w:type="dxa"/>
            <w:gridSpan w:val="3"/>
            <w:tcBorders>
              <w:top w:val="nil"/>
              <w:left w:val="single" w:sz="4" w:space="0" w:color="auto"/>
              <w:bottom w:val="single" w:sz="4" w:space="0" w:color="auto"/>
              <w:right w:val="single" w:sz="4" w:space="0" w:color="auto"/>
            </w:tcBorders>
            <w:hideMark/>
          </w:tcPr>
          <w:p w14:paraId="7AD644C9" w14:textId="77777777" w:rsidR="00FD3188" w:rsidRDefault="00FD3188" w:rsidP="000B5951">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0919D373" w14:textId="77777777" w:rsidR="00FD3188" w:rsidRDefault="00FD3188" w:rsidP="000B5951">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3ED1A324" w14:textId="77777777" w:rsidR="00FD3188" w:rsidRDefault="00FD3188" w:rsidP="000B5951">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0B6C770B" w14:textId="77777777" w:rsidR="00FD3188" w:rsidRDefault="00FD3188" w:rsidP="000B5951">
            <w:pPr>
              <w:jc w:val="both"/>
            </w:pPr>
          </w:p>
        </w:tc>
      </w:tr>
      <w:tr w:rsidR="00FD3188" w14:paraId="40A48088"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6880D5BE" w14:textId="77777777" w:rsidR="00FD3188" w:rsidRDefault="00FD3188" w:rsidP="000B5951">
            <w:pPr>
              <w:jc w:val="both"/>
            </w:pPr>
            <w:r>
              <w:rPr>
                <w:bCs/>
              </w:rPr>
              <w:t>Aplikovaná ochrana obyvatelstva</w:t>
            </w:r>
          </w:p>
        </w:tc>
        <w:tc>
          <w:tcPr>
            <w:tcW w:w="2409" w:type="dxa"/>
            <w:gridSpan w:val="3"/>
            <w:tcBorders>
              <w:top w:val="nil"/>
              <w:left w:val="single" w:sz="4" w:space="0" w:color="auto"/>
              <w:bottom w:val="single" w:sz="4" w:space="0" w:color="auto"/>
              <w:right w:val="single" w:sz="4" w:space="0" w:color="auto"/>
            </w:tcBorders>
            <w:hideMark/>
          </w:tcPr>
          <w:p w14:paraId="3194D43C" w14:textId="77777777" w:rsidR="00FD3188" w:rsidRDefault="00FD3188" w:rsidP="000B5951">
            <w:pPr>
              <w:jc w:val="both"/>
            </w:pPr>
            <w:r>
              <w:t>Bezpečnost společnosti</w:t>
            </w:r>
          </w:p>
        </w:tc>
        <w:tc>
          <w:tcPr>
            <w:tcW w:w="567" w:type="dxa"/>
            <w:gridSpan w:val="2"/>
            <w:tcBorders>
              <w:top w:val="nil"/>
              <w:left w:val="single" w:sz="4" w:space="0" w:color="auto"/>
              <w:bottom w:val="single" w:sz="4" w:space="0" w:color="auto"/>
              <w:right w:val="single" w:sz="4" w:space="0" w:color="auto"/>
            </w:tcBorders>
            <w:hideMark/>
          </w:tcPr>
          <w:p w14:paraId="359EBF17" w14:textId="77777777" w:rsidR="00FD3188"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hideMark/>
          </w:tcPr>
          <w:p w14:paraId="26159F29" w14:textId="77777777" w:rsidR="00FD3188" w:rsidRDefault="00FD3188" w:rsidP="000B5951">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2687BE83" w14:textId="77777777" w:rsidR="00FD3188" w:rsidRDefault="00FD3188" w:rsidP="000B5951">
            <w:pPr>
              <w:jc w:val="both"/>
            </w:pPr>
          </w:p>
        </w:tc>
      </w:tr>
      <w:tr w:rsidR="00FD3188" w14:paraId="04AB06A6"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1E3AC30" w14:textId="77777777" w:rsidR="00FD3188" w:rsidRDefault="00FD3188" w:rsidP="000B5951">
            <w:pPr>
              <w:jc w:val="both"/>
              <w:rPr>
                <w:bCs/>
              </w:rPr>
            </w:pPr>
          </w:p>
        </w:tc>
        <w:tc>
          <w:tcPr>
            <w:tcW w:w="2409" w:type="dxa"/>
            <w:gridSpan w:val="3"/>
            <w:tcBorders>
              <w:top w:val="nil"/>
              <w:left w:val="single" w:sz="4" w:space="0" w:color="auto"/>
              <w:bottom w:val="single" w:sz="4" w:space="0" w:color="auto"/>
              <w:right w:val="single" w:sz="4" w:space="0" w:color="auto"/>
            </w:tcBorders>
          </w:tcPr>
          <w:p w14:paraId="16516B8E" w14:textId="77777777" w:rsidR="00FD3188"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4C97F051" w14:textId="77777777" w:rsidR="00FD3188"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7BEB3A13" w14:textId="77777777" w:rsidR="00FD3188"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0A1FE544" w14:textId="77777777" w:rsidR="00FD3188" w:rsidRDefault="00FD3188" w:rsidP="000B5951">
            <w:pPr>
              <w:jc w:val="both"/>
            </w:pPr>
          </w:p>
        </w:tc>
      </w:tr>
      <w:tr w:rsidR="00FD3188" w14:paraId="70C0E533"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02AB079" w14:textId="77777777" w:rsidR="00FD3188" w:rsidRDefault="00FD3188" w:rsidP="000B5951">
            <w:pPr>
              <w:jc w:val="both"/>
            </w:pPr>
            <w:r>
              <w:rPr>
                <w:b/>
              </w:rPr>
              <w:t xml:space="preserve">Údaje o vzdělání na VŠ </w:t>
            </w:r>
          </w:p>
        </w:tc>
      </w:tr>
      <w:tr w:rsidR="00FD3188" w14:paraId="4C62E5D1" w14:textId="77777777" w:rsidTr="000B5951">
        <w:trPr>
          <w:trHeight w:val="452"/>
        </w:trPr>
        <w:tc>
          <w:tcPr>
            <w:tcW w:w="9859" w:type="dxa"/>
            <w:gridSpan w:val="15"/>
            <w:tcBorders>
              <w:top w:val="single" w:sz="4" w:space="0" w:color="auto"/>
              <w:left w:val="single" w:sz="4" w:space="0" w:color="auto"/>
              <w:bottom w:val="single" w:sz="4" w:space="0" w:color="auto"/>
              <w:right w:val="single" w:sz="4" w:space="0" w:color="auto"/>
            </w:tcBorders>
            <w:hideMark/>
          </w:tcPr>
          <w:p w14:paraId="3325CE2A" w14:textId="77777777" w:rsidR="00FD3188" w:rsidRDefault="00FD3188" w:rsidP="000B5951">
            <w:pPr>
              <w:jc w:val="both"/>
              <w:rPr>
                <w:bCs/>
              </w:rPr>
            </w:pPr>
            <w:r>
              <w:t>2016 – doktor (Ph.D.), studijní program Ekonomika a management, obor Ekonomika obrany státu, FVL UO Brno</w:t>
            </w:r>
          </w:p>
        </w:tc>
      </w:tr>
      <w:tr w:rsidR="00FD3188" w14:paraId="6176AF8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917647C" w14:textId="77777777" w:rsidR="00FD3188" w:rsidRDefault="00FD3188" w:rsidP="000B5951">
            <w:pPr>
              <w:jc w:val="both"/>
              <w:rPr>
                <w:b/>
              </w:rPr>
            </w:pPr>
            <w:r>
              <w:rPr>
                <w:b/>
              </w:rPr>
              <w:t>Údaje o odborném působení od absolvování VŠ</w:t>
            </w:r>
          </w:p>
        </w:tc>
      </w:tr>
      <w:tr w:rsidR="00FD3188" w14:paraId="53C54243" w14:textId="77777777" w:rsidTr="000B5951">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2139B181" w14:textId="77777777" w:rsidR="00FD3188" w:rsidRDefault="00FD3188" w:rsidP="000B5951">
            <w:pPr>
              <w:jc w:val="both"/>
            </w:pPr>
            <w:r>
              <w:rPr>
                <w:rFonts w:eastAsia="Arial Unicode MS"/>
              </w:rPr>
              <w:t xml:space="preserve">2008 </w:t>
            </w:r>
            <w:r>
              <w:t>–</w:t>
            </w:r>
            <w:r>
              <w:rPr>
                <w:rFonts w:eastAsia="Arial Unicode MS"/>
              </w:rPr>
              <w:t xml:space="preserve"> dosud:  UTB ve Zlíně, </w:t>
            </w:r>
            <w:r>
              <w:t>Fakulta logistiky a krizového řízení, z toho:</w:t>
            </w:r>
          </w:p>
          <w:p w14:paraId="3D5B7050" w14:textId="77777777" w:rsidR="00FD3188" w:rsidRDefault="00FD3188" w:rsidP="000B5951">
            <w:pPr>
              <w:jc w:val="both"/>
              <w:rPr>
                <w:rFonts w:eastAsia="Arial Unicode MS"/>
              </w:rPr>
            </w:pPr>
            <w:r>
              <w:t>2/2013 – dosud: Ústav ochrany obyvatelstva, odborný asistent, zástupce ředitele a tajemník Ústavu ochrany obyvatelstva</w:t>
            </w:r>
          </w:p>
          <w:p w14:paraId="77F08DB8" w14:textId="77777777" w:rsidR="00FD3188" w:rsidRDefault="00FD3188" w:rsidP="000B5951">
            <w:pPr>
              <w:jc w:val="both"/>
            </w:pPr>
            <w:r>
              <w:t>4/2011 – 11/2012: zástupce ředitele Ústavu logistiky</w:t>
            </w:r>
          </w:p>
          <w:p w14:paraId="6279B1D2" w14:textId="77777777" w:rsidR="00FD3188" w:rsidRDefault="00FD3188" w:rsidP="000B5951">
            <w:pPr>
              <w:jc w:val="both"/>
            </w:pPr>
            <w:r>
              <w:t>8/2010 – 3/2011: z pověření ředitel Ústavu logistiky</w:t>
            </w:r>
          </w:p>
          <w:p w14:paraId="71A7A75E" w14:textId="77777777" w:rsidR="00FD3188" w:rsidRDefault="00FD3188" w:rsidP="000B5951">
            <w:pPr>
              <w:jc w:val="both"/>
            </w:pPr>
            <w:r>
              <w:t>9/2008 – 7/2010: lektor</w:t>
            </w:r>
          </w:p>
          <w:p w14:paraId="47CCB86F" w14:textId="77777777" w:rsidR="00FD3188" w:rsidRDefault="00FD3188" w:rsidP="000B5951">
            <w:pPr>
              <w:rPr>
                <w:rFonts w:eastAsia="Arial Unicode MS"/>
              </w:rPr>
            </w:pPr>
            <w:r>
              <w:rPr>
                <w:rFonts w:eastAsia="Arial Unicode MS"/>
              </w:rPr>
              <w:t xml:space="preserve">2004 </w:t>
            </w:r>
            <w:r>
              <w:t>–</w:t>
            </w:r>
            <w:r>
              <w:rPr>
                <w:rFonts w:eastAsia="Arial Unicode MS"/>
              </w:rPr>
              <w:t xml:space="preserve"> 2008: UO Brno </w:t>
            </w:r>
            <w:r>
              <w:t>–</w:t>
            </w:r>
            <w:r>
              <w:rPr>
                <w:rFonts w:eastAsia="Arial Unicode MS"/>
              </w:rPr>
              <w:t xml:space="preserve"> akademický pracovník</w:t>
            </w:r>
          </w:p>
          <w:p w14:paraId="13CC5AC3" w14:textId="77777777" w:rsidR="00FD3188" w:rsidRDefault="00FD3188" w:rsidP="000B5951">
            <w:pPr>
              <w:rPr>
                <w:rFonts w:eastAsia="Arial Unicode MS"/>
              </w:rPr>
            </w:pPr>
            <w:r>
              <w:rPr>
                <w:rFonts w:eastAsia="Arial Unicode MS"/>
              </w:rPr>
              <w:t xml:space="preserve">2004 </w:t>
            </w:r>
            <w:r>
              <w:t>–</w:t>
            </w:r>
            <w:r>
              <w:rPr>
                <w:rFonts w:eastAsia="Arial Unicode MS"/>
              </w:rPr>
              <w:t xml:space="preserve"> 2004: (8 měs.), VVŠ PV Vyškov </w:t>
            </w:r>
            <w:r>
              <w:t>–</w:t>
            </w:r>
            <w:r>
              <w:rPr>
                <w:rFonts w:eastAsia="Arial Unicode MS"/>
              </w:rPr>
              <w:t xml:space="preserve"> odborný asistent</w:t>
            </w:r>
          </w:p>
          <w:p w14:paraId="21C2958D" w14:textId="77777777" w:rsidR="00FD3188" w:rsidRDefault="00FD3188" w:rsidP="000B5951">
            <w:pPr>
              <w:jc w:val="both"/>
              <w:rPr>
                <w:rFonts w:eastAsia="Arial Unicode MS"/>
              </w:rPr>
            </w:pPr>
            <w:r>
              <w:rPr>
                <w:rFonts w:eastAsia="Arial Unicode MS"/>
              </w:rPr>
              <w:t xml:space="preserve">2003: ředitel odboru logistiky, správní úřad 2. stupně, Tábor </w:t>
            </w:r>
          </w:p>
          <w:p w14:paraId="40F00A3B" w14:textId="77777777" w:rsidR="00FD3188" w:rsidRDefault="00FD3188" w:rsidP="000B5951"/>
        </w:tc>
      </w:tr>
      <w:tr w:rsidR="00FD3188" w14:paraId="0107B7A9"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8BF375" w14:textId="77777777" w:rsidR="00FD3188" w:rsidRDefault="00FD3188" w:rsidP="000B5951">
            <w:pPr>
              <w:jc w:val="both"/>
            </w:pPr>
            <w:r>
              <w:rPr>
                <w:b/>
              </w:rPr>
              <w:t>Zkušenosti s vedením kvalifikačních a rigorózních prací</w:t>
            </w:r>
          </w:p>
        </w:tc>
      </w:tr>
      <w:tr w:rsidR="00FD3188" w14:paraId="0724C4D3" w14:textId="77777777" w:rsidTr="000B5951">
        <w:trPr>
          <w:trHeight w:val="553"/>
        </w:trPr>
        <w:tc>
          <w:tcPr>
            <w:tcW w:w="9859" w:type="dxa"/>
            <w:gridSpan w:val="15"/>
            <w:tcBorders>
              <w:top w:val="single" w:sz="4" w:space="0" w:color="auto"/>
              <w:left w:val="single" w:sz="4" w:space="0" w:color="auto"/>
              <w:bottom w:val="single" w:sz="4" w:space="0" w:color="auto"/>
              <w:right w:val="single" w:sz="4" w:space="0" w:color="auto"/>
            </w:tcBorders>
          </w:tcPr>
          <w:p w14:paraId="201D6DF1" w14:textId="77777777" w:rsidR="00FD3188" w:rsidRDefault="00FD3188" w:rsidP="000B5951">
            <w:r>
              <w:t>129 × vedoucí bakalářská práce</w:t>
            </w:r>
          </w:p>
          <w:p w14:paraId="240F7C16" w14:textId="77777777" w:rsidR="00FD3188" w:rsidRDefault="00FD3188" w:rsidP="000B5951">
            <w:pPr>
              <w:jc w:val="both"/>
            </w:pPr>
            <w:r>
              <w:t>35 × vedoucí diplomová práce</w:t>
            </w:r>
          </w:p>
          <w:p w14:paraId="01182C8E" w14:textId="77777777" w:rsidR="00FD3188" w:rsidRDefault="00FD3188" w:rsidP="000B5951">
            <w:pPr>
              <w:jc w:val="both"/>
            </w:pPr>
          </w:p>
          <w:p w14:paraId="1771E32C" w14:textId="77777777" w:rsidR="00FD3188" w:rsidRDefault="00FD3188" w:rsidP="000B5951">
            <w:pPr>
              <w:jc w:val="both"/>
            </w:pPr>
          </w:p>
        </w:tc>
      </w:tr>
      <w:tr w:rsidR="00FD3188" w14:paraId="7D6D02F0"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89F91F8"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AF9D3B"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82F9482"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4612248" w14:textId="77777777" w:rsidR="00FD3188" w:rsidRDefault="00FD3188" w:rsidP="000B5951">
            <w:pPr>
              <w:jc w:val="both"/>
              <w:rPr>
                <w:b/>
              </w:rPr>
            </w:pPr>
            <w:r>
              <w:rPr>
                <w:b/>
              </w:rPr>
              <w:t>Ohlasy publikací</w:t>
            </w:r>
          </w:p>
        </w:tc>
      </w:tr>
      <w:tr w:rsidR="00FD3188" w14:paraId="76CD493F"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5A16A8C6"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25589E0"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69716F7"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D58CB3C"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2799DE8"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EAB9057" w14:textId="77777777" w:rsidR="00FD3188" w:rsidRDefault="00FD3188" w:rsidP="000B5951">
            <w:pPr>
              <w:jc w:val="both"/>
            </w:pPr>
            <w:r>
              <w:rPr>
                <w:b/>
                <w:sz w:val="18"/>
              </w:rPr>
              <w:t>ostatní</w:t>
            </w:r>
          </w:p>
        </w:tc>
      </w:tr>
      <w:tr w:rsidR="00FD3188" w14:paraId="7026B10C"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C7FE874"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0579A5"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71857B3"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7BE96709" w14:textId="77777777" w:rsidR="00FD3188" w:rsidRDefault="00FD3188" w:rsidP="000B5951">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hideMark/>
          </w:tcPr>
          <w:p w14:paraId="4422AB99" w14:textId="77777777" w:rsidR="00FD3188" w:rsidRDefault="00FD3188" w:rsidP="000B5951">
            <w:pPr>
              <w:jc w:val="both"/>
              <w:rPr>
                <w:b/>
              </w:rPr>
            </w:pPr>
            <w:r>
              <w:rPr>
                <w:b/>
              </w:rPr>
              <w:t>116</w:t>
            </w:r>
          </w:p>
        </w:tc>
        <w:tc>
          <w:tcPr>
            <w:tcW w:w="694" w:type="dxa"/>
            <w:tcBorders>
              <w:top w:val="single" w:sz="4" w:space="0" w:color="auto"/>
              <w:left w:val="single" w:sz="4" w:space="0" w:color="auto"/>
              <w:bottom w:val="single" w:sz="4" w:space="0" w:color="auto"/>
              <w:right w:val="single" w:sz="4" w:space="0" w:color="auto"/>
            </w:tcBorders>
          </w:tcPr>
          <w:p w14:paraId="011DD2A5" w14:textId="77777777" w:rsidR="00FD3188" w:rsidRDefault="00FD3188" w:rsidP="000B5951">
            <w:pPr>
              <w:jc w:val="both"/>
              <w:rPr>
                <w:b/>
              </w:rPr>
            </w:pPr>
          </w:p>
        </w:tc>
      </w:tr>
      <w:tr w:rsidR="00FD3188" w14:paraId="48B77AC3"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1763008A"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1871CB"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0D25368"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FD6B4BD"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AE0AF71" w14:textId="77777777" w:rsidR="00FD3188" w:rsidRDefault="00FD3188" w:rsidP="000B5951">
            <w:pPr>
              <w:rPr>
                <w:b/>
              </w:rPr>
            </w:pPr>
            <w:r>
              <w:rPr>
                <w:b/>
              </w:rPr>
              <w:t xml:space="preserve">   6/5</w:t>
            </w:r>
          </w:p>
        </w:tc>
      </w:tr>
      <w:tr w:rsidR="00FD3188" w14:paraId="491451B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1ED564B"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7E1B8CAB"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hideMark/>
          </w:tcPr>
          <w:p w14:paraId="2B8FA47C" w14:textId="77777777" w:rsidR="00FD3188" w:rsidRDefault="00FD3188" w:rsidP="000B5951">
            <w:pPr>
              <w:spacing w:after="240"/>
              <w:jc w:val="both"/>
              <w:rPr>
                <w:color w:val="000000"/>
              </w:rPr>
            </w:pPr>
            <w:r>
              <w:rPr>
                <w:b/>
                <w:color w:val="000000"/>
              </w:rPr>
              <w:lastRenderedPageBreak/>
              <w:t>STROHMANDL Jan;</w:t>
            </w:r>
            <w:r>
              <w:rPr>
                <w:color w:val="000000"/>
              </w:rPr>
              <w:t xml:space="preserve"> Miroslav TOMEK; Dušan VIČAR; Vieroslav MOLNÁR a Nikoleta MIKUŠOVÁ. Rescue of persons in traffic accidents on roads. </w:t>
            </w:r>
            <w:r>
              <w:rPr>
                <w:i/>
                <w:color w:val="000000"/>
              </w:rPr>
              <w:t>Open Engineering</w:t>
            </w:r>
            <w:r>
              <w:rPr>
                <w:color w:val="000000"/>
              </w:rPr>
              <w:t>, Vol. 12 (Issue 1), pp. 38-50. </w:t>
            </w:r>
            <w:hyperlink r:id="rId36" w:history="1">
              <w:r>
                <w:rPr>
                  <w:rStyle w:val="Hypertextovodkaz"/>
                  <w:color w:val="000000"/>
                </w:rPr>
                <w:t>https://doi.org/10.1515/eng-2022-0006</w:t>
              </w:r>
            </w:hyperlink>
            <w:r>
              <w:rPr>
                <w:color w:val="000000"/>
              </w:rPr>
              <w:t xml:space="preserve"> (2022). (JSc Q3, autorský podíl </w:t>
            </w:r>
            <w:r>
              <w:rPr>
                <w:b/>
                <w:color w:val="000000"/>
              </w:rPr>
              <w:t>30 %</w:t>
            </w:r>
            <w:r>
              <w:rPr>
                <w:color w:val="000000"/>
              </w:rPr>
              <w:t>)</w:t>
            </w:r>
          </w:p>
          <w:p w14:paraId="40A5FC11" w14:textId="77777777" w:rsidR="00FD3188" w:rsidRDefault="00FD3188" w:rsidP="000B5951">
            <w:pPr>
              <w:spacing w:after="240"/>
              <w:jc w:val="both"/>
              <w:rPr>
                <w:color w:val="000000"/>
              </w:rPr>
            </w:pPr>
            <w:r>
              <w:rPr>
                <w:color w:val="000000"/>
              </w:rPr>
              <w:t xml:space="preserve">ŠVECOVÁ Jana; </w:t>
            </w:r>
            <w:r>
              <w:rPr>
                <w:b/>
                <w:color w:val="000000"/>
              </w:rPr>
              <w:t>Jan STROHMANDL;</w:t>
            </w:r>
            <w:r>
              <w:rPr>
                <w:color w:val="000000"/>
              </w:rPr>
              <w:t xml:space="preserve"> Jan FIŠER; Robert TOMA; Petr HAJNA a Antonín HAVELKA. A comparison of methods for measuring thermal insulation of military clothing. </w:t>
            </w:r>
            <w:r>
              <w:rPr>
                <w:i/>
                <w:color w:val="000000"/>
              </w:rPr>
              <w:t>Journal of Industrial Textiles;</w:t>
            </w:r>
            <w:r>
              <w:rPr>
                <w:color w:val="000000"/>
              </w:rPr>
              <w:t xml:space="preserve"> 51(4):632-648 (2021). doi:</w:t>
            </w:r>
            <w:hyperlink r:id="rId37" w:history="1">
              <w:r>
                <w:rPr>
                  <w:rStyle w:val="Hypertextovodkaz"/>
                  <w:color w:val="000000"/>
                </w:rPr>
                <w:t>10.1177/1528083719886559</w:t>
              </w:r>
            </w:hyperlink>
            <w:r>
              <w:rPr>
                <w:color w:val="000000"/>
              </w:rPr>
              <w:t>. (Jimp, Q1-D1</w:t>
            </w:r>
            <w:r>
              <w:rPr>
                <w:b/>
                <w:color w:val="000000"/>
              </w:rPr>
              <w:t xml:space="preserve">, </w:t>
            </w:r>
            <w:r>
              <w:rPr>
                <w:color w:val="000000"/>
              </w:rPr>
              <w:t>autorský podíl</w:t>
            </w:r>
            <w:r>
              <w:rPr>
                <w:b/>
                <w:color w:val="000000"/>
              </w:rPr>
              <w:t xml:space="preserve"> 10 %)</w:t>
            </w:r>
          </w:p>
          <w:p w14:paraId="3AC3FBE8" w14:textId="77777777" w:rsidR="00FD3188" w:rsidRDefault="00FD3188" w:rsidP="000B5951">
            <w:pPr>
              <w:spacing w:after="240"/>
              <w:jc w:val="both"/>
              <w:rPr>
                <w:color w:val="000000"/>
              </w:rPr>
            </w:pPr>
            <w:r>
              <w:rPr>
                <w:b/>
                <w:color w:val="000000"/>
              </w:rPr>
              <w:t>STROHMANDL, Jan;</w:t>
            </w:r>
            <w:r>
              <w:rPr>
                <w:color w:val="000000"/>
              </w:rPr>
              <w:t xml:space="preserve"> Miroslav TOMEK; Vieroslav MOLNÁR; Júĺia MIHOKOVÁ JAKUBČEKOVÁ; Gabriel FEDORKO a Silvie MALÁKOVÁ. Using Travel Times for Optimization Numbers of Medical Rescue Service Points—Case Study from Slovakia. </w:t>
            </w:r>
            <w:r>
              <w:rPr>
                <w:i/>
                <w:iCs/>
                <w:color w:val="000000"/>
              </w:rPr>
              <w:t>Sustainability</w:t>
            </w:r>
            <w:r>
              <w:rPr>
                <w:i/>
                <w:color w:val="000000"/>
              </w:rPr>
              <w:t> </w:t>
            </w:r>
            <w:r>
              <w:rPr>
                <w:color w:val="000000"/>
              </w:rPr>
              <w:t xml:space="preserve">13, no. 1: 207 (2021). </w:t>
            </w:r>
            <w:hyperlink r:id="rId38" w:history="1">
              <w:r>
                <w:rPr>
                  <w:rStyle w:val="Hypertextovodkaz"/>
                  <w:color w:val="000000"/>
                </w:rPr>
                <w:t>https://doi.org/10.3390/su13010207</w:t>
              </w:r>
            </w:hyperlink>
            <w:r>
              <w:rPr>
                <w:color w:val="000000"/>
              </w:rPr>
              <w:t>. (Jimp, Q2</w:t>
            </w:r>
            <w:r>
              <w:rPr>
                <w:b/>
                <w:color w:val="000000"/>
              </w:rPr>
              <w:t xml:space="preserve">, </w:t>
            </w:r>
            <w:r>
              <w:rPr>
                <w:color w:val="000000"/>
              </w:rPr>
              <w:t>autorský podíl</w:t>
            </w:r>
            <w:r>
              <w:rPr>
                <w:b/>
                <w:color w:val="000000"/>
              </w:rPr>
              <w:t xml:space="preserve"> 40 %)</w:t>
            </w:r>
          </w:p>
          <w:p w14:paraId="0BA3C40F" w14:textId="77777777" w:rsidR="00FD3188" w:rsidRDefault="00FD3188" w:rsidP="000B5951">
            <w:pPr>
              <w:spacing w:after="240"/>
              <w:jc w:val="both"/>
              <w:rPr>
                <w:color w:val="000000"/>
              </w:rPr>
            </w:pPr>
            <w:r w:rsidRPr="00D80BAB">
              <w:t>TOMEK Miroslav;</w:t>
            </w:r>
            <w:r>
              <w:rPr>
                <w:color w:val="000000"/>
              </w:rPr>
              <w:t> Eleonóra BENČÍKOVÁ; </w:t>
            </w:r>
            <w:r>
              <w:rPr>
                <w:b/>
                <w:color w:val="000000"/>
              </w:rPr>
              <w:t>Jan</w:t>
            </w:r>
            <w:r>
              <w:rPr>
                <w:color w:val="000000"/>
              </w:rPr>
              <w:t xml:space="preserve"> </w:t>
            </w:r>
            <w:r w:rsidRPr="00D80BAB">
              <w:rPr>
                <w:b/>
              </w:rPr>
              <w:t>STROHMANDL</w:t>
            </w:r>
            <w:r>
              <w:rPr>
                <w:b/>
                <w:color w:val="000000"/>
              </w:rPr>
              <w:t xml:space="preserve"> </w:t>
            </w:r>
            <w:r>
              <w:rPr>
                <w:color w:val="000000"/>
              </w:rPr>
              <w:t xml:space="preserve">a Pavel </w:t>
            </w:r>
            <w:r w:rsidRPr="00D80BAB">
              <w:t>TOMÁŠEK.</w:t>
            </w:r>
            <w:r>
              <w:rPr>
                <w:color w:val="000000"/>
              </w:rPr>
              <w:t xml:space="preserve"> Identification and assessment of occupational safety risks in case of failure to capture an orphan source of ionizing radiation. </w:t>
            </w:r>
            <w:r w:rsidRPr="00D80BAB">
              <w:rPr>
                <w:i/>
              </w:rPr>
              <w:t>Journal of Applied Engineering Science</w:t>
            </w:r>
            <w:r>
              <w:rPr>
                <w:i/>
                <w:color w:val="000000"/>
              </w:rPr>
              <w:t>,</w:t>
            </w:r>
            <w:r>
              <w:rPr>
                <w:color w:val="000000"/>
              </w:rPr>
              <w:t xml:space="preserve"> vol. 20, br. 4, str. 1073-1082 (2022). (JSc Q3</w:t>
            </w:r>
            <w:r>
              <w:rPr>
                <w:b/>
                <w:color w:val="000000"/>
              </w:rPr>
              <w:t xml:space="preserve"> </w:t>
            </w:r>
            <w:r>
              <w:rPr>
                <w:color w:val="000000"/>
              </w:rPr>
              <w:t>autorský podíl</w:t>
            </w:r>
            <w:r>
              <w:rPr>
                <w:b/>
                <w:color w:val="000000"/>
              </w:rPr>
              <w:t xml:space="preserve"> 30 %)</w:t>
            </w:r>
          </w:p>
          <w:p w14:paraId="24A51F95" w14:textId="77777777" w:rsidR="00FD3188" w:rsidRDefault="00FD3188" w:rsidP="000B5951">
            <w:pPr>
              <w:spacing w:after="240"/>
              <w:jc w:val="both"/>
              <w:rPr>
                <w:color w:val="000000"/>
              </w:rPr>
            </w:pPr>
            <w:r>
              <w:rPr>
                <w:color w:val="000000"/>
              </w:rPr>
              <w:t xml:space="preserve">TOMEK, Miroslav; </w:t>
            </w:r>
            <w:r>
              <w:rPr>
                <w:b/>
                <w:color w:val="000000"/>
              </w:rPr>
              <w:t>Jan</w:t>
            </w:r>
            <w:r>
              <w:rPr>
                <w:color w:val="000000"/>
              </w:rPr>
              <w:t xml:space="preserve"> </w:t>
            </w:r>
            <w:r w:rsidRPr="00D80BAB">
              <w:rPr>
                <w:b/>
              </w:rPr>
              <w:t>STROHMANDL;</w:t>
            </w:r>
            <w:r>
              <w:rPr>
                <w:color w:val="000000"/>
              </w:rPr>
              <w:t xml:space="preserve"> Pavel </w:t>
            </w:r>
            <w:r w:rsidRPr="00D80BAB">
              <w:t>TOMÁŠEK</w:t>
            </w:r>
            <w:r>
              <w:rPr>
                <w:color w:val="000000"/>
              </w:rPr>
              <w:t xml:space="preserve"> a Dušan VIČAR. Discovering an Orphan Source of Ionizing Radiation with Respect to Occupational Safety and Health. </w:t>
            </w:r>
            <w:r>
              <w:rPr>
                <w:i/>
                <w:color w:val="000000"/>
              </w:rPr>
              <w:t>Civil Engineering Journal</w:t>
            </w:r>
            <w:r>
              <w:rPr>
                <w:color w:val="000000"/>
              </w:rPr>
              <w:t>, Vol 8, No 11(2022). (JSc, Q1, autorský podíl</w:t>
            </w:r>
            <w:r>
              <w:rPr>
                <w:b/>
                <w:color w:val="000000"/>
              </w:rPr>
              <w:t xml:space="preserve"> 25 %)</w:t>
            </w:r>
          </w:p>
          <w:p w14:paraId="6DB97071" w14:textId="77777777" w:rsidR="00FD3188" w:rsidRDefault="00FD3188" w:rsidP="000B5951">
            <w:pPr>
              <w:jc w:val="both"/>
              <w:rPr>
                <w:bCs/>
                <w:color w:val="000000"/>
              </w:rPr>
            </w:pPr>
          </w:p>
        </w:tc>
      </w:tr>
      <w:tr w:rsidR="00FD3188" w14:paraId="0062DEF9"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F07270" w14:textId="77777777" w:rsidR="00FD3188" w:rsidRDefault="00FD3188" w:rsidP="000B5951">
            <w:pPr>
              <w:rPr>
                <w:b/>
              </w:rPr>
            </w:pPr>
            <w:r>
              <w:rPr>
                <w:b/>
              </w:rPr>
              <w:t>Působení v zahraničí</w:t>
            </w:r>
          </w:p>
        </w:tc>
      </w:tr>
      <w:tr w:rsidR="00FD3188" w14:paraId="5856A758"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C10B758" w14:textId="77777777" w:rsidR="00FD3188" w:rsidRDefault="00FD3188" w:rsidP="000B5951">
            <w:pPr>
              <w:rPr>
                <w:b/>
              </w:rPr>
            </w:pPr>
          </w:p>
        </w:tc>
      </w:tr>
      <w:tr w:rsidR="00FD3188" w14:paraId="0970F3E3"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F5EB8B5"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FE0B425"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6BD8B8"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0665C631" w14:textId="77777777" w:rsidR="00FD3188" w:rsidRDefault="00FD3188" w:rsidP="000B5951">
            <w:pPr>
              <w:jc w:val="both"/>
            </w:pPr>
          </w:p>
        </w:tc>
      </w:tr>
    </w:tbl>
    <w:p w14:paraId="4D48F3C7" w14:textId="77777777" w:rsidR="00FD3188" w:rsidRDefault="00FD3188" w:rsidP="00FD3188"/>
    <w:p w14:paraId="02BCE87F" w14:textId="77777777" w:rsidR="00FD3188" w:rsidRDefault="00FD3188" w:rsidP="00FD3188"/>
    <w:p w14:paraId="24300364"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A82257A"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0FED018" w14:textId="77777777" w:rsidR="00FD3188" w:rsidRDefault="00FD3188" w:rsidP="000B5951">
            <w:pPr>
              <w:jc w:val="both"/>
              <w:rPr>
                <w:b/>
                <w:sz w:val="28"/>
              </w:rPr>
            </w:pPr>
            <w:r>
              <w:rPr>
                <w:b/>
                <w:sz w:val="28"/>
              </w:rPr>
              <w:lastRenderedPageBreak/>
              <w:t>C-I – Personální zabezpečení</w:t>
            </w:r>
          </w:p>
        </w:tc>
      </w:tr>
      <w:tr w:rsidR="00FD3188" w14:paraId="0D7DFEE3"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DE47D5B"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1A9E334" w14:textId="77777777" w:rsidR="00FD3188" w:rsidRDefault="00FD3188" w:rsidP="000B5951">
            <w:pPr>
              <w:jc w:val="both"/>
            </w:pPr>
            <w:r>
              <w:t>Univerzita Tomáše Bati ve Zlíně</w:t>
            </w:r>
          </w:p>
        </w:tc>
      </w:tr>
      <w:tr w:rsidR="00FD3188" w14:paraId="48AA403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5A7F866"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7F121CC" w14:textId="77777777" w:rsidR="00FD3188" w:rsidRDefault="00FD3188" w:rsidP="000B5951">
            <w:pPr>
              <w:jc w:val="both"/>
            </w:pPr>
            <w:r>
              <w:t>Fakulta logistiky a krizového řízení</w:t>
            </w:r>
          </w:p>
        </w:tc>
      </w:tr>
      <w:tr w:rsidR="00FD3188" w14:paraId="459DB20B"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6D4A4D"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9C85625" w14:textId="77777777" w:rsidR="00FD3188" w:rsidRDefault="00FD3188" w:rsidP="000B5951">
            <w:pPr>
              <w:jc w:val="both"/>
            </w:pPr>
            <w:r>
              <w:t>Risk Management</w:t>
            </w:r>
          </w:p>
        </w:tc>
      </w:tr>
      <w:tr w:rsidR="00FD3188" w14:paraId="0DD95B1B"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C4195A"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70D64DD" w14:textId="77777777" w:rsidR="00FD3188" w:rsidRPr="008B78A9" w:rsidRDefault="00FD3188" w:rsidP="000B5951">
            <w:pPr>
              <w:jc w:val="both"/>
              <w:rPr>
                <w:b/>
                <w:bCs/>
              </w:rPr>
            </w:pPr>
            <w:r w:rsidRPr="008B78A9">
              <w:rPr>
                <w:b/>
                <w:bCs/>
              </w:rPr>
              <w:t>Petr Svoboda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7E363F3"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97E503F" w14:textId="77777777" w:rsidR="00FD3188" w:rsidRDefault="00FD3188" w:rsidP="000B5951">
            <w:pPr>
              <w:jc w:val="both"/>
            </w:pPr>
            <w:r>
              <w:t>Ing., Ph.D.</w:t>
            </w:r>
          </w:p>
        </w:tc>
      </w:tr>
      <w:tr w:rsidR="00FD3188" w14:paraId="0DE70FE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88C298"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79E2C5E" w14:textId="77777777" w:rsidR="00FD3188" w:rsidRDefault="00FD3188" w:rsidP="000B5951">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A18E23E"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AC6B65" w14:textId="77777777" w:rsidR="00FD3188" w:rsidRPr="00F16124" w:rsidRDefault="00FD3188" w:rsidP="000B5951">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A0D9BC"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1CDC52E"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126548"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2C44065" w14:textId="77777777" w:rsidR="00FD3188" w:rsidRDefault="00FD3188" w:rsidP="000B5951">
            <w:pPr>
              <w:jc w:val="both"/>
            </w:pPr>
            <w:r>
              <w:t>N</w:t>
            </w:r>
          </w:p>
        </w:tc>
      </w:tr>
      <w:tr w:rsidR="00FD3188" w14:paraId="2BB85DC3"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458CC27"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D9CF4D3" w14:textId="77777777" w:rsidR="00FD3188" w:rsidRPr="00F16124" w:rsidRDefault="00FD3188" w:rsidP="000B5951">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968F17B"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A04E9AE"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858491"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23B65AD" w14:textId="77777777" w:rsidR="00FD3188" w:rsidRDefault="00FD3188" w:rsidP="000B5951">
            <w:pPr>
              <w:jc w:val="both"/>
            </w:pPr>
            <w:r>
              <w:t>N</w:t>
            </w:r>
          </w:p>
        </w:tc>
      </w:tr>
      <w:tr w:rsidR="00FD3188" w14:paraId="62B2BFB6"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AF1D95B"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2C57E5"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F34ABE1" w14:textId="77777777" w:rsidR="00FD3188" w:rsidRDefault="00FD3188" w:rsidP="000B5951">
            <w:pPr>
              <w:jc w:val="both"/>
              <w:rPr>
                <w:b/>
              </w:rPr>
            </w:pPr>
            <w:r>
              <w:rPr>
                <w:b/>
              </w:rPr>
              <w:t>rozsah</w:t>
            </w:r>
          </w:p>
        </w:tc>
      </w:tr>
      <w:tr w:rsidR="00FD3188" w14:paraId="10AED3F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E71954F"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67A02FD"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1D19786" w14:textId="77777777" w:rsidR="00FD3188" w:rsidRDefault="00FD3188" w:rsidP="000B5951">
            <w:pPr>
              <w:jc w:val="both"/>
            </w:pPr>
          </w:p>
        </w:tc>
      </w:tr>
      <w:tr w:rsidR="00FD3188" w14:paraId="1D28E7FA"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E05532A"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D5435D8"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2A2732A" w14:textId="77777777" w:rsidR="00FD3188" w:rsidRDefault="00FD3188" w:rsidP="000B5951">
            <w:pPr>
              <w:jc w:val="both"/>
            </w:pPr>
          </w:p>
        </w:tc>
      </w:tr>
      <w:tr w:rsidR="00FD3188" w14:paraId="60CCD8D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55833DE"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3CAA184"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FA324EF" w14:textId="77777777" w:rsidR="00FD3188" w:rsidRDefault="00FD3188" w:rsidP="000B5951">
            <w:pPr>
              <w:jc w:val="both"/>
            </w:pPr>
          </w:p>
        </w:tc>
      </w:tr>
      <w:tr w:rsidR="00FD3188" w14:paraId="2BB7F945"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DA6844C"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82E1E31"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C491BAF" w14:textId="77777777" w:rsidR="00FD3188" w:rsidRDefault="00FD3188" w:rsidP="000B5951">
            <w:pPr>
              <w:jc w:val="both"/>
            </w:pPr>
          </w:p>
        </w:tc>
      </w:tr>
      <w:tr w:rsidR="00FD3188" w14:paraId="4C57BCC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E286BC"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56D64C8" w14:textId="77777777" w:rsidTr="000B5951">
        <w:trPr>
          <w:trHeight w:val="607"/>
        </w:trPr>
        <w:tc>
          <w:tcPr>
            <w:tcW w:w="9859" w:type="dxa"/>
            <w:gridSpan w:val="15"/>
            <w:tcBorders>
              <w:top w:val="nil"/>
              <w:left w:val="single" w:sz="4" w:space="0" w:color="auto"/>
              <w:bottom w:val="single" w:sz="4" w:space="0" w:color="auto"/>
              <w:right w:val="single" w:sz="4" w:space="0" w:color="auto"/>
            </w:tcBorders>
          </w:tcPr>
          <w:p w14:paraId="5CF10583" w14:textId="77777777" w:rsidR="00FD3188" w:rsidRDefault="00FD3188" w:rsidP="000B5951">
            <w:pPr>
              <w:jc w:val="both"/>
            </w:pPr>
            <w:r>
              <w:t>Cyber Security – garant, přednášející (57 %)</w:t>
            </w:r>
          </w:p>
        </w:tc>
      </w:tr>
      <w:tr w:rsidR="00FD3188" w14:paraId="158933B6"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0C01F99"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133EE7B7"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4B917BCC"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747212B"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D04336"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6AF7197"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3A59B2D" w14:textId="77777777" w:rsidR="00FD3188" w:rsidRDefault="00FD3188" w:rsidP="000B5951">
            <w:pPr>
              <w:jc w:val="both"/>
              <w:rPr>
                <w:b/>
              </w:rPr>
            </w:pPr>
            <w:r>
              <w:rPr>
                <w:b/>
              </w:rPr>
              <w:t>(</w:t>
            </w:r>
            <w:r>
              <w:rPr>
                <w:b/>
                <w:i/>
                <w:iCs/>
              </w:rPr>
              <w:t>nepovinný údaj</w:t>
            </w:r>
            <w:r>
              <w:rPr>
                <w:b/>
              </w:rPr>
              <w:t>) Počet hodin za semestr</w:t>
            </w:r>
          </w:p>
        </w:tc>
      </w:tr>
      <w:tr w:rsidR="00FD3188" w14:paraId="624FDD03"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6F4C0D34" w14:textId="77777777" w:rsidR="00FD3188" w:rsidRDefault="00FD3188" w:rsidP="000B5951">
            <w:pPr>
              <w:rPr>
                <w:color w:val="FF0000"/>
              </w:rPr>
            </w:pPr>
          </w:p>
        </w:tc>
        <w:tc>
          <w:tcPr>
            <w:tcW w:w="2409" w:type="dxa"/>
            <w:gridSpan w:val="3"/>
            <w:tcBorders>
              <w:top w:val="nil"/>
              <w:left w:val="single" w:sz="4" w:space="0" w:color="auto"/>
              <w:bottom w:val="single" w:sz="4" w:space="0" w:color="auto"/>
              <w:right w:val="single" w:sz="4" w:space="0" w:color="auto"/>
            </w:tcBorders>
          </w:tcPr>
          <w:p w14:paraId="53A366CC" w14:textId="77777777" w:rsidR="00FD3188" w:rsidRPr="00D73C4D" w:rsidRDefault="00FD3188" w:rsidP="000B5951"/>
        </w:tc>
        <w:tc>
          <w:tcPr>
            <w:tcW w:w="567" w:type="dxa"/>
            <w:gridSpan w:val="2"/>
            <w:tcBorders>
              <w:top w:val="nil"/>
              <w:left w:val="single" w:sz="4" w:space="0" w:color="auto"/>
              <w:bottom w:val="single" w:sz="4" w:space="0" w:color="auto"/>
              <w:right w:val="single" w:sz="4" w:space="0" w:color="auto"/>
            </w:tcBorders>
          </w:tcPr>
          <w:p w14:paraId="3EAB70F5" w14:textId="77777777" w:rsidR="00FD3188" w:rsidRPr="000066C0" w:rsidRDefault="00FD3188" w:rsidP="000B5951"/>
        </w:tc>
        <w:tc>
          <w:tcPr>
            <w:tcW w:w="2109" w:type="dxa"/>
            <w:gridSpan w:val="5"/>
            <w:tcBorders>
              <w:top w:val="nil"/>
              <w:left w:val="single" w:sz="4" w:space="0" w:color="auto"/>
              <w:bottom w:val="single" w:sz="4" w:space="0" w:color="auto"/>
              <w:right w:val="single" w:sz="4" w:space="0" w:color="auto"/>
            </w:tcBorders>
          </w:tcPr>
          <w:p w14:paraId="52194078" w14:textId="77777777" w:rsidR="00FD3188" w:rsidRPr="000066C0" w:rsidRDefault="00FD3188" w:rsidP="000B5951"/>
        </w:tc>
        <w:tc>
          <w:tcPr>
            <w:tcW w:w="1972" w:type="dxa"/>
            <w:gridSpan w:val="3"/>
            <w:tcBorders>
              <w:top w:val="nil"/>
              <w:left w:val="single" w:sz="4" w:space="0" w:color="auto"/>
              <w:bottom w:val="single" w:sz="4" w:space="0" w:color="auto"/>
              <w:right w:val="single" w:sz="4" w:space="0" w:color="auto"/>
            </w:tcBorders>
          </w:tcPr>
          <w:p w14:paraId="2DCB10CA" w14:textId="77777777" w:rsidR="00FD3188" w:rsidRDefault="00FD3188" w:rsidP="000B5951">
            <w:pPr>
              <w:jc w:val="both"/>
              <w:rPr>
                <w:color w:val="FF0000"/>
              </w:rPr>
            </w:pPr>
          </w:p>
        </w:tc>
      </w:tr>
      <w:tr w:rsidR="00FD3188" w14:paraId="0633990B"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2CDEAECE"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5E4F232" w14:textId="77777777" w:rsidR="00FD3188" w:rsidRPr="00D73C4D"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6B2C4E70"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DCA1CA5"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DB9A674" w14:textId="77777777" w:rsidR="00FD3188" w:rsidRDefault="00FD3188" w:rsidP="000B5951">
            <w:pPr>
              <w:jc w:val="both"/>
              <w:rPr>
                <w:color w:val="FF0000"/>
              </w:rPr>
            </w:pPr>
          </w:p>
        </w:tc>
      </w:tr>
      <w:tr w:rsidR="00FD3188" w14:paraId="2FB855F9"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82F9DD" w14:textId="77777777" w:rsidR="00FD3188" w:rsidRDefault="00FD3188" w:rsidP="000B5951">
            <w:pPr>
              <w:jc w:val="both"/>
            </w:pPr>
            <w:r>
              <w:rPr>
                <w:b/>
              </w:rPr>
              <w:t xml:space="preserve">Údaje o vzdělání na VŠ </w:t>
            </w:r>
          </w:p>
        </w:tc>
      </w:tr>
      <w:tr w:rsidR="00FD3188" w14:paraId="504B8E92" w14:textId="77777777" w:rsidTr="000B5951">
        <w:trPr>
          <w:trHeight w:val="559"/>
        </w:trPr>
        <w:tc>
          <w:tcPr>
            <w:tcW w:w="9859" w:type="dxa"/>
            <w:gridSpan w:val="15"/>
            <w:tcBorders>
              <w:top w:val="single" w:sz="4" w:space="0" w:color="auto"/>
              <w:left w:val="single" w:sz="4" w:space="0" w:color="auto"/>
              <w:bottom w:val="single" w:sz="4" w:space="0" w:color="auto"/>
              <w:right w:val="single" w:sz="4" w:space="0" w:color="auto"/>
            </w:tcBorders>
          </w:tcPr>
          <w:p w14:paraId="4DC6FE42" w14:textId="77777777" w:rsidR="00FD3188" w:rsidRPr="006E5EE7" w:rsidRDefault="00FD3188" w:rsidP="000B5951">
            <w:pPr>
              <w:jc w:val="both"/>
              <w:rPr>
                <w:bCs/>
              </w:rPr>
            </w:pPr>
            <w:r w:rsidRPr="006E5EE7">
              <w:rPr>
                <w:bCs/>
              </w:rPr>
              <w:t>201</w:t>
            </w:r>
            <w:r>
              <w:rPr>
                <w:bCs/>
              </w:rPr>
              <w:t>9</w:t>
            </w:r>
            <w:r w:rsidRPr="006E5EE7">
              <w:rPr>
                <w:bCs/>
              </w:rPr>
              <w:t xml:space="preserve"> - doktor (Ph.D.), studijní program: </w:t>
            </w:r>
            <w:r>
              <w:rPr>
                <w:bCs/>
              </w:rPr>
              <w:t>Inženýrská informatika</w:t>
            </w:r>
            <w:r w:rsidRPr="006E5EE7">
              <w:rPr>
                <w:bCs/>
              </w:rPr>
              <w:t xml:space="preserve">, obor: </w:t>
            </w:r>
            <w:r>
              <w:rPr>
                <w:bCs/>
              </w:rPr>
              <w:t>Inženýrská informatika</w:t>
            </w:r>
            <w:r w:rsidRPr="006E5EE7">
              <w:rPr>
                <w:bCs/>
              </w:rPr>
              <w:t xml:space="preserve">, </w:t>
            </w:r>
            <w:r>
              <w:rPr>
                <w:bCs/>
              </w:rPr>
              <w:t>Univerzita Tomáše Bati ve Zlíně</w:t>
            </w:r>
          </w:p>
          <w:p w14:paraId="66150AC8" w14:textId="77777777" w:rsidR="00FD3188" w:rsidRPr="00F0280B" w:rsidRDefault="00FD3188" w:rsidP="000B5951">
            <w:pPr>
              <w:spacing w:line="256" w:lineRule="auto"/>
              <w:jc w:val="both"/>
              <w:rPr>
                <w:lang w:eastAsia="en-US"/>
              </w:rPr>
            </w:pPr>
          </w:p>
        </w:tc>
      </w:tr>
      <w:tr w:rsidR="00FD3188" w14:paraId="638DB98A"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DA950CD" w14:textId="77777777" w:rsidR="00FD3188" w:rsidRDefault="00FD3188" w:rsidP="000B5951">
            <w:pPr>
              <w:jc w:val="both"/>
              <w:rPr>
                <w:b/>
              </w:rPr>
            </w:pPr>
            <w:r>
              <w:rPr>
                <w:b/>
              </w:rPr>
              <w:t>Údaje o odborném působení od absolvování VŠ</w:t>
            </w:r>
          </w:p>
        </w:tc>
      </w:tr>
      <w:tr w:rsidR="00FD3188" w14:paraId="5F9FD4D8"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4F13C0B8" w14:textId="77777777" w:rsidR="00FD3188" w:rsidRDefault="00FD3188" w:rsidP="000B5951">
            <w:pPr>
              <w:tabs>
                <w:tab w:val="left" w:pos="993"/>
              </w:tabs>
            </w:pPr>
            <w:bookmarkStart w:id="4307" w:name="OLE_LINK16"/>
            <w:bookmarkStart w:id="4308" w:name="OLE_LINK17"/>
            <w:bookmarkStart w:id="4309" w:name="OLE_LINK18"/>
            <w:bookmarkStart w:id="4310" w:name="OLE_LINK19"/>
            <w:r>
              <w:t>2016-dosud: Univerzita Tomáše Bati ve Zlíně, Fakulta logistiky a krizového řízení, odborný asistent, pp.</w:t>
            </w:r>
          </w:p>
          <w:bookmarkEnd w:id="4307"/>
          <w:bookmarkEnd w:id="4308"/>
          <w:bookmarkEnd w:id="4309"/>
          <w:bookmarkEnd w:id="4310"/>
          <w:p w14:paraId="43D527AA" w14:textId="77777777" w:rsidR="00FD3188" w:rsidRDefault="00FD3188" w:rsidP="000B5951">
            <w:pPr>
              <w:tabs>
                <w:tab w:val="left" w:pos="993"/>
              </w:tabs>
            </w:pPr>
            <w:r>
              <w:t>2018-2019: CN Group CZ a.s., tester, jiný.</w:t>
            </w:r>
          </w:p>
          <w:p w14:paraId="635F6FE9" w14:textId="77777777" w:rsidR="00FD3188" w:rsidRDefault="00FD3188" w:rsidP="000B5951">
            <w:pPr>
              <w:tabs>
                <w:tab w:val="left" w:pos="993"/>
              </w:tabs>
            </w:pPr>
            <w:r>
              <w:t>2014-2016: Univerzita Tomáše Bati ve Zlíně, externí vyučující, jiný.</w:t>
            </w:r>
          </w:p>
          <w:p w14:paraId="5F551E9A" w14:textId="77777777" w:rsidR="00FD3188" w:rsidRDefault="00FD3188" w:rsidP="000B5951">
            <w:pPr>
              <w:tabs>
                <w:tab w:val="left" w:pos="993"/>
              </w:tabs>
            </w:pPr>
            <w:r>
              <w:t>2011-2014: Getmore, s.r.o., tester, pp.</w:t>
            </w:r>
          </w:p>
          <w:p w14:paraId="5F83D56E" w14:textId="77777777" w:rsidR="00FD3188" w:rsidRDefault="00FD3188" w:rsidP="000B5951">
            <w:pPr>
              <w:jc w:val="both"/>
              <w:rPr>
                <w:color w:val="FF0000"/>
              </w:rPr>
            </w:pPr>
          </w:p>
        </w:tc>
      </w:tr>
      <w:tr w:rsidR="00FD3188" w14:paraId="746F4AFC"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B5544A" w14:textId="77777777" w:rsidR="00FD3188" w:rsidRDefault="00FD3188" w:rsidP="000B5951">
            <w:pPr>
              <w:jc w:val="both"/>
            </w:pPr>
            <w:r>
              <w:rPr>
                <w:b/>
              </w:rPr>
              <w:t>Zkušenosti s vedením kvalifikačních a rigorózních prací</w:t>
            </w:r>
          </w:p>
        </w:tc>
      </w:tr>
      <w:tr w:rsidR="00FD3188" w14:paraId="62FE6A37" w14:textId="77777777" w:rsidTr="000B5951">
        <w:trPr>
          <w:trHeight w:val="811"/>
        </w:trPr>
        <w:tc>
          <w:tcPr>
            <w:tcW w:w="9859" w:type="dxa"/>
            <w:gridSpan w:val="15"/>
            <w:tcBorders>
              <w:top w:val="single" w:sz="4" w:space="0" w:color="auto"/>
              <w:left w:val="single" w:sz="4" w:space="0" w:color="auto"/>
              <w:bottom w:val="single" w:sz="4" w:space="0" w:color="auto"/>
              <w:right w:val="single" w:sz="4" w:space="0" w:color="auto"/>
            </w:tcBorders>
          </w:tcPr>
          <w:p w14:paraId="6C9C96E9" w14:textId="77777777" w:rsidR="00FD3188" w:rsidRDefault="00FD3188" w:rsidP="000B5951">
            <w:pPr>
              <w:jc w:val="both"/>
            </w:pPr>
            <w:r>
              <w:t>33x vedoucí bakalářské práce</w:t>
            </w:r>
          </w:p>
          <w:p w14:paraId="4E56621A" w14:textId="77777777" w:rsidR="00FD3188" w:rsidRDefault="00FD3188" w:rsidP="000B5951">
            <w:pPr>
              <w:jc w:val="both"/>
            </w:pPr>
            <w:r>
              <w:t>26x vedoucí diplomové práce</w:t>
            </w:r>
          </w:p>
        </w:tc>
      </w:tr>
      <w:tr w:rsidR="00FD3188" w14:paraId="6F4B4A71"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53DB9F6"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C14077B"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76FCFD9"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785B3B0" w14:textId="77777777" w:rsidR="00FD3188" w:rsidRDefault="00FD3188" w:rsidP="000B5951">
            <w:pPr>
              <w:jc w:val="both"/>
              <w:rPr>
                <w:b/>
              </w:rPr>
            </w:pPr>
            <w:r>
              <w:rPr>
                <w:b/>
              </w:rPr>
              <w:t>Ohlasy publikací</w:t>
            </w:r>
          </w:p>
        </w:tc>
      </w:tr>
      <w:tr w:rsidR="00FD3188" w14:paraId="11E64CB8"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3673B348"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B1B018"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EBD4184"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D8732A8"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6AF185F"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646B6F8" w14:textId="77777777" w:rsidR="00FD3188" w:rsidRDefault="00FD3188" w:rsidP="000B5951">
            <w:pPr>
              <w:jc w:val="both"/>
            </w:pPr>
            <w:r>
              <w:rPr>
                <w:b/>
                <w:sz w:val="18"/>
              </w:rPr>
              <w:t>ostatní</w:t>
            </w:r>
          </w:p>
        </w:tc>
      </w:tr>
      <w:tr w:rsidR="00FD3188" w14:paraId="76E9EA69"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19F5CD"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F793D6"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DEF54D4"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1962BEC" w14:textId="77777777" w:rsidR="00FD3188" w:rsidRDefault="00FD3188" w:rsidP="000B5951">
            <w:pPr>
              <w:jc w:val="both"/>
              <w:rPr>
                <w:b/>
              </w:rPr>
            </w:pPr>
            <w:r>
              <w:rPr>
                <w:b/>
              </w:rPr>
              <w:t>0</w:t>
            </w:r>
          </w:p>
        </w:tc>
        <w:tc>
          <w:tcPr>
            <w:tcW w:w="693" w:type="dxa"/>
            <w:tcBorders>
              <w:top w:val="single" w:sz="4" w:space="0" w:color="auto"/>
              <w:left w:val="single" w:sz="4" w:space="0" w:color="auto"/>
              <w:bottom w:val="single" w:sz="4" w:space="0" w:color="auto"/>
              <w:right w:val="single" w:sz="4" w:space="0" w:color="auto"/>
            </w:tcBorders>
          </w:tcPr>
          <w:p w14:paraId="391FCD95" w14:textId="77777777" w:rsidR="00FD3188" w:rsidRDefault="00FD3188" w:rsidP="000B5951">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141EA699" w14:textId="77777777" w:rsidR="00FD3188" w:rsidRDefault="00FD3188" w:rsidP="000B5951">
            <w:pPr>
              <w:jc w:val="both"/>
              <w:rPr>
                <w:b/>
              </w:rPr>
            </w:pPr>
          </w:p>
        </w:tc>
      </w:tr>
      <w:tr w:rsidR="00FD3188" w14:paraId="32AC0723"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06D2AC25"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B22AD6E"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C643252"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AEB5A12"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1EB15B2" w14:textId="77777777" w:rsidR="00FD3188" w:rsidRDefault="00FD3188" w:rsidP="000B5951">
            <w:pPr>
              <w:rPr>
                <w:b/>
              </w:rPr>
            </w:pPr>
            <w:r>
              <w:rPr>
                <w:b/>
              </w:rPr>
              <w:t>0/2</w:t>
            </w:r>
          </w:p>
        </w:tc>
      </w:tr>
      <w:tr w:rsidR="00FD3188" w14:paraId="1F963466"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9A8969"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66990216"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064E9D2" w14:textId="77777777" w:rsidR="00FD3188" w:rsidRDefault="00FD3188" w:rsidP="000B5951">
            <w:pPr>
              <w:spacing w:after="240"/>
              <w:jc w:val="both"/>
              <w:rPr>
                <w:color w:val="000000"/>
              </w:rPr>
            </w:pPr>
            <w:r>
              <w:rPr>
                <w:b/>
                <w:bCs/>
              </w:rPr>
              <w:t>SVOBODA</w:t>
            </w:r>
            <w:r>
              <w:t xml:space="preserve">, </w:t>
            </w:r>
            <w:r>
              <w:rPr>
                <w:b/>
                <w:bCs/>
              </w:rPr>
              <w:t>Petr</w:t>
            </w:r>
            <w:r>
              <w:t>;</w:t>
            </w:r>
            <w:r w:rsidRPr="00417BC1">
              <w:t xml:space="preserve"> Jakub</w:t>
            </w:r>
            <w:r>
              <w:t xml:space="preserve"> RAK</w:t>
            </w:r>
            <w:r w:rsidRPr="00417BC1">
              <w:t xml:space="preserve">; </w:t>
            </w:r>
            <w:r>
              <w:t>Miroslav TOMEK a</w:t>
            </w:r>
            <w:r w:rsidRPr="00417BC1">
              <w:t xml:space="preserve"> </w:t>
            </w:r>
            <w:r>
              <w:t xml:space="preserve">Michaela ZELENÁ. GDPR and its implementation in a healthcare facility. </w:t>
            </w:r>
            <w:r>
              <w:rPr>
                <w:i/>
                <w:iCs/>
              </w:rPr>
              <w:t>WSEAS Transactions on Environment and Development</w:t>
            </w:r>
            <w:r>
              <w:t>, 2018, roč. Neuveden, č. 14, s. 643-652. ISSN 1790-5079</w:t>
            </w:r>
            <w:r>
              <w:rPr>
                <w:color w:val="000000"/>
              </w:rPr>
              <w:t xml:space="preserve"> (Jsc, autorský podíl </w:t>
            </w:r>
            <w:r>
              <w:rPr>
                <w:b/>
                <w:bCs/>
                <w:color w:val="000000"/>
              </w:rPr>
              <w:t>4</w:t>
            </w:r>
            <w:r w:rsidRPr="00B203EA">
              <w:rPr>
                <w:b/>
                <w:bCs/>
                <w:color w:val="000000"/>
              </w:rPr>
              <w:t>0 %</w:t>
            </w:r>
            <w:r>
              <w:rPr>
                <w:color w:val="000000"/>
              </w:rPr>
              <w:t>)</w:t>
            </w:r>
          </w:p>
          <w:p w14:paraId="1A6B030B" w14:textId="77777777" w:rsidR="00FD3188" w:rsidRDefault="00FD3188" w:rsidP="000B5951">
            <w:pPr>
              <w:spacing w:after="240"/>
              <w:jc w:val="both"/>
              <w:rPr>
                <w:color w:val="000000"/>
              </w:rPr>
            </w:pPr>
            <w:r>
              <w:rPr>
                <w:b/>
                <w:bCs/>
              </w:rPr>
              <w:t>SVOBODA</w:t>
            </w:r>
            <w:r>
              <w:t xml:space="preserve">, </w:t>
            </w:r>
            <w:r>
              <w:rPr>
                <w:b/>
                <w:bCs/>
              </w:rPr>
              <w:t>Petr</w:t>
            </w:r>
            <w:r>
              <w:t xml:space="preserve">; Jakub </w:t>
            </w:r>
            <w:r w:rsidRPr="00F17B64">
              <w:t>RAK</w:t>
            </w:r>
            <w:r>
              <w:t xml:space="preserve">; LOŠEK Václav a BENEŠOVÁ Kristýna. Security of a selected building using KARS method. </w:t>
            </w:r>
            <w:r>
              <w:rPr>
                <w:i/>
                <w:iCs/>
              </w:rPr>
              <w:t>WSEAS Transactions on Environment and Development</w:t>
            </w:r>
            <w:r>
              <w:t>, 2018, roč. Neuveden, č. 14, s. 662-667. ISSN 1790-5079</w:t>
            </w:r>
            <w:r>
              <w:rPr>
                <w:color w:val="000000"/>
              </w:rPr>
              <w:t xml:space="preserve">. (Jsc, autorský podíl </w:t>
            </w:r>
            <w:r w:rsidRPr="00B203EA">
              <w:rPr>
                <w:b/>
                <w:bCs/>
                <w:color w:val="000000"/>
              </w:rPr>
              <w:t>35 %</w:t>
            </w:r>
            <w:r>
              <w:rPr>
                <w:color w:val="000000"/>
              </w:rPr>
              <w:t>)</w:t>
            </w:r>
          </w:p>
          <w:p w14:paraId="16608A1A" w14:textId="77777777" w:rsidR="00FD3188" w:rsidRPr="00E46A31" w:rsidRDefault="00FD3188" w:rsidP="000B5951">
            <w:pPr>
              <w:spacing w:after="240"/>
              <w:jc w:val="both"/>
              <w:rPr>
                <w:b/>
                <w:bCs/>
                <w:sz w:val="19"/>
                <w:szCs w:val="19"/>
              </w:rPr>
            </w:pPr>
            <w:r>
              <w:rPr>
                <w:sz w:val="19"/>
                <w:szCs w:val="19"/>
              </w:rPr>
              <w:lastRenderedPageBreak/>
              <w:t xml:space="preserve">RAK, Jakub; </w:t>
            </w:r>
            <w:r w:rsidRPr="00F17B64">
              <w:rPr>
                <w:b/>
                <w:bCs/>
                <w:sz w:val="19"/>
                <w:szCs w:val="19"/>
              </w:rPr>
              <w:t>Petr</w:t>
            </w:r>
            <w:r>
              <w:rPr>
                <w:sz w:val="19"/>
                <w:szCs w:val="19"/>
              </w:rPr>
              <w:t xml:space="preserve"> </w:t>
            </w:r>
            <w:r>
              <w:rPr>
                <w:b/>
                <w:sz w:val="19"/>
                <w:szCs w:val="19"/>
              </w:rPr>
              <w:t>SVOBODA;</w:t>
            </w:r>
            <w:r>
              <w:rPr>
                <w:sz w:val="19"/>
                <w:szCs w:val="19"/>
              </w:rPr>
              <w:t xml:space="preserve"> Dušan VIČAR; Ivan PRINC a Markéta HABROVÁ. Design of the Data Model for Information Support in the Field of Civil Protection of Municipalities. In: </w:t>
            </w:r>
            <w:r>
              <w:rPr>
                <w:i/>
                <w:iCs/>
                <w:sz w:val="19"/>
                <w:szCs w:val="19"/>
              </w:rPr>
              <w:t>WSEAS Transactions on Environment and Development</w:t>
            </w:r>
            <w:r>
              <w:rPr>
                <w:sz w:val="19"/>
                <w:szCs w:val="19"/>
              </w:rPr>
              <w:t xml:space="preserve">, 2019, roč. 2019, č. 15, s. 311-318. ISSN 1790-5079. (Jsc, autorský podíl </w:t>
            </w:r>
            <w:r>
              <w:rPr>
                <w:b/>
                <w:bCs/>
                <w:sz w:val="19"/>
                <w:szCs w:val="19"/>
              </w:rPr>
              <w:t>35 %)</w:t>
            </w:r>
          </w:p>
          <w:p w14:paraId="109EB767" w14:textId="77777777" w:rsidR="00FD3188" w:rsidRDefault="00FD3188" w:rsidP="000B5951">
            <w:pPr>
              <w:spacing w:after="240"/>
              <w:jc w:val="both"/>
              <w:rPr>
                <w:sz w:val="19"/>
                <w:szCs w:val="19"/>
              </w:rPr>
            </w:pPr>
            <w:r>
              <w:rPr>
                <w:sz w:val="19"/>
                <w:szCs w:val="19"/>
              </w:rPr>
              <w:t xml:space="preserve">RAK, Jakub, </w:t>
            </w:r>
            <w:r w:rsidRPr="00F17B64">
              <w:rPr>
                <w:b/>
                <w:bCs/>
                <w:sz w:val="19"/>
                <w:szCs w:val="19"/>
              </w:rPr>
              <w:t>Petr</w:t>
            </w:r>
            <w:r>
              <w:rPr>
                <w:sz w:val="19"/>
                <w:szCs w:val="19"/>
              </w:rPr>
              <w:t xml:space="preserve"> </w:t>
            </w:r>
            <w:r>
              <w:rPr>
                <w:b/>
                <w:sz w:val="19"/>
                <w:szCs w:val="19"/>
              </w:rPr>
              <w:t xml:space="preserve">SVOBODA; </w:t>
            </w:r>
            <w:r>
              <w:rPr>
                <w:bCs/>
                <w:sz w:val="19"/>
                <w:szCs w:val="19"/>
              </w:rPr>
              <w:t xml:space="preserve">Dušan </w:t>
            </w:r>
            <w:r>
              <w:rPr>
                <w:sz w:val="19"/>
                <w:szCs w:val="19"/>
              </w:rPr>
              <w:t>VIČAR; Jan MIČKA a Tomáš BÁLINT. Design of the Civil Protection Data Model for Smart Cities. In: </w:t>
            </w:r>
            <w:r>
              <w:rPr>
                <w:i/>
                <w:iCs/>
                <w:sz w:val="19"/>
                <w:szCs w:val="19"/>
              </w:rPr>
              <w:t>Lecture Notes in Electrical Engineering</w:t>
            </w:r>
            <w:r>
              <w:rPr>
                <w:sz w:val="19"/>
                <w:szCs w:val="19"/>
              </w:rPr>
              <w:t xml:space="preserve">. Berlín: Springer Verlag, 2019, s. 348-353. ISSN 1876-1100. ISBN 978-3-030-21506-4. (Jsc, autorský podíl </w:t>
            </w:r>
            <w:r w:rsidRPr="00EE7A1B">
              <w:rPr>
                <w:b/>
                <w:bCs/>
                <w:sz w:val="19"/>
                <w:szCs w:val="19"/>
              </w:rPr>
              <w:t>35 %</w:t>
            </w:r>
            <w:r>
              <w:rPr>
                <w:sz w:val="19"/>
                <w:szCs w:val="19"/>
              </w:rPr>
              <w:t>)</w:t>
            </w:r>
          </w:p>
          <w:p w14:paraId="33EEA77C" w14:textId="77777777" w:rsidR="00FD3188" w:rsidRDefault="00FD3188" w:rsidP="000B5951">
            <w:pPr>
              <w:spacing w:after="240"/>
              <w:jc w:val="both"/>
              <w:rPr>
                <w:color w:val="000000"/>
              </w:rPr>
            </w:pPr>
            <w:r>
              <w:rPr>
                <w:b/>
                <w:color w:val="000000"/>
              </w:rPr>
              <w:t>SVOBODA, Petr (40 %),</w:t>
            </w:r>
            <w:r>
              <w:rPr>
                <w:color w:val="000000"/>
              </w:rPr>
              <w:t xml:space="preserve"> Jakub RAK, Dušan VIČAR a Michaela ZELENÁ. The Basic Process for the Implementation of Virtual Simulators into the Private Security Industry Using a Support Tool for Automated SQL Script Generation. In: </w:t>
            </w:r>
            <w:r>
              <w:rPr>
                <w:i/>
                <w:iCs/>
                <w:color w:val="000000"/>
              </w:rPr>
              <w:t>WSEAS Transactions on Environment and Development</w:t>
            </w:r>
            <w:r>
              <w:rPr>
                <w:color w:val="000000"/>
              </w:rPr>
              <w:t xml:space="preserve">. 2018, vol. 14, s. 541-547. ISSN 1790-5079. (Jsc, autorský podíl </w:t>
            </w:r>
            <w:r w:rsidRPr="00B52B1A">
              <w:rPr>
                <w:b/>
                <w:bCs/>
                <w:color w:val="000000"/>
              </w:rPr>
              <w:t>40 %</w:t>
            </w:r>
            <w:r>
              <w:rPr>
                <w:color w:val="000000"/>
              </w:rPr>
              <w:t>)</w:t>
            </w:r>
          </w:p>
          <w:p w14:paraId="659C1B4F" w14:textId="77777777" w:rsidR="00FD3188" w:rsidRPr="00CF37FD" w:rsidRDefault="00FD3188" w:rsidP="000B5951">
            <w:pPr>
              <w:jc w:val="both"/>
              <w:rPr>
                <w:b/>
              </w:rPr>
            </w:pPr>
            <w:r w:rsidRPr="00CF37FD">
              <w:rPr>
                <w:b/>
              </w:rPr>
              <w:t>Řešené projekty:</w:t>
            </w:r>
          </w:p>
          <w:p w14:paraId="30D088AE" w14:textId="77777777" w:rsidR="00FD3188" w:rsidRPr="00CF37FD" w:rsidRDefault="00FD3188" w:rsidP="000B5951">
            <w:pPr>
              <w:autoSpaceDE w:val="0"/>
              <w:autoSpaceDN w:val="0"/>
              <w:adjustRightInd w:val="0"/>
              <w:jc w:val="both"/>
            </w:pPr>
            <w:r w:rsidRPr="00CF37FD">
              <w:t>TAČR GAMA, Platforma informační podpory bezpečnosti obcí, 02/1/2020/GAMA2, TP01010006.</w:t>
            </w:r>
          </w:p>
          <w:p w14:paraId="4B185307" w14:textId="77777777" w:rsidR="00FD3188" w:rsidRPr="00CF37FD" w:rsidRDefault="00FD3188" w:rsidP="000B5951">
            <w:pPr>
              <w:autoSpaceDE w:val="0"/>
              <w:autoSpaceDN w:val="0"/>
              <w:adjustRightInd w:val="0"/>
              <w:jc w:val="both"/>
            </w:pPr>
            <w:r w:rsidRPr="00CF37FD">
              <w:t>TAČR GAMA, Webová aplikace metodiky evidence a hodnocení prostor pro improvizované kryty a evidence stálých úkrytů, 08/3/2018/GAMA, TG03010052.</w:t>
            </w:r>
          </w:p>
          <w:p w14:paraId="7F3608E2" w14:textId="77777777" w:rsidR="00FD3188" w:rsidRPr="00CF37FD" w:rsidRDefault="00FD3188" w:rsidP="000B5951">
            <w:pPr>
              <w:autoSpaceDE w:val="0"/>
              <w:autoSpaceDN w:val="0"/>
              <w:adjustRightInd w:val="0"/>
              <w:jc w:val="both"/>
            </w:pPr>
            <w:r w:rsidRPr="00CF37FD">
              <w:t>Program bezpečnostního výzkumu České republiky, MVČR, VI04000080, Informační platforma krizové logistiky.</w:t>
            </w:r>
          </w:p>
          <w:p w14:paraId="56FFC208" w14:textId="77777777" w:rsidR="00FD3188" w:rsidRDefault="00FD3188" w:rsidP="000B5951">
            <w:pPr>
              <w:jc w:val="both"/>
              <w:rPr>
                <w:color w:val="000000"/>
              </w:rPr>
            </w:pPr>
          </w:p>
          <w:p w14:paraId="2CC39788" w14:textId="77777777" w:rsidR="00FD3188" w:rsidRDefault="00FD3188" w:rsidP="000B5951">
            <w:pPr>
              <w:jc w:val="both"/>
              <w:rPr>
                <w:b/>
              </w:rPr>
            </w:pPr>
          </w:p>
        </w:tc>
      </w:tr>
      <w:tr w:rsidR="00FD3188" w14:paraId="5D7742C0"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F2035A" w14:textId="77777777" w:rsidR="00FD3188" w:rsidRDefault="00FD3188" w:rsidP="000B5951">
            <w:pPr>
              <w:rPr>
                <w:b/>
              </w:rPr>
            </w:pPr>
            <w:r>
              <w:rPr>
                <w:b/>
              </w:rPr>
              <w:lastRenderedPageBreak/>
              <w:t>Působení v zahraničí</w:t>
            </w:r>
          </w:p>
        </w:tc>
      </w:tr>
      <w:tr w:rsidR="00FD3188" w14:paraId="53A082DF"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3489C49" w14:textId="77777777" w:rsidR="00FD3188" w:rsidRPr="009E5BCE" w:rsidRDefault="00FD3188" w:rsidP="000B5951">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tc>
      </w:tr>
      <w:tr w:rsidR="00FD3188" w14:paraId="2912C905"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C9837F"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0C67ADA"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63BD42"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260726E" w14:textId="77777777" w:rsidR="00FD3188" w:rsidRDefault="00FD3188" w:rsidP="000B5951">
            <w:pPr>
              <w:jc w:val="both"/>
            </w:pPr>
          </w:p>
        </w:tc>
      </w:tr>
    </w:tbl>
    <w:p w14:paraId="50B67D3D" w14:textId="77777777" w:rsidR="00FD3188" w:rsidRDefault="00FD3188" w:rsidP="00FD3188"/>
    <w:p w14:paraId="660279E2" w14:textId="03EF5E63" w:rsidR="00566CB2"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51589111" w14:textId="77777777" w:rsidTr="000B5951">
        <w:tc>
          <w:tcPr>
            <w:tcW w:w="9859" w:type="dxa"/>
            <w:gridSpan w:val="15"/>
            <w:tcBorders>
              <w:bottom w:val="double" w:sz="4" w:space="0" w:color="auto"/>
            </w:tcBorders>
            <w:shd w:val="clear" w:color="auto" w:fill="BDD6EE"/>
          </w:tcPr>
          <w:p w14:paraId="121F2EF1" w14:textId="77777777" w:rsidR="00FD3188" w:rsidRDefault="00FD3188" w:rsidP="000B5951">
            <w:pPr>
              <w:jc w:val="both"/>
              <w:rPr>
                <w:b/>
                <w:sz w:val="28"/>
              </w:rPr>
            </w:pPr>
            <w:r>
              <w:rPr>
                <w:b/>
                <w:sz w:val="28"/>
              </w:rPr>
              <w:lastRenderedPageBreak/>
              <w:t>C-I – Personální zabezpečení</w:t>
            </w:r>
          </w:p>
        </w:tc>
      </w:tr>
      <w:tr w:rsidR="00FD3188" w14:paraId="6F1C51E8" w14:textId="77777777" w:rsidTr="000B5951">
        <w:tc>
          <w:tcPr>
            <w:tcW w:w="2518" w:type="dxa"/>
            <w:tcBorders>
              <w:top w:val="double" w:sz="4" w:space="0" w:color="auto"/>
            </w:tcBorders>
            <w:shd w:val="clear" w:color="auto" w:fill="F7CAAC"/>
          </w:tcPr>
          <w:p w14:paraId="4DC217E2" w14:textId="77777777" w:rsidR="00FD3188" w:rsidRDefault="00FD3188" w:rsidP="000B5951">
            <w:pPr>
              <w:jc w:val="both"/>
              <w:rPr>
                <w:b/>
              </w:rPr>
            </w:pPr>
            <w:r>
              <w:rPr>
                <w:b/>
              </w:rPr>
              <w:t>Vysoká škola</w:t>
            </w:r>
          </w:p>
        </w:tc>
        <w:tc>
          <w:tcPr>
            <w:tcW w:w="7341" w:type="dxa"/>
            <w:gridSpan w:val="14"/>
          </w:tcPr>
          <w:p w14:paraId="2A1B29B8" w14:textId="77777777" w:rsidR="00FD3188" w:rsidRDefault="00FD3188" w:rsidP="000B5951">
            <w:pPr>
              <w:jc w:val="both"/>
            </w:pPr>
            <w:r w:rsidRPr="001B2AE1">
              <w:t>Univerzita Tomáše Bati ve Zlíně</w:t>
            </w:r>
          </w:p>
        </w:tc>
      </w:tr>
      <w:tr w:rsidR="00FD3188" w14:paraId="32B05C80" w14:textId="77777777" w:rsidTr="000B5951">
        <w:tc>
          <w:tcPr>
            <w:tcW w:w="2518" w:type="dxa"/>
            <w:shd w:val="clear" w:color="auto" w:fill="F7CAAC"/>
          </w:tcPr>
          <w:p w14:paraId="2C7F17DC" w14:textId="77777777" w:rsidR="00FD3188" w:rsidRDefault="00FD3188" w:rsidP="000B5951">
            <w:pPr>
              <w:jc w:val="both"/>
              <w:rPr>
                <w:b/>
              </w:rPr>
            </w:pPr>
            <w:r>
              <w:rPr>
                <w:b/>
              </w:rPr>
              <w:t>Součást vysoké školy</w:t>
            </w:r>
          </w:p>
        </w:tc>
        <w:tc>
          <w:tcPr>
            <w:tcW w:w="7341" w:type="dxa"/>
            <w:gridSpan w:val="14"/>
          </w:tcPr>
          <w:p w14:paraId="22C32006" w14:textId="77777777" w:rsidR="00FD3188" w:rsidRDefault="00FD3188" w:rsidP="000B5951">
            <w:pPr>
              <w:jc w:val="both"/>
            </w:pPr>
            <w:r>
              <w:t>Fakulta logistiky a krizového řízení</w:t>
            </w:r>
          </w:p>
        </w:tc>
      </w:tr>
      <w:tr w:rsidR="00FD3188" w14:paraId="63BF4A2A" w14:textId="77777777" w:rsidTr="000B5951">
        <w:tc>
          <w:tcPr>
            <w:tcW w:w="2518" w:type="dxa"/>
            <w:shd w:val="clear" w:color="auto" w:fill="F7CAAC"/>
          </w:tcPr>
          <w:p w14:paraId="32D95791" w14:textId="77777777" w:rsidR="00FD3188" w:rsidRDefault="00FD3188" w:rsidP="000B5951">
            <w:pPr>
              <w:jc w:val="both"/>
              <w:rPr>
                <w:b/>
              </w:rPr>
            </w:pPr>
            <w:r>
              <w:rPr>
                <w:b/>
              </w:rPr>
              <w:t>Název studijního programu</w:t>
            </w:r>
          </w:p>
        </w:tc>
        <w:tc>
          <w:tcPr>
            <w:tcW w:w="7341" w:type="dxa"/>
            <w:gridSpan w:val="14"/>
          </w:tcPr>
          <w:p w14:paraId="570130F0" w14:textId="77777777" w:rsidR="00FD3188" w:rsidRDefault="00FD3188" w:rsidP="000B5951">
            <w:pPr>
              <w:jc w:val="both"/>
            </w:pPr>
            <w:r>
              <w:t>Risk Management</w:t>
            </w:r>
          </w:p>
        </w:tc>
      </w:tr>
      <w:tr w:rsidR="00FD3188" w14:paraId="23AA2F13" w14:textId="77777777" w:rsidTr="000B5951">
        <w:tc>
          <w:tcPr>
            <w:tcW w:w="2518" w:type="dxa"/>
            <w:shd w:val="clear" w:color="auto" w:fill="F7CAAC"/>
          </w:tcPr>
          <w:p w14:paraId="3C8D2B70" w14:textId="77777777" w:rsidR="00FD3188" w:rsidRDefault="00FD3188" w:rsidP="000B5951">
            <w:pPr>
              <w:jc w:val="both"/>
              <w:rPr>
                <w:b/>
              </w:rPr>
            </w:pPr>
            <w:r>
              <w:rPr>
                <w:b/>
              </w:rPr>
              <w:t>Jméno a příjmení</w:t>
            </w:r>
          </w:p>
        </w:tc>
        <w:tc>
          <w:tcPr>
            <w:tcW w:w="4536" w:type="dxa"/>
            <w:gridSpan w:val="8"/>
          </w:tcPr>
          <w:p w14:paraId="0EC83D09" w14:textId="77777777" w:rsidR="00FD3188" w:rsidRPr="00A42879" w:rsidRDefault="00FD3188" w:rsidP="000B5951">
            <w:pPr>
              <w:jc w:val="both"/>
              <w:rPr>
                <w:b/>
                <w:bCs/>
              </w:rPr>
            </w:pPr>
            <w:r>
              <w:rPr>
                <w:b/>
                <w:bCs/>
              </w:rPr>
              <w:t>David Šaur</w:t>
            </w:r>
          </w:p>
        </w:tc>
        <w:tc>
          <w:tcPr>
            <w:tcW w:w="709" w:type="dxa"/>
            <w:shd w:val="clear" w:color="auto" w:fill="F7CAAC"/>
          </w:tcPr>
          <w:p w14:paraId="32DA317A" w14:textId="77777777" w:rsidR="00FD3188" w:rsidRDefault="00FD3188" w:rsidP="000B5951">
            <w:pPr>
              <w:jc w:val="both"/>
              <w:rPr>
                <w:b/>
              </w:rPr>
            </w:pPr>
            <w:r>
              <w:rPr>
                <w:b/>
              </w:rPr>
              <w:t>Tituly</w:t>
            </w:r>
          </w:p>
        </w:tc>
        <w:tc>
          <w:tcPr>
            <w:tcW w:w="2096" w:type="dxa"/>
            <w:gridSpan w:val="5"/>
          </w:tcPr>
          <w:p w14:paraId="77A8D96D" w14:textId="77777777" w:rsidR="00FD3188" w:rsidRDefault="00FD3188" w:rsidP="000B5951">
            <w:r>
              <w:t xml:space="preserve">Ing. Ph.D. </w:t>
            </w:r>
          </w:p>
        </w:tc>
      </w:tr>
      <w:tr w:rsidR="00FD3188" w14:paraId="7B84BCC6" w14:textId="77777777" w:rsidTr="000B5951">
        <w:tc>
          <w:tcPr>
            <w:tcW w:w="2518" w:type="dxa"/>
            <w:shd w:val="clear" w:color="auto" w:fill="F7CAAC"/>
          </w:tcPr>
          <w:p w14:paraId="52DCA4C6" w14:textId="77777777" w:rsidR="00FD3188" w:rsidRDefault="00FD3188" w:rsidP="000B5951">
            <w:pPr>
              <w:jc w:val="both"/>
              <w:rPr>
                <w:b/>
              </w:rPr>
            </w:pPr>
            <w:r>
              <w:rPr>
                <w:b/>
              </w:rPr>
              <w:t>Rok narození</w:t>
            </w:r>
          </w:p>
        </w:tc>
        <w:tc>
          <w:tcPr>
            <w:tcW w:w="829" w:type="dxa"/>
            <w:gridSpan w:val="2"/>
          </w:tcPr>
          <w:p w14:paraId="75AA1499" w14:textId="77777777" w:rsidR="00FD3188" w:rsidRDefault="00FD3188" w:rsidP="000B5951">
            <w:pPr>
              <w:jc w:val="both"/>
            </w:pPr>
            <w:r>
              <w:t>1988</w:t>
            </w:r>
          </w:p>
        </w:tc>
        <w:tc>
          <w:tcPr>
            <w:tcW w:w="1721" w:type="dxa"/>
            <w:shd w:val="clear" w:color="auto" w:fill="F7CAAC"/>
          </w:tcPr>
          <w:p w14:paraId="18E5152A" w14:textId="77777777" w:rsidR="00FD3188" w:rsidRDefault="00FD3188" w:rsidP="000B5951">
            <w:pPr>
              <w:jc w:val="both"/>
              <w:rPr>
                <w:b/>
              </w:rPr>
            </w:pPr>
            <w:r>
              <w:rPr>
                <w:b/>
              </w:rPr>
              <w:t>typ vztahu k VŠ</w:t>
            </w:r>
          </w:p>
        </w:tc>
        <w:tc>
          <w:tcPr>
            <w:tcW w:w="992" w:type="dxa"/>
            <w:gridSpan w:val="4"/>
          </w:tcPr>
          <w:p w14:paraId="2769AF2C" w14:textId="77777777" w:rsidR="00FD3188" w:rsidRPr="00124859" w:rsidRDefault="00FD3188" w:rsidP="000B5951">
            <w:pPr>
              <w:jc w:val="both"/>
              <w:rPr>
                <w:i/>
                <w:iCs/>
              </w:rPr>
            </w:pPr>
            <w:r w:rsidRPr="00124859">
              <w:rPr>
                <w:i/>
                <w:iCs/>
              </w:rPr>
              <w:t>pp.</w:t>
            </w:r>
          </w:p>
        </w:tc>
        <w:tc>
          <w:tcPr>
            <w:tcW w:w="994" w:type="dxa"/>
            <w:shd w:val="clear" w:color="auto" w:fill="F7CAAC"/>
          </w:tcPr>
          <w:p w14:paraId="1C71E655" w14:textId="77777777" w:rsidR="00FD3188" w:rsidRDefault="00FD3188" w:rsidP="000B5951">
            <w:pPr>
              <w:jc w:val="both"/>
              <w:rPr>
                <w:b/>
              </w:rPr>
            </w:pPr>
            <w:r>
              <w:rPr>
                <w:b/>
              </w:rPr>
              <w:t>rozsah</w:t>
            </w:r>
          </w:p>
        </w:tc>
        <w:tc>
          <w:tcPr>
            <w:tcW w:w="709" w:type="dxa"/>
          </w:tcPr>
          <w:p w14:paraId="589DF8F5" w14:textId="77777777" w:rsidR="00FD3188" w:rsidRDefault="00FD3188" w:rsidP="000B5951">
            <w:pPr>
              <w:jc w:val="both"/>
            </w:pPr>
            <w:r>
              <w:t>40</w:t>
            </w:r>
          </w:p>
        </w:tc>
        <w:tc>
          <w:tcPr>
            <w:tcW w:w="709" w:type="dxa"/>
            <w:gridSpan w:val="3"/>
            <w:shd w:val="clear" w:color="auto" w:fill="F7CAAC"/>
          </w:tcPr>
          <w:p w14:paraId="3F64C40B" w14:textId="77777777" w:rsidR="00FD3188" w:rsidRDefault="00FD3188" w:rsidP="000B5951">
            <w:pPr>
              <w:jc w:val="both"/>
              <w:rPr>
                <w:b/>
              </w:rPr>
            </w:pPr>
            <w:r>
              <w:rPr>
                <w:b/>
              </w:rPr>
              <w:t>do kdy</w:t>
            </w:r>
          </w:p>
        </w:tc>
        <w:tc>
          <w:tcPr>
            <w:tcW w:w="1387" w:type="dxa"/>
            <w:gridSpan w:val="2"/>
          </w:tcPr>
          <w:p w14:paraId="17C1A933" w14:textId="77777777" w:rsidR="00FD3188" w:rsidRDefault="00FD3188" w:rsidP="000B5951">
            <w:pPr>
              <w:jc w:val="both"/>
            </w:pPr>
            <w:r>
              <w:t>06/25</w:t>
            </w:r>
          </w:p>
        </w:tc>
      </w:tr>
      <w:tr w:rsidR="00FD3188" w14:paraId="02DE39A1" w14:textId="77777777" w:rsidTr="000B5951">
        <w:tc>
          <w:tcPr>
            <w:tcW w:w="5068" w:type="dxa"/>
            <w:gridSpan w:val="4"/>
            <w:shd w:val="clear" w:color="auto" w:fill="F7CAAC"/>
          </w:tcPr>
          <w:p w14:paraId="2E4B016D" w14:textId="77777777" w:rsidR="00FD3188" w:rsidRDefault="00FD3188" w:rsidP="000B5951">
            <w:pPr>
              <w:jc w:val="both"/>
              <w:rPr>
                <w:b/>
              </w:rPr>
            </w:pPr>
            <w:r>
              <w:rPr>
                <w:b/>
              </w:rPr>
              <w:t>Typ vztahu na součásti VŠ, která uskutečňuje st. program</w:t>
            </w:r>
          </w:p>
        </w:tc>
        <w:tc>
          <w:tcPr>
            <w:tcW w:w="992" w:type="dxa"/>
            <w:gridSpan w:val="4"/>
          </w:tcPr>
          <w:p w14:paraId="0E827211" w14:textId="77777777" w:rsidR="00FD3188" w:rsidRPr="00124859" w:rsidRDefault="00FD3188" w:rsidP="000B5951">
            <w:pPr>
              <w:jc w:val="both"/>
              <w:rPr>
                <w:i/>
                <w:iCs/>
              </w:rPr>
            </w:pPr>
          </w:p>
        </w:tc>
        <w:tc>
          <w:tcPr>
            <w:tcW w:w="994" w:type="dxa"/>
            <w:shd w:val="clear" w:color="auto" w:fill="F7CAAC"/>
          </w:tcPr>
          <w:p w14:paraId="3D5EA3E2" w14:textId="77777777" w:rsidR="00FD3188" w:rsidRDefault="00FD3188" w:rsidP="000B5951">
            <w:pPr>
              <w:jc w:val="both"/>
              <w:rPr>
                <w:b/>
              </w:rPr>
            </w:pPr>
            <w:r>
              <w:rPr>
                <w:b/>
              </w:rPr>
              <w:t>rozsah</w:t>
            </w:r>
          </w:p>
        </w:tc>
        <w:tc>
          <w:tcPr>
            <w:tcW w:w="709" w:type="dxa"/>
          </w:tcPr>
          <w:p w14:paraId="72C1E74C" w14:textId="77777777" w:rsidR="00FD3188" w:rsidRDefault="00FD3188" w:rsidP="000B5951">
            <w:pPr>
              <w:jc w:val="both"/>
            </w:pPr>
          </w:p>
        </w:tc>
        <w:tc>
          <w:tcPr>
            <w:tcW w:w="709" w:type="dxa"/>
            <w:gridSpan w:val="3"/>
            <w:shd w:val="clear" w:color="auto" w:fill="F7CAAC"/>
          </w:tcPr>
          <w:p w14:paraId="13D3326B" w14:textId="77777777" w:rsidR="00FD3188" w:rsidRDefault="00FD3188" w:rsidP="000B5951">
            <w:pPr>
              <w:jc w:val="both"/>
              <w:rPr>
                <w:b/>
              </w:rPr>
            </w:pPr>
            <w:r>
              <w:rPr>
                <w:b/>
              </w:rPr>
              <w:t>do kdy</w:t>
            </w:r>
          </w:p>
        </w:tc>
        <w:tc>
          <w:tcPr>
            <w:tcW w:w="1387" w:type="dxa"/>
            <w:gridSpan w:val="2"/>
          </w:tcPr>
          <w:p w14:paraId="2841E440" w14:textId="77777777" w:rsidR="00FD3188" w:rsidRDefault="00FD3188" w:rsidP="000B5951">
            <w:pPr>
              <w:jc w:val="both"/>
            </w:pPr>
          </w:p>
        </w:tc>
      </w:tr>
      <w:tr w:rsidR="00FD3188" w14:paraId="4948B851" w14:textId="77777777" w:rsidTr="000B5951">
        <w:tc>
          <w:tcPr>
            <w:tcW w:w="6060" w:type="dxa"/>
            <w:gridSpan w:val="8"/>
            <w:shd w:val="clear" w:color="auto" w:fill="F7CAAC"/>
          </w:tcPr>
          <w:p w14:paraId="225588D1"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466E7DAA" w14:textId="77777777" w:rsidR="00FD3188" w:rsidRDefault="00FD3188" w:rsidP="000B5951">
            <w:pPr>
              <w:jc w:val="both"/>
              <w:rPr>
                <w:b/>
              </w:rPr>
            </w:pPr>
            <w:r>
              <w:rPr>
                <w:b/>
              </w:rPr>
              <w:t>typ prac. vztahu</w:t>
            </w:r>
          </w:p>
        </w:tc>
        <w:tc>
          <w:tcPr>
            <w:tcW w:w="2096" w:type="dxa"/>
            <w:gridSpan w:val="5"/>
            <w:shd w:val="clear" w:color="auto" w:fill="F7CAAC"/>
          </w:tcPr>
          <w:p w14:paraId="17D7B508" w14:textId="77777777" w:rsidR="00FD3188" w:rsidRDefault="00FD3188" w:rsidP="000B5951">
            <w:pPr>
              <w:jc w:val="both"/>
              <w:rPr>
                <w:b/>
              </w:rPr>
            </w:pPr>
            <w:r>
              <w:rPr>
                <w:b/>
              </w:rPr>
              <w:t>rozsah</w:t>
            </w:r>
          </w:p>
        </w:tc>
      </w:tr>
      <w:tr w:rsidR="00FD3188" w14:paraId="573B8519" w14:textId="77777777" w:rsidTr="000B5951">
        <w:tc>
          <w:tcPr>
            <w:tcW w:w="6060" w:type="dxa"/>
            <w:gridSpan w:val="8"/>
          </w:tcPr>
          <w:p w14:paraId="05D3CF0D" w14:textId="77777777" w:rsidR="00FD3188" w:rsidRDefault="00FD3188" w:rsidP="000B5951">
            <w:pPr>
              <w:jc w:val="both"/>
            </w:pPr>
          </w:p>
        </w:tc>
        <w:tc>
          <w:tcPr>
            <w:tcW w:w="1703" w:type="dxa"/>
            <w:gridSpan w:val="2"/>
          </w:tcPr>
          <w:p w14:paraId="29BACE1C" w14:textId="77777777" w:rsidR="00FD3188" w:rsidRPr="00A42879" w:rsidRDefault="00FD3188" w:rsidP="000B5951">
            <w:pPr>
              <w:jc w:val="both"/>
              <w:rPr>
                <w:i/>
                <w:iCs/>
              </w:rPr>
            </w:pPr>
          </w:p>
        </w:tc>
        <w:tc>
          <w:tcPr>
            <w:tcW w:w="2096" w:type="dxa"/>
            <w:gridSpan w:val="5"/>
          </w:tcPr>
          <w:p w14:paraId="7E81DE56" w14:textId="77777777" w:rsidR="00FD3188" w:rsidRDefault="00FD3188" w:rsidP="000B5951">
            <w:pPr>
              <w:jc w:val="both"/>
            </w:pPr>
          </w:p>
        </w:tc>
      </w:tr>
      <w:tr w:rsidR="00FD3188" w14:paraId="6657E791" w14:textId="77777777" w:rsidTr="000B5951">
        <w:tc>
          <w:tcPr>
            <w:tcW w:w="6060" w:type="dxa"/>
            <w:gridSpan w:val="8"/>
          </w:tcPr>
          <w:p w14:paraId="216DF3AA" w14:textId="77777777" w:rsidR="00FD3188" w:rsidRDefault="00FD3188" w:rsidP="000B5951">
            <w:pPr>
              <w:jc w:val="both"/>
            </w:pPr>
          </w:p>
        </w:tc>
        <w:tc>
          <w:tcPr>
            <w:tcW w:w="1703" w:type="dxa"/>
            <w:gridSpan w:val="2"/>
          </w:tcPr>
          <w:p w14:paraId="12298399" w14:textId="77777777" w:rsidR="00FD3188" w:rsidRDefault="00FD3188" w:rsidP="000B5951">
            <w:pPr>
              <w:jc w:val="both"/>
            </w:pPr>
          </w:p>
        </w:tc>
        <w:tc>
          <w:tcPr>
            <w:tcW w:w="2096" w:type="dxa"/>
            <w:gridSpan w:val="5"/>
          </w:tcPr>
          <w:p w14:paraId="5DAA38F5" w14:textId="77777777" w:rsidR="00FD3188" w:rsidRDefault="00FD3188" w:rsidP="000B5951">
            <w:pPr>
              <w:jc w:val="both"/>
            </w:pPr>
          </w:p>
        </w:tc>
      </w:tr>
      <w:tr w:rsidR="00FD3188" w14:paraId="631A01C4" w14:textId="77777777" w:rsidTr="000B5951">
        <w:tc>
          <w:tcPr>
            <w:tcW w:w="6060" w:type="dxa"/>
            <w:gridSpan w:val="8"/>
          </w:tcPr>
          <w:p w14:paraId="555B9A57" w14:textId="77777777" w:rsidR="00FD3188" w:rsidRDefault="00FD3188" w:rsidP="000B5951">
            <w:pPr>
              <w:jc w:val="both"/>
            </w:pPr>
          </w:p>
        </w:tc>
        <w:tc>
          <w:tcPr>
            <w:tcW w:w="1703" w:type="dxa"/>
            <w:gridSpan w:val="2"/>
          </w:tcPr>
          <w:p w14:paraId="363CCE54" w14:textId="77777777" w:rsidR="00FD3188" w:rsidRDefault="00FD3188" w:rsidP="000B5951">
            <w:pPr>
              <w:jc w:val="both"/>
            </w:pPr>
          </w:p>
        </w:tc>
        <w:tc>
          <w:tcPr>
            <w:tcW w:w="2096" w:type="dxa"/>
            <w:gridSpan w:val="5"/>
          </w:tcPr>
          <w:p w14:paraId="55C4345F" w14:textId="77777777" w:rsidR="00FD3188" w:rsidRDefault="00FD3188" w:rsidP="000B5951">
            <w:pPr>
              <w:jc w:val="both"/>
            </w:pPr>
          </w:p>
        </w:tc>
      </w:tr>
      <w:tr w:rsidR="00FD3188" w14:paraId="74B731B4" w14:textId="77777777" w:rsidTr="000B5951">
        <w:tc>
          <w:tcPr>
            <w:tcW w:w="6060" w:type="dxa"/>
            <w:gridSpan w:val="8"/>
          </w:tcPr>
          <w:p w14:paraId="77C2B390" w14:textId="77777777" w:rsidR="00FD3188" w:rsidRDefault="00FD3188" w:rsidP="000B5951">
            <w:pPr>
              <w:jc w:val="both"/>
            </w:pPr>
          </w:p>
        </w:tc>
        <w:tc>
          <w:tcPr>
            <w:tcW w:w="1703" w:type="dxa"/>
            <w:gridSpan w:val="2"/>
          </w:tcPr>
          <w:p w14:paraId="036F82B8" w14:textId="77777777" w:rsidR="00FD3188" w:rsidRDefault="00FD3188" w:rsidP="000B5951">
            <w:pPr>
              <w:jc w:val="both"/>
            </w:pPr>
          </w:p>
        </w:tc>
        <w:tc>
          <w:tcPr>
            <w:tcW w:w="2096" w:type="dxa"/>
            <w:gridSpan w:val="5"/>
          </w:tcPr>
          <w:p w14:paraId="67F6736E" w14:textId="77777777" w:rsidR="00FD3188" w:rsidRDefault="00FD3188" w:rsidP="000B5951">
            <w:pPr>
              <w:jc w:val="both"/>
            </w:pPr>
          </w:p>
        </w:tc>
      </w:tr>
      <w:tr w:rsidR="00FD3188" w14:paraId="568DEA66" w14:textId="77777777" w:rsidTr="000B5951">
        <w:tc>
          <w:tcPr>
            <w:tcW w:w="9859" w:type="dxa"/>
            <w:gridSpan w:val="15"/>
            <w:shd w:val="clear" w:color="auto" w:fill="F7CAAC"/>
          </w:tcPr>
          <w:p w14:paraId="32FAB210"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6F1D65E3" w14:textId="77777777" w:rsidTr="000B5951">
        <w:trPr>
          <w:trHeight w:val="1417"/>
        </w:trPr>
        <w:tc>
          <w:tcPr>
            <w:tcW w:w="9859" w:type="dxa"/>
            <w:gridSpan w:val="15"/>
            <w:tcBorders>
              <w:top w:val="nil"/>
            </w:tcBorders>
          </w:tcPr>
          <w:p w14:paraId="1D663C0D" w14:textId="77777777" w:rsidR="00FD3188" w:rsidRDefault="00FD3188" w:rsidP="000B5951">
            <w:pPr>
              <w:jc w:val="both"/>
            </w:pPr>
            <w:r>
              <w:t>Applied Statistics and data Analysis – přednášející (30 %), cvičící (30%)</w:t>
            </w:r>
          </w:p>
          <w:p w14:paraId="761A6EE6" w14:textId="77777777" w:rsidR="00FD3188" w:rsidRPr="002827C6" w:rsidRDefault="00FD3188" w:rsidP="000B5951">
            <w:pPr>
              <w:jc w:val="both"/>
            </w:pPr>
          </w:p>
        </w:tc>
      </w:tr>
      <w:tr w:rsidR="00FD3188" w14:paraId="40DA457E" w14:textId="77777777" w:rsidTr="000B5951">
        <w:trPr>
          <w:trHeight w:val="340"/>
        </w:trPr>
        <w:tc>
          <w:tcPr>
            <w:tcW w:w="9859" w:type="dxa"/>
            <w:gridSpan w:val="15"/>
            <w:tcBorders>
              <w:top w:val="nil"/>
            </w:tcBorders>
            <w:shd w:val="clear" w:color="auto" w:fill="FBD4B4"/>
          </w:tcPr>
          <w:p w14:paraId="55DAAAE0"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5DB454A9" w14:textId="77777777" w:rsidTr="000B5951">
        <w:trPr>
          <w:trHeight w:val="340"/>
        </w:trPr>
        <w:tc>
          <w:tcPr>
            <w:tcW w:w="2802" w:type="dxa"/>
            <w:gridSpan w:val="2"/>
            <w:tcBorders>
              <w:top w:val="nil"/>
            </w:tcBorders>
          </w:tcPr>
          <w:p w14:paraId="10A8BEC1"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34AAACA2"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12AD9760" w14:textId="77777777" w:rsidR="00FD3188" w:rsidRPr="002827C6" w:rsidRDefault="00FD3188" w:rsidP="000B5951">
            <w:pPr>
              <w:jc w:val="both"/>
              <w:rPr>
                <w:b/>
              </w:rPr>
            </w:pPr>
            <w:r w:rsidRPr="002827C6">
              <w:rPr>
                <w:b/>
              </w:rPr>
              <w:t>Sem.</w:t>
            </w:r>
          </w:p>
        </w:tc>
        <w:tc>
          <w:tcPr>
            <w:tcW w:w="2109" w:type="dxa"/>
            <w:gridSpan w:val="5"/>
            <w:tcBorders>
              <w:top w:val="nil"/>
            </w:tcBorders>
          </w:tcPr>
          <w:p w14:paraId="2894ED28"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745AE29B"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61B87C41" w14:textId="77777777" w:rsidTr="000B5951">
        <w:trPr>
          <w:trHeight w:val="285"/>
        </w:trPr>
        <w:tc>
          <w:tcPr>
            <w:tcW w:w="2802" w:type="dxa"/>
            <w:gridSpan w:val="2"/>
            <w:tcBorders>
              <w:top w:val="nil"/>
            </w:tcBorders>
          </w:tcPr>
          <w:p w14:paraId="6A20B713" w14:textId="77777777" w:rsidR="00FD3188" w:rsidRPr="009B6531" w:rsidRDefault="00FD3188" w:rsidP="000B5951">
            <w:pPr>
              <w:jc w:val="both"/>
            </w:pPr>
          </w:p>
        </w:tc>
        <w:tc>
          <w:tcPr>
            <w:tcW w:w="2409" w:type="dxa"/>
            <w:gridSpan w:val="3"/>
            <w:tcBorders>
              <w:top w:val="nil"/>
            </w:tcBorders>
          </w:tcPr>
          <w:p w14:paraId="041C5263" w14:textId="77777777" w:rsidR="00FD3188" w:rsidRPr="009B6531" w:rsidRDefault="00FD3188" w:rsidP="000B5951"/>
        </w:tc>
        <w:tc>
          <w:tcPr>
            <w:tcW w:w="567" w:type="dxa"/>
            <w:gridSpan w:val="2"/>
            <w:tcBorders>
              <w:top w:val="nil"/>
            </w:tcBorders>
          </w:tcPr>
          <w:p w14:paraId="4D914474" w14:textId="77777777" w:rsidR="00FD3188" w:rsidRPr="009B6531" w:rsidRDefault="00FD3188" w:rsidP="000B5951">
            <w:pPr>
              <w:jc w:val="both"/>
            </w:pPr>
          </w:p>
        </w:tc>
        <w:tc>
          <w:tcPr>
            <w:tcW w:w="2109" w:type="dxa"/>
            <w:gridSpan w:val="5"/>
            <w:tcBorders>
              <w:top w:val="nil"/>
            </w:tcBorders>
          </w:tcPr>
          <w:p w14:paraId="58FC0196" w14:textId="77777777" w:rsidR="00FD3188" w:rsidRPr="009B6531" w:rsidRDefault="00FD3188" w:rsidP="000B5951"/>
        </w:tc>
        <w:tc>
          <w:tcPr>
            <w:tcW w:w="1972" w:type="dxa"/>
            <w:gridSpan w:val="3"/>
            <w:tcBorders>
              <w:top w:val="nil"/>
            </w:tcBorders>
          </w:tcPr>
          <w:p w14:paraId="56D5C376" w14:textId="77777777" w:rsidR="00FD3188" w:rsidRPr="009B6531" w:rsidRDefault="00FD3188" w:rsidP="000B5951">
            <w:pPr>
              <w:jc w:val="both"/>
            </w:pPr>
          </w:p>
        </w:tc>
      </w:tr>
      <w:tr w:rsidR="00FD3188" w14:paraId="2E1B0C2D" w14:textId="77777777" w:rsidTr="000B5951">
        <w:trPr>
          <w:trHeight w:val="284"/>
        </w:trPr>
        <w:tc>
          <w:tcPr>
            <w:tcW w:w="2802" w:type="dxa"/>
            <w:gridSpan w:val="2"/>
            <w:tcBorders>
              <w:top w:val="nil"/>
            </w:tcBorders>
          </w:tcPr>
          <w:p w14:paraId="7D83A326" w14:textId="77777777" w:rsidR="00FD3188" w:rsidRPr="009B6531" w:rsidRDefault="00FD3188" w:rsidP="000B5951">
            <w:pPr>
              <w:jc w:val="both"/>
            </w:pPr>
          </w:p>
        </w:tc>
        <w:tc>
          <w:tcPr>
            <w:tcW w:w="2409" w:type="dxa"/>
            <w:gridSpan w:val="3"/>
            <w:tcBorders>
              <w:top w:val="nil"/>
            </w:tcBorders>
          </w:tcPr>
          <w:p w14:paraId="3E16EB55" w14:textId="77777777" w:rsidR="00FD3188" w:rsidRPr="009B6531" w:rsidRDefault="00FD3188" w:rsidP="000B5951"/>
        </w:tc>
        <w:tc>
          <w:tcPr>
            <w:tcW w:w="567" w:type="dxa"/>
            <w:gridSpan w:val="2"/>
            <w:tcBorders>
              <w:top w:val="nil"/>
            </w:tcBorders>
          </w:tcPr>
          <w:p w14:paraId="104EDF8B" w14:textId="77777777" w:rsidR="00FD3188" w:rsidRPr="009B6531" w:rsidRDefault="00FD3188" w:rsidP="000B5951">
            <w:pPr>
              <w:jc w:val="both"/>
            </w:pPr>
          </w:p>
        </w:tc>
        <w:tc>
          <w:tcPr>
            <w:tcW w:w="2109" w:type="dxa"/>
            <w:gridSpan w:val="5"/>
            <w:tcBorders>
              <w:top w:val="nil"/>
            </w:tcBorders>
          </w:tcPr>
          <w:p w14:paraId="3CE28BCC" w14:textId="77777777" w:rsidR="00FD3188" w:rsidRPr="009B6531" w:rsidRDefault="00FD3188" w:rsidP="000B5951"/>
        </w:tc>
        <w:tc>
          <w:tcPr>
            <w:tcW w:w="1972" w:type="dxa"/>
            <w:gridSpan w:val="3"/>
            <w:tcBorders>
              <w:top w:val="nil"/>
            </w:tcBorders>
          </w:tcPr>
          <w:p w14:paraId="5A19E2B4" w14:textId="77777777" w:rsidR="00FD3188" w:rsidRPr="009B6531" w:rsidRDefault="00FD3188" w:rsidP="000B5951">
            <w:pPr>
              <w:jc w:val="both"/>
            </w:pPr>
          </w:p>
        </w:tc>
      </w:tr>
      <w:tr w:rsidR="00FD3188" w14:paraId="4F9B8CB0" w14:textId="77777777" w:rsidTr="000B5951">
        <w:trPr>
          <w:trHeight w:val="284"/>
        </w:trPr>
        <w:tc>
          <w:tcPr>
            <w:tcW w:w="2802" w:type="dxa"/>
            <w:gridSpan w:val="2"/>
            <w:tcBorders>
              <w:top w:val="nil"/>
            </w:tcBorders>
          </w:tcPr>
          <w:p w14:paraId="5EAEECB1" w14:textId="77777777" w:rsidR="00FD3188" w:rsidRPr="009B6531" w:rsidRDefault="00FD3188" w:rsidP="000B5951">
            <w:pPr>
              <w:jc w:val="both"/>
            </w:pPr>
          </w:p>
        </w:tc>
        <w:tc>
          <w:tcPr>
            <w:tcW w:w="2409" w:type="dxa"/>
            <w:gridSpan w:val="3"/>
            <w:tcBorders>
              <w:top w:val="nil"/>
            </w:tcBorders>
          </w:tcPr>
          <w:p w14:paraId="77BB340A" w14:textId="77777777" w:rsidR="00FD3188" w:rsidRPr="009B6531" w:rsidRDefault="00FD3188" w:rsidP="000B5951"/>
        </w:tc>
        <w:tc>
          <w:tcPr>
            <w:tcW w:w="567" w:type="dxa"/>
            <w:gridSpan w:val="2"/>
            <w:tcBorders>
              <w:top w:val="nil"/>
            </w:tcBorders>
          </w:tcPr>
          <w:p w14:paraId="63C8597E" w14:textId="77777777" w:rsidR="00FD3188" w:rsidRPr="009B6531" w:rsidRDefault="00FD3188" w:rsidP="000B5951">
            <w:pPr>
              <w:jc w:val="both"/>
            </w:pPr>
          </w:p>
        </w:tc>
        <w:tc>
          <w:tcPr>
            <w:tcW w:w="2109" w:type="dxa"/>
            <w:gridSpan w:val="5"/>
            <w:tcBorders>
              <w:top w:val="nil"/>
            </w:tcBorders>
          </w:tcPr>
          <w:p w14:paraId="181E2C57" w14:textId="77777777" w:rsidR="00FD3188" w:rsidRPr="009B6531" w:rsidRDefault="00FD3188" w:rsidP="000B5951"/>
        </w:tc>
        <w:tc>
          <w:tcPr>
            <w:tcW w:w="1972" w:type="dxa"/>
            <w:gridSpan w:val="3"/>
            <w:tcBorders>
              <w:top w:val="nil"/>
            </w:tcBorders>
          </w:tcPr>
          <w:p w14:paraId="5897B8DB" w14:textId="77777777" w:rsidR="00FD3188" w:rsidRPr="009B6531" w:rsidRDefault="00FD3188" w:rsidP="000B5951">
            <w:pPr>
              <w:jc w:val="both"/>
            </w:pPr>
          </w:p>
        </w:tc>
      </w:tr>
      <w:tr w:rsidR="00FD3188" w14:paraId="76D0D05B" w14:textId="77777777" w:rsidTr="000B5951">
        <w:trPr>
          <w:trHeight w:val="284"/>
        </w:trPr>
        <w:tc>
          <w:tcPr>
            <w:tcW w:w="2802" w:type="dxa"/>
            <w:gridSpan w:val="2"/>
            <w:tcBorders>
              <w:top w:val="nil"/>
            </w:tcBorders>
          </w:tcPr>
          <w:p w14:paraId="1D7121B1" w14:textId="77777777" w:rsidR="00FD3188" w:rsidRPr="009B6531" w:rsidRDefault="00FD3188" w:rsidP="000B5951">
            <w:pPr>
              <w:jc w:val="both"/>
            </w:pPr>
          </w:p>
        </w:tc>
        <w:tc>
          <w:tcPr>
            <w:tcW w:w="2409" w:type="dxa"/>
            <w:gridSpan w:val="3"/>
            <w:tcBorders>
              <w:top w:val="nil"/>
            </w:tcBorders>
          </w:tcPr>
          <w:p w14:paraId="18265068" w14:textId="77777777" w:rsidR="00FD3188" w:rsidRPr="009B6531" w:rsidRDefault="00FD3188" w:rsidP="000B5951"/>
        </w:tc>
        <w:tc>
          <w:tcPr>
            <w:tcW w:w="567" w:type="dxa"/>
            <w:gridSpan w:val="2"/>
            <w:tcBorders>
              <w:top w:val="nil"/>
            </w:tcBorders>
          </w:tcPr>
          <w:p w14:paraId="10E755BD" w14:textId="77777777" w:rsidR="00FD3188" w:rsidRPr="009B6531" w:rsidRDefault="00FD3188" w:rsidP="000B5951">
            <w:pPr>
              <w:jc w:val="both"/>
            </w:pPr>
          </w:p>
        </w:tc>
        <w:tc>
          <w:tcPr>
            <w:tcW w:w="2109" w:type="dxa"/>
            <w:gridSpan w:val="5"/>
            <w:tcBorders>
              <w:top w:val="nil"/>
            </w:tcBorders>
          </w:tcPr>
          <w:p w14:paraId="15D0F0BB" w14:textId="77777777" w:rsidR="00FD3188" w:rsidRPr="009B6531" w:rsidRDefault="00FD3188" w:rsidP="000B5951"/>
        </w:tc>
        <w:tc>
          <w:tcPr>
            <w:tcW w:w="1972" w:type="dxa"/>
            <w:gridSpan w:val="3"/>
            <w:tcBorders>
              <w:top w:val="nil"/>
            </w:tcBorders>
          </w:tcPr>
          <w:p w14:paraId="0BAFEAD6" w14:textId="77777777" w:rsidR="00FD3188" w:rsidRPr="009B6531" w:rsidRDefault="00FD3188" w:rsidP="000B5951">
            <w:pPr>
              <w:jc w:val="both"/>
            </w:pPr>
          </w:p>
        </w:tc>
      </w:tr>
      <w:tr w:rsidR="00FD3188" w14:paraId="300F8F8F" w14:textId="77777777" w:rsidTr="000B5951">
        <w:trPr>
          <w:trHeight w:val="284"/>
        </w:trPr>
        <w:tc>
          <w:tcPr>
            <w:tcW w:w="2802" w:type="dxa"/>
            <w:gridSpan w:val="2"/>
            <w:tcBorders>
              <w:top w:val="nil"/>
            </w:tcBorders>
          </w:tcPr>
          <w:p w14:paraId="43D6313D" w14:textId="77777777" w:rsidR="00FD3188" w:rsidRPr="009B6531" w:rsidRDefault="00FD3188" w:rsidP="000B5951">
            <w:pPr>
              <w:jc w:val="both"/>
            </w:pPr>
          </w:p>
        </w:tc>
        <w:tc>
          <w:tcPr>
            <w:tcW w:w="2409" w:type="dxa"/>
            <w:gridSpan w:val="3"/>
            <w:tcBorders>
              <w:top w:val="nil"/>
            </w:tcBorders>
          </w:tcPr>
          <w:p w14:paraId="0B2BC682" w14:textId="77777777" w:rsidR="00FD3188" w:rsidRPr="009B6531" w:rsidRDefault="00FD3188" w:rsidP="000B5951"/>
        </w:tc>
        <w:tc>
          <w:tcPr>
            <w:tcW w:w="567" w:type="dxa"/>
            <w:gridSpan w:val="2"/>
            <w:tcBorders>
              <w:top w:val="nil"/>
            </w:tcBorders>
          </w:tcPr>
          <w:p w14:paraId="296B186F" w14:textId="77777777" w:rsidR="00FD3188" w:rsidRPr="009B6531" w:rsidRDefault="00FD3188" w:rsidP="000B5951">
            <w:pPr>
              <w:jc w:val="both"/>
            </w:pPr>
          </w:p>
        </w:tc>
        <w:tc>
          <w:tcPr>
            <w:tcW w:w="2109" w:type="dxa"/>
            <w:gridSpan w:val="5"/>
            <w:tcBorders>
              <w:top w:val="nil"/>
            </w:tcBorders>
          </w:tcPr>
          <w:p w14:paraId="0C951E70" w14:textId="77777777" w:rsidR="00FD3188" w:rsidRPr="009B6531" w:rsidRDefault="00FD3188" w:rsidP="000B5951"/>
        </w:tc>
        <w:tc>
          <w:tcPr>
            <w:tcW w:w="1972" w:type="dxa"/>
            <w:gridSpan w:val="3"/>
            <w:tcBorders>
              <w:top w:val="nil"/>
            </w:tcBorders>
          </w:tcPr>
          <w:p w14:paraId="4FBD666F" w14:textId="77777777" w:rsidR="00FD3188" w:rsidRPr="009B6531" w:rsidRDefault="00FD3188" w:rsidP="000B5951">
            <w:pPr>
              <w:jc w:val="both"/>
            </w:pPr>
          </w:p>
        </w:tc>
      </w:tr>
      <w:tr w:rsidR="00FD3188" w14:paraId="5B41B177" w14:textId="77777777" w:rsidTr="000B5951">
        <w:trPr>
          <w:trHeight w:val="284"/>
        </w:trPr>
        <w:tc>
          <w:tcPr>
            <w:tcW w:w="2802" w:type="dxa"/>
            <w:gridSpan w:val="2"/>
            <w:tcBorders>
              <w:top w:val="nil"/>
            </w:tcBorders>
          </w:tcPr>
          <w:p w14:paraId="6003359E" w14:textId="77777777" w:rsidR="00FD3188" w:rsidRDefault="00FD3188" w:rsidP="000B5951">
            <w:pPr>
              <w:jc w:val="both"/>
            </w:pPr>
          </w:p>
        </w:tc>
        <w:tc>
          <w:tcPr>
            <w:tcW w:w="2409" w:type="dxa"/>
            <w:gridSpan w:val="3"/>
            <w:tcBorders>
              <w:top w:val="nil"/>
            </w:tcBorders>
          </w:tcPr>
          <w:p w14:paraId="762CD1FA" w14:textId="77777777" w:rsidR="00FD3188" w:rsidRDefault="00FD3188" w:rsidP="000B5951">
            <w:pPr>
              <w:jc w:val="both"/>
            </w:pPr>
          </w:p>
        </w:tc>
        <w:tc>
          <w:tcPr>
            <w:tcW w:w="567" w:type="dxa"/>
            <w:gridSpan w:val="2"/>
            <w:tcBorders>
              <w:top w:val="nil"/>
            </w:tcBorders>
          </w:tcPr>
          <w:p w14:paraId="30804D05" w14:textId="77777777" w:rsidR="00FD3188" w:rsidRDefault="00FD3188" w:rsidP="000B5951">
            <w:pPr>
              <w:jc w:val="both"/>
            </w:pPr>
          </w:p>
        </w:tc>
        <w:tc>
          <w:tcPr>
            <w:tcW w:w="2109" w:type="dxa"/>
            <w:gridSpan w:val="5"/>
            <w:tcBorders>
              <w:top w:val="nil"/>
            </w:tcBorders>
          </w:tcPr>
          <w:p w14:paraId="4517938E" w14:textId="77777777" w:rsidR="00FD3188" w:rsidRDefault="00FD3188" w:rsidP="000B5951">
            <w:pPr>
              <w:jc w:val="both"/>
            </w:pPr>
          </w:p>
        </w:tc>
        <w:tc>
          <w:tcPr>
            <w:tcW w:w="1972" w:type="dxa"/>
            <w:gridSpan w:val="3"/>
            <w:tcBorders>
              <w:top w:val="nil"/>
            </w:tcBorders>
          </w:tcPr>
          <w:p w14:paraId="34848727" w14:textId="77777777" w:rsidR="00FD3188" w:rsidRPr="009B6531" w:rsidRDefault="00FD3188" w:rsidP="000B5951">
            <w:pPr>
              <w:jc w:val="both"/>
            </w:pPr>
          </w:p>
        </w:tc>
      </w:tr>
      <w:tr w:rsidR="00FD3188" w14:paraId="3D1EBA48" w14:textId="77777777" w:rsidTr="000B5951">
        <w:tc>
          <w:tcPr>
            <w:tcW w:w="9859" w:type="dxa"/>
            <w:gridSpan w:val="15"/>
            <w:shd w:val="clear" w:color="auto" w:fill="F7CAAC"/>
          </w:tcPr>
          <w:p w14:paraId="02421B52" w14:textId="77777777" w:rsidR="00FD3188" w:rsidRDefault="00FD3188" w:rsidP="000B5951">
            <w:pPr>
              <w:jc w:val="both"/>
            </w:pPr>
            <w:r>
              <w:rPr>
                <w:b/>
              </w:rPr>
              <w:t>Údaje o vzdělání na VŠ</w:t>
            </w:r>
          </w:p>
        </w:tc>
      </w:tr>
      <w:tr w:rsidR="00FD3188" w14:paraId="6889F382" w14:textId="77777777" w:rsidTr="000B5951">
        <w:trPr>
          <w:trHeight w:val="1020"/>
        </w:trPr>
        <w:tc>
          <w:tcPr>
            <w:tcW w:w="9859" w:type="dxa"/>
            <w:gridSpan w:val="15"/>
          </w:tcPr>
          <w:p w14:paraId="5EDD3D6A" w14:textId="77777777" w:rsidR="00FD3188" w:rsidRPr="006E5EE7" w:rsidRDefault="00FD3188" w:rsidP="000B5951">
            <w:pPr>
              <w:jc w:val="both"/>
              <w:rPr>
                <w:bCs/>
              </w:rPr>
            </w:pPr>
            <w:r w:rsidRPr="006E5EE7">
              <w:rPr>
                <w:bCs/>
              </w:rPr>
              <w:t xml:space="preserve">2017 </w:t>
            </w:r>
            <w:r>
              <w:t xml:space="preserve"> </w:t>
            </w:r>
            <w:r w:rsidRPr="00CF21F4">
              <w:t xml:space="preserve">– </w:t>
            </w:r>
            <w:r w:rsidRPr="006E5EE7">
              <w:rPr>
                <w:bCs/>
              </w:rPr>
              <w:t xml:space="preserve"> doktor (Ph.D.), studijní program:</w:t>
            </w:r>
            <w:r>
              <w:rPr>
                <w:bCs/>
              </w:rPr>
              <w:t xml:space="preserve"> Inženýrská informatika</w:t>
            </w:r>
            <w:r w:rsidRPr="006E5EE7">
              <w:rPr>
                <w:bCs/>
              </w:rPr>
              <w:t xml:space="preserve">, obor: </w:t>
            </w:r>
            <w:r>
              <w:rPr>
                <w:bCs/>
              </w:rPr>
              <w:t>Inženýrská informatika</w:t>
            </w:r>
            <w:r w:rsidRPr="006E5EE7">
              <w:rPr>
                <w:bCs/>
              </w:rPr>
              <w:t xml:space="preserve">, </w:t>
            </w:r>
            <w:r>
              <w:rPr>
                <w:bCs/>
              </w:rPr>
              <w:t>Univerzita Tomáše Bati ve Zlíně</w:t>
            </w:r>
          </w:p>
        </w:tc>
      </w:tr>
      <w:tr w:rsidR="00FD3188" w14:paraId="7CCF8216" w14:textId="77777777" w:rsidTr="000B5951">
        <w:tc>
          <w:tcPr>
            <w:tcW w:w="9859" w:type="dxa"/>
            <w:gridSpan w:val="15"/>
            <w:shd w:val="clear" w:color="auto" w:fill="F7CAAC"/>
          </w:tcPr>
          <w:p w14:paraId="0F4FA091" w14:textId="77777777" w:rsidR="00FD3188" w:rsidRDefault="00FD3188" w:rsidP="000B5951">
            <w:pPr>
              <w:jc w:val="both"/>
              <w:rPr>
                <w:b/>
              </w:rPr>
            </w:pPr>
            <w:r>
              <w:rPr>
                <w:b/>
              </w:rPr>
              <w:t>Údaje o odborném působení od absolvování VŠ</w:t>
            </w:r>
          </w:p>
        </w:tc>
      </w:tr>
      <w:tr w:rsidR="00FD3188" w14:paraId="5872E996" w14:textId="77777777" w:rsidTr="000B5951">
        <w:trPr>
          <w:trHeight w:val="1361"/>
        </w:trPr>
        <w:tc>
          <w:tcPr>
            <w:tcW w:w="9859" w:type="dxa"/>
            <w:gridSpan w:val="15"/>
          </w:tcPr>
          <w:p w14:paraId="3FBE74A9" w14:textId="77777777" w:rsidR="00FD3188" w:rsidRDefault="00FD3188" w:rsidP="000B5951">
            <w:pPr>
              <w:jc w:val="both"/>
            </w:pPr>
            <w:r w:rsidRPr="00F85B9B">
              <w:t>202</w:t>
            </w:r>
            <w:r>
              <w:t>-dosud:</w:t>
            </w:r>
            <w:r w:rsidRPr="00F85B9B">
              <w:t xml:space="preserve"> </w:t>
            </w:r>
            <w:r>
              <w:t>Univerzita Tomáše Bati ve Zlíně, Fakulta aplikované informatiky, odborný asistent (pp)</w:t>
            </w:r>
          </w:p>
          <w:p w14:paraId="088E5C2D" w14:textId="77777777" w:rsidR="00FD3188" w:rsidRPr="00424EE8" w:rsidRDefault="00FD3188" w:rsidP="000B5951">
            <w:pPr>
              <w:jc w:val="both"/>
            </w:pPr>
            <w:r>
              <w:t xml:space="preserve">2018-2020: Univerzita Tomáše Bati ve Zlíně, Fakulta aplikované informatiky, vědecký pracovník (pp) </w:t>
            </w:r>
          </w:p>
        </w:tc>
      </w:tr>
      <w:tr w:rsidR="00FD3188" w14:paraId="56656F60" w14:textId="77777777" w:rsidTr="000B5951">
        <w:trPr>
          <w:trHeight w:val="250"/>
        </w:trPr>
        <w:tc>
          <w:tcPr>
            <w:tcW w:w="9859" w:type="dxa"/>
            <w:gridSpan w:val="15"/>
            <w:shd w:val="clear" w:color="auto" w:fill="F7CAAC"/>
          </w:tcPr>
          <w:p w14:paraId="4B780505" w14:textId="77777777" w:rsidR="00FD3188" w:rsidRDefault="00FD3188" w:rsidP="000B5951">
            <w:pPr>
              <w:jc w:val="both"/>
            </w:pPr>
            <w:r>
              <w:rPr>
                <w:b/>
              </w:rPr>
              <w:t>Zkušenosti s vedením kvalifikačních a rigorózních prací</w:t>
            </w:r>
          </w:p>
        </w:tc>
      </w:tr>
      <w:tr w:rsidR="00FD3188" w14:paraId="019EFA1B" w14:textId="77777777" w:rsidTr="000B5951">
        <w:trPr>
          <w:trHeight w:val="1020"/>
        </w:trPr>
        <w:tc>
          <w:tcPr>
            <w:tcW w:w="9859" w:type="dxa"/>
            <w:gridSpan w:val="15"/>
          </w:tcPr>
          <w:p w14:paraId="0C6E988F" w14:textId="77777777" w:rsidR="00FD3188" w:rsidRDefault="00FD3188" w:rsidP="000B5951">
            <w:pPr>
              <w:jc w:val="both"/>
            </w:pPr>
            <w:r>
              <w:t>1x vedoucí bakalářské práce</w:t>
            </w:r>
          </w:p>
          <w:p w14:paraId="09DF61E5" w14:textId="77777777" w:rsidR="00FD3188" w:rsidRDefault="00FD3188" w:rsidP="000B5951">
            <w:pPr>
              <w:jc w:val="both"/>
            </w:pPr>
            <w:r>
              <w:t>6x vedoucí diplomové práce</w:t>
            </w:r>
          </w:p>
          <w:p w14:paraId="59BB4DA8" w14:textId="77777777" w:rsidR="00FD3188" w:rsidRDefault="00FD3188" w:rsidP="000B5951">
            <w:pPr>
              <w:jc w:val="both"/>
            </w:pPr>
          </w:p>
        </w:tc>
      </w:tr>
      <w:tr w:rsidR="00FD3188" w14:paraId="4B5BC401" w14:textId="77777777" w:rsidTr="000B5951">
        <w:trPr>
          <w:cantSplit/>
        </w:trPr>
        <w:tc>
          <w:tcPr>
            <w:tcW w:w="3347" w:type="dxa"/>
            <w:gridSpan w:val="3"/>
            <w:tcBorders>
              <w:top w:val="single" w:sz="12" w:space="0" w:color="auto"/>
            </w:tcBorders>
            <w:shd w:val="clear" w:color="auto" w:fill="F7CAAC"/>
          </w:tcPr>
          <w:p w14:paraId="4AED89A4"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15C63C63"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1075ECE"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2CCF18F" w14:textId="77777777" w:rsidR="00FD3188" w:rsidRDefault="00FD3188" w:rsidP="000B5951">
            <w:pPr>
              <w:jc w:val="both"/>
              <w:rPr>
                <w:b/>
              </w:rPr>
            </w:pPr>
            <w:r>
              <w:rPr>
                <w:b/>
              </w:rPr>
              <w:t>Ohlasy publikací</w:t>
            </w:r>
          </w:p>
        </w:tc>
      </w:tr>
      <w:tr w:rsidR="00FD3188" w14:paraId="706BA933" w14:textId="77777777" w:rsidTr="000B5951">
        <w:trPr>
          <w:cantSplit/>
        </w:trPr>
        <w:tc>
          <w:tcPr>
            <w:tcW w:w="3347" w:type="dxa"/>
            <w:gridSpan w:val="3"/>
          </w:tcPr>
          <w:p w14:paraId="1A7B3807" w14:textId="77777777" w:rsidR="00FD3188" w:rsidRDefault="00FD3188" w:rsidP="000B5951">
            <w:pPr>
              <w:jc w:val="both"/>
            </w:pPr>
          </w:p>
        </w:tc>
        <w:tc>
          <w:tcPr>
            <w:tcW w:w="2245" w:type="dxa"/>
            <w:gridSpan w:val="3"/>
          </w:tcPr>
          <w:p w14:paraId="042119F9" w14:textId="77777777" w:rsidR="00FD3188" w:rsidRDefault="00FD3188" w:rsidP="000B5951">
            <w:pPr>
              <w:jc w:val="both"/>
            </w:pPr>
          </w:p>
        </w:tc>
        <w:tc>
          <w:tcPr>
            <w:tcW w:w="2248" w:type="dxa"/>
            <w:gridSpan w:val="5"/>
            <w:tcBorders>
              <w:right w:val="single" w:sz="12" w:space="0" w:color="auto"/>
            </w:tcBorders>
          </w:tcPr>
          <w:p w14:paraId="04EE0621" w14:textId="77777777" w:rsidR="00FD3188" w:rsidRDefault="00FD3188" w:rsidP="000B5951">
            <w:pPr>
              <w:jc w:val="both"/>
            </w:pPr>
          </w:p>
        </w:tc>
        <w:tc>
          <w:tcPr>
            <w:tcW w:w="632" w:type="dxa"/>
            <w:gridSpan w:val="2"/>
            <w:tcBorders>
              <w:left w:val="single" w:sz="12" w:space="0" w:color="auto"/>
            </w:tcBorders>
            <w:shd w:val="clear" w:color="auto" w:fill="F7CAAC"/>
          </w:tcPr>
          <w:p w14:paraId="3A6DDAF5" w14:textId="77777777" w:rsidR="00FD3188" w:rsidRPr="00F20AEF" w:rsidRDefault="00FD3188" w:rsidP="000B5951">
            <w:pPr>
              <w:jc w:val="both"/>
            </w:pPr>
            <w:r w:rsidRPr="00F20AEF">
              <w:rPr>
                <w:b/>
              </w:rPr>
              <w:t>WoS</w:t>
            </w:r>
          </w:p>
        </w:tc>
        <w:tc>
          <w:tcPr>
            <w:tcW w:w="693" w:type="dxa"/>
            <w:shd w:val="clear" w:color="auto" w:fill="F7CAAC"/>
          </w:tcPr>
          <w:p w14:paraId="2375C0F9"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7778CD5F" w14:textId="77777777" w:rsidR="00FD3188" w:rsidRDefault="00FD3188" w:rsidP="000B5951">
            <w:pPr>
              <w:jc w:val="both"/>
            </w:pPr>
            <w:r>
              <w:rPr>
                <w:b/>
                <w:sz w:val="18"/>
              </w:rPr>
              <w:t>ostatní</w:t>
            </w:r>
          </w:p>
        </w:tc>
      </w:tr>
      <w:tr w:rsidR="00FD3188" w14:paraId="5226DA89" w14:textId="77777777" w:rsidTr="000B5951">
        <w:trPr>
          <w:cantSplit/>
          <w:trHeight w:val="70"/>
        </w:trPr>
        <w:tc>
          <w:tcPr>
            <w:tcW w:w="3347" w:type="dxa"/>
            <w:gridSpan w:val="3"/>
            <w:shd w:val="clear" w:color="auto" w:fill="F7CAAC"/>
          </w:tcPr>
          <w:p w14:paraId="6D46F4BF" w14:textId="77777777" w:rsidR="00FD3188" w:rsidRDefault="00FD3188" w:rsidP="000B5951">
            <w:pPr>
              <w:jc w:val="both"/>
            </w:pPr>
            <w:r>
              <w:rPr>
                <w:b/>
              </w:rPr>
              <w:t>Obor jmenovacího řízení</w:t>
            </w:r>
          </w:p>
        </w:tc>
        <w:tc>
          <w:tcPr>
            <w:tcW w:w="2245" w:type="dxa"/>
            <w:gridSpan w:val="3"/>
            <w:shd w:val="clear" w:color="auto" w:fill="F7CAAC"/>
          </w:tcPr>
          <w:p w14:paraId="562840E4"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614E4E42" w14:textId="77777777" w:rsidR="00FD3188" w:rsidRDefault="00FD3188" w:rsidP="000B5951">
            <w:pPr>
              <w:jc w:val="both"/>
            </w:pPr>
            <w:r>
              <w:rPr>
                <w:b/>
              </w:rPr>
              <w:t>Řízení konáno na VŠ</w:t>
            </w:r>
          </w:p>
        </w:tc>
        <w:tc>
          <w:tcPr>
            <w:tcW w:w="632" w:type="dxa"/>
            <w:gridSpan w:val="2"/>
            <w:tcBorders>
              <w:left w:val="single" w:sz="12" w:space="0" w:color="auto"/>
            </w:tcBorders>
          </w:tcPr>
          <w:p w14:paraId="141D153E" w14:textId="77777777" w:rsidR="00FD3188" w:rsidRPr="00F20AEF" w:rsidRDefault="00FD3188" w:rsidP="000B5951">
            <w:pPr>
              <w:jc w:val="both"/>
              <w:rPr>
                <w:b/>
              </w:rPr>
            </w:pPr>
            <w:r>
              <w:rPr>
                <w:b/>
              </w:rPr>
              <w:t>14</w:t>
            </w:r>
          </w:p>
        </w:tc>
        <w:tc>
          <w:tcPr>
            <w:tcW w:w="693" w:type="dxa"/>
          </w:tcPr>
          <w:p w14:paraId="3AC4A824" w14:textId="77777777" w:rsidR="00FD3188" w:rsidRPr="00F20AEF" w:rsidRDefault="00FD3188" w:rsidP="000B5951">
            <w:pPr>
              <w:jc w:val="both"/>
              <w:rPr>
                <w:b/>
              </w:rPr>
            </w:pPr>
            <w:r>
              <w:rPr>
                <w:b/>
              </w:rPr>
              <w:t>22</w:t>
            </w:r>
          </w:p>
        </w:tc>
        <w:tc>
          <w:tcPr>
            <w:tcW w:w="694" w:type="dxa"/>
          </w:tcPr>
          <w:p w14:paraId="257344E5" w14:textId="77777777" w:rsidR="00FD3188" w:rsidRPr="005B7443" w:rsidRDefault="00FD3188" w:rsidP="000B5951">
            <w:pPr>
              <w:jc w:val="both"/>
              <w:rPr>
                <w:b/>
              </w:rPr>
            </w:pPr>
          </w:p>
        </w:tc>
      </w:tr>
      <w:tr w:rsidR="00FD3188" w14:paraId="2D2046E9" w14:textId="77777777" w:rsidTr="000B5951">
        <w:trPr>
          <w:trHeight w:val="205"/>
        </w:trPr>
        <w:tc>
          <w:tcPr>
            <w:tcW w:w="3347" w:type="dxa"/>
            <w:gridSpan w:val="3"/>
          </w:tcPr>
          <w:p w14:paraId="379A8F57" w14:textId="77777777" w:rsidR="00FD3188" w:rsidRDefault="00FD3188" w:rsidP="000B5951">
            <w:pPr>
              <w:jc w:val="both"/>
            </w:pPr>
          </w:p>
        </w:tc>
        <w:tc>
          <w:tcPr>
            <w:tcW w:w="2245" w:type="dxa"/>
            <w:gridSpan w:val="3"/>
          </w:tcPr>
          <w:p w14:paraId="3F79C0B7" w14:textId="77777777" w:rsidR="00FD3188" w:rsidRDefault="00FD3188" w:rsidP="000B5951">
            <w:pPr>
              <w:jc w:val="both"/>
            </w:pPr>
          </w:p>
        </w:tc>
        <w:tc>
          <w:tcPr>
            <w:tcW w:w="2248" w:type="dxa"/>
            <w:gridSpan w:val="5"/>
            <w:tcBorders>
              <w:right w:val="single" w:sz="12" w:space="0" w:color="auto"/>
            </w:tcBorders>
          </w:tcPr>
          <w:p w14:paraId="3CE30A97"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D1A2216" w14:textId="77777777" w:rsidR="00FD3188" w:rsidRPr="00F20AEF" w:rsidRDefault="00FD3188" w:rsidP="000B5951">
            <w:pPr>
              <w:jc w:val="both"/>
              <w:rPr>
                <w:b/>
                <w:sz w:val="18"/>
              </w:rPr>
            </w:pPr>
            <w:r w:rsidRPr="00F20AEF">
              <w:rPr>
                <w:b/>
                <w:sz w:val="18"/>
              </w:rPr>
              <w:t>H-index WoS/Scopus</w:t>
            </w:r>
          </w:p>
        </w:tc>
        <w:tc>
          <w:tcPr>
            <w:tcW w:w="694" w:type="dxa"/>
            <w:vAlign w:val="center"/>
          </w:tcPr>
          <w:p w14:paraId="1E9AA107" w14:textId="77777777" w:rsidR="00FD3188" w:rsidRPr="005B7443" w:rsidRDefault="00FD3188" w:rsidP="000B5951">
            <w:pPr>
              <w:rPr>
                <w:b/>
              </w:rPr>
            </w:pPr>
            <w:r w:rsidRPr="005B7443">
              <w:rPr>
                <w:b/>
              </w:rPr>
              <w:t xml:space="preserve">  </w:t>
            </w:r>
            <w:r>
              <w:rPr>
                <w:b/>
              </w:rPr>
              <w:t>2/2</w:t>
            </w:r>
          </w:p>
        </w:tc>
      </w:tr>
      <w:tr w:rsidR="00FD3188" w14:paraId="0D3AC05F" w14:textId="77777777" w:rsidTr="000B5951">
        <w:tc>
          <w:tcPr>
            <w:tcW w:w="9859" w:type="dxa"/>
            <w:gridSpan w:val="15"/>
            <w:shd w:val="clear" w:color="auto" w:fill="F7CAAC"/>
          </w:tcPr>
          <w:p w14:paraId="4A4D296B"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5F01E704" w14:textId="77777777" w:rsidTr="000B5951">
        <w:trPr>
          <w:trHeight w:val="2347"/>
        </w:trPr>
        <w:tc>
          <w:tcPr>
            <w:tcW w:w="9859" w:type="dxa"/>
            <w:gridSpan w:val="15"/>
          </w:tcPr>
          <w:p w14:paraId="21F2AF77" w14:textId="77777777" w:rsidR="00FD3188" w:rsidRDefault="00FD3188" w:rsidP="000B5951">
            <w:pPr>
              <w:spacing w:before="120" w:after="60"/>
              <w:jc w:val="both"/>
              <w:rPr>
                <w:bCs/>
              </w:rPr>
            </w:pPr>
            <w:r>
              <w:rPr>
                <w:b/>
              </w:rPr>
              <w:lastRenderedPageBreak/>
              <w:t>ŠAUR, David</w:t>
            </w:r>
            <w:r w:rsidRPr="00C939DA">
              <w:rPr>
                <w:bCs/>
              </w:rPr>
              <w:t>;</w:t>
            </w:r>
            <w:r>
              <w:rPr>
                <w:bCs/>
              </w:rPr>
              <w:t xml:space="preserve"> </w:t>
            </w:r>
            <w:r w:rsidRPr="006527AF">
              <w:t>Tomáš TUREČEK</w:t>
            </w:r>
            <w:r>
              <w:rPr>
                <w:spacing w:val="-2"/>
              </w:rPr>
              <w:t xml:space="preserve"> a</w:t>
            </w:r>
            <w:r w:rsidRPr="006527AF">
              <w:rPr>
                <w:bCs/>
              </w:rPr>
              <w:t xml:space="preserve"> </w:t>
            </w:r>
            <w:r w:rsidRPr="006527AF">
              <w:t>Jakub</w:t>
            </w:r>
            <w:r>
              <w:rPr>
                <w:bCs/>
              </w:rPr>
              <w:t xml:space="preserve"> </w:t>
            </w:r>
            <w:r w:rsidRPr="006527AF">
              <w:t xml:space="preserve">RAK </w:t>
            </w:r>
            <w:r>
              <w:rPr>
                <w:bCs/>
              </w:rPr>
              <w:t xml:space="preserve">(2022). </w:t>
            </w:r>
            <w:r w:rsidRPr="009D7DD7">
              <w:rPr>
                <w:bCs/>
              </w:rPr>
              <w:t>Souhrnná výzkumná zpráva o systému předpovědi nebezpečí vzniku přívalových povodní, včetně využití pro účely krizového řízení a povodňového plánování</w:t>
            </w:r>
            <w:r>
              <w:rPr>
                <w:bCs/>
              </w:rPr>
              <w:t xml:space="preserve">. </w:t>
            </w:r>
            <w:r w:rsidRPr="00FE2B75">
              <w:rPr>
                <w:bCs/>
                <w:iCs/>
              </w:rPr>
              <w:t>Projekt č. VB01000008 "FLAPRIS – Systém pro podporu zpřesněné a včasné předpovědi nebezpečí vzniku přívalových povodní a usnadnění činností krizových a povodňových orgánů kraje"</w:t>
            </w:r>
            <w:r w:rsidRPr="00FE2B75">
              <w:rPr>
                <w:bCs/>
              </w:rPr>
              <w:t xml:space="preserve">. </w:t>
            </w:r>
            <w:r>
              <w:rPr>
                <w:bCs/>
              </w:rPr>
              <w:t>Ministerstvo vnitra, Bezpečnostní výzkum, program SECHTECH, 1.výzva</w:t>
            </w:r>
            <w:r w:rsidRPr="00610187">
              <w:rPr>
                <w:bCs/>
              </w:rPr>
              <w:t xml:space="preserve"> (</w:t>
            </w:r>
            <w:r>
              <w:rPr>
                <w:bCs/>
              </w:rPr>
              <w:t>V</w:t>
            </w:r>
            <w:r w:rsidRPr="009D7DD7">
              <w:rPr>
                <w:bCs/>
                <w:vertAlign w:val="subscript"/>
              </w:rPr>
              <w:t>souhrn</w:t>
            </w:r>
            <w:r>
              <w:rPr>
                <w:bCs/>
              </w:rPr>
              <w:t xml:space="preserve">, </w:t>
            </w:r>
            <w:r w:rsidRPr="00610187">
              <w:rPr>
                <w:bCs/>
              </w:rPr>
              <w:t xml:space="preserve">autorský podíl </w:t>
            </w:r>
            <w:r>
              <w:rPr>
                <w:b/>
              </w:rPr>
              <w:t>50</w:t>
            </w:r>
            <w:r w:rsidRPr="00462405">
              <w:rPr>
                <w:b/>
              </w:rPr>
              <w:t xml:space="preserve"> %</w:t>
            </w:r>
            <w:r>
              <w:rPr>
                <w:bCs/>
              </w:rPr>
              <w:t>).</w:t>
            </w:r>
          </w:p>
          <w:p w14:paraId="76422F7C" w14:textId="77777777" w:rsidR="00FD3188" w:rsidRPr="00A645CE" w:rsidRDefault="00FD3188" w:rsidP="000B5951">
            <w:pPr>
              <w:spacing w:before="120" w:after="60"/>
              <w:jc w:val="both"/>
              <w:rPr>
                <w:bCs/>
              </w:rPr>
            </w:pPr>
            <w:r w:rsidRPr="00A645CE">
              <w:rPr>
                <w:b/>
                <w:spacing w:val="-2"/>
              </w:rPr>
              <w:t>ŠAUR,</w:t>
            </w:r>
            <w:r w:rsidRPr="00A645CE">
              <w:rPr>
                <w:b/>
                <w:spacing w:val="-15"/>
              </w:rPr>
              <w:t xml:space="preserve"> </w:t>
            </w:r>
            <w:r w:rsidRPr="00A645CE">
              <w:rPr>
                <w:b/>
                <w:spacing w:val="-2"/>
              </w:rPr>
              <w:t>David</w:t>
            </w:r>
            <w:r>
              <w:rPr>
                <w:spacing w:val="-2"/>
              </w:rPr>
              <w:t xml:space="preserve"> a</w:t>
            </w:r>
            <w:r w:rsidRPr="00A645CE">
              <w:rPr>
                <w:b/>
                <w:spacing w:val="-2"/>
              </w:rPr>
              <w:t xml:space="preserve"> </w:t>
            </w:r>
            <w:r w:rsidRPr="006527AF">
              <w:rPr>
                <w:spacing w:val="-2"/>
              </w:rPr>
              <w:t>Jaromír</w:t>
            </w:r>
            <w:r>
              <w:rPr>
                <w:spacing w:val="-2"/>
              </w:rPr>
              <w:t xml:space="preserve"> </w:t>
            </w:r>
            <w:r w:rsidRPr="006527AF">
              <w:rPr>
                <w:spacing w:val="-2"/>
              </w:rPr>
              <w:t>ŠVEJDA</w:t>
            </w:r>
            <w:r w:rsidRPr="006527AF">
              <w:rPr>
                <w:spacing w:val="-13"/>
              </w:rPr>
              <w:t xml:space="preserve"> </w:t>
            </w:r>
            <w:r>
              <w:rPr>
                <w:spacing w:val="-11"/>
              </w:rPr>
              <w:t>(</w:t>
            </w:r>
            <w:r w:rsidRPr="00A645CE">
              <w:t>2021</w:t>
            </w:r>
            <w:r>
              <w:t>).</w:t>
            </w:r>
            <w:r w:rsidRPr="00A645CE">
              <w:t xml:space="preserve"> Lokální řetězec statistické předpovědi konvektivních srážek (LŘSPKS). </w:t>
            </w:r>
            <w:r w:rsidRPr="006527AF">
              <w:rPr>
                <w:bCs/>
                <w:iCs/>
              </w:rPr>
              <w:t>Projekt č. VI20192022134:</w:t>
            </w:r>
            <w:r w:rsidRPr="006527AF">
              <w:t xml:space="preserve"> </w:t>
            </w:r>
            <w:r w:rsidRPr="006527AF">
              <w:rPr>
                <w:bCs/>
                <w:iCs/>
              </w:rPr>
              <w:t xml:space="preserve">Systém zpřesněné předpovědi konvektivních srážek pro krajský územní celek. </w:t>
            </w:r>
            <w:r w:rsidRPr="006527AF">
              <w:t xml:space="preserve"> </w:t>
            </w:r>
            <w:r w:rsidRPr="00A645CE">
              <w:t xml:space="preserve">Ministerstvo vnitra, Bezpečnostní výzkum, III/1-VS, Program bezpečnostního výzkumu České republiky 2015-2022. </w:t>
            </w:r>
            <w:r w:rsidRPr="00A645CE">
              <w:rPr>
                <w:bCs/>
              </w:rPr>
              <w:t>(G</w:t>
            </w:r>
            <w:r w:rsidRPr="00A645CE">
              <w:rPr>
                <w:bCs/>
                <w:vertAlign w:val="subscript"/>
              </w:rPr>
              <w:t>funk</w:t>
            </w:r>
            <w:r w:rsidRPr="00A645CE">
              <w:rPr>
                <w:bCs/>
              </w:rPr>
              <w:t xml:space="preserve">, autorský podíl </w:t>
            </w:r>
            <w:r w:rsidRPr="00A645CE">
              <w:rPr>
                <w:b/>
              </w:rPr>
              <w:t>95 %</w:t>
            </w:r>
            <w:r w:rsidRPr="00A645CE">
              <w:rPr>
                <w:bCs/>
              </w:rPr>
              <w:t>).</w:t>
            </w:r>
          </w:p>
          <w:p w14:paraId="64249E48" w14:textId="77777777" w:rsidR="00FD3188" w:rsidRDefault="00FD3188" w:rsidP="000B5951">
            <w:pPr>
              <w:spacing w:before="120" w:after="60"/>
              <w:jc w:val="both"/>
              <w:rPr>
                <w:bCs/>
              </w:rPr>
            </w:pPr>
            <w:r w:rsidRPr="00A645CE">
              <w:rPr>
                <w:b/>
                <w:spacing w:val="-2"/>
              </w:rPr>
              <w:t>ŠAUR,</w:t>
            </w:r>
            <w:r w:rsidRPr="00A645CE">
              <w:rPr>
                <w:b/>
                <w:spacing w:val="-15"/>
              </w:rPr>
              <w:t xml:space="preserve"> </w:t>
            </w:r>
            <w:r w:rsidRPr="00A645CE">
              <w:rPr>
                <w:b/>
                <w:spacing w:val="-2"/>
              </w:rPr>
              <w:t>David</w:t>
            </w:r>
            <w:r>
              <w:rPr>
                <w:spacing w:val="-2"/>
              </w:rPr>
              <w:t xml:space="preserve"> a</w:t>
            </w:r>
            <w:r w:rsidRPr="00A645CE">
              <w:rPr>
                <w:b/>
                <w:spacing w:val="-2"/>
              </w:rPr>
              <w:t xml:space="preserve"> </w:t>
            </w:r>
            <w:r w:rsidRPr="006527AF">
              <w:t>Michal</w:t>
            </w:r>
            <w:r w:rsidRPr="00A645CE">
              <w:t xml:space="preserve"> </w:t>
            </w:r>
            <w:r w:rsidRPr="006527AF">
              <w:t xml:space="preserve">ŽÁK </w:t>
            </w:r>
            <w:r>
              <w:t>(</w:t>
            </w:r>
            <w:r w:rsidRPr="00090B4A">
              <w:t>2022</w:t>
            </w:r>
            <w:r>
              <w:t>).</w:t>
            </w:r>
            <w:r w:rsidRPr="00090B4A">
              <w:t xml:space="preserve"> </w:t>
            </w:r>
            <w:r w:rsidRPr="00A645CE">
              <w:t>Verification of convection predictors for the algorithm of statistical prediction of convective precipitation</w:t>
            </w:r>
            <w:r w:rsidRPr="00A645CE">
              <w:rPr>
                <w:i/>
              </w:rPr>
              <w:t xml:space="preserve">. Lecture Notes in Networks and Systems. </w:t>
            </w:r>
            <w:r w:rsidRPr="00090B4A">
              <w:t>Basel: Springer International Publishing AG, s. 584-593. ISSN 2367-3370. ISBN 978-3-031-09069-1.</w:t>
            </w:r>
            <w:r>
              <w:t xml:space="preserve"> </w:t>
            </w:r>
            <w:r w:rsidRPr="00A645CE">
              <w:rPr>
                <w:bCs/>
              </w:rPr>
              <w:t>(</w:t>
            </w:r>
            <w:r>
              <w:rPr>
                <w:bCs/>
              </w:rPr>
              <w:t>D</w:t>
            </w:r>
            <w:r w:rsidRPr="00A645CE">
              <w:rPr>
                <w:bCs/>
              </w:rPr>
              <w:t xml:space="preserve">, autorský podíl </w:t>
            </w:r>
            <w:r w:rsidRPr="00A645CE">
              <w:rPr>
                <w:b/>
              </w:rPr>
              <w:t>9</w:t>
            </w:r>
            <w:r>
              <w:rPr>
                <w:b/>
              </w:rPr>
              <w:t>0</w:t>
            </w:r>
            <w:r w:rsidRPr="00A645CE">
              <w:rPr>
                <w:b/>
              </w:rPr>
              <w:t xml:space="preserve"> %</w:t>
            </w:r>
            <w:r w:rsidRPr="00A645CE">
              <w:rPr>
                <w:bCs/>
              </w:rPr>
              <w:t>).</w:t>
            </w:r>
          </w:p>
          <w:p w14:paraId="6BD92245" w14:textId="77777777" w:rsidR="00FD3188" w:rsidRDefault="00FD3188" w:rsidP="000B5951">
            <w:pPr>
              <w:spacing w:before="120" w:after="60"/>
              <w:jc w:val="both"/>
              <w:rPr>
                <w:bCs/>
              </w:rPr>
            </w:pPr>
            <w:r w:rsidRPr="00A645CE">
              <w:rPr>
                <w:b/>
                <w:spacing w:val="-2"/>
              </w:rPr>
              <w:t>ŠAUR,</w:t>
            </w:r>
            <w:r w:rsidRPr="00A645CE">
              <w:rPr>
                <w:b/>
                <w:spacing w:val="-15"/>
              </w:rPr>
              <w:t xml:space="preserve"> </w:t>
            </w:r>
            <w:r w:rsidRPr="00A645CE">
              <w:rPr>
                <w:b/>
                <w:spacing w:val="-2"/>
              </w:rPr>
              <w:t>David</w:t>
            </w:r>
            <w:r>
              <w:rPr>
                <w:b/>
                <w:spacing w:val="-2"/>
              </w:rPr>
              <w:t xml:space="preserve"> </w:t>
            </w:r>
            <w:r>
              <w:rPr>
                <w:spacing w:val="-2"/>
              </w:rPr>
              <w:t>a</w:t>
            </w:r>
            <w:r w:rsidRPr="00A645CE">
              <w:rPr>
                <w:b/>
                <w:spacing w:val="-2"/>
              </w:rPr>
              <w:t xml:space="preserve"> </w:t>
            </w:r>
            <w:r w:rsidRPr="006527AF">
              <w:rPr>
                <w:spacing w:val="-2"/>
              </w:rPr>
              <w:t>Jaromír</w:t>
            </w:r>
            <w:r>
              <w:rPr>
                <w:spacing w:val="-2"/>
              </w:rPr>
              <w:t xml:space="preserve"> </w:t>
            </w:r>
            <w:r w:rsidRPr="006527AF">
              <w:rPr>
                <w:spacing w:val="-2"/>
              </w:rPr>
              <w:t>ŠVEJDA</w:t>
            </w:r>
            <w:r w:rsidRPr="006527AF">
              <w:rPr>
                <w:spacing w:val="-13"/>
              </w:rPr>
              <w:t xml:space="preserve"> </w:t>
            </w:r>
            <w:r>
              <w:rPr>
                <w:spacing w:val="-2"/>
              </w:rPr>
              <w:t>(</w:t>
            </w:r>
            <w:r w:rsidRPr="00090B4A">
              <w:t>2021</w:t>
            </w:r>
            <w:r>
              <w:t>).</w:t>
            </w:r>
            <w:r w:rsidRPr="00090B4A">
              <w:t xml:space="preserve"> Conversion methods of data mining analysis in algorithms of statistical and nowcasting forecast ofconvective precipitation. </w:t>
            </w:r>
            <w:r w:rsidRPr="00090B4A">
              <w:rPr>
                <w:i/>
              </w:rPr>
              <w:t>Lecture Notes in Networks and Systems</w:t>
            </w:r>
            <w:r w:rsidRPr="00090B4A">
              <w:t>. Berlín: Springer Science and Business Media Deutschland GmbH, s. 437-450. ISSN 23673370. ISBN 978-303077441-7.</w:t>
            </w:r>
            <w:r>
              <w:t xml:space="preserve"> </w:t>
            </w:r>
            <w:r w:rsidRPr="00A645CE">
              <w:rPr>
                <w:bCs/>
              </w:rPr>
              <w:t>(</w:t>
            </w:r>
            <w:r>
              <w:rPr>
                <w:bCs/>
              </w:rPr>
              <w:t>D</w:t>
            </w:r>
            <w:r w:rsidRPr="00A645CE">
              <w:rPr>
                <w:bCs/>
              </w:rPr>
              <w:t xml:space="preserve">, autorský podíl </w:t>
            </w:r>
            <w:r w:rsidRPr="00A645CE">
              <w:rPr>
                <w:b/>
              </w:rPr>
              <w:t>9</w:t>
            </w:r>
            <w:r>
              <w:rPr>
                <w:b/>
              </w:rPr>
              <w:t>5</w:t>
            </w:r>
            <w:r w:rsidRPr="00A645CE">
              <w:rPr>
                <w:b/>
              </w:rPr>
              <w:t xml:space="preserve"> %</w:t>
            </w:r>
            <w:r w:rsidRPr="00A645CE">
              <w:rPr>
                <w:bCs/>
              </w:rPr>
              <w:t>).</w:t>
            </w:r>
          </w:p>
          <w:p w14:paraId="0404A369" w14:textId="77777777" w:rsidR="00FD3188" w:rsidRDefault="00FD3188" w:rsidP="000B5951">
            <w:pPr>
              <w:spacing w:before="120" w:after="60"/>
              <w:jc w:val="both"/>
            </w:pPr>
            <w:r w:rsidRPr="00D97534">
              <w:rPr>
                <w:b/>
              </w:rPr>
              <w:t xml:space="preserve">ŠAUR, David; </w:t>
            </w:r>
            <w:r w:rsidRPr="006527AF">
              <w:t>Alla KULIUSHINA</w:t>
            </w:r>
            <w:r>
              <w:t xml:space="preserve"> a</w:t>
            </w:r>
            <w:r w:rsidRPr="006527AF">
              <w:t xml:space="preserve"> Ladislav</w:t>
            </w:r>
            <w:r w:rsidRPr="00D97534">
              <w:t xml:space="preserve"> </w:t>
            </w:r>
            <w:r w:rsidRPr="006527AF">
              <w:t xml:space="preserve">GAÁL </w:t>
            </w:r>
            <w:r>
              <w:t>(</w:t>
            </w:r>
            <w:r w:rsidRPr="00D97534">
              <w:t>2021</w:t>
            </w:r>
            <w:r>
              <w:t xml:space="preserve">). </w:t>
            </w:r>
            <w:r w:rsidRPr="00D97534">
              <w:t xml:space="preserve">Radar and Station Measurement Tresholds for More Accurate Forecast of Convective Precipitation. 8th International Conference on Military Technologies, ICMT 2021 - Proceedings. Piscataway, </w:t>
            </w:r>
            <w:r w:rsidRPr="006527AF">
              <w:t>New Jersey</w:t>
            </w:r>
            <w:r>
              <w:t>.</w:t>
            </w:r>
            <w:r w:rsidRPr="00D97534">
              <w:rPr>
                <w:i/>
              </w:rPr>
              <w:t xml:space="preserve"> Institute of Electrical and Electronics Engineers Inc</w:t>
            </w:r>
            <w:r w:rsidRPr="00D97534">
              <w:t>., 2021, s. 1-7. ISBN 978-166543724-0.</w:t>
            </w:r>
            <w:r>
              <w:t xml:space="preserve"> </w:t>
            </w:r>
            <w:r w:rsidRPr="00A645CE">
              <w:rPr>
                <w:bCs/>
              </w:rPr>
              <w:t>(</w:t>
            </w:r>
            <w:r>
              <w:rPr>
                <w:bCs/>
              </w:rPr>
              <w:t>D</w:t>
            </w:r>
            <w:r w:rsidRPr="00A645CE">
              <w:rPr>
                <w:bCs/>
              </w:rPr>
              <w:t xml:space="preserve">, autorský podíl </w:t>
            </w:r>
            <w:r w:rsidRPr="00A645CE">
              <w:rPr>
                <w:b/>
              </w:rPr>
              <w:t>9</w:t>
            </w:r>
            <w:r>
              <w:rPr>
                <w:b/>
              </w:rPr>
              <w:t>0</w:t>
            </w:r>
            <w:r w:rsidRPr="00A645CE">
              <w:rPr>
                <w:b/>
              </w:rPr>
              <w:t xml:space="preserve"> %</w:t>
            </w:r>
            <w:r w:rsidRPr="00A645CE">
              <w:rPr>
                <w:bCs/>
              </w:rPr>
              <w:t>).</w:t>
            </w:r>
          </w:p>
          <w:p w14:paraId="40FDADD0" w14:textId="77777777" w:rsidR="00FD3188" w:rsidRPr="007C4C3D" w:rsidRDefault="00FD3188" w:rsidP="000B5951">
            <w:pPr>
              <w:spacing w:before="120" w:after="60"/>
            </w:pPr>
          </w:p>
        </w:tc>
      </w:tr>
      <w:tr w:rsidR="00FD3188" w14:paraId="4AF8C82C" w14:textId="77777777" w:rsidTr="000B5951">
        <w:trPr>
          <w:trHeight w:val="218"/>
        </w:trPr>
        <w:tc>
          <w:tcPr>
            <w:tcW w:w="9859" w:type="dxa"/>
            <w:gridSpan w:val="15"/>
            <w:shd w:val="clear" w:color="auto" w:fill="F7CAAC"/>
          </w:tcPr>
          <w:p w14:paraId="67087837" w14:textId="77777777" w:rsidR="00FD3188" w:rsidRDefault="00FD3188" w:rsidP="000B5951">
            <w:pPr>
              <w:rPr>
                <w:b/>
              </w:rPr>
            </w:pPr>
            <w:r>
              <w:rPr>
                <w:b/>
              </w:rPr>
              <w:t>Působení v zahraničí</w:t>
            </w:r>
          </w:p>
        </w:tc>
      </w:tr>
      <w:tr w:rsidR="00FD3188" w14:paraId="13F7113A" w14:textId="77777777" w:rsidTr="000B5951">
        <w:trPr>
          <w:trHeight w:val="328"/>
        </w:trPr>
        <w:tc>
          <w:tcPr>
            <w:tcW w:w="9859" w:type="dxa"/>
            <w:gridSpan w:val="15"/>
          </w:tcPr>
          <w:p w14:paraId="452412EE" w14:textId="77777777" w:rsidR="00FD3188" w:rsidRDefault="00FD3188" w:rsidP="000B5951">
            <w:pPr>
              <w:rPr>
                <w:b/>
              </w:rPr>
            </w:pPr>
          </w:p>
        </w:tc>
      </w:tr>
      <w:tr w:rsidR="00FD3188" w14:paraId="147EEFA5" w14:textId="77777777" w:rsidTr="000B5951">
        <w:trPr>
          <w:cantSplit/>
          <w:trHeight w:val="470"/>
        </w:trPr>
        <w:tc>
          <w:tcPr>
            <w:tcW w:w="2518" w:type="dxa"/>
            <w:shd w:val="clear" w:color="auto" w:fill="F7CAAC"/>
          </w:tcPr>
          <w:p w14:paraId="085C8C9B" w14:textId="77777777" w:rsidR="00FD3188" w:rsidRDefault="00FD3188" w:rsidP="000B5951">
            <w:pPr>
              <w:jc w:val="both"/>
              <w:rPr>
                <w:b/>
              </w:rPr>
            </w:pPr>
            <w:r>
              <w:rPr>
                <w:b/>
              </w:rPr>
              <w:t xml:space="preserve">Podpis </w:t>
            </w:r>
          </w:p>
        </w:tc>
        <w:tc>
          <w:tcPr>
            <w:tcW w:w="4536" w:type="dxa"/>
            <w:gridSpan w:val="8"/>
          </w:tcPr>
          <w:p w14:paraId="618AC211" w14:textId="77777777" w:rsidR="00FD3188" w:rsidRDefault="00FD3188" w:rsidP="000B5951">
            <w:pPr>
              <w:jc w:val="both"/>
            </w:pPr>
          </w:p>
        </w:tc>
        <w:tc>
          <w:tcPr>
            <w:tcW w:w="786" w:type="dxa"/>
            <w:gridSpan w:val="2"/>
            <w:shd w:val="clear" w:color="auto" w:fill="F7CAAC"/>
          </w:tcPr>
          <w:p w14:paraId="2343E304" w14:textId="77777777" w:rsidR="00FD3188" w:rsidRDefault="00FD3188" w:rsidP="000B5951">
            <w:pPr>
              <w:jc w:val="both"/>
            </w:pPr>
            <w:r>
              <w:rPr>
                <w:b/>
              </w:rPr>
              <w:t>datum</w:t>
            </w:r>
          </w:p>
        </w:tc>
        <w:tc>
          <w:tcPr>
            <w:tcW w:w="2019" w:type="dxa"/>
            <w:gridSpan w:val="4"/>
          </w:tcPr>
          <w:p w14:paraId="7E68C5F3" w14:textId="77777777" w:rsidR="00FD3188" w:rsidRDefault="00FD3188" w:rsidP="000B5951">
            <w:pPr>
              <w:jc w:val="both"/>
            </w:pPr>
          </w:p>
        </w:tc>
      </w:tr>
    </w:tbl>
    <w:p w14:paraId="64BC43DD" w14:textId="77777777" w:rsidR="00FD3188" w:rsidRDefault="00FD3188" w:rsidP="00FD3188"/>
    <w:p w14:paraId="25845499"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14157F05"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0AE26DB" w14:textId="77777777" w:rsidR="00FD3188" w:rsidRDefault="00FD3188" w:rsidP="000B5951">
            <w:pPr>
              <w:jc w:val="both"/>
              <w:rPr>
                <w:b/>
                <w:sz w:val="28"/>
              </w:rPr>
            </w:pPr>
            <w:r>
              <w:rPr>
                <w:b/>
                <w:sz w:val="28"/>
              </w:rPr>
              <w:lastRenderedPageBreak/>
              <w:t>C-I – Personální zabezpečení</w:t>
            </w:r>
          </w:p>
        </w:tc>
      </w:tr>
      <w:tr w:rsidR="00FD3188" w14:paraId="4FDDC9CD"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7B6A608"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50C31C2" w14:textId="77777777" w:rsidR="00FD3188" w:rsidRDefault="00FD3188" w:rsidP="000B5951">
            <w:pPr>
              <w:jc w:val="both"/>
            </w:pPr>
            <w:r w:rsidRPr="001B2AE1">
              <w:t>Univerzita Tomáše Bati ve Zlíně</w:t>
            </w:r>
          </w:p>
        </w:tc>
      </w:tr>
      <w:tr w:rsidR="00FD3188" w14:paraId="7DA10ECA"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938DA6"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9ADDA6B" w14:textId="77777777" w:rsidR="00FD3188" w:rsidRDefault="00FD3188" w:rsidP="000B5951">
            <w:pPr>
              <w:jc w:val="both"/>
            </w:pPr>
            <w:r w:rsidRPr="00CF7506">
              <w:t>Fakulta logistiky a krizového řízení</w:t>
            </w:r>
          </w:p>
        </w:tc>
      </w:tr>
      <w:tr w:rsidR="00FD3188" w14:paraId="37F8F30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C14602"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FA7807C" w14:textId="77777777" w:rsidR="00FD3188" w:rsidRDefault="00FD3188" w:rsidP="000B5951">
            <w:pPr>
              <w:jc w:val="both"/>
            </w:pPr>
            <w:r>
              <w:t>Risk Management</w:t>
            </w:r>
          </w:p>
        </w:tc>
      </w:tr>
      <w:tr w:rsidR="00FD3188" w14:paraId="0D8510E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48F6506"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C237417" w14:textId="77777777" w:rsidR="00FD3188" w:rsidRPr="00433840" w:rsidRDefault="00FD3188" w:rsidP="000B5951">
            <w:pPr>
              <w:jc w:val="both"/>
              <w:rPr>
                <w:b/>
                <w:bCs/>
              </w:rPr>
            </w:pPr>
            <w:r w:rsidRPr="00433840">
              <w:rPr>
                <w:b/>
                <w:bCs/>
              </w:rP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7297930"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D1AF063" w14:textId="77777777" w:rsidR="00FD3188" w:rsidRDefault="00FD3188" w:rsidP="000B5951">
            <w:pPr>
              <w:jc w:val="both"/>
            </w:pPr>
            <w:r>
              <w:t>Ing., Ph.D.</w:t>
            </w:r>
          </w:p>
        </w:tc>
      </w:tr>
      <w:tr w:rsidR="00FD3188" w14:paraId="7355E34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E57EF3"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34409BE" w14:textId="77777777" w:rsidR="00FD3188" w:rsidRDefault="00FD3188" w:rsidP="000B5951">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4369337"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CBA92FA" w14:textId="77777777" w:rsidR="00FD3188" w:rsidRPr="00AC3D8C" w:rsidRDefault="00FD3188" w:rsidP="000B5951">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CA54D2C"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8E6E58"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2C0C3F"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7DEA467" w14:textId="77777777" w:rsidR="00FD3188" w:rsidRDefault="00FD3188" w:rsidP="000B5951">
            <w:pPr>
              <w:jc w:val="both"/>
            </w:pPr>
            <w:r>
              <w:t>N</w:t>
            </w:r>
          </w:p>
        </w:tc>
      </w:tr>
      <w:tr w:rsidR="00FD3188" w14:paraId="07F5418F"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FBF44D"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CD81719" w14:textId="77777777" w:rsidR="00FD3188" w:rsidRPr="00AC3D8C" w:rsidRDefault="00FD3188" w:rsidP="000B5951">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8FAEDDB"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D83A0E2"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BFCC06"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202FEC9" w14:textId="77777777" w:rsidR="00FD3188" w:rsidRDefault="00FD3188" w:rsidP="000B5951">
            <w:pPr>
              <w:jc w:val="both"/>
            </w:pPr>
            <w:r>
              <w:t>N</w:t>
            </w:r>
          </w:p>
        </w:tc>
      </w:tr>
      <w:tr w:rsidR="00FD3188" w14:paraId="23F56D98"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6E0CAF0"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D637AC"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D229D33" w14:textId="77777777" w:rsidR="00FD3188" w:rsidRDefault="00FD3188" w:rsidP="000B5951">
            <w:pPr>
              <w:jc w:val="both"/>
              <w:rPr>
                <w:b/>
              </w:rPr>
            </w:pPr>
            <w:r>
              <w:rPr>
                <w:b/>
              </w:rPr>
              <w:t>rozsah</w:t>
            </w:r>
          </w:p>
        </w:tc>
      </w:tr>
      <w:tr w:rsidR="00FD3188" w14:paraId="47DD3D81"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97A1F50"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D0FF149"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A88AAF" w14:textId="77777777" w:rsidR="00FD3188" w:rsidRDefault="00FD3188" w:rsidP="000B5951">
            <w:pPr>
              <w:jc w:val="both"/>
            </w:pPr>
          </w:p>
        </w:tc>
      </w:tr>
      <w:tr w:rsidR="00FD3188" w14:paraId="6A856C16"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0D8D6737"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4BD6B4C"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1C9EC91" w14:textId="77777777" w:rsidR="00FD3188" w:rsidRDefault="00FD3188" w:rsidP="000B5951">
            <w:pPr>
              <w:jc w:val="both"/>
            </w:pPr>
          </w:p>
        </w:tc>
      </w:tr>
      <w:tr w:rsidR="00FD3188" w14:paraId="77920E74"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B907A1C"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0A95027"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A74A2B0" w14:textId="77777777" w:rsidR="00FD3188" w:rsidRDefault="00FD3188" w:rsidP="000B5951">
            <w:pPr>
              <w:jc w:val="both"/>
            </w:pPr>
          </w:p>
        </w:tc>
      </w:tr>
      <w:tr w:rsidR="00FD3188" w14:paraId="209633D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9417426"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F11A0F6"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258B7F7" w14:textId="77777777" w:rsidR="00FD3188" w:rsidRDefault="00FD3188" w:rsidP="000B5951">
            <w:pPr>
              <w:jc w:val="both"/>
            </w:pPr>
          </w:p>
        </w:tc>
      </w:tr>
      <w:tr w:rsidR="00FD3188" w14:paraId="476B4A16"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D502A15"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38283EBA"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7A05FB64" w14:textId="77777777" w:rsidR="00FD3188" w:rsidRDefault="00FD3188" w:rsidP="000B5951">
            <w:pPr>
              <w:jc w:val="both"/>
            </w:pPr>
            <w:r>
              <w:t>Management (ZT) – garant, přednášející (79 %)</w:t>
            </w:r>
          </w:p>
          <w:p w14:paraId="528A1D85" w14:textId="77777777" w:rsidR="00FD3188" w:rsidRDefault="00FD3188" w:rsidP="000B5951">
            <w:pPr>
              <w:jc w:val="both"/>
            </w:pPr>
            <w:r>
              <w:t>Microeconomics (ZT) – přednášející (43 %)</w:t>
            </w:r>
          </w:p>
          <w:p w14:paraId="179B4A44" w14:textId="762FA307" w:rsidR="00FD3188" w:rsidRDefault="00FD3188" w:rsidP="000B5951">
            <w:pPr>
              <w:jc w:val="both"/>
            </w:pPr>
            <w:r>
              <w:t xml:space="preserve">Project </w:t>
            </w:r>
            <w:del w:id="4311" w:author="Eva Skýbová" w:date="2024-05-15T10:00:00Z">
              <w:r w:rsidDel="00400C79">
                <w:delText xml:space="preserve">management </w:delText>
              </w:r>
            </w:del>
            <w:ins w:id="4312" w:author="Eva Skýbová" w:date="2024-05-15T10:00:00Z">
              <w:r w:rsidR="00400C79">
                <w:t xml:space="preserve">Management </w:t>
              </w:r>
            </w:ins>
            <w:r>
              <w:t>– garant, přednášející (100 %)</w:t>
            </w:r>
          </w:p>
          <w:p w14:paraId="3B7CC91A" w14:textId="5A6EA339" w:rsidR="00FD3188" w:rsidDel="00400C79" w:rsidRDefault="00FD3188" w:rsidP="000B5951">
            <w:pPr>
              <w:jc w:val="both"/>
              <w:rPr>
                <w:del w:id="4313" w:author="Eva Skýbová" w:date="2024-05-15T10:00:00Z"/>
              </w:rPr>
            </w:pPr>
            <w:del w:id="4314" w:author="Eva Skýbová" w:date="2024-05-15T10:00:00Z">
              <w:r w:rsidRPr="00F718F5" w:rsidDel="00400C79">
                <w:delText xml:space="preserve">Studentská </w:delText>
              </w:r>
              <w:r w:rsidDel="00400C79">
                <w:delText xml:space="preserve">vědecká odborná činnost – garant </w:delText>
              </w:r>
            </w:del>
          </w:p>
          <w:p w14:paraId="3D3BBF57" w14:textId="361974D2" w:rsidR="00FD3188" w:rsidRDefault="00FD3188" w:rsidP="000B5951">
            <w:pPr>
              <w:jc w:val="both"/>
            </w:pPr>
            <w:del w:id="4315" w:author="Eva Skýbová" w:date="2024-05-15T10:00:00Z">
              <w:r w:rsidRPr="00500ACC" w:rsidDel="00400C79">
                <w:delText xml:space="preserve">Student </w:delText>
              </w:r>
              <w:r w:rsidDel="00400C79">
                <w:delText>Research and Professional</w:delText>
              </w:r>
              <w:r w:rsidRPr="00500ACC" w:rsidDel="00400C79">
                <w:delText xml:space="preserve"> </w:delText>
              </w:r>
              <w:r w:rsidDel="00400C79">
                <w:delText>Activity – garant</w:delText>
              </w:r>
            </w:del>
            <w:r>
              <w:t xml:space="preserve"> </w:t>
            </w:r>
          </w:p>
        </w:tc>
      </w:tr>
      <w:tr w:rsidR="00FD3188" w14:paraId="142F6BA5"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AFB4267"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507BB2E7"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7A416717"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A1CC881"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D44CD1C"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37D999E"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47B125A" w14:textId="77777777" w:rsidR="00FD3188" w:rsidRDefault="00FD3188" w:rsidP="000B5951">
            <w:pPr>
              <w:jc w:val="both"/>
              <w:rPr>
                <w:b/>
              </w:rPr>
            </w:pPr>
            <w:r>
              <w:rPr>
                <w:b/>
              </w:rPr>
              <w:t>(</w:t>
            </w:r>
            <w:r>
              <w:rPr>
                <w:b/>
                <w:i/>
                <w:iCs/>
              </w:rPr>
              <w:t>nepovinný údaj</w:t>
            </w:r>
            <w:r>
              <w:rPr>
                <w:b/>
              </w:rPr>
              <w:t>) Počet hodin za semestr</w:t>
            </w:r>
          </w:p>
        </w:tc>
      </w:tr>
      <w:tr w:rsidR="00FD3188" w14:paraId="352B2790"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348B2834" w14:textId="77777777" w:rsidR="00FD3188" w:rsidRPr="00335B8A" w:rsidRDefault="00FD3188" w:rsidP="000B5951">
            <w:pPr>
              <w:jc w:val="both"/>
            </w:pPr>
            <w:r w:rsidRPr="00335B8A">
              <w:t>Projektová činnost</w:t>
            </w:r>
          </w:p>
        </w:tc>
        <w:tc>
          <w:tcPr>
            <w:tcW w:w="2409" w:type="dxa"/>
            <w:gridSpan w:val="3"/>
            <w:tcBorders>
              <w:top w:val="nil"/>
              <w:left w:val="single" w:sz="4" w:space="0" w:color="auto"/>
              <w:bottom w:val="single" w:sz="4" w:space="0" w:color="auto"/>
              <w:right w:val="single" w:sz="4" w:space="0" w:color="auto"/>
            </w:tcBorders>
          </w:tcPr>
          <w:p w14:paraId="59921606" w14:textId="77777777" w:rsidR="00FD3188" w:rsidRPr="00335B8A" w:rsidRDefault="00FD3188" w:rsidP="000B5951">
            <w:r w:rsidRPr="00335B8A">
              <w:t>Bezpečnost společnosti</w:t>
            </w:r>
          </w:p>
        </w:tc>
        <w:tc>
          <w:tcPr>
            <w:tcW w:w="567" w:type="dxa"/>
            <w:gridSpan w:val="2"/>
            <w:tcBorders>
              <w:top w:val="nil"/>
              <w:left w:val="single" w:sz="4" w:space="0" w:color="auto"/>
              <w:bottom w:val="single" w:sz="4" w:space="0" w:color="auto"/>
              <w:right w:val="single" w:sz="4" w:space="0" w:color="auto"/>
            </w:tcBorders>
          </w:tcPr>
          <w:p w14:paraId="5463DACA" w14:textId="77777777" w:rsidR="00FD3188" w:rsidRPr="00335B8A" w:rsidRDefault="00FD3188" w:rsidP="000B5951">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15CD65D4" w14:textId="77777777" w:rsidR="00FD3188" w:rsidRPr="00335B8A" w:rsidRDefault="00FD3188" w:rsidP="000B5951">
            <w:r w:rsidRPr="00335B8A">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03C845D1" w14:textId="77777777" w:rsidR="00FD3188" w:rsidRPr="00AB0766" w:rsidRDefault="00FD3188" w:rsidP="000B5951">
            <w:pPr>
              <w:jc w:val="both"/>
              <w:rPr>
                <w:color w:val="FF0000"/>
              </w:rPr>
            </w:pPr>
          </w:p>
        </w:tc>
      </w:tr>
      <w:tr w:rsidR="00FD3188" w14:paraId="304ECBC0"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3998179" w14:textId="77777777" w:rsidR="00FD3188" w:rsidRPr="00335B8A" w:rsidRDefault="00FD3188" w:rsidP="000B5951">
            <w:pPr>
              <w:jc w:val="both"/>
            </w:pPr>
            <w:r>
              <w:t>Projektový management</w:t>
            </w:r>
          </w:p>
        </w:tc>
        <w:tc>
          <w:tcPr>
            <w:tcW w:w="2409" w:type="dxa"/>
            <w:gridSpan w:val="3"/>
            <w:tcBorders>
              <w:top w:val="nil"/>
              <w:left w:val="single" w:sz="4" w:space="0" w:color="auto"/>
              <w:bottom w:val="single" w:sz="4" w:space="0" w:color="auto"/>
              <w:right w:val="single" w:sz="4" w:space="0" w:color="auto"/>
            </w:tcBorders>
          </w:tcPr>
          <w:p w14:paraId="4308E7B5" w14:textId="77777777" w:rsidR="00FD3188" w:rsidRPr="00335B8A" w:rsidRDefault="00FD3188" w:rsidP="000B5951">
            <w:r>
              <w:t>Management rizik</w:t>
            </w:r>
          </w:p>
        </w:tc>
        <w:tc>
          <w:tcPr>
            <w:tcW w:w="567" w:type="dxa"/>
            <w:gridSpan w:val="2"/>
            <w:tcBorders>
              <w:top w:val="nil"/>
              <w:left w:val="single" w:sz="4" w:space="0" w:color="auto"/>
              <w:bottom w:val="single" w:sz="4" w:space="0" w:color="auto"/>
              <w:right w:val="single" w:sz="4" w:space="0" w:color="auto"/>
            </w:tcBorders>
          </w:tcPr>
          <w:p w14:paraId="47ADE20C" w14:textId="77777777" w:rsidR="00FD3188" w:rsidRPr="00335B8A"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74C5B149" w14:textId="77777777" w:rsidR="00FD3188" w:rsidRPr="00335B8A" w:rsidRDefault="00FD3188" w:rsidP="000B5951">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5F2F2FEF" w14:textId="77777777" w:rsidR="00FD3188" w:rsidRPr="00AB0766" w:rsidRDefault="00FD3188" w:rsidP="000B5951">
            <w:pPr>
              <w:jc w:val="both"/>
              <w:rPr>
                <w:color w:val="FF0000"/>
              </w:rPr>
            </w:pPr>
          </w:p>
        </w:tc>
      </w:tr>
      <w:tr w:rsidR="00FD3188" w14:paraId="422CE1E3"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9EB5C1D" w14:textId="77777777" w:rsidR="00FD3188" w:rsidRPr="00335B8A" w:rsidRDefault="00FD3188" w:rsidP="000B5951">
            <w:pPr>
              <w:jc w:val="both"/>
            </w:pPr>
            <w:r w:rsidRPr="00335B8A">
              <w:t>Marketingová logistika</w:t>
            </w:r>
          </w:p>
        </w:tc>
        <w:tc>
          <w:tcPr>
            <w:tcW w:w="2409" w:type="dxa"/>
            <w:gridSpan w:val="3"/>
            <w:tcBorders>
              <w:top w:val="nil"/>
              <w:left w:val="single" w:sz="4" w:space="0" w:color="auto"/>
              <w:bottom w:val="single" w:sz="4" w:space="0" w:color="auto"/>
              <w:right w:val="single" w:sz="4" w:space="0" w:color="auto"/>
            </w:tcBorders>
          </w:tcPr>
          <w:p w14:paraId="3539BCCC" w14:textId="77777777" w:rsidR="00FD3188" w:rsidRPr="00335B8A" w:rsidRDefault="00FD3188" w:rsidP="000B5951">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030CA60B" w14:textId="77777777" w:rsidR="00FD3188" w:rsidRPr="00335B8A" w:rsidRDefault="00FD3188" w:rsidP="000B5951">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174AB5DC" w14:textId="77777777" w:rsidR="00FD3188" w:rsidRPr="00335B8A" w:rsidRDefault="00FD3188" w:rsidP="000B5951">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282F85CD" w14:textId="77777777" w:rsidR="00FD3188" w:rsidRPr="00AB0766" w:rsidRDefault="00FD3188" w:rsidP="000B5951">
            <w:pPr>
              <w:jc w:val="both"/>
              <w:rPr>
                <w:color w:val="FF0000"/>
              </w:rPr>
            </w:pPr>
          </w:p>
        </w:tc>
      </w:tr>
      <w:tr w:rsidR="00FD3188" w14:paraId="50EBF81F"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EE2A831" w14:textId="77777777" w:rsidR="00FD3188" w:rsidRPr="00335B8A" w:rsidRDefault="00FD3188" w:rsidP="000B5951">
            <w:pPr>
              <w:jc w:val="both"/>
            </w:pPr>
            <w:r w:rsidRPr="00335B8A">
              <w:t xml:space="preserve">Marketing </w:t>
            </w:r>
            <w:r>
              <w:t>Logistics</w:t>
            </w:r>
          </w:p>
        </w:tc>
        <w:tc>
          <w:tcPr>
            <w:tcW w:w="2409" w:type="dxa"/>
            <w:gridSpan w:val="3"/>
            <w:tcBorders>
              <w:top w:val="nil"/>
              <w:left w:val="single" w:sz="4" w:space="0" w:color="auto"/>
              <w:bottom w:val="single" w:sz="4" w:space="0" w:color="auto"/>
              <w:right w:val="single" w:sz="4" w:space="0" w:color="auto"/>
            </w:tcBorders>
          </w:tcPr>
          <w:p w14:paraId="685B3AC3" w14:textId="77777777" w:rsidR="00FD3188" w:rsidRPr="00335B8A" w:rsidRDefault="00FD3188" w:rsidP="000B5951">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0EEA3850" w14:textId="77777777" w:rsidR="00FD3188" w:rsidRPr="00335B8A" w:rsidRDefault="00FD3188" w:rsidP="000B5951">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4A7F1700" w14:textId="77777777" w:rsidR="00FD3188" w:rsidRPr="00335B8A" w:rsidRDefault="00FD3188" w:rsidP="000B5951">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08A22ED9" w14:textId="77777777" w:rsidR="00FD3188" w:rsidRDefault="00FD3188" w:rsidP="000B5951">
            <w:pPr>
              <w:jc w:val="both"/>
              <w:rPr>
                <w:color w:val="FF0000"/>
              </w:rPr>
            </w:pPr>
          </w:p>
        </w:tc>
      </w:tr>
      <w:tr w:rsidR="00FD3188" w14:paraId="0326D233"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79AAD6F" w14:textId="77777777" w:rsidR="00FD3188" w:rsidRPr="00335B8A" w:rsidRDefault="00FD3188" w:rsidP="000B5951">
            <w:pPr>
              <w:jc w:val="both"/>
            </w:pPr>
            <w:r w:rsidRPr="00335B8A">
              <w:t xml:space="preserve">Udržitelnost v logistice </w:t>
            </w:r>
          </w:p>
        </w:tc>
        <w:tc>
          <w:tcPr>
            <w:tcW w:w="2409" w:type="dxa"/>
            <w:gridSpan w:val="3"/>
            <w:tcBorders>
              <w:top w:val="nil"/>
              <w:left w:val="single" w:sz="4" w:space="0" w:color="auto"/>
              <w:bottom w:val="single" w:sz="4" w:space="0" w:color="auto"/>
              <w:right w:val="single" w:sz="4" w:space="0" w:color="auto"/>
            </w:tcBorders>
          </w:tcPr>
          <w:p w14:paraId="53FC2B94" w14:textId="77777777" w:rsidR="00FD3188" w:rsidRPr="00335B8A" w:rsidRDefault="00FD3188" w:rsidP="000B5951">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0C20A5B6" w14:textId="77777777" w:rsidR="00FD3188" w:rsidRPr="00335B8A" w:rsidRDefault="00FD3188" w:rsidP="000B5951">
            <w:pPr>
              <w:jc w:val="both"/>
            </w:pPr>
            <w:r w:rsidRPr="00335B8A">
              <w:t>ZS</w:t>
            </w:r>
          </w:p>
        </w:tc>
        <w:tc>
          <w:tcPr>
            <w:tcW w:w="2109" w:type="dxa"/>
            <w:gridSpan w:val="5"/>
            <w:tcBorders>
              <w:top w:val="nil"/>
              <w:left w:val="single" w:sz="4" w:space="0" w:color="auto"/>
              <w:bottom w:val="single" w:sz="4" w:space="0" w:color="auto"/>
              <w:right w:val="single" w:sz="4" w:space="0" w:color="auto"/>
            </w:tcBorders>
          </w:tcPr>
          <w:p w14:paraId="5B81DB88" w14:textId="77777777" w:rsidR="00FD3188" w:rsidRPr="00335B8A" w:rsidRDefault="00FD3188" w:rsidP="000B5951">
            <w:pPr>
              <w:jc w:val="both"/>
            </w:pPr>
            <w:r w:rsidRPr="00335B8A">
              <w:t>vede semináře</w:t>
            </w:r>
          </w:p>
        </w:tc>
        <w:tc>
          <w:tcPr>
            <w:tcW w:w="1972" w:type="dxa"/>
            <w:gridSpan w:val="3"/>
            <w:tcBorders>
              <w:top w:val="nil"/>
              <w:left w:val="single" w:sz="4" w:space="0" w:color="auto"/>
              <w:bottom w:val="single" w:sz="4" w:space="0" w:color="auto"/>
              <w:right w:val="single" w:sz="4" w:space="0" w:color="auto"/>
            </w:tcBorders>
          </w:tcPr>
          <w:p w14:paraId="1FCFD4E3" w14:textId="77777777" w:rsidR="00FD3188" w:rsidRDefault="00FD3188" w:rsidP="000B5951">
            <w:pPr>
              <w:jc w:val="both"/>
              <w:rPr>
                <w:color w:val="FF0000"/>
              </w:rPr>
            </w:pPr>
          </w:p>
        </w:tc>
      </w:tr>
      <w:tr w:rsidR="00FD3188" w14:paraId="69575D2B"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35A97D1" w14:textId="77777777" w:rsidR="00FD3188" w:rsidRPr="00335B8A" w:rsidRDefault="00FD3188" w:rsidP="000B5951">
            <w:pPr>
              <w:jc w:val="both"/>
            </w:pPr>
            <w:r w:rsidRPr="00B95653">
              <w:t>Řízení projektů</w:t>
            </w:r>
          </w:p>
        </w:tc>
        <w:tc>
          <w:tcPr>
            <w:tcW w:w="2409" w:type="dxa"/>
            <w:gridSpan w:val="3"/>
            <w:tcBorders>
              <w:top w:val="nil"/>
              <w:left w:val="single" w:sz="4" w:space="0" w:color="auto"/>
              <w:bottom w:val="single" w:sz="4" w:space="0" w:color="auto"/>
              <w:right w:val="single" w:sz="4" w:space="0" w:color="auto"/>
            </w:tcBorders>
          </w:tcPr>
          <w:p w14:paraId="457EE3A0" w14:textId="77777777" w:rsidR="00FD3188" w:rsidRPr="00335B8A" w:rsidRDefault="00FD3188" w:rsidP="000B5951">
            <w:pPr>
              <w:jc w:val="both"/>
            </w:pPr>
            <w:r w:rsidRPr="00E344A7">
              <w:t xml:space="preserve">Informační technologie </w:t>
            </w:r>
            <w:r>
              <w:br/>
            </w:r>
            <w:r w:rsidRPr="00E344A7">
              <w:t>v administrativě</w:t>
            </w:r>
          </w:p>
        </w:tc>
        <w:tc>
          <w:tcPr>
            <w:tcW w:w="567" w:type="dxa"/>
            <w:gridSpan w:val="2"/>
            <w:tcBorders>
              <w:top w:val="nil"/>
              <w:left w:val="single" w:sz="4" w:space="0" w:color="auto"/>
              <w:bottom w:val="single" w:sz="4" w:space="0" w:color="auto"/>
              <w:right w:val="single" w:sz="4" w:space="0" w:color="auto"/>
            </w:tcBorders>
          </w:tcPr>
          <w:p w14:paraId="2FEF5286" w14:textId="77777777" w:rsidR="00FD3188" w:rsidRPr="00335B8A"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0B3DAE55" w14:textId="77777777" w:rsidR="00FD3188" w:rsidRPr="00335B8A" w:rsidRDefault="00FD3188" w:rsidP="000B5951">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5855A993" w14:textId="77777777" w:rsidR="00FD3188" w:rsidRDefault="00FD3188" w:rsidP="000B5951">
            <w:pPr>
              <w:jc w:val="both"/>
              <w:rPr>
                <w:color w:val="FF0000"/>
              </w:rPr>
            </w:pPr>
          </w:p>
        </w:tc>
      </w:tr>
      <w:tr w:rsidR="00FD3188" w14:paraId="68A30C1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79E229F" w14:textId="77777777" w:rsidR="00FD3188" w:rsidRDefault="00FD3188" w:rsidP="000B5951">
            <w:pPr>
              <w:jc w:val="both"/>
            </w:pPr>
            <w:r>
              <w:rPr>
                <w:b/>
              </w:rPr>
              <w:t xml:space="preserve">Údaje o vzdělání na VŠ </w:t>
            </w:r>
          </w:p>
        </w:tc>
      </w:tr>
      <w:tr w:rsidR="00FD3188" w14:paraId="60D9083A"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213E8DB" w14:textId="77777777" w:rsidR="00FD3188" w:rsidRDefault="00FD3188" w:rsidP="000B5951">
            <w:pPr>
              <w:jc w:val="both"/>
              <w:rPr>
                <w:b/>
              </w:rPr>
            </w:pPr>
            <w:r>
              <w:t xml:space="preserve">2007–2013: </w:t>
            </w:r>
            <w:r w:rsidRPr="00597274">
              <w:t>doktor (Ph.D.), studijní program: Ekonomika a Management, obor: Management a Ekonomika, Název: Univerzita Tomáše Bati ve Zlíně</w:t>
            </w:r>
          </w:p>
        </w:tc>
      </w:tr>
      <w:tr w:rsidR="00FD3188" w14:paraId="636EF39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1D7DC7" w14:textId="77777777" w:rsidR="00FD3188" w:rsidRDefault="00FD3188" w:rsidP="000B5951">
            <w:pPr>
              <w:jc w:val="both"/>
              <w:rPr>
                <w:b/>
              </w:rPr>
            </w:pPr>
            <w:r>
              <w:rPr>
                <w:b/>
              </w:rPr>
              <w:t>Údaje o odborném působení od absolvování VŠ</w:t>
            </w:r>
          </w:p>
        </w:tc>
      </w:tr>
      <w:tr w:rsidR="00FD3188" w14:paraId="5DCAFB04"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282C4F7" w14:textId="77777777" w:rsidR="00FD3188" w:rsidRDefault="00FD3188" w:rsidP="000B5951">
            <w:pPr>
              <w:jc w:val="both"/>
              <w:rPr>
                <w:color w:val="FF0000"/>
              </w:rPr>
            </w:pPr>
            <w:r>
              <w:t xml:space="preserve">2/2008 </w:t>
            </w:r>
            <w:r w:rsidRPr="00F10196">
              <w:t>– dosud:</w:t>
            </w:r>
            <w:r>
              <w:t xml:space="preserve"> Fakulta logistiky a krizového řízení, Univerzita Tomáše Bati ve Zlíně, akademický pracovník, pp</w:t>
            </w:r>
          </w:p>
        </w:tc>
      </w:tr>
      <w:tr w:rsidR="00FD3188" w14:paraId="3361A16B"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0CA6A3" w14:textId="77777777" w:rsidR="00FD3188" w:rsidRDefault="00FD3188" w:rsidP="000B5951">
            <w:pPr>
              <w:jc w:val="both"/>
            </w:pPr>
            <w:r>
              <w:rPr>
                <w:b/>
              </w:rPr>
              <w:t>Zkušenosti s vedením kvalifikačních a rigorózních prací</w:t>
            </w:r>
          </w:p>
        </w:tc>
      </w:tr>
      <w:tr w:rsidR="00FD3188" w14:paraId="14627104"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437A566B" w14:textId="77777777" w:rsidR="00FD3188" w:rsidRDefault="00FD3188" w:rsidP="000B5951">
            <w:pPr>
              <w:jc w:val="both"/>
            </w:pPr>
            <w:r>
              <w:t>45x vedoucí bakalářské práce</w:t>
            </w:r>
          </w:p>
          <w:p w14:paraId="47522AD3" w14:textId="77777777" w:rsidR="00FD3188" w:rsidRDefault="00FD3188" w:rsidP="000B5951">
            <w:pPr>
              <w:jc w:val="both"/>
            </w:pPr>
            <w:r>
              <w:t>15x vedoucí diplomové práce</w:t>
            </w:r>
          </w:p>
          <w:p w14:paraId="3641C655" w14:textId="77777777" w:rsidR="00FD3188" w:rsidRDefault="00FD3188" w:rsidP="000B5951">
            <w:pPr>
              <w:jc w:val="both"/>
            </w:pPr>
            <w:r>
              <w:t>4x konzultant disertační práce</w:t>
            </w:r>
          </w:p>
        </w:tc>
      </w:tr>
      <w:tr w:rsidR="00FD3188" w14:paraId="220936F5"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F965A88"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61BD019"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40B2DDE"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BEB6EDF" w14:textId="77777777" w:rsidR="00FD3188" w:rsidRDefault="00FD3188" w:rsidP="000B5951">
            <w:pPr>
              <w:jc w:val="both"/>
              <w:rPr>
                <w:b/>
              </w:rPr>
            </w:pPr>
            <w:r>
              <w:rPr>
                <w:b/>
              </w:rPr>
              <w:t>Ohlasy publikací</w:t>
            </w:r>
          </w:p>
        </w:tc>
      </w:tr>
      <w:tr w:rsidR="00FD3188" w14:paraId="15AC35AD"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568E1597"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3DF31BA"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4836750"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01F517E"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C85F1B1"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995DF81" w14:textId="77777777" w:rsidR="00FD3188" w:rsidRDefault="00FD3188" w:rsidP="000B5951">
            <w:pPr>
              <w:jc w:val="both"/>
            </w:pPr>
            <w:r>
              <w:rPr>
                <w:b/>
                <w:sz w:val="18"/>
              </w:rPr>
              <w:t>ostatní</w:t>
            </w:r>
          </w:p>
        </w:tc>
      </w:tr>
      <w:tr w:rsidR="00FD3188" w14:paraId="7CA59A18"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93F136"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996368"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F876EDC"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9B4E535" w14:textId="77777777" w:rsidR="00FD3188" w:rsidRDefault="00FD3188" w:rsidP="000B5951">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tcPr>
          <w:p w14:paraId="5BCA02AF" w14:textId="77777777" w:rsidR="00FD3188" w:rsidRDefault="00FD3188" w:rsidP="000B5951">
            <w:pPr>
              <w:jc w:val="both"/>
              <w:rPr>
                <w:b/>
              </w:rPr>
            </w:pPr>
            <w:r>
              <w:rPr>
                <w:b/>
              </w:rPr>
              <w:t>133</w:t>
            </w:r>
          </w:p>
        </w:tc>
        <w:tc>
          <w:tcPr>
            <w:tcW w:w="694" w:type="dxa"/>
            <w:tcBorders>
              <w:top w:val="single" w:sz="4" w:space="0" w:color="auto"/>
              <w:left w:val="single" w:sz="4" w:space="0" w:color="auto"/>
              <w:bottom w:val="single" w:sz="4" w:space="0" w:color="auto"/>
              <w:right w:val="single" w:sz="4" w:space="0" w:color="auto"/>
            </w:tcBorders>
          </w:tcPr>
          <w:p w14:paraId="6FD5EB02" w14:textId="77777777" w:rsidR="00FD3188" w:rsidRDefault="00FD3188" w:rsidP="000B5951">
            <w:pPr>
              <w:jc w:val="both"/>
              <w:rPr>
                <w:b/>
              </w:rPr>
            </w:pPr>
            <w:r>
              <w:rPr>
                <w:b/>
              </w:rPr>
              <w:t>335</w:t>
            </w:r>
          </w:p>
        </w:tc>
      </w:tr>
      <w:tr w:rsidR="00FD3188" w14:paraId="41AA41F7"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81579FC"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AF5AEB5"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E3C40D3"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88FCE39"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FE72604" w14:textId="77777777" w:rsidR="00FD3188" w:rsidRDefault="00FD3188" w:rsidP="000B5951">
            <w:pPr>
              <w:rPr>
                <w:b/>
              </w:rPr>
            </w:pPr>
            <w:r>
              <w:rPr>
                <w:b/>
              </w:rPr>
              <w:t xml:space="preserve">   5 / 5</w:t>
            </w:r>
          </w:p>
        </w:tc>
      </w:tr>
      <w:tr w:rsidR="00FD3188" w14:paraId="2524E8C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B18AC1"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048C30DA"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402EBE5" w14:textId="77777777" w:rsidR="00FD3188" w:rsidRPr="008E50F7" w:rsidRDefault="00FD3188" w:rsidP="000B5951">
            <w:pPr>
              <w:spacing w:after="240"/>
              <w:jc w:val="both"/>
              <w:rPr>
                <w:lang w:val="sk-SK"/>
              </w:rPr>
            </w:pPr>
            <w:r>
              <w:lastRenderedPageBreak/>
              <w:t xml:space="preserve">HEINZOVÁ, Romana; HOKE, Eva; Urbánek, Tomáš a </w:t>
            </w:r>
            <w:r w:rsidRPr="00A22FE8">
              <w:rPr>
                <w:b/>
                <w:bCs/>
              </w:rPr>
              <w:t>Pavel TARABA</w:t>
            </w:r>
            <w:r>
              <w:t xml:space="preserve">. </w:t>
            </w:r>
            <w:r w:rsidRPr="00C773A4">
              <w:t>Export and Exports Risks of Small and Medium Enterprises During the Covid-19 Pandemic</w:t>
            </w:r>
            <w:r>
              <w:t xml:space="preserve">. </w:t>
            </w:r>
            <w:r w:rsidRPr="00446AFA">
              <w:rPr>
                <w:i/>
                <w:iCs/>
              </w:rPr>
              <w:t>Problems and Perspectives in Management</w:t>
            </w:r>
            <w:r>
              <w:rPr>
                <w:i/>
                <w:iCs/>
              </w:rPr>
              <w:t xml:space="preserve">, </w:t>
            </w:r>
            <w:r>
              <w:t xml:space="preserve">vol. 21 (2023), s. 24-34. ISSN 1727-7051. </w:t>
            </w:r>
            <w:r w:rsidRPr="00610187">
              <w:rPr>
                <w:bCs/>
              </w:rPr>
              <w:t xml:space="preserve">(Jsc, </w:t>
            </w:r>
            <w:r>
              <w:rPr>
                <w:bCs/>
              </w:rPr>
              <w:t xml:space="preserve">Q2, </w:t>
            </w:r>
            <w:r w:rsidRPr="00610187">
              <w:rPr>
                <w:bCs/>
              </w:rPr>
              <w:t xml:space="preserve">autorský podíl </w:t>
            </w:r>
            <w:r>
              <w:rPr>
                <w:b/>
              </w:rPr>
              <w:t>1</w:t>
            </w:r>
            <w:r w:rsidRPr="000C701E">
              <w:rPr>
                <w:b/>
              </w:rPr>
              <w:t>0 %</w:t>
            </w:r>
            <w:r w:rsidRPr="00610187">
              <w:rPr>
                <w:bCs/>
              </w:rPr>
              <w:t>)</w:t>
            </w:r>
          </w:p>
          <w:p w14:paraId="4F205C40" w14:textId="77777777" w:rsidR="00FD3188" w:rsidRPr="00D00D5C" w:rsidRDefault="00FD3188" w:rsidP="000B5951">
            <w:pPr>
              <w:spacing w:after="240"/>
              <w:jc w:val="both"/>
              <w:rPr>
                <w:lang w:val="sk-SK"/>
              </w:rPr>
            </w:pPr>
            <w:r>
              <w:t xml:space="preserve">BARTOŠOVÁ, Tereza; </w:t>
            </w:r>
            <w:r w:rsidRPr="000C701E">
              <w:rPr>
                <w:b/>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sidRPr="000C701E">
              <w:rPr>
                <w:b/>
              </w:rPr>
              <w:t>30 %</w:t>
            </w:r>
            <w:r w:rsidRPr="00610187">
              <w:rPr>
                <w:bCs/>
              </w:rPr>
              <w:t>)</w:t>
            </w:r>
          </w:p>
          <w:p w14:paraId="277FD599" w14:textId="77777777" w:rsidR="00FD3188" w:rsidRPr="00AE3C67" w:rsidRDefault="00FD3188" w:rsidP="000B5951">
            <w:pPr>
              <w:spacing w:after="240"/>
              <w:jc w:val="both"/>
            </w:pPr>
            <w:r w:rsidRPr="00181371">
              <w:t>ROCHE, Joseph</w:t>
            </w:r>
            <w:r>
              <w:rPr>
                <w:lang w:val="sk-SK"/>
              </w:rPr>
              <w:t>;</w:t>
            </w:r>
            <w:r w:rsidRPr="00AE3C67">
              <w:rPr>
                <w:lang w:val="sk-SK"/>
              </w:rPr>
              <w:t xml:space="preserve"> </w:t>
            </w:r>
            <w:r w:rsidRPr="00181371">
              <w:t>BELL, Laura</w:t>
            </w:r>
            <w:r>
              <w:rPr>
                <w:lang w:val="sk-SK"/>
              </w:rPr>
              <w:t>;</w:t>
            </w:r>
            <w:r w:rsidRPr="00AE3C67">
              <w:rPr>
                <w:lang w:val="sk-SK"/>
              </w:rPr>
              <w:t xml:space="preserve"> </w:t>
            </w:r>
            <w:r w:rsidRPr="00181371">
              <w:t>GALVÃO, Cecília</w:t>
            </w:r>
            <w:r>
              <w:rPr>
                <w:lang w:val="sk-SK"/>
              </w:rPr>
              <w:t>;</w:t>
            </w:r>
            <w:r w:rsidRPr="00AE3C67">
              <w:rPr>
                <w:lang w:val="sk-SK"/>
              </w:rPr>
              <w:t xml:space="preserve"> </w:t>
            </w:r>
            <w:r w:rsidRPr="00181371">
              <w:t>GOLUMBIC, Yaela N</w:t>
            </w:r>
            <w:r>
              <w:rPr>
                <w:lang w:val="sk-SK"/>
              </w:rPr>
              <w:t xml:space="preserve">; </w:t>
            </w:r>
            <w:r w:rsidRPr="00181371">
              <w:t>KLOETZER, Laure</w:t>
            </w:r>
            <w:r>
              <w:rPr>
                <w:lang w:val="sk-SK"/>
              </w:rPr>
              <w:t>;</w:t>
            </w:r>
            <w:r w:rsidRPr="00AE3C67">
              <w:rPr>
                <w:lang w:val="sk-SK"/>
              </w:rPr>
              <w:t xml:space="preserve"> </w:t>
            </w:r>
            <w:r w:rsidRPr="00181371">
              <w:t>KNOBEN, Nieke</w:t>
            </w:r>
            <w:r>
              <w:rPr>
                <w:lang w:val="sk-SK"/>
              </w:rPr>
              <w:t>;</w:t>
            </w:r>
            <w:r w:rsidRPr="00AE3C67">
              <w:rPr>
                <w:lang w:val="sk-SK"/>
              </w:rPr>
              <w:t xml:space="preserve"> </w:t>
            </w:r>
            <w:r w:rsidRPr="00181371">
              <w:t>LAAKSO, Mari</w:t>
            </w:r>
            <w:r>
              <w:rPr>
                <w:lang w:val="sk-SK"/>
              </w:rPr>
              <w:t>;</w:t>
            </w:r>
            <w:r w:rsidRPr="00AE3C67">
              <w:rPr>
                <w:lang w:val="sk-SK"/>
              </w:rPr>
              <w:t xml:space="preserve"> </w:t>
            </w:r>
            <w:r w:rsidRPr="00181371">
              <w:t>LORKE, Julia</w:t>
            </w:r>
            <w:r>
              <w:rPr>
                <w:lang w:val="sk-SK"/>
              </w:rPr>
              <w:t>;</w:t>
            </w:r>
            <w:r w:rsidRPr="00AE3C67">
              <w:rPr>
                <w:lang w:val="sk-SK"/>
              </w:rPr>
              <w:t xml:space="preserve"> </w:t>
            </w:r>
            <w:r w:rsidRPr="00181371">
              <w:t>MANNION, Greg</w:t>
            </w:r>
            <w:r>
              <w:rPr>
                <w:lang w:val="sk-SK"/>
              </w:rPr>
              <w:t>;</w:t>
            </w:r>
            <w:r w:rsidRPr="00AE3C67">
              <w:rPr>
                <w:lang w:val="sk-SK"/>
              </w:rPr>
              <w:t xml:space="preserve"> </w:t>
            </w:r>
            <w:r w:rsidRPr="00181371">
              <w:t>MASSETTI, Luciano</w:t>
            </w:r>
            <w:r>
              <w:rPr>
                <w:lang w:val="sk-SK"/>
              </w:rPr>
              <w:t>;</w:t>
            </w:r>
            <w:r w:rsidRPr="00AE3C67">
              <w:rPr>
                <w:lang w:val="sk-SK"/>
              </w:rPr>
              <w:t xml:space="preserve"> </w:t>
            </w:r>
            <w:r w:rsidRPr="00181371">
              <w:t>MAUCHLINE, Alice</w:t>
            </w:r>
            <w:r>
              <w:rPr>
                <w:lang w:val="sk-SK"/>
              </w:rPr>
              <w:t>;</w:t>
            </w:r>
            <w:r w:rsidRPr="00AE3C67">
              <w:rPr>
                <w:lang w:val="sk-SK"/>
              </w:rPr>
              <w:t xml:space="preserve"> </w:t>
            </w:r>
            <w:r w:rsidRPr="00181371">
              <w:t>PATA, Kai</w:t>
            </w:r>
            <w:r>
              <w:rPr>
                <w:lang w:val="sk-SK"/>
              </w:rPr>
              <w:t>;</w:t>
            </w:r>
            <w:r w:rsidRPr="00AE3C67">
              <w:rPr>
                <w:lang w:val="sk-SK"/>
              </w:rPr>
              <w:t xml:space="preserve"> </w:t>
            </w:r>
            <w:r w:rsidRPr="00181371">
              <w:t>RUCK, Andy</w:t>
            </w:r>
            <w:r>
              <w:rPr>
                <w:lang w:val="sk-SK"/>
              </w:rPr>
              <w:t>;</w:t>
            </w:r>
            <w:r w:rsidRPr="00AE3C67">
              <w:rPr>
                <w:lang w:val="sk-SK"/>
              </w:rPr>
              <w:t xml:space="preserve"> </w:t>
            </w:r>
            <w:r w:rsidRPr="006F3C46">
              <w:rPr>
                <w:b/>
              </w:rPr>
              <w:t>TARABA, Pavel</w:t>
            </w:r>
            <w:r>
              <w:rPr>
                <w:lang w:val="sk-SK"/>
              </w:rPr>
              <w:t xml:space="preserve"> a Silvia </w:t>
            </w:r>
            <w:r w:rsidRPr="00181371">
              <w:t>WINTER</w:t>
            </w:r>
            <w:r>
              <w:rPr>
                <w:lang w:val="sk-SK"/>
              </w:rPr>
              <w:t xml:space="preserve">. </w:t>
            </w:r>
            <w:r>
              <w:t>Citizen science, education, and learning: Challenges and opportunities.</w:t>
            </w:r>
            <w:r>
              <w:rPr>
                <w:i/>
                <w:iCs/>
              </w:rPr>
              <w:t xml:space="preserve"> Frontiers in Sociology, </w:t>
            </w:r>
            <w:r w:rsidRPr="006F3C46">
              <w:t>vol 5</w:t>
            </w:r>
            <w:r>
              <w:rPr>
                <w:i/>
                <w:iCs/>
              </w:rPr>
              <w:t xml:space="preserve"> </w:t>
            </w:r>
            <w:r>
              <w:t xml:space="preserve">(2020), s. 1-10. ISSN 2297-7775. </w:t>
            </w:r>
            <w:r w:rsidRPr="00610187">
              <w:rPr>
                <w:bCs/>
              </w:rPr>
              <w:t>(</w:t>
            </w:r>
            <w:r>
              <w:rPr>
                <w:bCs/>
              </w:rPr>
              <w:t>Jimp, Q2</w:t>
            </w:r>
            <w:r w:rsidRPr="00610187">
              <w:rPr>
                <w:bCs/>
              </w:rPr>
              <w:t xml:space="preserve">, autorský podíl </w:t>
            </w:r>
            <w:r w:rsidRPr="00C861C3">
              <w:rPr>
                <w:b/>
              </w:rPr>
              <w:t>10 %</w:t>
            </w:r>
            <w:r w:rsidRPr="00610187">
              <w:rPr>
                <w:bCs/>
              </w:rPr>
              <w:t>)</w:t>
            </w:r>
          </w:p>
          <w:p w14:paraId="6E3219F5" w14:textId="77777777" w:rsidR="00FD3188" w:rsidRPr="007D6AAE" w:rsidRDefault="00FD3188" w:rsidP="000B5951">
            <w:pPr>
              <w:spacing w:after="240"/>
              <w:jc w:val="both"/>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BD3453">
              <w:rPr>
                <w:b/>
                <w:bCs/>
                <w:color w:val="000000"/>
                <w:szCs w:val="18"/>
                <w:shd w:val="clear" w:color="auto" w:fill="FFFFFF"/>
              </w:rPr>
              <w:t>TARABA, Pavel</w:t>
            </w:r>
            <w:r>
              <w:rPr>
                <w:color w:val="000000"/>
                <w:szCs w:val="18"/>
                <w:shd w:val="clear" w:color="auto" w:fill="FFFFFF"/>
              </w:rPr>
              <w:t xml:space="preserve"> a Tereza </w:t>
            </w:r>
            <w:r w:rsidRPr="0026050D">
              <w:rPr>
                <w:color w:val="000000"/>
                <w:szCs w:val="18"/>
                <w:shd w:val="clear" w:color="auto" w:fill="FFFFFF"/>
              </w:rPr>
              <w:t>BELANTOV</w:t>
            </w:r>
            <w:r>
              <w:rPr>
                <w:color w:val="000000"/>
                <w:szCs w:val="18"/>
                <w:shd w:val="clear" w:color="auto" w:fill="FFFFFF"/>
              </w:rPr>
              <w:t>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sidRPr="005567C7">
              <w:rPr>
                <w:b/>
              </w:rPr>
              <w:t>30 %</w:t>
            </w:r>
            <w:r w:rsidRPr="00610187">
              <w:rPr>
                <w:bCs/>
              </w:rPr>
              <w:t>)</w:t>
            </w:r>
          </w:p>
          <w:p w14:paraId="131AC1DF" w14:textId="77777777" w:rsidR="00FD3188" w:rsidRPr="007E6F2E" w:rsidRDefault="00FD3188" w:rsidP="000B5951">
            <w:pPr>
              <w:spacing w:after="240"/>
              <w:jc w:val="both"/>
              <w:rPr>
                <w:lang w:eastAsia="sk-SK"/>
              </w:rPr>
            </w:pPr>
            <w:r w:rsidRPr="005F2914">
              <w:rPr>
                <w:b/>
              </w:rPr>
              <w:t>TARABA, Pavel</w:t>
            </w:r>
            <w:r>
              <w:t>. Project management methods in conditions of business companies in the Czech Republic.</w:t>
            </w:r>
            <w:r>
              <w:rPr>
                <w:i/>
                <w:iCs/>
              </w:rPr>
              <w:t xml:space="preserve"> International Journal of Circuits, Systems and Signal Processing, </w:t>
            </w:r>
            <w:r w:rsidRPr="00EA6C00">
              <w:t>vol.13</w:t>
            </w:r>
            <w:r>
              <w:t xml:space="preserve"> (2019), s. 46-52. ISSN 1998-4464. </w:t>
            </w:r>
            <w:r w:rsidRPr="00610187">
              <w:rPr>
                <w:bCs/>
              </w:rPr>
              <w:t>(</w:t>
            </w:r>
            <w:r>
              <w:rPr>
                <w:bCs/>
              </w:rPr>
              <w:t>Jsc Q4</w:t>
            </w:r>
            <w:r w:rsidRPr="00610187">
              <w:rPr>
                <w:bCs/>
              </w:rPr>
              <w:t xml:space="preserve">, autorský podíl </w:t>
            </w:r>
            <w:r w:rsidRPr="005F2914">
              <w:rPr>
                <w:b/>
              </w:rPr>
              <w:t>100 %</w:t>
            </w:r>
            <w:r w:rsidRPr="00610187">
              <w:rPr>
                <w:bCs/>
              </w:rPr>
              <w:t>)</w:t>
            </w:r>
          </w:p>
        </w:tc>
      </w:tr>
      <w:tr w:rsidR="00FD3188" w14:paraId="180ECE8C"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3ACE73" w14:textId="77777777" w:rsidR="00FD3188" w:rsidRDefault="00FD3188" w:rsidP="000B5951">
            <w:pPr>
              <w:rPr>
                <w:b/>
              </w:rPr>
            </w:pPr>
            <w:r>
              <w:rPr>
                <w:b/>
              </w:rPr>
              <w:t>Působení v zahraničí</w:t>
            </w:r>
          </w:p>
        </w:tc>
      </w:tr>
      <w:tr w:rsidR="00FD3188" w14:paraId="7BA8B459"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B169041" w14:textId="77777777" w:rsidR="00FD3188" w:rsidRDefault="00FD3188" w:rsidP="000B5951">
            <w:pPr>
              <w:rPr>
                <w:b/>
              </w:rPr>
            </w:pPr>
          </w:p>
        </w:tc>
      </w:tr>
      <w:tr w:rsidR="00FD3188" w14:paraId="471D2D34"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1BB704"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C48D185"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9AB695"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A5B2EBE" w14:textId="77777777" w:rsidR="00FD3188" w:rsidRDefault="00FD3188" w:rsidP="000B5951">
            <w:pPr>
              <w:jc w:val="both"/>
            </w:pPr>
          </w:p>
        </w:tc>
      </w:tr>
    </w:tbl>
    <w:p w14:paraId="455BF93C" w14:textId="77777777" w:rsidR="00FD3188" w:rsidRDefault="00FD3188" w:rsidP="00FD3188"/>
    <w:p w14:paraId="7475485D"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E717C2A"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2660242" w14:textId="77777777" w:rsidR="00FD3188" w:rsidRDefault="00FD3188" w:rsidP="000B5951">
            <w:pPr>
              <w:jc w:val="both"/>
              <w:rPr>
                <w:b/>
                <w:sz w:val="28"/>
              </w:rPr>
            </w:pPr>
            <w:r>
              <w:rPr>
                <w:b/>
                <w:sz w:val="28"/>
              </w:rPr>
              <w:lastRenderedPageBreak/>
              <w:t>C-I – Personální zabezpečení</w:t>
            </w:r>
          </w:p>
        </w:tc>
      </w:tr>
      <w:tr w:rsidR="00FD3188" w14:paraId="308D0672"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2B51719"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843EAA2" w14:textId="77777777" w:rsidR="00FD3188" w:rsidRDefault="00FD3188" w:rsidP="000B5951">
            <w:pPr>
              <w:jc w:val="both"/>
            </w:pPr>
            <w:r>
              <w:t>Univerzita Tomáše Bati ve Zlíně</w:t>
            </w:r>
          </w:p>
        </w:tc>
      </w:tr>
      <w:tr w:rsidR="00FD3188" w14:paraId="148A149E"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3D02BB"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89E8612" w14:textId="77777777" w:rsidR="00FD3188" w:rsidRDefault="00FD3188" w:rsidP="000B5951">
            <w:pPr>
              <w:jc w:val="both"/>
            </w:pPr>
            <w:r>
              <w:t>Fakulta logistiky a krizového řízení</w:t>
            </w:r>
          </w:p>
        </w:tc>
      </w:tr>
      <w:tr w:rsidR="00FD3188" w14:paraId="6631414C"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45AE18"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C348723" w14:textId="77777777" w:rsidR="00FD3188" w:rsidRDefault="00FD3188" w:rsidP="000B5951">
            <w:pPr>
              <w:jc w:val="both"/>
            </w:pPr>
            <w:r>
              <w:t>Risk Management</w:t>
            </w:r>
          </w:p>
        </w:tc>
      </w:tr>
      <w:tr w:rsidR="00FD3188" w14:paraId="0E0FE95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A2FCEB"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9CD83F6" w14:textId="77777777" w:rsidR="00FD3188" w:rsidRPr="00061914" w:rsidRDefault="00FD3188" w:rsidP="000B5951">
            <w:pPr>
              <w:jc w:val="both"/>
              <w:rPr>
                <w:b/>
              </w:rPr>
            </w:pPr>
            <w:r w:rsidRPr="00061914">
              <w:rPr>
                <w:b/>
              </w:rPr>
              <w:t>Pavel Tomášek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C4C3DDF"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3EE751F" w14:textId="77777777" w:rsidR="00FD3188" w:rsidRDefault="00FD3188" w:rsidP="000B5951">
            <w:pPr>
              <w:jc w:val="both"/>
            </w:pPr>
            <w:r>
              <w:t>Ing., Ph.D.</w:t>
            </w:r>
          </w:p>
        </w:tc>
      </w:tr>
      <w:tr w:rsidR="00FD3188" w14:paraId="5C39D83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376DE6F"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2401487" w14:textId="77777777" w:rsidR="00FD3188" w:rsidRDefault="00FD3188" w:rsidP="000B5951">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F604E77"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CAF19C0" w14:textId="77777777" w:rsidR="00FD3188" w:rsidRPr="00061914" w:rsidRDefault="00FD3188" w:rsidP="000B5951">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47BB197"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858DBB4"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F146CE"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A363271" w14:textId="77777777" w:rsidR="00FD3188" w:rsidRPr="000838CC" w:rsidRDefault="00FD3188" w:rsidP="000B5951">
            <w:pPr>
              <w:jc w:val="both"/>
              <w:rPr>
                <w:highlight w:val="yellow"/>
              </w:rPr>
            </w:pPr>
            <w:r w:rsidRPr="001C309F">
              <w:t>09</w:t>
            </w:r>
            <w:r>
              <w:t>/25</w:t>
            </w:r>
          </w:p>
        </w:tc>
      </w:tr>
      <w:tr w:rsidR="00FD3188" w14:paraId="60D8FD7C"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28948B"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9D754D0" w14:textId="77777777" w:rsidR="00FD3188" w:rsidRPr="00061914" w:rsidRDefault="00FD3188" w:rsidP="000B5951">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4DD91DF"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331D77A"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243764"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A6DC985" w14:textId="77777777" w:rsidR="00FD3188" w:rsidRPr="000838CC" w:rsidRDefault="00FD3188" w:rsidP="000B5951">
            <w:pPr>
              <w:jc w:val="both"/>
              <w:rPr>
                <w:highlight w:val="yellow"/>
              </w:rPr>
            </w:pPr>
            <w:r w:rsidRPr="001C309F">
              <w:t>09</w:t>
            </w:r>
            <w:r>
              <w:t>/25</w:t>
            </w:r>
          </w:p>
        </w:tc>
      </w:tr>
      <w:tr w:rsidR="00FD3188" w14:paraId="1823451A"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F8155C9"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C4F4C3"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1EE9050" w14:textId="77777777" w:rsidR="00FD3188" w:rsidRDefault="00FD3188" w:rsidP="000B5951">
            <w:pPr>
              <w:jc w:val="both"/>
              <w:rPr>
                <w:b/>
              </w:rPr>
            </w:pPr>
            <w:r>
              <w:rPr>
                <w:b/>
              </w:rPr>
              <w:t>rozsah</w:t>
            </w:r>
          </w:p>
        </w:tc>
      </w:tr>
      <w:tr w:rsidR="00FD3188" w14:paraId="61410BF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C1EA97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F58552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AC8B7D3" w14:textId="77777777" w:rsidR="00FD3188" w:rsidRDefault="00FD3188" w:rsidP="000B5951">
            <w:pPr>
              <w:jc w:val="both"/>
            </w:pPr>
          </w:p>
        </w:tc>
      </w:tr>
      <w:tr w:rsidR="00FD3188" w14:paraId="1E85E43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775F02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28B030D"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A00DF5E" w14:textId="77777777" w:rsidR="00FD3188" w:rsidRDefault="00FD3188" w:rsidP="000B5951">
            <w:pPr>
              <w:jc w:val="both"/>
            </w:pPr>
          </w:p>
        </w:tc>
      </w:tr>
      <w:tr w:rsidR="00FD3188" w14:paraId="6CCDBE8E"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1915F10"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0F8A210"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D6DEA99" w14:textId="77777777" w:rsidR="00FD3188" w:rsidRDefault="00FD3188" w:rsidP="000B5951">
            <w:pPr>
              <w:jc w:val="both"/>
            </w:pPr>
          </w:p>
        </w:tc>
      </w:tr>
      <w:tr w:rsidR="00FD3188" w14:paraId="710CA141"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C1438A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ECE749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15BFD2D" w14:textId="77777777" w:rsidR="00FD3188" w:rsidRDefault="00FD3188" w:rsidP="000B5951">
            <w:pPr>
              <w:jc w:val="both"/>
            </w:pPr>
          </w:p>
        </w:tc>
      </w:tr>
      <w:tr w:rsidR="00FD3188" w14:paraId="049254B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9328D6"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853D20C"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7CC8A214" w14:textId="77777777" w:rsidR="00FD3188" w:rsidRDefault="00FD3188" w:rsidP="000B5951">
            <w:pPr>
              <w:jc w:val="both"/>
            </w:pPr>
            <w:r>
              <w:t xml:space="preserve">Informatics – garant, přednášející (100 %), cvičící </w:t>
            </w:r>
            <w:r w:rsidRPr="00A838BD">
              <w:t>(100 %)</w:t>
            </w:r>
          </w:p>
          <w:p w14:paraId="37FEE2E9" w14:textId="77777777" w:rsidR="00FD3188" w:rsidRDefault="00FD3188" w:rsidP="000B5951">
            <w:pPr>
              <w:jc w:val="both"/>
            </w:pPr>
            <w:r>
              <w:t>Foundations of Programming – garant, přednášející (100 %), cvičící (100 %)</w:t>
            </w:r>
          </w:p>
        </w:tc>
      </w:tr>
      <w:tr w:rsidR="00FD3188" w14:paraId="73CB1E61"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2ADE230"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4CA2FCB5"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5259725D"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C852ED4"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C625B13"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44CBC7F"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EE830C0" w14:textId="77777777" w:rsidR="00FD3188" w:rsidRDefault="00FD3188" w:rsidP="000B5951">
            <w:pPr>
              <w:jc w:val="both"/>
              <w:rPr>
                <w:b/>
              </w:rPr>
            </w:pPr>
            <w:r>
              <w:rPr>
                <w:b/>
              </w:rPr>
              <w:t>(</w:t>
            </w:r>
            <w:r>
              <w:rPr>
                <w:b/>
                <w:i/>
                <w:iCs/>
              </w:rPr>
              <w:t>nepovinný údaj</w:t>
            </w:r>
            <w:r>
              <w:rPr>
                <w:b/>
              </w:rPr>
              <w:t>) Počet hodin za semestr</w:t>
            </w:r>
          </w:p>
        </w:tc>
      </w:tr>
      <w:tr w:rsidR="00FD3188" w:rsidRPr="009E1AE4" w14:paraId="69701711"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3C5861F" w14:textId="77777777" w:rsidR="00FD3188" w:rsidRPr="009E1AE4"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6BB708FC" w14:textId="77777777" w:rsidR="00FD3188" w:rsidRPr="009E1AE4"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67E08E73" w14:textId="77777777" w:rsidR="00FD3188" w:rsidRPr="009E1AE4"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2CC5C8FD" w14:textId="77777777" w:rsidR="00FD3188" w:rsidRPr="009E1AE4"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3ABC6B60" w14:textId="77777777" w:rsidR="00FD3188" w:rsidRPr="009E1AE4" w:rsidRDefault="00FD3188" w:rsidP="000B5951">
            <w:pPr>
              <w:jc w:val="both"/>
            </w:pPr>
          </w:p>
        </w:tc>
      </w:tr>
      <w:tr w:rsidR="00FD3188" w14:paraId="55E3B75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C31D52D"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ECBC555"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A5E519B"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F6D6760"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3238CF8" w14:textId="77777777" w:rsidR="00FD3188" w:rsidRDefault="00FD3188" w:rsidP="000B5951">
            <w:pPr>
              <w:jc w:val="both"/>
              <w:rPr>
                <w:color w:val="FF0000"/>
              </w:rPr>
            </w:pPr>
          </w:p>
        </w:tc>
      </w:tr>
      <w:tr w:rsidR="00FD3188" w14:paraId="6A4242DE"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BFCAB98"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74FA1C9"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4FE855E"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34F4FD3"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4B621F9" w14:textId="77777777" w:rsidR="00FD3188" w:rsidRDefault="00FD3188" w:rsidP="000B5951">
            <w:pPr>
              <w:jc w:val="both"/>
              <w:rPr>
                <w:color w:val="FF0000"/>
              </w:rPr>
            </w:pPr>
          </w:p>
        </w:tc>
      </w:tr>
      <w:tr w:rsidR="00FD3188" w14:paraId="3486D78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B0C30B1" w14:textId="77777777" w:rsidR="00FD3188" w:rsidRDefault="00FD3188" w:rsidP="000B5951">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DB4BB4F" w14:textId="77777777" w:rsidR="00FD3188" w:rsidRDefault="00FD3188" w:rsidP="000B5951">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982AAB4" w14:textId="77777777" w:rsidR="00FD3188" w:rsidRDefault="00FD3188" w:rsidP="000B5951">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4DB8F89" w14:textId="77777777" w:rsidR="00FD3188" w:rsidRDefault="00FD3188" w:rsidP="000B5951">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61E53EF" w14:textId="77777777" w:rsidR="00FD3188" w:rsidRDefault="00FD3188" w:rsidP="000B5951">
            <w:pPr>
              <w:jc w:val="both"/>
              <w:rPr>
                <w:color w:val="FF0000"/>
              </w:rPr>
            </w:pPr>
          </w:p>
        </w:tc>
      </w:tr>
      <w:tr w:rsidR="00FD3188" w14:paraId="75C3F0D2"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066E58" w14:textId="77777777" w:rsidR="00FD3188" w:rsidRDefault="00FD3188" w:rsidP="000B5951">
            <w:pPr>
              <w:jc w:val="both"/>
            </w:pPr>
            <w:r>
              <w:rPr>
                <w:b/>
              </w:rPr>
              <w:t xml:space="preserve">Údaje o vzdělání na VŠ </w:t>
            </w:r>
          </w:p>
        </w:tc>
      </w:tr>
      <w:tr w:rsidR="00FD3188" w14:paraId="40027F6B"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8FA93BC" w14:textId="77777777" w:rsidR="00FD3188" w:rsidRPr="008D78E0" w:rsidRDefault="00FD3188" w:rsidP="000B5951">
            <w:pPr>
              <w:jc w:val="both"/>
            </w:pPr>
            <w:r>
              <w:t>2</w:t>
            </w:r>
            <w:r w:rsidRPr="00375F11">
              <w:t xml:space="preserve">020 – </w:t>
            </w:r>
            <w:r>
              <w:t>doktor (</w:t>
            </w:r>
            <w:r w:rsidRPr="00375F11">
              <w:t>Ph.D.</w:t>
            </w:r>
            <w:r>
              <w:t xml:space="preserve">), </w:t>
            </w:r>
            <w:r w:rsidRPr="00375F11">
              <w:t>studijní obor Inženýrská informatika, UTB ve Zlíně, FAI</w:t>
            </w:r>
          </w:p>
        </w:tc>
      </w:tr>
      <w:tr w:rsidR="00FD3188" w14:paraId="198BE18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DF09E8" w14:textId="77777777" w:rsidR="00FD3188" w:rsidRDefault="00FD3188" w:rsidP="000B5951">
            <w:pPr>
              <w:jc w:val="both"/>
              <w:rPr>
                <w:b/>
              </w:rPr>
            </w:pPr>
            <w:r>
              <w:rPr>
                <w:b/>
              </w:rPr>
              <w:t>Údaje o odborném působení od absolvování VŠ</w:t>
            </w:r>
          </w:p>
        </w:tc>
      </w:tr>
      <w:tr w:rsidR="00FD3188" w14:paraId="0C567FAC"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65890A7" w14:textId="77777777" w:rsidR="00FD3188" w:rsidRPr="00D4514B" w:rsidRDefault="00FD3188" w:rsidP="000B5951">
            <w:pPr>
              <w:jc w:val="both"/>
            </w:pPr>
            <w:r w:rsidRPr="00D4514B">
              <w:t>10/2019 – současnost: asistent</w:t>
            </w:r>
            <w:r>
              <w:t xml:space="preserve">, </w:t>
            </w:r>
            <w:r w:rsidRPr="00D4514B">
              <w:t>odborný asistent, UTB ve Zlíně, FLKŘ</w:t>
            </w:r>
            <w:r>
              <w:t>, pp.</w:t>
            </w:r>
          </w:p>
          <w:p w14:paraId="2EB21383" w14:textId="77777777" w:rsidR="00FD3188" w:rsidRPr="00D4514B" w:rsidRDefault="00FD3188" w:rsidP="000B5951">
            <w:pPr>
              <w:jc w:val="both"/>
            </w:pPr>
            <w:r w:rsidRPr="00D4514B">
              <w:t>09/2016 – 08/2017: asistent, UTB ve Zlíně, FAI</w:t>
            </w:r>
            <w:r>
              <w:t>, pp.</w:t>
            </w:r>
          </w:p>
          <w:p w14:paraId="00A34EF4" w14:textId="77777777" w:rsidR="00FD3188" w:rsidRPr="00D4514B" w:rsidRDefault="00FD3188" w:rsidP="000B5951">
            <w:pPr>
              <w:jc w:val="both"/>
            </w:pPr>
            <w:r w:rsidRPr="00D4514B">
              <w:t>01/2013 – 08/2020: software engineer C++/C#, Edhouse s.r.o.</w:t>
            </w:r>
            <w:r>
              <w:t>, pp.</w:t>
            </w:r>
          </w:p>
          <w:p w14:paraId="14188943" w14:textId="77777777" w:rsidR="00FD3188" w:rsidRDefault="00FD3188" w:rsidP="000B5951">
            <w:pPr>
              <w:jc w:val="both"/>
              <w:rPr>
                <w:color w:val="FF0000"/>
              </w:rPr>
            </w:pPr>
            <w:r w:rsidRPr="00D4514B">
              <w:t>11/2012 – 09/2019: výzkumný pracovník, UTB ve Zlíně</w:t>
            </w:r>
            <w:r>
              <w:t>, pp.</w:t>
            </w:r>
          </w:p>
        </w:tc>
      </w:tr>
      <w:tr w:rsidR="00FD3188" w14:paraId="7D706CB5"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6CAE87" w14:textId="77777777" w:rsidR="00FD3188" w:rsidRDefault="00FD3188" w:rsidP="000B5951">
            <w:pPr>
              <w:jc w:val="both"/>
            </w:pPr>
            <w:r>
              <w:rPr>
                <w:b/>
              </w:rPr>
              <w:t>Zkušenosti s vedením kvalifikačních a rigorózních prací</w:t>
            </w:r>
          </w:p>
        </w:tc>
      </w:tr>
      <w:tr w:rsidR="00FD3188" w14:paraId="0AA93446"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5D07677E" w14:textId="77777777" w:rsidR="00FD3188" w:rsidRDefault="00FD3188" w:rsidP="000B5951">
            <w:pPr>
              <w:jc w:val="both"/>
            </w:pPr>
            <w:r>
              <w:t xml:space="preserve">14x </w:t>
            </w:r>
            <w:r w:rsidRPr="00D4514B">
              <w:t>vedoucí bakalářské práce</w:t>
            </w:r>
          </w:p>
          <w:p w14:paraId="001A43D7" w14:textId="77777777" w:rsidR="00FD3188" w:rsidRDefault="00FD3188" w:rsidP="000B5951">
            <w:pPr>
              <w:jc w:val="both"/>
            </w:pPr>
            <w:r>
              <w:t xml:space="preserve">4x </w:t>
            </w:r>
            <w:r w:rsidRPr="00D4514B">
              <w:t>vedoucí diplomové práce</w:t>
            </w:r>
          </w:p>
        </w:tc>
      </w:tr>
      <w:tr w:rsidR="00FD3188" w14:paraId="518AF3E5"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8471882"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A83E21E"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086A4FA"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873E7A8" w14:textId="77777777" w:rsidR="00FD3188" w:rsidRDefault="00FD3188" w:rsidP="000B5951">
            <w:pPr>
              <w:jc w:val="both"/>
              <w:rPr>
                <w:b/>
              </w:rPr>
            </w:pPr>
            <w:r>
              <w:rPr>
                <w:b/>
              </w:rPr>
              <w:t>Ohlasy publikací</w:t>
            </w:r>
          </w:p>
        </w:tc>
      </w:tr>
      <w:tr w:rsidR="00FD3188" w14:paraId="7C21129F"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5ABB6631"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24C430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2B3A26F"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06B35B8"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BF8B2EE"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EF51B31" w14:textId="77777777" w:rsidR="00FD3188" w:rsidRDefault="00FD3188" w:rsidP="000B5951">
            <w:pPr>
              <w:jc w:val="both"/>
            </w:pPr>
            <w:r>
              <w:rPr>
                <w:b/>
                <w:sz w:val="18"/>
              </w:rPr>
              <w:t>ostatní</w:t>
            </w:r>
          </w:p>
        </w:tc>
      </w:tr>
      <w:tr w:rsidR="00FD3188" w14:paraId="3D567A4B"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D44637"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96678D"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A0F4F35"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185E8CEE" w14:textId="77777777" w:rsidR="00FD3188" w:rsidRDefault="00FD3188" w:rsidP="000B5951">
            <w:pPr>
              <w:jc w:val="both"/>
              <w:rPr>
                <w:b/>
              </w:rPr>
            </w:pPr>
            <w:r>
              <w:rPr>
                <w:b/>
              </w:rPr>
              <w:t>24</w:t>
            </w:r>
          </w:p>
        </w:tc>
        <w:tc>
          <w:tcPr>
            <w:tcW w:w="693" w:type="dxa"/>
            <w:tcBorders>
              <w:top w:val="single" w:sz="4" w:space="0" w:color="auto"/>
              <w:left w:val="single" w:sz="4" w:space="0" w:color="auto"/>
              <w:bottom w:val="single" w:sz="4" w:space="0" w:color="auto"/>
              <w:right w:val="single" w:sz="4" w:space="0" w:color="auto"/>
            </w:tcBorders>
          </w:tcPr>
          <w:p w14:paraId="7E5156C8" w14:textId="77777777" w:rsidR="00FD3188" w:rsidRDefault="00FD3188" w:rsidP="000B5951">
            <w:pPr>
              <w:jc w:val="both"/>
              <w:rPr>
                <w:b/>
              </w:rPr>
            </w:pPr>
            <w:r>
              <w:rPr>
                <w:b/>
              </w:rPr>
              <w:t>51</w:t>
            </w:r>
          </w:p>
        </w:tc>
        <w:tc>
          <w:tcPr>
            <w:tcW w:w="694" w:type="dxa"/>
            <w:tcBorders>
              <w:top w:val="single" w:sz="4" w:space="0" w:color="auto"/>
              <w:left w:val="single" w:sz="4" w:space="0" w:color="auto"/>
              <w:bottom w:val="single" w:sz="4" w:space="0" w:color="auto"/>
              <w:right w:val="single" w:sz="4" w:space="0" w:color="auto"/>
            </w:tcBorders>
          </w:tcPr>
          <w:p w14:paraId="117B2C12" w14:textId="77777777" w:rsidR="00FD3188" w:rsidRDefault="00FD3188" w:rsidP="000B5951">
            <w:pPr>
              <w:jc w:val="both"/>
              <w:rPr>
                <w:b/>
              </w:rPr>
            </w:pPr>
            <w:r>
              <w:rPr>
                <w:b/>
              </w:rPr>
              <w:t>0</w:t>
            </w:r>
          </w:p>
        </w:tc>
      </w:tr>
      <w:tr w:rsidR="00FD3188" w14:paraId="3B3D0CD5"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99E5B39"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B1E7A98"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B51C760"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B5A8384"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A745065" w14:textId="77777777" w:rsidR="00FD3188" w:rsidRDefault="00FD3188" w:rsidP="000B5951">
            <w:pPr>
              <w:rPr>
                <w:b/>
              </w:rPr>
            </w:pPr>
            <w:r>
              <w:rPr>
                <w:b/>
              </w:rPr>
              <w:t xml:space="preserve">   2 / 4</w:t>
            </w:r>
          </w:p>
        </w:tc>
      </w:tr>
      <w:tr w:rsidR="00FD3188" w14:paraId="25957338"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0220E90"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6A0A4D59"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171FB11" w14:textId="77777777" w:rsidR="00FD3188" w:rsidRDefault="00FD3188" w:rsidP="000B5951">
            <w:pPr>
              <w:spacing w:before="240" w:after="60"/>
              <w:jc w:val="both"/>
              <w:rPr>
                <w:lang w:val="en-US"/>
              </w:rPr>
            </w:pPr>
            <w:r w:rsidRPr="00313CFA">
              <w:rPr>
                <w:lang w:val="en-US"/>
              </w:rPr>
              <w:lastRenderedPageBreak/>
              <w:t xml:space="preserve">TOMEK, Miroslav, STROHMANDL, Jan, </w:t>
            </w:r>
            <w:r w:rsidRPr="00313CFA">
              <w:rPr>
                <w:b/>
                <w:lang w:val="en-US"/>
              </w:rPr>
              <w:t>TOMÁŠEK, Pavel</w:t>
            </w:r>
            <w:r w:rsidRPr="00313CFA">
              <w:rPr>
                <w:lang w:val="en-US"/>
              </w:rPr>
              <w:t xml:space="preserve">, VIČAR, Dušan. </w:t>
            </w:r>
            <w:r w:rsidRPr="00ED547B">
              <w:rPr>
                <w:i/>
                <w:lang w:val="en-US"/>
              </w:rPr>
              <w:t>Discovering an Orphan Source of Ionizing Radiation with Respect to Occupational Safety and Health</w:t>
            </w:r>
            <w:r w:rsidRPr="00313CFA">
              <w:rPr>
                <w:lang w:val="en-US"/>
              </w:rPr>
              <w:t>. Online. Civil Engineering Journal, roč. 8</w:t>
            </w:r>
            <w:r>
              <w:rPr>
                <w:lang w:val="en-US"/>
              </w:rPr>
              <w:t xml:space="preserve"> (</w:t>
            </w:r>
            <w:r w:rsidRPr="00313CFA">
              <w:rPr>
                <w:lang w:val="en-US"/>
              </w:rPr>
              <w:t>2022</w:t>
            </w:r>
            <w:r>
              <w:rPr>
                <w:lang w:val="en-US"/>
              </w:rPr>
              <w:t>)</w:t>
            </w:r>
            <w:r w:rsidRPr="00313CFA">
              <w:rPr>
                <w:lang w:val="en-US"/>
              </w:rPr>
              <w:t>, č. 11, s. 2548-2559. ISSN 2676-6957.</w:t>
            </w:r>
            <w:r>
              <w:rPr>
                <w:lang w:val="en-US"/>
              </w:rPr>
              <w:t xml:space="preserve"> </w:t>
            </w:r>
            <w:r w:rsidRPr="00313CFA">
              <w:rPr>
                <w:lang w:val="en-US"/>
              </w:rPr>
              <w:t>Dostupné z:</w:t>
            </w:r>
            <w:r>
              <w:rPr>
                <w:lang w:val="en-US"/>
              </w:rPr>
              <w:t xml:space="preserve"> </w:t>
            </w:r>
            <w:r w:rsidRPr="00E97749">
              <w:rPr>
                <w:lang w:val="en-US"/>
              </w:rPr>
              <w:t>https://doi.org/10.28991/CEJ-2022-08-11-013</w:t>
            </w:r>
            <w:r>
              <w:rPr>
                <w:lang w:val="en-US"/>
              </w:rPr>
              <w:t xml:space="preserve">, </w:t>
            </w:r>
            <w:r w:rsidRPr="00E97749">
              <w:rPr>
                <w:lang w:val="en-US"/>
              </w:rPr>
              <w:t>[</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 xml:space="preserve">. </w:t>
            </w:r>
            <w:r w:rsidRPr="00E97749">
              <w:rPr>
                <w:lang w:val="en-US"/>
              </w:rPr>
              <w:t xml:space="preserve">(Jsc, Q1, autorský podíl </w:t>
            </w:r>
            <w:r w:rsidRPr="007A17D0">
              <w:rPr>
                <w:b/>
                <w:lang w:val="en-US"/>
              </w:rPr>
              <w:t>25 %</w:t>
            </w:r>
            <w:r w:rsidRPr="00E97749">
              <w:rPr>
                <w:lang w:val="en-US"/>
              </w:rPr>
              <w:t>)</w:t>
            </w:r>
          </w:p>
          <w:p w14:paraId="3CB99F35" w14:textId="77777777" w:rsidR="00FD3188" w:rsidRDefault="00FD3188" w:rsidP="000B5951">
            <w:pPr>
              <w:spacing w:before="240" w:after="60"/>
              <w:jc w:val="both"/>
              <w:rPr>
                <w:lang w:val="en-US"/>
              </w:rPr>
            </w:pPr>
            <w:r w:rsidRPr="00313CFA">
              <w:rPr>
                <w:lang w:val="en-US"/>
              </w:rPr>
              <w:t xml:space="preserve">TOMEK, Miroslav, BENČÍKOVÁ, Eleonóra, STROHMANDL, Jan, </w:t>
            </w:r>
            <w:r w:rsidRPr="00313CFA">
              <w:rPr>
                <w:b/>
                <w:lang w:val="en-US"/>
              </w:rPr>
              <w:t>TOMÁŠEK, Pavel</w:t>
            </w:r>
            <w:r w:rsidRPr="00313CFA">
              <w:rPr>
                <w:lang w:val="en-US"/>
              </w:rPr>
              <w:t xml:space="preserve">. </w:t>
            </w:r>
            <w:r w:rsidRPr="00313CFA">
              <w:rPr>
                <w:i/>
                <w:lang w:val="en-US"/>
              </w:rPr>
              <w:t xml:space="preserve">Identification and </w:t>
            </w:r>
            <w:r>
              <w:rPr>
                <w:i/>
                <w:lang w:val="en-US"/>
              </w:rPr>
              <w:t>A</w:t>
            </w:r>
            <w:r w:rsidRPr="00313CFA">
              <w:rPr>
                <w:i/>
                <w:lang w:val="en-US"/>
              </w:rPr>
              <w:t xml:space="preserve">ssessment of </w:t>
            </w:r>
            <w:r>
              <w:rPr>
                <w:i/>
                <w:lang w:val="en-US"/>
              </w:rPr>
              <w:t>O</w:t>
            </w:r>
            <w:r w:rsidRPr="00313CFA">
              <w:rPr>
                <w:i/>
                <w:lang w:val="en-US"/>
              </w:rPr>
              <w:t xml:space="preserve">ccupational </w:t>
            </w:r>
            <w:r>
              <w:rPr>
                <w:i/>
                <w:lang w:val="en-US"/>
              </w:rPr>
              <w:t>S</w:t>
            </w:r>
            <w:r w:rsidRPr="00313CFA">
              <w:rPr>
                <w:i/>
                <w:lang w:val="en-US"/>
              </w:rPr>
              <w:t xml:space="preserve">afety </w:t>
            </w:r>
            <w:r>
              <w:rPr>
                <w:i/>
                <w:lang w:val="en-US"/>
              </w:rPr>
              <w:t>R</w:t>
            </w:r>
            <w:r w:rsidRPr="00313CFA">
              <w:rPr>
                <w:i/>
                <w:lang w:val="en-US"/>
              </w:rPr>
              <w:t xml:space="preserve">isks in </w:t>
            </w:r>
            <w:r>
              <w:rPr>
                <w:i/>
                <w:lang w:val="en-US"/>
              </w:rPr>
              <w:t>C</w:t>
            </w:r>
            <w:r w:rsidRPr="00313CFA">
              <w:rPr>
                <w:i/>
                <w:lang w:val="en-US"/>
              </w:rPr>
              <w:t xml:space="preserve">ase of </w:t>
            </w:r>
            <w:r>
              <w:rPr>
                <w:i/>
                <w:lang w:val="en-US"/>
              </w:rPr>
              <w:t>F</w:t>
            </w:r>
            <w:r w:rsidRPr="00313CFA">
              <w:rPr>
                <w:i/>
                <w:lang w:val="en-US"/>
              </w:rPr>
              <w:t xml:space="preserve">ailure to </w:t>
            </w:r>
            <w:r>
              <w:rPr>
                <w:i/>
                <w:lang w:val="en-US"/>
              </w:rPr>
              <w:t>C</w:t>
            </w:r>
            <w:r w:rsidRPr="00313CFA">
              <w:rPr>
                <w:i/>
                <w:lang w:val="en-US"/>
              </w:rPr>
              <w:t xml:space="preserve">apture an </w:t>
            </w:r>
            <w:r>
              <w:rPr>
                <w:i/>
                <w:lang w:val="en-US"/>
              </w:rPr>
              <w:t>O</w:t>
            </w:r>
            <w:r w:rsidRPr="00313CFA">
              <w:rPr>
                <w:i/>
                <w:lang w:val="en-US"/>
              </w:rPr>
              <w:t xml:space="preserve">rphan </w:t>
            </w:r>
            <w:r>
              <w:rPr>
                <w:i/>
                <w:lang w:val="en-US"/>
              </w:rPr>
              <w:t>S</w:t>
            </w:r>
            <w:r w:rsidRPr="00313CFA">
              <w:rPr>
                <w:i/>
                <w:lang w:val="en-US"/>
              </w:rPr>
              <w:t xml:space="preserve">ource of </w:t>
            </w:r>
            <w:r>
              <w:rPr>
                <w:i/>
                <w:lang w:val="en-US"/>
              </w:rPr>
              <w:t>I</w:t>
            </w:r>
            <w:r w:rsidRPr="00313CFA">
              <w:rPr>
                <w:i/>
                <w:lang w:val="en-US"/>
              </w:rPr>
              <w:t xml:space="preserve">onizing </w:t>
            </w:r>
            <w:r>
              <w:rPr>
                <w:i/>
                <w:lang w:val="en-US"/>
              </w:rPr>
              <w:t>R</w:t>
            </w:r>
            <w:r w:rsidRPr="00313CFA">
              <w:rPr>
                <w:i/>
                <w:lang w:val="en-US"/>
              </w:rPr>
              <w:t>adiation</w:t>
            </w:r>
            <w:r w:rsidRPr="00313CFA">
              <w:rPr>
                <w:lang w:val="en-US"/>
              </w:rPr>
              <w:t>. Online. Journal of Applied Engineering Science, roč. 20</w:t>
            </w:r>
            <w:r>
              <w:rPr>
                <w:lang w:val="en-US"/>
              </w:rPr>
              <w:t xml:space="preserve"> (</w:t>
            </w:r>
            <w:r w:rsidRPr="00313CFA">
              <w:rPr>
                <w:lang w:val="en-US"/>
              </w:rPr>
              <w:t>2022</w:t>
            </w:r>
            <w:r>
              <w:rPr>
                <w:lang w:val="en-US"/>
              </w:rPr>
              <w:t>)</w:t>
            </w:r>
            <w:r w:rsidRPr="00313CFA">
              <w:rPr>
                <w:lang w:val="en-US"/>
              </w:rPr>
              <w:t>, č. 4, s. 1073-1082. ISSN 1451-4117.</w:t>
            </w:r>
            <w:r>
              <w:rPr>
                <w:lang w:val="en-US"/>
              </w:rPr>
              <w:t xml:space="preserve"> </w:t>
            </w:r>
            <w:r w:rsidRPr="00313CFA">
              <w:rPr>
                <w:lang w:val="en-US"/>
              </w:rPr>
              <w:t>Dostupné z:</w:t>
            </w:r>
            <w:r>
              <w:rPr>
                <w:lang w:val="en-US"/>
              </w:rPr>
              <w:t xml:space="preserve"> </w:t>
            </w:r>
            <w:r w:rsidRPr="00E97749">
              <w:rPr>
                <w:lang w:val="en-US"/>
              </w:rPr>
              <w:t>https://doi.org/10.5937/jaes0-36057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Q2, autorský podíl </w:t>
            </w:r>
            <w:r w:rsidRPr="007A17D0">
              <w:rPr>
                <w:b/>
                <w:lang w:val="en-US"/>
              </w:rPr>
              <w:t>30 %</w:t>
            </w:r>
            <w:r w:rsidRPr="00E97749">
              <w:rPr>
                <w:lang w:val="en-US"/>
              </w:rPr>
              <w:t>)</w:t>
            </w:r>
          </w:p>
          <w:p w14:paraId="381D7A9D" w14:textId="77777777" w:rsidR="00FD3188" w:rsidRDefault="00FD3188" w:rsidP="000B5951">
            <w:pPr>
              <w:spacing w:before="240" w:after="60"/>
              <w:jc w:val="both"/>
              <w:rPr>
                <w:lang w:val="en-US"/>
              </w:rPr>
            </w:pPr>
            <w:r w:rsidRPr="00FB796C">
              <w:rPr>
                <w:lang w:val="en-US"/>
              </w:rPr>
              <w:t xml:space="preserve">RAK, Jakub, </w:t>
            </w:r>
            <w:r w:rsidRPr="00FB796C">
              <w:rPr>
                <w:b/>
                <w:lang w:val="en-US"/>
              </w:rPr>
              <w:t>TOMÁŠEK, Pavel</w:t>
            </w:r>
            <w:r w:rsidRPr="00FB796C">
              <w:rPr>
                <w:lang w:val="en-US"/>
              </w:rPr>
              <w:t xml:space="preserve">, SVOBODA, Petr. </w:t>
            </w:r>
            <w:r w:rsidRPr="00ED547B">
              <w:rPr>
                <w:i/>
                <w:lang w:val="en-US"/>
              </w:rPr>
              <w:t>Design of a Spatial Data Model for the Sustainability of Population Sheltering Processes in the Czech Republic</w:t>
            </w:r>
            <w:r w:rsidRPr="00FB796C">
              <w:rPr>
                <w:lang w:val="en-US"/>
              </w:rPr>
              <w:t xml:space="preserve">. </w:t>
            </w:r>
            <w:r w:rsidRPr="00313CFA">
              <w:rPr>
                <w:lang w:val="en-US"/>
              </w:rPr>
              <w:t xml:space="preserve">Online. </w:t>
            </w:r>
            <w:r w:rsidRPr="00FB796C">
              <w:rPr>
                <w:lang w:val="en-US"/>
              </w:rPr>
              <w:t>Sustainability, roč. 13</w:t>
            </w:r>
            <w:r>
              <w:rPr>
                <w:lang w:val="en-US"/>
              </w:rPr>
              <w:t xml:space="preserve"> (</w:t>
            </w:r>
            <w:r w:rsidRPr="00FB796C">
              <w:rPr>
                <w:lang w:val="en-US"/>
              </w:rPr>
              <w:t>2021</w:t>
            </w:r>
            <w:r>
              <w:rPr>
                <w:lang w:val="en-US"/>
              </w:rPr>
              <w:t>)</w:t>
            </w:r>
            <w:r w:rsidRPr="00FB796C">
              <w:rPr>
                <w:lang w:val="en-US"/>
              </w:rPr>
              <w:t>, č. 24</w:t>
            </w:r>
            <w:r>
              <w:rPr>
                <w:lang w:val="en-US"/>
              </w:rPr>
              <w:t>.</w:t>
            </w:r>
            <w:r w:rsidRPr="00FB796C">
              <w:rPr>
                <w:lang w:val="en-US"/>
              </w:rPr>
              <w:t xml:space="preserve"> ISSN 2071-1050.</w:t>
            </w:r>
            <w:r w:rsidRPr="00313CFA">
              <w:rPr>
                <w:lang w:val="en-US"/>
              </w:rPr>
              <w:t xml:space="preserve"> Dostupné z:</w:t>
            </w:r>
            <w:r>
              <w:rPr>
                <w:lang w:val="en-US"/>
              </w:rPr>
              <w:t xml:space="preserve"> </w:t>
            </w:r>
            <w:r w:rsidRPr="00E97749">
              <w:rPr>
                <w:lang w:val="en-US"/>
              </w:rPr>
              <w:t>https://www.mdpi.com/2071-1050/13/24/13503</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25</w:t>
            </w:r>
            <w:r>
              <w:rPr>
                <w:b/>
                <w:lang w:val="en-US"/>
              </w:rPr>
              <w:t> </w:t>
            </w:r>
            <w:r w:rsidRPr="007A17D0">
              <w:rPr>
                <w:b/>
                <w:lang w:val="en-US"/>
              </w:rPr>
              <w:t>%</w:t>
            </w:r>
            <w:r w:rsidRPr="00E97749">
              <w:rPr>
                <w:lang w:val="en-US"/>
              </w:rPr>
              <w:t>)</w:t>
            </w:r>
          </w:p>
          <w:p w14:paraId="5DF5A204" w14:textId="77777777" w:rsidR="00FD3188" w:rsidRDefault="00FD3188" w:rsidP="000B5951">
            <w:pPr>
              <w:spacing w:before="240" w:after="60"/>
              <w:jc w:val="both"/>
              <w:rPr>
                <w:lang w:val="en-US"/>
              </w:rPr>
            </w:pPr>
            <w:r w:rsidRPr="00FB796C">
              <w:rPr>
                <w:b/>
                <w:lang w:val="en-US"/>
              </w:rPr>
              <w:t>TOMÁŠEK, Pavel</w:t>
            </w:r>
            <w:r w:rsidRPr="00FB796C">
              <w:rPr>
                <w:lang w:val="en-US"/>
              </w:rPr>
              <w:t xml:space="preserve">, TOMÁŠKOVÁ, Hana, RAK, Jakub. </w:t>
            </w:r>
            <w:r w:rsidRPr="00ED547B">
              <w:rPr>
                <w:i/>
                <w:lang w:val="en-US"/>
              </w:rPr>
              <w:t>Chi-square of Pseudorandom Number Generator of Normal Distribution in C++17</w:t>
            </w:r>
            <w:r w:rsidRPr="00FB796C">
              <w:rPr>
                <w:lang w:val="en-US"/>
              </w:rPr>
              <w:t>.</w:t>
            </w:r>
            <w:r>
              <w:rPr>
                <w:lang w:val="en-US"/>
              </w:rPr>
              <w:t xml:space="preserve"> Online.</w:t>
            </w:r>
            <w:r w:rsidRPr="00FB796C">
              <w:rPr>
                <w:lang w:val="en-US"/>
              </w:rPr>
              <w:t xml:space="preserve"> TEM Journal - Technology Education Management Informatics, roč. 10</w:t>
            </w:r>
            <w:r>
              <w:rPr>
                <w:lang w:val="en-US"/>
              </w:rPr>
              <w:t xml:space="preserve"> (</w:t>
            </w:r>
            <w:r w:rsidRPr="00FB796C">
              <w:rPr>
                <w:lang w:val="en-US"/>
              </w:rPr>
              <w:t>2021</w:t>
            </w:r>
            <w:r>
              <w:rPr>
                <w:lang w:val="en-US"/>
              </w:rPr>
              <w:t>)</w:t>
            </w:r>
            <w:r w:rsidRPr="00FB796C">
              <w:rPr>
                <w:lang w:val="en-US"/>
              </w:rPr>
              <w:t>, č. 4, s. 1495-1499. ISSN 2217-8309.</w:t>
            </w:r>
            <w:r w:rsidRPr="00313CFA">
              <w:rPr>
                <w:lang w:val="en-US"/>
              </w:rPr>
              <w:t xml:space="preserve"> Dostupné z:</w:t>
            </w:r>
            <w:r>
              <w:rPr>
                <w:lang w:val="en-US"/>
              </w:rPr>
              <w:t xml:space="preserve"> </w:t>
            </w:r>
            <w:r w:rsidRPr="00E97749">
              <w:rPr>
                <w:lang w:val="en-US"/>
              </w:rPr>
              <w:t>https://www.temjournal.com/content/104/TEMJournalNovember2021_1495</w:t>
            </w:r>
            <w:r>
              <w:rPr>
                <w:lang w:val="en-US"/>
              </w:rPr>
              <w:t xml:space="preserve"> </w:t>
            </w:r>
            <w:r w:rsidRPr="00E97749">
              <w:rPr>
                <w:lang w:val="en-US"/>
              </w:rPr>
              <w:t>_1499.html</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Q3, autorský podíl </w:t>
            </w:r>
            <w:r w:rsidRPr="007A17D0">
              <w:rPr>
                <w:b/>
                <w:lang w:val="en-US"/>
              </w:rPr>
              <w:t>60 %</w:t>
            </w:r>
            <w:r w:rsidRPr="00E97749">
              <w:rPr>
                <w:lang w:val="en-US"/>
              </w:rPr>
              <w:t>).</w:t>
            </w:r>
          </w:p>
          <w:p w14:paraId="33554A25" w14:textId="77777777" w:rsidR="00FD3188" w:rsidRPr="004D7889" w:rsidRDefault="00FD3188" w:rsidP="000B5951">
            <w:pPr>
              <w:spacing w:before="240" w:after="60"/>
              <w:jc w:val="both"/>
              <w:rPr>
                <w:lang w:val="en-US"/>
              </w:rPr>
            </w:pPr>
            <w:r w:rsidRPr="00FB796C">
              <w:rPr>
                <w:lang w:val="en-US"/>
              </w:rPr>
              <w:t xml:space="preserve">ADAM, Matyáš, </w:t>
            </w:r>
            <w:r w:rsidRPr="00FB796C">
              <w:rPr>
                <w:b/>
                <w:lang w:val="en-US"/>
              </w:rPr>
              <w:t>TOMÁŠEK, Pavel</w:t>
            </w:r>
            <w:r w:rsidRPr="00FB796C">
              <w:rPr>
                <w:lang w:val="en-US"/>
              </w:rPr>
              <w:t xml:space="preserve">, LEHEJČEK, Jiří, TROJAN, Jakub, JŮNEK, Tomáš. </w:t>
            </w:r>
            <w:r w:rsidRPr="00ED547B">
              <w:rPr>
                <w:i/>
                <w:lang w:val="en-US"/>
              </w:rPr>
              <w:t>The Role of Citizen Science and Deep Learning in Camera Trapping</w:t>
            </w:r>
            <w:r w:rsidRPr="00FB796C">
              <w:rPr>
                <w:lang w:val="en-US"/>
              </w:rPr>
              <w:t>.</w:t>
            </w:r>
            <w:r>
              <w:rPr>
                <w:lang w:val="en-US"/>
              </w:rPr>
              <w:t xml:space="preserve"> Online.</w:t>
            </w:r>
            <w:r w:rsidRPr="00FB796C">
              <w:rPr>
                <w:lang w:val="en-US"/>
              </w:rPr>
              <w:t xml:space="preserve"> Sustainability, roč. 13</w:t>
            </w:r>
            <w:r>
              <w:rPr>
                <w:lang w:val="en-US"/>
              </w:rPr>
              <w:t xml:space="preserve"> (</w:t>
            </w:r>
            <w:r w:rsidRPr="00FB796C">
              <w:rPr>
                <w:lang w:val="en-US"/>
              </w:rPr>
              <w:t>2021</w:t>
            </w:r>
            <w:r>
              <w:rPr>
                <w:lang w:val="en-US"/>
              </w:rPr>
              <w:t>)</w:t>
            </w:r>
            <w:r w:rsidRPr="00FB796C">
              <w:rPr>
                <w:lang w:val="en-US"/>
              </w:rPr>
              <w:t>, č. 18. ISSN 2071-1050.</w:t>
            </w:r>
            <w:r w:rsidRPr="00313CFA">
              <w:rPr>
                <w:lang w:val="en-US"/>
              </w:rPr>
              <w:t xml:space="preserve"> Dostupné z:</w:t>
            </w:r>
            <w:r w:rsidRPr="00E97749">
              <w:rPr>
                <w:lang w:val="en-US"/>
              </w:rPr>
              <w:t xml:space="preserve"> https://www.mdpi.com/2071-1050/13/18/10287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20 %</w:t>
            </w:r>
            <w:r w:rsidRPr="00E97749">
              <w:rPr>
                <w:lang w:val="en-US"/>
              </w:rPr>
              <w:t>)</w:t>
            </w:r>
          </w:p>
        </w:tc>
      </w:tr>
      <w:tr w:rsidR="00FD3188" w14:paraId="29862D8D"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8463C5B" w14:textId="77777777" w:rsidR="00FD3188" w:rsidRDefault="00FD3188" w:rsidP="000B5951">
            <w:pPr>
              <w:rPr>
                <w:b/>
              </w:rPr>
            </w:pPr>
            <w:r>
              <w:rPr>
                <w:b/>
              </w:rPr>
              <w:t>Působení v zahraničí</w:t>
            </w:r>
          </w:p>
        </w:tc>
      </w:tr>
      <w:tr w:rsidR="00FD3188" w14:paraId="24BCF516"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B8E406F" w14:textId="77777777" w:rsidR="00FD3188" w:rsidRPr="00D4514B" w:rsidRDefault="00FD3188" w:rsidP="000B5951">
            <w:r w:rsidRPr="00D4514B">
              <w:t>2018 – měsíční odborná stáž na Slovensku, Slovenská technická univerzita v Bratislave, Strojnícka fakulta</w:t>
            </w:r>
            <w:r>
              <w:t xml:space="preserve"> (analýza nejistot v oblasti odhadu permitivity neznámého materiálu)</w:t>
            </w:r>
          </w:p>
          <w:p w14:paraId="3B4A9D5E" w14:textId="77777777" w:rsidR="00FD3188" w:rsidRPr="00D4514B" w:rsidRDefault="00FD3188" w:rsidP="000B5951">
            <w:r w:rsidRPr="00D4514B">
              <w:t>2015 – měsíční odborná stáž v Helénské republice, University of the Peloponnese, Department of Informatics and Telecommunications</w:t>
            </w:r>
            <w:r>
              <w:t xml:space="preserve"> (výzkum v oblasti určování materiálových vlastností)</w:t>
            </w:r>
          </w:p>
          <w:p w14:paraId="3883FE15" w14:textId="77777777" w:rsidR="00FD3188" w:rsidRPr="00D4514B" w:rsidRDefault="00FD3188" w:rsidP="000B5951">
            <w:r w:rsidRPr="00D4514B">
              <w:t>2012 – měsíční odborná stáž ve Švédské království, Karlstad University</w:t>
            </w:r>
            <w:r>
              <w:t xml:space="preserve"> (výzkum v oblasti </w:t>
            </w:r>
            <w:r w:rsidRPr="00902256">
              <w:t>numerick</w:t>
            </w:r>
            <w:r>
              <w:t>é</w:t>
            </w:r>
            <w:r w:rsidRPr="00902256">
              <w:t xml:space="preserve"> analýz</w:t>
            </w:r>
            <w:r>
              <w:t>y</w:t>
            </w:r>
            <w:r w:rsidRPr="00902256">
              <w:t>, inverzní</w:t>
            </w:r>
            <w:r>
              <w:t>ch</w:t>
            </w:r>
            <w:r w:rsidRPr="00902256">
              <w:t xml:space="preserve"> problém</w:t>
            </w:r>
            <w:r>
              <w:t>ů</w:t>
            </w:r>
            <w:r w:rsidRPr="00902256">
              <w:t>, optimalizac</w:t>
            </w:r>
            <w:r>
              <w:t>e)</w:t>
            </w:r>
          </w:p>
          <w:p w14:paraId="3AB74ACA" w14:textId="77777777" w:rsidR="00FD3188" w:rsidRDefault="00FD3188" w:rsidP="000B5951">
            <w:pPr>
              <w:jc w:val="both"/>
              <w:rPr>
                <w:b/>
              </w:rPr>
            </w:pPr>
            <w:r w:rsidRPr="00D4514B">
              <w:t>2009 – semestrální stáž ve Francii (Socrates ERASMUS), Laboratoire Informatique d’Avignon</w:t>
            </w:r>
            <w:r>
              <w:t xml:space="preserve"> (</w:t>
            </w:r>
            <w:r w:rsidRPr="008D78E0">
              <w:t>práce na výzkumném projektu v oblasti zpracování řeči</w:t>
            </w:r>
            <w:r>
              <w:t>)</w:t>
            </w:r>
          </w:p>
        </w:tc>
      </w:tr>
      <w:tr w:rsidR="00FD3188" w14:paraId="2C548423"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0130E55"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6199556"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8308DE"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3F8013F" w14:textId="77777777" w:rsidR="00FD3188" w:rsidRDefault="00FD3188" w:rsidP="000B5951">
            <w:pPr>
              <w:jc w:val="both"/>
            </w:pPr>
          </w:p>
        </w:tc>
      </w:tr>
    </w:tbl>
    <w:p w14:paraId="415DF9AC" w14:textId="77777777" w:rsidR="00FD3188" w:rsidRDefault="00FD3188" w:rsidP="00FD3188"/>
    <w:p w14:paraId="4D4015D9"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58BD7746"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E9301EC" w14:textId="77777777" w:rsidR="00FD3188" w:rsidRDefault="00FD3188" w:rsidP="000B5951">
            <w:pPr>
              <w:jc w:val="both"/>
              <w:rPr>
                <w:b/>
                <w:sz w:val="28"/>
              </w:rPr>
            </w:pPr>
            <w:r>
              <w:rPr>
                <w:b/>
                <w:sz w:val="28"/>
              </w:rPr>
              <w:lastRenderedPageBreak/>
              <w:t>C-I – Personální zabezpečení</w:t>
            </w:r>
          </w:p>
        </w:tc>
      </w:tr>
      <w:tr w:rsidR="00FD3188" w14:paraId="7D8E7B56"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795AFA3"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480000B" w14:textId="77777777" w:rsidR="00FD3188" w:rsidRDefault="00FD3188" w:rsidP="000B5951">
            <w:pPr>
              <w:jc w:val="both"/>
            </w:pPr>
            <w:r w:rsidRPr="001B2AE1">
              <w:t>Univerzita Tomáše Bati ve Zlíně</w:t>
            </w:r>
          </w:p>
        </w:tc>
      </w:tr>
      <w:tr w:rsidR="00FD3188" w14:paraId="3D59DE5B"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1E8E2C"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541189B" w14:textId="77777777" w:rsidR="00FD3188" w:rsidRDefault="00FD3188" w:rsidP="000B5951">
            <w:pPr>
              <w:jc w:val="both"/>
            </w:pPr>
            <w:r w:rsidRPr="00CF7506">
              <w:t>Fakulta logistiky a krizového řízení</w:t>
            </w:r>
          </w:p>
        </w:tc>
      </w:tr>
      <w:tr w:rsidR="00FD3188" w14:paraId="5D2E099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BB4200D"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83E6825" w14:textId="77777777" w:rsidR="00FD3188" w:rsidRDefault="00FD3188" w:rsidP="000B5951">
            <w:pPr>
              <w:jc w:val="both"/>
            </w:pPr>
            <w:r>
              <w:t>Risk Management</w:t>
            </w:r>
          </w:p>
        </w:tc>
      </w:tr>
      <w:tr w:rsidR="00FD3188" w14:paraId="7B285931"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33B263"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C4F5E73" w14:textId="77777777" w:rsidR="00FD3188" w:rsidRPr="00E521E7" w:rsidRDefault="00FD3188" w:rsidP="000B5951">
            <w:pPr>
              <w:jc w:val="both"/>
              <w:rPr>
                <w:b/>
              </w:rPr>
            </w:pPr>
            <w:r w:rsidRPr="00E521E7">
              <w:rPr>
                <w:b/>
              </w:rPr>
              <w:t>Marek Tomaštík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BE73D7D"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12ECAD7" w14:textId="77777777" w:rsidR="00FD3188" w:rsidRDefault="00FD3188" w:rsidP="000B5951">
            <w:pPr>
              <w:jc w:val="both"/>
            </w:pPr>
            <w:r>
              <w:t>Mgr., Ph.D.</w:t>
            </w:r>
          </w:p>
        </w:tc>
      </w:tr>
      <w:tr w:rsidR="00FD3188" w14:paraId="19962F3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5F2AAC1"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98DA087" w14:textId="77777777" w:rsidR="00FD3188" w:rsidRDefault="00FD3188" w:rsidP="000B5951">
            <w:pPr>
              <w:jc w:val="both"/>
            </w:pPr>
            <w:r>
              <w:t>1973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95442E5"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0971B97" w14:textId="77777777" w:rsidR="00FD3188" w:rsidRPr="004E1211" w:rsidRDefault="00FD3188" w:rsidP="000B5951">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0A45DF"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52769EF"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17BB35"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D75C1BD" w14:textId="77777777" w:rsidR="00FD3188" w:rsidRDefault="00FD3188" w:rsidP="000B5951">
            <w:pPr>
              <w:jc w:val="both"/>
            </w:pPr>
            <w:r>
              <w:t>N</w:t>
            </w:r>
          </w:p>
        </w:tc>
      </w:tr>
      <w:tr w:rsidR="00FD3188" w14:paraId="29749CE6"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9D9291"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50C92C1" w14:textId="77777777" w:rsidR="00FD3188" w:rsidRPr="004E1211" w:rsidRDefault="00FD3188" w:rsidP="000B5951">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E66B3EE"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51185AE"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424459"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544BF88" w14:textId="77777777" w:rsidR="00FD3188" w:rsidRDefault="00FD3188" w:rsidP="000B5951">
            <w:pPr>
              <w:jc w:val="both"/>
            </w:pPr>
            <w:r>
              <w:t>N</w:t>
            </w:r>
          </w:p>
        </w:tc>
      </w:tr>
      <w:tr w:rsidR="00FD3188" w14:paraId="3C48945C"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9B3EAE2"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46DD50"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7A4E741" w14:textId="77777777" w:rsidR="00FD3188" w:rsidRDefault="00FD3188" w:rsidP="000B5951">
            <w:pPr>
              <w:jc w:val="both"/>
              <w:rPr>
                <w:b/>
              </w:rPr>
            </w:pPr>
            <w:r>
              <w:rPr>
                <w:b/>
              </w:rPr>
              <w:t>rozsah</w:t>
            </w:r>
          </w:p>
        </w:tc>
      </w:tr>
      <w:tr w:rsidR="00FD3188" w14:paraId="1CAC8C98"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7706EE7"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F5B79D2"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35D4854" w14:textId="77777777" w:rsidR="00FD3188" w:rsidRDefault="00FD3188" w:rsidP="000B5951">
            <w:pPr>
              <w:jc w:val="both"/>
            </w:pPr>
          </w:p>
        </w:tc>
      </w:tr>
      <w:tr w:rsidR="00FD3188" w14:paraId="2AC5390F"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29A6109"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7896A7E"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DC71D8C" w14:textId="77777777" w:rsidR="00FD3188" w:rsidRDefault="00FD3188" w:rsidP="000B5951">
            <w:pPr>
              <w:jc w:val="both"/>
            </w:pPr>
          </w:p>
        </w:tc>
      </w:tr>
      <w:tr w:rsidR="00FD3188" w14:paraId="22CD6F66"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B2ACCF0"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40500E1"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EFFB4F2" w14:textId="77777777" w:rsidR="00FD3188" w:rsidRDefault="00FD3188" w:rsidP="000B5951">
            <w:pPr>
              <w:jc w:val="both"/>
            </w:pPr>
          </w:p>
        </w:tc>
      </w:tr>
      <w:tr w:rsidR="00FD3188" w14:paraId="1201C6F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E375A78"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C969332"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99CAB1" w14:textId="77777777" w:rsidR="00FD3188" w:rsidRDefault="00FD3188" w:rsidP="000B5951">
            <w:pPr>
              <w:jc w:val="both"/>
            </w:pPr>
          </w:p>
        </w:tc>
      </w:tr>
      <w:tr w:rsidR="00FD3188" w14:paraId="64010824"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39A879"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38DD37DE"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16A23348" w14:textId="77777777" w:rsidR="00FD3188" w:rsidRDefault="00FD3188" w:rsidP="000B5951">
            <w:pPr>
              <w:jc w:val="both"/>
            </w:pPr>
            <w:r>
              <w:t xml:space="preserve">Management (ZT) – přednášející (21 %) </w:t>
            </w:r>
          </w:p>
          <w:p w14:paraId="679621B4" w14:textId="54FDDA38" w:rsidR="00FD3188" w:rsidDel="00400C79" w:rsidRDefault="00FD3188" w:rsidP="000B5951">
            <w:pPr>
              <w:jc w:val="both"/>
              <w:rPr>
                <w:del w:id="4316" w:author="Eva Skýbová" w:date="2024-05-15T10:01:00Z"/>
              </w:rPr>
            </w:pPr>
            <w:del w:id="4317" w:author="Eva Skýbová" w:date="2024-05-15T10:01:00Z">
              <w:r w:rsidDel="00400C79">
                <w:delText>Crisis Management in a Company – garant, přednášející (100 %), vede semináře (100 %)</w:delText>
              </w:r>
            </w:del>
          </w:p>
          <w:p w14:paraId="0597DA59" w14:textId="686ADC38" w:rsidR="00FD3188" w:rsidRDefault="00FD3188" w:rsidP="000B5951">
            <w:pPr>
              <w:jc w:val="both"/>
              <w:rPr>
                <w:ins w:id="4318" w:author="Eva Skýbová" w:date="2024-05-15T10:19:00Z"/>
              </w:rPr>
            </w:pPr>
            <w:r>
              <w:t>Crisis and Management Communications – garant, přednášející (60 %), vede semináře (60 %)</w:t>
            </w:r>
          </w:p>
          <w:p w14:paraId="668F4FCB" w14:textId="7DBA5043" w:rsidR="00236D84" w:rsidRDefault="00236D84" w:rsidP="000B5951">
            <w:pPr>
              <w:jc w:val="both"/>
            </w:pPr>
            <w:ins w:id="4319" w:author="Eva Skýbová" w:date="2024-05-15T10:19:00Z">
              <w:r>
                <w:t>Crisis Management – přednášející (43 %), vede semináře (43 %)</w:t>
              </w:r>
            </w:ins>
          </w:p>
          <w:p w14:paraId="2DA047A6" w14:textId="3C038679" w:rsidR="00FD3188" w:rsidDel="00400C79" w:rsidRDefault="00FD3188" w:rsidP="000B5951">
            <w:pPr>
              <w:jc w:val="both"/>
              <w:rPr>
                <w:del w:id="4320" w:author="Eva Skýbová" w:date="2024-05-15T10:01:00Z"/>
              </w:rPr>
            </w:pPr>
            <w:del w:id="4321" w:author="Eva Skýbová" w:date="2024-05-15T10:01:00Z">
              <w:r w:rsidDel="00400C79">
                <w:delText>Historical Legacy of the Bata Management Systems – garant, přednášející (100 %)</w:delText>
              </w:r>
            </w:del>
          </w:p>
          <w:p w14:paraId="78E9716F" w14:textId="77777777" w:rsidR="00FD3188" w:rsidRDefault="00FD3188" w:rsidP="000B5951">
            <w:pPr>
              <w:jc w:val="both"/>
            </w:pPr>
            <w:r>
              <w:t xml:space="preserve">Excursion – garant </w:t>
            </w:r>
          </w:p>
          <w:p w14:paraId="2EB1B021" w14:textId="77777777" w:rsidR="00FD3188" w:rsidRDefault="00FD3188" w:rsidP="000B5951">
            <w:pPr>
              <w:jc w:val="both"/>
            </w:pPr>
            <w:r>
              <w:t xml:space="preserve">Works Experience – garant </w:t>
            </w:r>
          </w:p>
          <w:p w14:paraId="71BE9EC1" w14:textId="2D5C1ECC" w:rsidR="00FD3188" w:rsidRDefault="00FD3188" w:rsidP="000B5951">
            <w:pPr>
              <w:jc w:val="both"/>
            </w:pPr>
            <w:del w:id="4322" w:author="Eva Skýbová" w:date="2024-05-15T10:01:00Z">
              <w:r w:rsidDel="00400C79">
                <w:delText xml:space="preserve">Reflection of Works Experience – garant </w:delText>
              </w:r>
            </w:del>
          </w:p>
        </w:tc>
      </w:tr>
      <w:tr w:rsidR="00FD3188" w14:paraId="51BCB7CF"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9B50CE7"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59DF5C94"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4FE45B63"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692C0FB"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70212C2"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5967172"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78AFB80" w14:textId="77777777" w:rsidR="00FD3188" w:rsidRDefault="00FD3188" w:rsidP="000B5951">
            <w:pPr>
              <w:jc w:val="both"/>
              <w:rPr>
                <w:b/>
              </w:rPr>
            </w:pPr>
            <w:r>
              <w:rPr>
                <w:b/>
              </w:rPr>
              <w:t>(</w:t>
            </w:r>
            <w:r>
              <w:rPr>
                <w:b/>
                <w:i/>
                <w:iCs/>
              </w:rPr>
              <w:t>nepovinný údaj</w:t>
            </w:r>
            <w:r>
              <w:rPr>
                <w:b/>
              </w:rPr>
              <w:t>) Počet hodin za semestr</w:t>
            </w:r>
          </w:p>
        </w:tc>
      </w:tr>
      <w:tr w:rsidR="00FD3188" w14:paraId="57122C95"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68EF7600" w14:textId="77777777" w:rsidR="00FD3188" w:rsidRPr="00A444C0"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458ECED8" w14:textId="77777777" w:rsidR="00FD3188" w:rsidRPr="00A444C0"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12A1FD14" w14:textId="77777777" w:rsidR="00FD3188" w:rsidRPr="00A444C0"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6B769C1D" w14:textId="77777777" w:rsidR="00FD3188" w:rsidRPr="00A444C0"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404FF90D" w14:textId="77777777" w:rsidR="00FD3188" w:rsidRPr="00A444C0" w:rsidRDefault="00FD3188" w:rsidP="000B5951">
            <w:pPr>
              <w:jc w:val="both"/>
            </w:pPr>
          </w:p>
        </w:tc>
      </w:tr>
      <w:tr w:rsidR="00FD3188" w14:paraId="364A9444"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F452731" w14:textId="77777777" w:rsidR="00FD3188" w:rsidRPr="00A444C0"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4AFD858D" w14:textId="77777777" w:rsidR="00FD3188" w:rsidRPr="00A444C0"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7AF94AB6" w14:textId="77777777" w:rsidR="00FD3188" w:rsidRPr="00A444C0"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48B415D0" w14:textId="77777777" w:rsidR="00FD3188" w:rsidRPr="00A444C0"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3FB5A368" w14:textId="77777777" w:rsidR="00FD3188" w:rsidRPr="00A444C0" w:rsidRDefault="00FD3188" w:rsidP="000B5951">
            <w:pPr>
              <w:jc w:val="both"/>
            </w:pPr>
          </w:p>
        </w:tc>
      </w:tr>
      <w:tr w:rsidR="00FD3188" w14:paraId="088401D3"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626B31E" w14:textId="77777777" w:rsidR="00FD3188" w:rsidRPr="00A444C0"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75B26B80" w14:textId="77777777" w:rsidR="00FD3188" w:rsidRPr="00A444C0"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58D2F307" w14:textId="77777777" w:rsidR="00FD3188" w:rsidRPr="00A444C0"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2FC2322E" w14:textId="77777777" w:rsidR="00FD3188" w:rsidRPr="00A444C0"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480BD1FF" w14:textId="77777777" w:rsidR="00FD3188" w:rsidRPr="00A444C0" w:rsidRDefault="00FD3188" w:rsidP="000B5951">
            <w:pPr>
              <w:jc w:val="both"/>
            </w:pPr>
          </w:p>
        </w:tc>
      </w:tr>
      <w:tr w:rsidR="00FD3188" w14:paraId="664C5166"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B46BB7E" w14:textId="77777777" w:rsidR="00FD3188" w:rsidRPr="00A444C0" w:rsidRDefault="00FD3188" w:rsidP="000B5951">
            <w:pPr>
              <w:jc w:val="both"/>
            </w:pPr>
          </w:p>
        </w:tc>
        <w:tc>
          <w:tcPr>
            <w:tcW w:w="2409" w:type="dxa"/>
            <w:gridSpan w:val="3"/>
            <w:tcBorders>
              <w:top w:val="nil"/>
              <w:left w:val="single" w:sz="4" w:space="0" w:color="auto"/>
              <w:bottom w:val="single" w:sz="4" w:space="0" w:color="auto"/>
              <w:right w:val="single" w:sz="4" w:space="0" w:color="auto"/>
            </w:tcBorders>
          </w:tcPr>
          <w:p w14:paraId="7393A152" w14:textId="77777777" w:rsidR="00FD3188" w:rsidRPr="00A444C0" w:rsidRDefault="00FD3188" w:rsidP="000B5951">
            <w:pPr>
              <w:jc w:val="both"/>
            </w:pPr>
          </w:p>
        </w:tc>
        <w:tc>
          <w:tcPr>
            <w:tcW w:w="567" w:type="dxa"/>
            <w:gridSpan w:val="2"/>
            <w:tcBorders>
              <w:top w:val="nil"/>
              <w:left w:val="single" w:sz="4" w:space="0" w:color="auto"/>
              <w:bottom w:val="single" w:sz="4" w:space="0" w:color="auto"/>
              <w:right w:val="single" w:sz="4" w:space="0" w:color="auto"/>
            </w:tcBorders>
          </w:tcPr>
          <w:p w14:paraId="01A0AABF" w14:textId="77777777" w:rsidR="00FD3188" w:rsidRPr="00A444C0" w:rsidRDefault="00FD3188" w:rsidP="000B5951">
            <w:pPr>
              <w:jc w:val="both"/>
            </w:pPr>
          </w:p>
        </w:tc>
        <w:tc>
          <w:tcPr>
            <w:tcW w:w="2109" w:type="dxa"/>
            <w:gridSpan w:val="5"/>
            <w:tcBorders>
              <w:top w:val="nil"/>
              <w:left w:val="single" w:sz="4" w:space="0" w:color="auto"/>
              <w:bottom w:val="single" w:sz="4" w:space="0" w:color="auto"/>
              <w:right w:val="single" w:sz="4" w:space="0" w:color="auto"/>
            </w:tcBorders>
          </w:tcPr>
          <w:p w14:paraId="0BC320DB" w14:textId="77777777" w:rsidR="00FD3188" w:rsidRPr="00A444C0" w:rsidRDefault="00FD3188" w:rsidP="000B5951">
            <w:pPr>
              <w:jc w:val="both"/>
            </w:pPr>
          </w:p>
        </w:tc>
        <w:tc>
          <w:tcPr>
            <w:tcW w:w="1972" w:type="dxa"/>
            <w:gridSpan w:val="3"/>
            <w:tcBorders>
              <w:top w:val="nil"/>
              <w:left w:val="single" w:sz="4" w:space="0" w:color="auto"/>
              <w:bottom w:val="single" w:sz="4" w:space="0" w:color="auto"/>
              <w:right w:val="single" w:sz="4" w:space="0" w:color="auto"/>
            </w:tcBorders>
          </w:tcPr>
          <w:p w14:paraId="57D01F44" w14:textId="77777777" w:rsidR="00FD3188" w:rsidRPr="00A444C0" w:rsidRDefault="00FD3188" w:rsidP="000B5951">
            <w:pPr>
              <w:jc w:val="both"/>
            </w:pPr>
          </w:p>
        </w:tc>
      </w:tr>
      <w:tr w:rsidR="00FD3188" w14:paraId="3DDDCB5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DBA88C" w14:textId="77777777" w:rsidR="00FD3188" w:rsidRDefault="00FD3188" w:rsidP="000B5951">
            <w:pPr>
              <w:jc w:val="both"/>
            </w:pPr>
            <w:r>
              <w:rPr>
                <w:b/>
              </w:rPr>
              <w:t xml:space="preserve">Údaje o vzdělání na VŠ </w:t>
            </w:r>
          </w:p>
        </w:tc>
      </w:tr>
      <w:tr w:rsidR="00FD3188" w14:paraId="6DB405C8"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00CDAEB5" w14:textId="77777777" w:rsidR="00FD3188" w:rsidRPr="00D77AA4" w:rsidRDefault="00FD3188" w:rsidP="000B5951">
            <w:pPr>
              <w:jc w:val="both"/>
            </w:pPr>
            <w:r w:rsidRPr="00D77AA4">
              <w:t xml:space="preserve">2008 </w:t>
            </w:r>
            <w:r>
              <w:t xml:space="preserve">– doktor (Ph.D.), studijní program Ekonomika a management, obor: Management a ekonomika, Univerzita Tomáše Bati ve Zlíně </w:t>
            </w:r>
            <w:r w:rsidRPr="00D77AA4">
              <w:t xml:space="preserve"> </w:t>
            </w:r>
          </w:p>
        </w:tc>
      </w:tr>
      <w:tr w:rsidR="00FD3188" w14:paraId="1C5E5FC5"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4EB40F" w14:textId="77777777" w:rsidR="00FD3188" w:rsidRDefault="00FD3188" w:rsidP="000B5951">
            <w:pPr>
              <w:jc w:val="both"/>
              <w:rPr>
                <w:b/>
              </w:rPr>
            </w:pPr>
            <w:r>
              <w:rPr>
                <w:b/>
              </w:rPr>
              <w:t>Údaje o odborném působení od absolvování VŠ</w:t>
            </w:r>
          </w:p>
        </w:tc>
      </w:tr>
      <w:tr w:rsidR="00FD3188" w14:paraId="411F7EA7"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6B8CC482" w14:textId="77777777" w:rsidR="00FD3188" w:rsidRDefault="00FD3188" w:rsidP="000B5951">
            <w:pPr>
              <w:jc w:val="both"/>
            </w:pPr>
            <w:r>
              <w:t>1997 – 2000: Ostravská univerzita, akademický pracovník</w:t>
            </w:r>
          </w:p>
          <w:p w14:paraId="125B950F" w14:textId="77777777" w:rsidR="00FD3188" w:rsidRDefault="00FD3188" w:rsidP="000B5951">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14:paraId="5E720E3B" w14:textId="77777777" w:rsidR="00FD3188" w:rsidRPr="00335B59" w:rsidRDefault="00FD3188" w:rsidP="000B5951">
            <w:pPr>
              <w:jc w:val="both"/>
            </w:pPr>
            <w:r w:rsidRPr="00335B59">
              <w:t xml:space="preserve">2002 </w:t>
            </w:r>
            <w:r>
              <w:t>–</w:t>
            </w:r>
            <w:r w:rsidRPr="00335B59">
              <w:t xml:space="preserve"> 2006</w:t>
            </w:r>
            <w:r>
              <w:t xml:space="preserve">: </w:t>
            </w:r>
            <w:r w:rsidRPr="00335B59">
              <w:t>místostarosta obce Spytihněv</w:t>
            </w:r>
          </w:p>
          <w:p w14:paraId="5898C699" w14:textId="77777777" w:rsidR="00FD3188" w:rsidRPr="00335B59" w:rsidRDefault="00FD3188" w:rsidP="000B5951">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14:paraId="7807BB43" w14:textId="77777777" w:rsidR="00FD3188" w:rsidRPr="00335B59" w:rsidRDefault="00FD3188" w:rsidP="000B5951">
            <w:pPr>
              <w:jc w:val="both"/>
            </w:pPr>
            <w:r w:rsidRPr="00335B59">
              <w:t>2008</w:t>
            </w:r>
            <w:r>
              <w:t>: Ministerstvo pro místní rozvoj, O</w:t>
            </w:r>
            <w:r w:rsidRPr="00335B59">
              <w:t>dbor poradců ministra - poradce ministra</w:t>
            </w:r>
          </w:p>
          <w:p w14:paraId="5BA7F7D1" w14:textId="77777777" w:rsidR="00FD3188" w:rsidRDefault="00FD3188" w:rsidP="000B5951">
            <w:pPr>
              <w:jc w:val="both"/>
            </w:pPr>
            <w:r>
              <w:t>2008 – dosud: Univerzita Tomáše Bati ve Zlíně, akademický pracovník</w:t>
            </w:r>
          </w:p>
          <w:p w14:paraId="55DAFE24" w14:textId="77777777" w:rsidR="00FD3188" w:rsidRDefault="00FD3188" w:rsidP="000B5951">
            <w:pPr>
              <w:jc w:val="both"/>
            </w:pPr>
            <w:r>
              <w:t>2010 – Spolek pro rozvoj severního Slovácka – předseda</w:t>
            </w:r>
          </w:p>
          <w:p w14:paraId="4D549686" w14:textId="77777777" w:rsidR="00FD3188" w:rsidRDefault="00FD3188" w:rsidP="000B5951">
            <w:pPr>
              <w:jc w:val="both"/>
              <w:rPr>
                <w:color w:val="FF0000"/>
              </w:rPr>
            </w:pPr>
          </w:p>
        </w:tc>
      </w:tr>
      <w:tr w:rsidR="00FD3188" w14:paraId="796A0BD6"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4A9CB0" w14:textId="77777777" w:rsidR="00FD3188" w:rsidRDefault="00FD3188" w:rsidP="000B5951">
            <w:pPr>
              <w:jc w:val="both"/>
            </w:pPr>
            <w:r>
              <w:rPr>
                <w:b/>
              </w:rPr>
              <w:t>Zkušenosti s vedením kvalifikačních a rigorózních prací</w:t>
            </w:r>
          </w:p>
        </w:tc>
      </w:tr>
      <w:tr w:rsidR="00FD3188" w14:paraId="385CF0A7"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4551357" w14:textId="77777777" w:rsidR="00FD3188" w:rsidRDefault="00FD3188" w:rsidP="000B5951">
            <w:pPr>
              <w:jc w:val="both"/>
            </w:pPr>
            <w:r>
              <w:t>129x vedoucí bakalářské práce</w:t>
            </w:r>
          </w:p>
          <w:p w14:paraId="7ED3E185" w14:textId="77777777" w:rsidR="00FD3188" w:rsidRDefault="00FD3188" w:rsidP="000B5951">
            <w:pPr>
              <w:jc w:val="both"/>
            </w:pPr>
            <w:r>
              <w:t xml:space="preserve">36x vedoucí diplomové práce </w:t>
            </w:r>
          </w:p>
          <w:p w14:paraId="217FA155" w14:textId="77777777" w:rsidR="00FD3188" w:rsidRPr="00BD5573" w:rsidRDefault="00FD3188" w:rsidP="000B5951">
            <w:pPr>
              <w:jc w:val="both"/>
              <w:rPr>
                <w:b/>
              </w:rPr>
            </w:pPr>
          </w:p>
        </w:tc>
      </w:tr>
      <w:tr w:rsidR="00FD3188" w14:paraId="2A200623"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089080A"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4064B84"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08BBF4E"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C36B73B" w14:textId="77777777" w:rsidR="00FD3188" w:rsidRDefault="00FD3188" w:rsidP="000B5951">
            <w:pPr>
              <w:jc w:val="both"/>
              <w:rPr>
                <w:b/>
              </w:rPr>
            </w:pPr>
            <w:r>
              <w:rPr>
                <w:b/>
              </w:rPr>
              <w:t>Ohlasy publikací</w:t>
            </w:r>
          </w:p>
        </w:tc>
      </w:tr>
      <w:tr w:rsidR="00FD3188" w14:paraId="65A9F719"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2998386E"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FB9AFA3"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193CFFA"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E9E7E31"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15BE581"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D807F8D" w14:textId="77777777" w:rsidR="00FD3188" w:rsidRDefault="00FD3188" w:rsidP="000B5951">
            <w:pPr>
              <w:jc w:val="both"/>
            </w:pPr>
            <w:r>
              <w:rPr>
                <w:b/>
                <w:sz w:val="18"/>
              </w:rPr>
              <w:t>ostatní</w:t>
            </w:r>
          </w:p>
        </w:tc>
      </w:tr>
      <w:tr w:rsidR="00FD3188" w14:paraId="505454B4"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7960BC"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80E04A"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E29687A"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599D1E1" w14:textId="77777777" w:rsidR="00FD3188" w:rsidRDefault="00FD3188" w:rsidP="000B5951">
            <w:pPr>
              <w:jc w:val="both"/>
              <w:rPr>
                <w:b/>
              </w:rPr>
            </w:pPr>
            <w:r>
              <w:rPr>
                <w:b/>
              </w:rPr>
              <w:t>4</w:t>
            </w:r>
          </w:p>
        </w:tc>
        <w:tc>
          <w:tcPr>
            <w:tcW w:w="693" w:type="dxa"/>
            <w:tcBorders>
              <w:top w:val="single" w:sz="4" w:space="0" w:color="auto"/>
              <w:left w:val="single" w:sz="4" w:space="0" w:color="auto"/>
              <w:bottom w:val="single" w:sz="4" w:space="0" w:color="auto"/>
              <w:right w:val="single" w:sz="4" w:space="0" w:color="auto"/>
            </w:tcBorders>
          </w:tcPr>
          <w:p w14:paraId="5915A277" w14:textId="77777777" w:rsidR="00FD3188" w:rsidRDefault="00FD3188" w:rsidP="000B5951">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2E06A77E" w14:textId="77777777" w:rsidR="00FD3188" w:rsidRDefault="00FD3188" w:rsidP="000B5951">
            <w:pPr>
              <w:jc w:val="both"/>
              <w:rPr>
                <w:b/>
              </w:rPr>
            </w:pPr>
            <w:r>
              <w:rPr>
                <w:b/>
              </w:rPr>
              <w:t>4</w:t>
            </w:r>
          </w:p>
        </w:tc>
      </w:tr>
      <w:tr w:rsidR="00FD3188" w14:paraId="1AA238AA"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E42659E"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4412B46"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3260435"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47C2EAF"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B17C9B7" w14:textId="77777777" w:rsidR="00FD3188" w:rsidRDefault="00FD3188" w:rsidP="000B5951">
            <w:pPr>
              <w:rPr>
                <w:b/>
              </w:rPr>
            </w:pPr>
            <w:r>
              <w:rPr>
                <w:b/>
              </w:rPr>
              <w:t xml:space="preserve"> 2  / 2</w:t>
            </w:r>
          </w:p>
        </w:tc>
      </w:tr>
      <w:tr w:rsidR="00FD3188" w14:paraId="1A8E3B7C"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649AA9"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2A73B5B3"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D8CC1B6" w14:textId="77777777" w:rsidR="00FD3188" w:rsidRDefault="00FD3188" w:rsidP="000B5951">
            <w:pPr>
              <w:jc w:val="both"/>
            </w:pPr>
            <w:bookmarkStart w:id="4323" w:name="_Hlk56160108"/>
            <w:r>
              <w:rPr>
                <w:b/>
              </w:rPr>
              <w:lastRenderedPageBreak/>
              <w:t>TOMAŠTÍK, Marek</w:t>
            </w:r>
            <w:r>
              <w:t xml:space="preserve"> a Isabela Adelaid RAÚL. Crisis Communication During a Pandemic. Possibilities for Improving Communication with Minority Communities. In </w:t>
            </w:r>
            <w:r>
              <w:rPr>
                <w:i/>
              </w:rPr>
              <w:t>MARKETING IDENTITY: NEW CHANGES, Conference Proceedings from International Scientific Conference „Marketing Identity 2021: New changes, new challenges</w:t>
            </w:r>
            <w:r>
              <w:t>“. 9th November 2021, Trnava, Faculty of Mass Media Communication, University of SS. Cyril and Methodius in Trnava, Slovakia, 2021, p. 682 – 690. ISBN 978-80-572-0220-2. (D, autorský podíl</w:t>
            </w:r>
            <w:r>
              <w:rPr>
                <w:b/>
              </w:rPr>
              <w:t xml:space="preserve"> 95 %</w:t>
            </w:r>
            <w:r>
              <w:t>)</w:t>
            </w:r>
          </w:p>
          <w:p w14:paraId="7BF04FC3" w14:textId="77777777" w:rsidR="00FD3188" w:rsidRDefault="00FD3188" w:rsidP="000B5951">
            <w:pPr>
              <w:jc w:val="both"/>
              <w:rPr>
                <w:b/>
              </w:rPr>
            </w:pPr>
          </w:p>
          <w:p w14:paraId="4D30D437" w14:textId="77777777" w:rsidR="00FD3188" w:rsidRDefault="00FD3188" w:rsidP="000B5951">
            <w:pPr>
              <w:jc w:val="both"/>
            </w:pPr>
            <w:r>
              <w:rPr>
                <w:b/>
              </w:rPr>
              <w:t xml:space="preserve">TOMASTIK, Marek; Kateřina </w:t>
            </w:r>
            <w:r>
              <w:t xml:space="preserve">VÍCHOVÁ; Daniela WAGNEROVÁ a Eva ČERNOHLÁVKOVÁ. Risk Management in Museums in Czech Republic. </w:t>
            </w:r>
            <w:r>
              <w:rPr>
                <w:i/>
              </w:rPr>
              <w:t>Chemical Engineering Transactions.</w:t>
            </w:r>
            <w:r>
              <w:t xml:space="preserve"> 2020, 82, 121-126. ISSN 2283-9216.  (Jimp, Q3, autorský podíl </w:t>
            </w:r>
            <w:r>
              <w:rPr>
                <w:b/>
              </w:rPr>
              <w:t>80 %</w:t>
            </w:r>
            <w:r>
              <w:t>)</w:t>
            </w:r>
          </w:p>
          <w:p w14:paraId="654A1CDE" w14:textId="77777777" w:rsidR="00FD3188" w:rsidRDefault="00FD3188" w:rsidP="000B5951">
            <w:pPr>
              <w:jc w:val="both"/>
            </w:pPr>
          </w:p>
          <w:p w14:paraId="67425726" w14:textId="77777777" w:rsidR="00FD3188" w:rsidRDefault="00FD3188" w:rsidP="000B5951">
            <w:pPr>
              <w:jc w:val="both"/>
              <w:rPr>
                <w:szCs w:val="24"/>
              </w:rPr>
            </w:pPr>
            <w:r>
              <w:rPr>
                <w:szCs w:val="24"/>
              </w:rPr>
              <w:t>VÍCHOVÁ, Kateřina; Martin HROMADA a</w:t>
            </w:r>
            <w:r>
              <w:rPr>
                <w:b/>
                <w:szCs w:val="24"/>
              </w:rPr>
              <w:t xml:space="preserve"> Marek TOMAŠTÍK.</w:t>
            </w:r>
            <w:r>
              <w:rPr>
                <w:szCs w:val="24"/>
              </w:rPr>
              <w:t xml:space="preserve"> „Case Study: The Use of Petrol Stations to Fuel Supply in the Event of a Power Outage.“ In </w:t>
            </w:r>
            <w:r>
              <w:rPr>
                <w:i/>
                <w:szCs w:val="24"/>
              </w:rPr>
              <w:t>Transportation Research Procedia,</w:t>
            </w:r>
            <w:r>
              <w:rPr>
                <w:szCs w:val="24"/>
              </w:rPr>
              <w:t xml:space="preserve"> vol. 40, 2019, pp. 1611 - 1617. ISSN 2352-1465. </w:t>
            </w:r>
            <w:r>
              <w:t>(D, autorský podíl</w:t>
            </w:r>
            <w:r>
              <w:rPr>
                <w:b/>
              </w:rPr>
              <w:t xml:space="preserve"> 5 %</w:t>
            </w:r>
            <w:r>
              <w:t>)</w:t>
            </w:r>
          </w:p>
          <w:p w14:paraId="77163939" w14:textId="77777777" w:rsidR="00FD3188" w:rsidRDefault="00FD3188" w:rsidP="000B5951">
            <w:pPr>
              <w:jc w:val="both"/>
            </w:pPr>
          </w:p>
          <w:p w14:paraId="2A9E398B" w14:textId="77777777" w:rsidR="00FD3188" w:rsidRDefault="00FD3188" w:rsidP="000B5951">
            <w:pPr>
              <w:jc w:val="both"/>
            </w:pPr>
            <w:r>
              <w:rPr>
                <w:b/>
                <w:bCs/>
              </w:rPr>
              <w:t>TOMAŠTÍK,</w:t>
            </w:r>
            <w:r>
              <w:t xml:space="preserve"> </w:t>
            </w:r>
            <w:r>
              <w:rPr>
                <w:b/>
                <w:bCs/>
              </w:rPr>
              <w:t>Marek</w:t>
            </w:r>
            <w:r>
              <w:t xml:space="preserve">; Eva </w:t>
            </w:r>
            <w:r>
              <w:rPr>
                <w:b/>
                <w:bCs/>
              </w:rPr>
              <w:t>JADERNÁ;</w:t>
            </w:r>
            <w:r>
              <w:t xml:space="preserve"> Kateřina VÍCHOVÁ a Markéta HABROVÁ. NEW TECHNOLOGIES IN THE RETAIL LOGISTICS: SOLUTION OF RISK SITUATIONS. In </w:t>
            </w:r>
            <w:r>
              <w:rPr>
                <w:i/>
                <w:iCs/>
              </w:rPr>
              <w:t>CLC 2018: Carpathian Logistics Congress Conference Proceedings</w:t>
            </w:r>
            <w:r>
              <w:t>. Ostrava : Tanger Ltd., 2018, s. 718-722. ISBN 978-80-87294-88-8. (D, autorský podíl</w:t>
            </w:r>
            <w:r>
              <w:rPr>
                <w:b/>
              </w:rPr>
              <w:t xml:space="preserve"> 60 %</w:t>
            </w:r>
            <w:r>
              <w:t>)</w:t>
            </w:r>
          </w:p>
          <w:p w14:paraId="13124A76" w14:textId="77777777" w:rsidR="00FD3188" w:rsidRDefault="00FD3188" w:rsidP="000B5951">
            <w:pPr>
              <w:jc w:val="both"/>
            </w:pPr>
          </w:p>
          <w:p w14:paraId="3FBF56DA" w14:textId="77777777" w:rsidR="00FD3188" w:rsidRPr="00520F97" w:rsidRDefault="00FD3188" w:rsidP="000B5951">
            <w:pPr>
              <w:jc w:val="both"/>
              <w:rPr>
                <w:b/>
              </w:rPr>
            </w:pPr>
            <w:r>
              <w:rPr>
                <w:bCs/>
              </w:rPr>
              <w:t>JADERNÁ</w:t>
            </w:r>
            <w:r>
              <w:t xml:space="preserve">, </w:t>
            </w:r>
            <w:r>
              <w:rPr>
                <w:bCs/>
              </w:rPr>
              <w:t>Eva</w:t>
            </w:r>
            <w:r>
              <w:t xml:space="preserve">; Martin </w:t>
            </w:r>
            <w:r>
              <w:rPr>
                <w:bCs/>
              </w:rPr>
              <w:t>MLÁZOVSKÝ</w:t>
            </w:r>
            <w:r>
              <w:t xml:space="preserve"> a </w:t>
            </w:r>
            <w:r>
              <w:rPr>
                <w:b/>
              </w:rPr>
              <w:t>Marek TOMAŠTÍK</w:t>
            </w:r>
            <w:r>
              <w:t xml:space="preserve">. Changes of B2B promotion in the Czech Republic. In </w:t>
            </w:r>
            <w:r>
              <w:rPr>
                <w:i/>
                <w:iCs/>
              </w:rPr>
              <w:t>Knowledge on Economics and Management:Profit or PurposeConference Proceedings</w:t>
            </w:r>
            <w:r>
              <w:t>. Olomouc: Univerzita Palackého Olomouc, 2019, s. 50-55. ISBN 978-80-244-5543-3. (D, autorský podíl</w:t>
            </w:r>
            <w:r>
              <w:rPr>
                <w:b/>
              </w:rPr>
              <w:t xml:space="preserve"> 35 %</w:t>
            </w:r>
            <w:r>
              <w:t>)</w:t>
            </w:r>
            <w:bookmarkEnd w:id="4323"/>
          </w:p>
        </w:tc>
      </w:tr>
      <w:tr w:rsidR="00FD3188" w14:paraId="2577B367"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0E58F6" w14:textId="77777777" w:rsidR="00FD3188" w:rsidRDefault="00FD3188" w:rsidP="000B5951">
            <w:pPr>
              <w:rPr>
                <w:b/>
              </w:rPr>
            </w:pPr>
            <w:r>
              <w:rPr>
                <w:b/>
              </w:rPr>
              <w:t>Působení v zahraničí</w:t>
            </w:r>
          </w:p>
        </w:tc>
      </w:tr>
      <w:tr w:rsidR="00FD3188" w14:paraId="7E19685C"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C2A4EAE" w14:textId="77777777" w:rsidR="00FD3188" w:rsidRDefault="00FD3188" w:rsidP="000B5951">
            <w:pPr>
              <w:rPr>
                <w:b/>
              </w:rPr>
            </w:pPr>
          </w:p>
        </w:tc>
      </w:tr>
      <w:tr w:rsidR="00FD3188" w14:paraId="68ADE304"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C59B11"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ADAA894"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820198"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383F72A" w14:textId="77777777" w:rsidR="00FD3188" w:rsidRDefault="00FD3188" w:rsidP="000B5951">
            <w:pPr>
              <w:jc w:val="both"/>
            </w:pPr>
          </w:p>
        </w:tc>
      </w:tr>
    </w:tbl>
    <w:p w14:paraId="71EB0BB5" w14:textId="77777777" w:rsidR="00FD3188" w:rsidRDefault="00FD3188" w:rsidP="00FD3188"/>
    <w:p w14:paraId="612D173D"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7593217F"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9E15C00" w14:textId="77777777" w:rsidR="00FD3188" w:rsidRDefault="00FD3188" w:rsidP="000B5951">
            <w:pPr>
              <w:jc w:val="both"/>
              <w:rPr>
                <w:b/>
                <w:sz w:val="28"/>
              </w:rPr>
            </w:pPr>
            <w:r>
              <w:rPr>
                <w:b/>
                <w:sz w:val="28"/>
              </w:rPr>
              <w:lastRenderedPageBreak/>
              <w:t>C-I – Personální zabezpečení</w:t>
            </w:r>
          </w:p>
        </w:tc>
      </w:tr>
      <w:tr w:rsidR="00FD3188" w14:paraId="15417E55"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878F981"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40880C9" w14:textId="77777777" w:rsidR="00FD3188" w:rsidRDefault="00FD3188" w:rsidP="000B5951">
            <w:pPr>
              <w:jc w:val="both"/>
            </w:pPr>
            <w:r>
              <w:t>Univerzita Tomáše Bati ve Zlíně</w:t>
            </w:r>
          </w:p>
        </w:tc>
      </w:tr>
      <w:tr w:rsidR="00FD3188" w14:paraId="44F756B3"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983828"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6AF0FA0" w14:textId="77777777" w:rsidR="00FD3188" w:rsidRDefault="00FD3188" w:rsidP="000B5951">
            <w:pPr>
              <w:jc w:val="both"/>
            </w:pPr>
            <w:r>
              <w:t>Fakulta logistiky a krizového řízení</w:t>
            </w:r>
          </w:p>
        </w:tc>
      </w:tr>
      <w:tr w:rsidR="00FD3188" w14:paraId="24A1610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FC5E83E"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66B7CD9" w14:textId="77777777" w:rsidR="00FD3188" w:rsidRDefault="00FD3188" w:rsidP="000B5951">
            <w:pPr>
              <w:jc w:val="both"/>
            </w:pPr>
            <w:r>
              <w:t>Risk Management</w:t>
            </w:r>
          </w:p>
        </w:tc>
      </w:tr>
      <w:tr w:rsidR="00FD3188" w14:paraId="02824F76"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134AD6"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52AEE07" w14:textId="77777777" w:rsidR="00FD3188" w:rsidRPr="00C214E6" w:rsidRDefault="00FD3188" w:rsidP="000B5951">
            <w:pPr>
              <w:jc w:val="both"/>
              <w:rPr>
                <w:b/>
              </w:rPr>
            </w:pPr>
            <w:r w:rsidRPr="00C214E6">
              <w:rPr>
                <w:b/>
              </w:rPr>
              <w:t>Miroslav Tomek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AFA46CD"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E7B1284" w14:textId="77777777" w:rsidR="00FD3188" w:rsidRDefault="00FD3188" w:rsidP="000B5951">
            <w:pPr>
              <w:jc w:val="both"/>
            </w:pPr>
            <w:r>
              <w:t>doc., Ing., PhD.</w:t>
            </w:r>
          </w:p>
        </w:tc>
      </w:tr>
      <w:tr w:rsidR="00FD3188" w14:paraId="6BDD303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2F1EEF"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6C29218" w14:textId="77777777" w:rsidR="00FD3188" w:rsidRDefault="00FD3188" w:rsidP="000B5951">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16B4FFA"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CE7F892" w14:textId="77777777" w:rsidR="00FD3188" w:rsidRPr="00C75F03" w:rsidRDefault="00FD3188" w:rsidP="000B5951">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A37CF34"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A14F9BF" w14:textId="77777777" w:rsidR="00FD3188" w:rsidRDefault="00FD3188" w:rsidP="000B5951">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BDF7F8"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FDEA7EF" w14:textId="77777777" w:rsidR="00FD3188" w:rsidRDefault="00FD3188" w:rsidP="000B5951">
            <w:r>
              <w:t>N</w:t>
            </w:r>
          </w:p>
        </w:tc>
      </w:tr>
      <w:tr w:rsidR="00FD3188" w14:paraId="73FCDC80"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8EED18"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92A802B" w14:textId="77777777" w:rsidR="00FD3188" w:rsidRPr="00C75F03" w:rsidRDefault="00FD3188" w:rsidP="000B5951">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E83D246"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226D3C6" w14:textId="77777777" w:rsidR="00FD3188" w:rsidRDefault="00FD3188" w:rsidP="000B5951">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970EA6"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C19C73B" w14:textId="77777777" w:rsidR="00FD3188" w:rsidRDefault="00FD3188" w:rsidP="000B5951">
            <w:r>
              <w:t>N</w:t>
            </w:r>
          </w:p>
        </w:tc>
      </w:tr>
      <w:tr w:rsidR="00FD3188" w14:paraId="39468D2D"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6A411F0"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50EC59"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E87C2BB" w14:textId="77777777" w:rsidR="00FD3188" w:rsidRDefault="00FD3188" w:rsidP="000B5951">
            <w:pPr>
              <w:jc w:val="both"/>
              <w:rPr>
                <w:b/>
              </w:rPr>
            </w:pPr>
            <w:r>
              <w:rPr>
                <w:b/>
              </w:rPr>
              <w:t>rozsah</w:t>
            </w:r>
          </w:p>
        </w:tc>
      </w:tr>
      <w:tr w:rsidR="00FD3188" w14:paraId="22EFB2AF"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2A2B9F5"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7C4D834"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5A70174" w14:textId="77777777" w:rsidR="00FD3188" w:rsidRDefault="00FD3188" w:rsidP="000B5951">
            <w:pPr>
              <w:jc w:val="both"/>
            </w:pPr>
          </w:p>
        </w:tc>
      </w:tr>
      <w:tr w:rsidR="00FD3188" w14:paraId="197660AA"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0A69AA5"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287992F"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70C99D5" w14:textId="77777777" w:rsidR="00FD3188" w:rsidRDefault="00FD3188" w:rsidP="000B5951">
            <w:pPr>
              <w:jc w:val="both"/>
            </w:pPr>
          </w:p>
        </w:tc>
      </w:tr>
      <w:tr w:rsidR="00FD3188" w14:paraId="654BB805"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D671CE4"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7CC4D71"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3C3B034" w14:textId="77777777" w:rsidR="00FD3188" w:rsidRDefault="00FD3188" w:rsidP="000B5951">
            <w:pPr>
              <w:jc w:val="both"/>
            </w:pPr>
          </w:p>
        </w:tc>
      </w:tr>
      <w:tr w:rsidR="00FD3188" w14:paraId="6AAC3729"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4DF7EB2"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0C3534"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861CAC1" w14:textId="77777777" w:rsidR="00FD3188" w:rsidRDefault="00FD3188" w:rsidP="000B5951">
            <w:pPr>
              <w:jc w:val="both"/>
            </w:pPr>
          </w:p>
        </w:tc>
      </w:tr>
      <w:tr w:rsidR="00FD3188" w14:paraId="35610742"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CD130F"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42518E6E"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66603C86" w14:textId="14F6C55C" w:rsidR="00FD3188" w:rsidRDefault="00FD3188" w:rsidP="000B5951">
            <w:pPr>
              <w:jc w:val="both"/>
            </w:pPr>
            <w:r>
              <w:t xml:space="preserve">Internal </w:t>
            </w:r>
            <w:del w:id="4324" w:author="Eva Skýbová" w:date="2024-05-15T10:01:00Z">
              <w:r w:rsidDel="00400C79">
                <w:delText>Order and security</w:delText>
              </w:r>
            </w:del>
            <w:ins w:id="4325" w:author="Eva Skýbová" w:date="2024-05-15T10:01:00Z">
              <w:r w:rsidR="00400C79">
                <w:t>Security</w:t>
              </w:r>
            </w:ins>
            <w:del w:id="4326" w:author="Eva Skýbová" w:date="2024-05-15T10:01:00Z">
              <w:r w:rsidDel="00400C79">
                <w:delText xml:space="preserve"> (PZ) </w:delText>
              </w:r>
            </w:del>
            <w:ins w:id="4327" w:author="Eva Skýbová" w:date="2024-05-15T10:01:00Z">
              <w:r w:rsidR="00400C79">
                <w:t xml:space="preserve"> </w:t>
              </w:r>
            </w:ins>
            <w:r>
              <w:t>– garant, přednášející (57 %)</w:t>
            </w:r>
          </w:p>
          <w:p w14:paraId="14FEE0CF" w14:textId="77777777" w:rsidR="00FD3188" w:rsidRDefault="00FD3188" w:rsidP="000B5951">
            <w:pPr>
              <w:jc w:val="both"/>
            </w:pPr>
          </w:p>
          <w:p w14:paraId="11032FE8" w14:textId="77777777" w:rsidR="00FD3188" w:rsidRDefault="00FD3188" w:rsidP="000B5951">
            <w:pPr>
              <w:jc w:val="both"/>
            </w:pPr>
          </w:p>
        </w:tc>
      </w:tr>
      <w:tr w:rsidR="00FD3188" w14:paraId="0783FDD7"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DD1DFD0"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55A0B486"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6DADDB53"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1C3DE29" w14:textId="77777777" w:rsidR="00FD3188" w:rsidRDefault="00FD3188" w:rsidP="000B5951">
            <w:pPr>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22EB106" w14:textId="77777777" w:rsidR="00FD3188" w:rsidRPr="00AB31E9" w:rsidRDefault="00FD3188" w:rsidP="000B5951">
            <w:pPr>
              <w:jc w:val="center"/>
              <w:rPr>
                <w:b/>
              </w:rPr>
            </w:pPr>
            <w:r w:rsidRPr="00AB31E9">
              <w:rPr>
                <w:b/>
              </w:rPr>
              <w:t>Sem.</w:t>
            </w:r>
          </w:p>
        </w:tc>
        <w:tc>
          <w:tcPr>
            <w:tcW w:w="2109" w:type="dxa"/>
            <w:gridSpan w:val="5"/>
            <w:tcBorders>
              <w:top w:val="nil"/>
              <w:left w:val="single" w:sz="4" w:space="0" w:color="auto"/>
              <w:bottom w:val="single" w:sz="4" w:space="0" w:color="auto"/>
              <w:right w:val="single" w:sz="4" w:space="0" w:color="auto"/>
            </w:tcBorders>
            <w:hideMark/>
          </w:tcPr>
          <w:p w14:paraId="2449FCC3" w14:textId="77777777" w:rsidR="00FD3188" w:rsidRDefault="00FD3188" w:rsidP="000B5951">
            <w:pPr>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572868D" w14:textId="77777777" w:rsidR="00FD3188" w:rsidRDefault="00FD3188" w:rsidP="000B5951">
            <w:pPr>
              <w:rPr>
                <w:b/>
              </w:rPr>
            </w:pPr>
            <w:r>
              <w:rPr>
                <w:b/>
              </w:rPr>
              <w:t>(</w:t>
            </w:r>
            <w:r>
              <w:rPr>
                <w:b/>
                <w:i/>
                <w:iCs/>
              </w:rPr>
              <w:t>nepovinný údaj</w:t>
            </w:r>
            <w:r>
              <w:rPr>
                <w:b/>
              </w:rPr>
              <w:t>) Počet hodin za semestr</w:t>
            </w:r>
          </w:p>
        </w:tc>
      </w:tr>
      <w:tr w:rsidR="00FD3188" w:rsidRPr="0055183A" w14:paraId="68A854F3"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113A68B3" w14:textId="77777777" w:rsidR="00FD3188" w:rsidRPr="0055183A" w:rsidRDefault="00FD3188" w:rsidP="000B5951">
            <w:pPr>
              <w:jc w:val="both"/>
            </w:pPr>
            <w:r w:rsidRPr="0055183A">
              <w:t>Logistika krizových jevů II</w:t>
            </w:r>
          </w:p>
        </w:tc>
        <w:tc>
          <w:tcPr>
            <w:tcW w:w="2409" w:type="dxa"/>
            <w:gridSpan w:val="3"/>
            <w:tcBorders>
              <w:top w:val="nil"/>
              <w:left w:val="single" w:sz="4" w:space="0" w:color="auto"/>
              <w:bottom w:val="single" w:sz="4" w:space="0" w:color="auto"/>
              <w:right w:val="single" w:sz="4" w:space="0" w:color="auto"/>
            </w:tcBorders>
          </w:tcPr>
          <w:p w14:paraId="08CF63B6" w14:textId="77777777" w:rsidR="00FD3188" w:rsidRPr="0055183A" w:rsidRDefault="00FD3188" w:rsidP="000B5951">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1730F7F0" w14:textId="77777777" w:rsidR="00FD3188" w:rsidRPr="00AB31E9" w:rsidRDefault="00FD3188" w:rsidP="000B5951">
            <w:pPr>
              <w:jc w:val="center"/>
            </w:pPr>
            <w:r>
              <w:t>ZS</w:t>
            </w:r>
          </w:p>
        </w:tc>
        <w:tc>
          <w:tcPr>
            <w:tcW w:w="2109" w:type="dxa"/>
            <w:gridSpan w:val="5"/>
            <w:tcBorders>
              <w:top w:val="nil"/>
              <w:left w:val="single" w:sz="4" w:space="0" w:color="auto"/>
              <w:bottom w:val="single" w:sz="4" w:space="0" w:color="auto"/>
              <w:right w:val="single" w:sz="4" w:space="0" w:color="auto"/>
            </w:tcBorders>
          </w:tcPr>
          <w:p w14:paraId="4CA47C37" w14:textId="77777777" w:rsidR="00FD3188" w:rsidRPr="0055183A" w:rsidRDefault="00FD3188" w:rsidP="000B5951">
            <w:pPr>
              <w:jc w:val="both"/>
            </w:pPr>
            <w:r>
              <w:t>g</w:t>
            </w:r>
            <w:r w:rsidRPr="0055183A">
              <w:t>arant, přednášející,</w:t>
            </w:r>
          </w:p>
          <w:p w14:paraId="5D3E3580" w14:textId="77777777" w:rsidR="00FD3188" w:rsidRPr="0055183A" w:rsidRDefault="00FD3188" w:rsidP="000B5951">
            <w:pPr>
              <w:jc w:val="both"/>
            </w:pPr>
            <w:r>
              <w:t>vede semináře</w:t>
            </w:r>
          </w:p>
        </w:tc>
        <w:tc>
          <w:tcPr>
            <w:tcW w:w="1972" w:type="dxa"/>
            <w:gridSpan w:val="3"/>
            <w:tcBorders>
              <w:top w:val="nil"/>
              <w:left w:val="single" w:sz="4" w:space="0" w:color="auto"/>
              <w:bottom w:val="single" w:sz="4" w:space="0" w:color="auto"/>
              <w:right w:val="single" w:sz="4" w:space="0" w:color="auto"/>
            </w:tcBorders>
          </w:tcPr>
          <w:p w14:paraId="36976271" w14:textId="77777777" w:rsidR="00FD3188" w:rsidRPr="0055183A" w:rsidRDefault="00FD3188" w:rsidP="000B5951">
            <w:pPr>
              <w:jc w:val="both"/>
            </w:pPr>
          </w:p>
        </w:tc>
      </w:tr>
      <w:tr w:rsidR="00FD3188" w:rsidRPr="0055183A" w14:paraId="348B2791"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CCFEE8F" w14:textId="77777777" w:rsidR="00FD3188" w:rsidRPr="0055183A" w:rsidRDefault="00FD3188" w:rsidP="000B5951">
            <w:r>
              <w:t>Vnitřní bezpečnost a vnitřní pořádek</w:t>
            </w:r>
          </w:p>
        </w:tc>
        <w:tc>
          <w:tcPr>
            <w:tcW w:w="2409" w:type="dxa"/>
            <w:gridSpan w:val="3"/>
            <w:tcBorders>
              <w:top w:val="nil"/>
              <w:left w:val="single" w:sz="4" w:space="0" w:color="auto"/>
              <w:bottom w:val="single" w:sz="4" w:space="0" w:color="auto"/>
              <w:right w:val="single" w:sz="4" w:space="0" w:color="auto"/>
            </w:tcBorders>
          </w:tcPr>
          <w:p w14:paraId="6FFF9639" w14:textId="77777777" w:rsidR="00FD3188" w:rsidRPr="0055183A" w:rsidRDefault="00FD3188" w:rsidP="000B5951">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3B330457" w14:textId="77777777" w:rsidR="00FD3188" w:rsidRPr="00AB31E9" w:rsidRDefault="00FD3188" w:rsidP="000B5951">
            <w:pPr>
              <w:jc w:val="center"/>
            </w:pPr>
            <w:r>
              <w:t>LS</w:t>
            </w:r>
          </w:p>
        </w:tc>
        <w:tc>
          <w:tcPr>
            <w:tcW w:w="2109" w:type="dxa"/>
            <w:gridSpan w:val="5"/>
            <w:tcBorders>
              <w:top w:val="nil"/>
              <w:left w:val="single" w:sz="4" w:space="0" w:color="auto"/>
              <w:bottom w:val="single" w:sz="4" w:space="0" w:color="auto"/>
              <w:right w:val="single" w:sz="4" w:space="0" w:color="auto"/>
            </w:tcBorders>
          </w:tcPr>
          <w:p w14:paraId="2F3A4C5B" w14:textId="77777777" w:rsidR="00FD3188" w:rsidRPr="0055183A" w:rsidRDefault="00FD3188" w:rsidP="000B5951">
            <w:pPr>
              <w:jc w:val="both"/>
            </w:pPr>
            <w:r>
              <w:t>g</w:t>
            </w:r>
            <w:r w:rsidRPr="0055183A">
              <w:t>arant, přednášející</w:t>
            </w:r>
          </w:p>
        </w:tc>
        <w:tc>
          <w:tcPr>
            <w:tcW w:w="1972" w:type="dxa"/>
            <w:gridSpan w:val="3"/>
            <w:tcBorders>
              <w:top w:val="nil"/>
              <w:left w:val="single" w:sz="4" w:space="0" w:color="auto"/>
              <w:bottom w:val="single" w:sz="4" w:space="0" w:color="auto"/>
              <w:right w:val="single" w:sz="4" w:space="0" w:color="auto"/>
            </w:tcBorders>
          </w:tcPr>
          <w:p w14:paraId="6A901539" w14:textId="77777777" w:rsidR="00FD3188" w:rsidRPr="0055183A" w:rsidRDefault="00FD3188" w:rsidP="000B5951">
            <w:pPr>
              <w:jc w:val="both"/>
            </w:pPr>
          </w:p>
        </w:tc>
      </w:tr>
      <w:tr w:rsidR="00FD3188" w14:paraId="2A680E29"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79A2D1" w14:textId="77777777" w:rsidR="00FD3188" w:rsidRDefault="00FD3188" w:rsidP="000B5951">
            <w:pPr>
              <w:jc w:val="both"/>
            </w:pPr>
            <w:r>
              <w:rPr>
                <w:b/>
              </w:rPr>
              <w:t xml:space="preserve">Údaje o vzdělání na VŠ </w:t>
            </w:r>
          </w:p>
        </w:tc>
      </w:tr>
      <w:tr w:rsidR="00FD3188" w14:paraId="50A58F36"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4F3F363" w14:textId="77777777" w:rsidR="00FD3188" w:rsidRDefault="00FD3188" w:rsidP="000B5951">
            <w:pPr>
              <w:jc w:val="both"/>
            </w:pPr>
            <w:r>
              <w:t xml:space="preserve">2000 - doktor (PhD.), obor: Vojenská doprava a vojenské stavby, Fakulta speciálního inženýrství, Žilinská univerzita v Žilině. </w:t>
            </w:r>
          </w:p>
          <w:p w14:paraId="4DCD1B85" w14:textId="77777777" w:rsidR="00FD3188" w:rsidRDefault="00FD3188" w:rsidP="000B5951">
            <w:pPr>
              <w:jc w:val="both"/>
              <w:rPr>
                <w:b/>
              </w:rPr>
            </w:pPr>
          </w:p>
        </w:tc>
      </w:tr>
      <w:tr w:rsidR="00FD3188" w14:paraId="4E20EADF"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73F8E9" w14:textId="77777777" w:rsidR="00FD3188" w:rsidRDefault="00FD3188" w:rsidP="000B5951">
            <w:pPr>
              <w:jc w:val="both"/>
              <w:rPr>
                <w:b/>
              </w:rPr>
            </w:pPr>
            <w:r>
              <w:rPr>
                <w:b/>
              </w:rPr>
              <w:t>Údaje o odborném působení od absolvování VŠ</w:t>
            </w:r>
          </w:p>
        </w:tc>
      </w:tr>
      <w:tr w:rsidR="00FD3188" w14:paraId="7F4E2934"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FDF39F6" w14:textId="77777777" w:rsidR="00FD3188" w:rsidRDefault="00FD3188" w:rsidP="000B5951">
            <w:pPr>
              <w:jc w:val="both"/>
            </w:pPr>
            <w:r>
              <w:t xml:space="preserve">2008-dosud: UTB ve Zlíně, Fakulta logistiky a krizového řízení (do 09/2009 Fakulta technologická), docent, pp. </w:t>
            </w:r>
          </w:p>
          <w:p w14:paraId="11BF811D" w14:textId="77777777" w:rsidR="00FD3188" w:rsidRDefault="00FD3188" w:rsidP="000B5951">
            <w:pPr>
              <w:jc w:val="both"/>
            </w:pPr>
            <w:r>
              <w:t xml:space="preserve">2007-2015: Žilinská univerzita v Žilině, Fakulta bezpečnostního inženýrství, vedoucí katedry technických věd a informatiky, pp. </w:t>
            </w:r>
          </w:p>
          <w:p w14:paraId="7AC8FAD7" w14:textId="77777777" w:rsidR="00FD3188" w:rsidRDefault="00FD3188" w:rsidP="000B5951">
            <w:pPr>
              <w:jc w:val="both"/>
            </w:pPr>
            <w:r>
              <w:t>1989-2017: Žilinská univerzita v Žilině (do 1996 Vysoká škola dopravy a spojů), Fakulta bezpečnostního inženýrství (do 1998 Vojenská fakulta, do 2014 Fakulta speciálního inženýrství), asistent, odborný asistent, docent, pp</w:t>
            </w:r>
          </w:p>
          <w:p w14:paraId="0B4C0AFC" w14:textId="77777777" w:rsidR="00FD3188" w:rsidRPr="00A815F5" w:rsidRDefault="00FD3188" w:rsidP="000B5951">
            <w:pPr>
              <w:jc w:val="both"/>
            </w:pPr>
          </w:p>
        </w:tc>
      </w:tr>
      <w:tr w:rsidR="00FD3188" w14:paraId="4782F91E"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48FB0EA" w14:textId="77777777" w:rsidR="00FD3188" w:rsidRDefault="00FD3188" w:rsidP="000B5951">
            <w:pPr>
              <w:jc w:val="both"/>
            </w:pPr>
            <w:r>
              <w:rPr>
                <w:b/>
              </w:rPr>
              <w:t>Zkušenosti s vedením kvalifikačních a rigorózních prací</w:t>
            </w:r>
          </w:p>
        </w:tc>
      </w:tr>
      <w:tr w:rsidR="00FD3188" w14:paraId="40F67A23" w14:textId="77777777" w:rsidTr="000B5951">
        <w:trPr>
          <w:trHeight w:val="849"/>
        </w:trPr>
        <w:tc>
          <w:tcPr>
            <w:tcW w:w="9859" w:type="dxa"/>
            <w:gridSpan w:val="15"/>
            <w:tcBorders>
              <w:top w:val="single" w:sz="4" w:space="0" w:color="auto"/>
              <w:left w:val="single" w:sz="4" w:space="0" w:color="auto"/>
              <w:bottom w:val="single" w:sz="4" w:space="0" w:color="auto"/>
              <w:right w:val="single" w:sz="4" w:space="0" w:color="auto"/>
            </w:tcBorders>
          </w:tcPr>
          <w:p w14:paraId="069BD456" w14:textId="77777777" w:rsidR="00FD3188" w:rsidRDefault="00FD3188" w:rsidP="000B5951">
            <w:pPr>
              <w:jc w:val="both"/>
            </w:pPr>
            <w:r>
              <w:t xml:space="preserve">85x vedoucí bakalářské práce </w:t>
            </w:r>
          </w:p>
          <w:p w14:paraId="232D91F4" w14:textId="77777777" w:rsidR="00FD3188" w:rsidRDefault="00FD3188" w:rsidP="000B5951">
            <w:pPr>
              <w:jc w:val="both"/>
            </w:pPr>
            <w:r>
              <w:t xml:space="preserve">75x vedoucí diplomové práce </w:t>
            </w:r>
          </w:p>
          <w:p w14:paraId="264505A6" w14:textId="77777777" w:rsidR="00FD3188" w:rsidRDefault="00FD3188" w:rsidP="000B5951">
            <w:pPr>
              <w:jc w:val="both"/>
            </w:pPr>
            <w:r>
              <w:t>3x školitel disertační práce</w:t>
            </w:r>
          </w:p>
        </w:tc>
      </w:tr>
      <w:tr w:rsidR="00FD3188" w14:paraId="55429E7F"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AB85978"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D4D38BF"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686BD4C"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A18D224" w14:textId="77777777" w:rsidR="00FD3188" w:rsidRDefault="00FD3188" w:rsidP="000B5951">
            <w:pPr>
              <w:jc w:val="both"/>
              <w:rPr>
                <w:b/>
              </w:rPr>
            </w:pPr>
            <w:r>
              <w:rPr>
                <w:b/>
              </w:rPr>
              <w:t>Ohlasy publikací</w:t>
            </w:r>
          </w:p>
        </w:tc>
      </w:tr>
      <w:tr w:rsidR="00FD3188" w14:paraId="71694EE7"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77C74BCB" w14:textId="77777777" w:rsidR="00FD3188" w:rsidRDefault="00FD3188" w:rsidP="000B5951">
            <w:pPr>
              <w:jc w:val="both"/>
            </w:pPr>
            <w:r>
              <w:t>Občanská bezpečnost</w:t>
            </w:r>
          </w:p>
        </w:tc>
        <w:tc>
          <w:tcPr>
            <w:tcW w:w="2245" w:type="dxa"/>
            <w:gridSpan w:val="3"/>
            <w:tcBorders>
              <w:top w:val="single" w:sz="4" w:space="0" w:color="auto"/>
              <w:left w:val="single" w:sz="4" w:space="0" w:color="auto"/>
              <w:bottom w:val="single" w:sz="4" w:space="0" w:color="auto"/>
              <w:right w:val="single" w:sz="4" w:space="0" w:color="auto"/>
            </w:tcBorders>
          </w:tcPr>
          <w:p w14:paraId="33B3ACE6" w14:textId="77777777" w:rsidR="00FD3188" w:rsidRDefault="00FD3188" w:rsidP="000B5951">
            <w:pPr>
              <w:jc w:val="center"/>
            </w:pPr>
            <w:r>
              <w:t>2005</w:t>
            </w:r>
          </w:p>
        </w:tc>
        <w:tc>
          <w:tcPr>
            <w:tcW w:w="2248" w:type="dxa"/>
            <w:gridSpan w:val="5"/>
            <w:tcBorders>
              <w:top w:val="single" w:sz="4" w:space="0" w:color="auto"/>
              <w:left w:val="single" w:sz="4" w:space="0" w:color="auto"/>
              <w:bottom w:val="single" w:sz="4" w:space="0" w:color="auto"/>
              <w:right w:val="single" w:sz="12" w:space="0" w:color="auto"/>
            </w:tcBorders>
          </w:tcPr>
          <w:p w14:paraId="0EFCBAAA" w14:textId="77777777" w:rsidR="00FD3188" w:rsidRDefault="00FD3188" w:rsidP="000B5951">
            <w:r>
              <w:t>ŽU v Žilině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091CDB3"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48CF982"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F4CD3E1" w14:textId="77777777" w:rsidR="00FD3188" w:rsidRDefault="00FD3188" w:rsidP="000B5951">
            <w:pPr>
              <w:jc w:val="both"/>
            </w:pPr>
            <w:r>
              <w:rPr>
                <w:b/>
                <w:sz w:val="18"/>
              </w:rPr>
              <w:t>ostatní</w:t>
            </w:r>
          </w:p>
        </w:tc>
      </w:tr>
      <w:tr w:rsidR="00FD3188" w14:paraId="486582EE"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04F0F8"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9D6072"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8899CC1"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24F5973" w14:textId="77777777" w:rsidR="00FD3188" w:rsidRDefault="00FD3188" w:rsidP="000B5951">
            <w:pPr>
              <w:jc w:val="center"/>
              <w:rPr>
                <w:b/>
              </w:rPr>
            </w:pPr>
            <w:r>
              <w:t>45</w:t>
            </w:r>
          </w:p>
        </w:tc>
        <w:tc>
          <w:tcPr>
            <w:tcW w:w="693" w:type="dxa"/>
            <w:tcBorders>
              <w:top w:val="single" w:sz="4" w:space="0" w:color="auto"/>
              <w:left w:val="single" w:sz="4" w:space="0" w:color="auto"/>
              <w:bottom w:val="single" w:sz="4" w:space="0" w:color="auto"/>
              <w:right w:val="single" w:sz="4" w:space="0" w:color="auto"/>
            </w:tcBorders>
          </w:tcPr>
          <w:p w14:paraId="6927799A" w14:textId="77777777" w:rsidR="00FD3188" w:rsidRPr="00CB14FC" w:rsidRDefault="00FD3188" w:rsidP="000B5951">
            <w:pPr>
              <w:jc w:val="center"/>
            </w:pPr>
            <w:r>
              <w:t>34</w:t>
            </w:r>
          </w:p>
        </w:tc>
        <w:tc>
          <w:tcPr>
            <w:tcW w:w="694" w:type="dxa"/>
            <w:tcBorders>
              <w:top w:val="single" w:sz="4" w:space="0" w:color="auto"/>
              <w:left w:val="single" w:sz="4" w:space="0" w:color="auto"/>
              <w:bottom w:val="single" w:sz="4" w:space="0" w:color="auto"/>
              <w:right w:val="single" w:sz="4" w:space="0" w:color="auto"/>
            </w:tcBorders>
          </w:tcPr>
          <w:p w14:paraId="2A70E748" w14:textId="77777777" w:rsidR="00FD3188" w:rsidRDefault="00FD3188" w:rsidP="000B5951">
            <w:pPr>
              <w:jc w:val="both"/>
              <w:rPr>
                <w:b/>
              </w:rPr>
            </w:pPr>
          </w:p>
        </w:tc>
      </w:tr>
      <w:tr w:rsidR="00FD3188" w14:paraId="46A1C02C"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95CD320"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91C7DB0"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50ECDEF"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3FF338D"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0696703" w14:textId="77777777" w:rsidR="00FD3188" w:rsidRDefault="00FD3188" w:rsidP="000B5951">
            <w:pPr>
              <w:rPr>
                <w:b/>
              </w:rPr>
            </w:pPr>
            <w:r>
              <w:rPr>
                <w:b/>
              </w:rPr>
              <w:t xml:space="preserve">   4 /4</w:t>
            </w:r>
          </w:p>
        </w:tc>
      </w:tr>
      <w:tr w:rsidR="00FD3188" w14:paraId="726C2CB6"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5628E8"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07E13625"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AFC398E" w14:textId="77777777" w:rsidR="00FD3188" w:rsidRDefault="00FD3188" w:rsidP="000B5951">
            <w:pPr>
              <w:spacing w:before="120" w:after="60"/>
              <w:jc w:val="both"/>
            </w:pPr>
            <w:r w:rsidRPr="00013724">
              <w:rPr>
                <w:b/>
              </w:rPr>
              <w:lastRenderedPageBreak/>
              <w:t>TOMEK, Miroslav</w:t>
            </w:r>
            <w:r>
              <w:rPr>
                <w:bCs/>
              </w:rPr>
              <w:t>;</w:t>
            </w:r>
            <w:r>
              <w:t xml:space="preserve"> Jan STROHMANDL</w:t>
            </w:r>
            <w:r>
              <w:rPr>
                <w:bCs/>
              </w:rPr>
              <w:t>;</w:t>
            </w:r>
            <w:r>
              <w:t xml:space="preserve"> Pavel TOMÁŠEK a Dušan VIČAR. </w:t>
            </w:r>
            <w:r w:rsidRPr="00C214E6">
              <w:rPr>
                <w:lang w:val="en-US"/>
              </w:rPr>
              <w:t xml:space="preserve">Discovering an Orphan Source of Ionizing Radiation with Respect to Occupational Safety and Health. </w:t>
            </w:r>
            <w:r w:rsidRPr="001E6BF4">
              <w:rPr>
                <w:i/>
              </w:rPr>
              <w:t xml:space="preserve">Civil </w:t>
            </w:r>
            <w:r w:rsidRPr="00EB74D8">
              <w:rPr>
                <w:i/>
                <w:lang w:val="en-US"/>
              </w:rPr>
              <w:t>Engineering Journal</w:t>
            </w:r>
            <w:r>
              <w:t xml:space="preserve">, vol. 8 (2022), no. 11, pp. 2548-2559. ISSN 2676-6957. Dostupné z: https://doi.org/10.28991/CEJ-2022-08-11-013 (Jsc, Q1, autorský podíl </w:t>
            </w:r>
            <w:r w:rsidRPr="00013724">
              <w:rPr>
                <w:b/>
              </w:rPr>
              <w:t>25 %</w:t>
            </w:r>
            <w:r>
              <w:t>).</w:t>
            </w:r>
          </w:p>
          <w:p w14:paraId="7938C4BD" w14:textId="77777777" w:rsidR="00FD3188" w:rsidRDefault="00FD3188" w:rsidP="000B5951">
            <w:pPr>
              <w:spacing w:before="120" w:after="60"/>
              <w:jc w:val="both"/>
            </w:pPr>
            <w:r w:rsidRPr="00013724">
              <w:rPr>
                <w:b/>
              </w:rPr>
              <w:t>TOMEK, Miroslav</w:t>
            </w:r>
            <w:r>
              <w:rPr>
                <w:bCs/>
              </w:rPr>
              <w:t>;</w:t>
            </w:r>
            <w:r>
              <w:t xml:space="preserve"> Eleonora BENČÍKOVÁ</w:t>
            </w:r>
            <w:r>
              <w:rPr>
                <w:bCs/>
              </w:rPr>
              <w:t>;</w:t>
            </w:r>
            <w:r>
              <w:t xml:space="preserve"> Jan STROHMANDL a Pavel TOMÁŠEK. </w:t>
            </w:r>
            <w:r w:rsidRPr="00C214E6">
              <w:rPr>
                <w:lang w:val="en-US"/>
              </w:rPr>
              <w:t xml:space="preserve">Identification and Assessment of Occupational Safety Risks in Case of Failure to Capture an Orphan Source of Ionizing Radiation. </w:t>
            </w:r>
            <w:r w:rsidRPr="00C214E6">
              <w:rPr>
                <w:i/>
                <w:lang w:val="en-US"/>
              </w:rPr>
              <w:t>Journal</w:t>
            </w:r>
            <w:r w:rsidRPr="001E6BF4">
              <w:rPr>
                <w:i/>
              </w:rPr>
              <w:t xml:space="preserve"> </w:t>
            </w:r>
            <w:r w:rsidRPr="00EB74D8">
              <w:rPr>
                <w:i/>
                <w:lang w:val="en-US"/>
              </w:rPr>
              <w:t>of Applied Engineering</w:t>
            </w:r>
            <w:r w:rsidRPr="001E6BF4">
              <w:rPr>
                <w:i/>
              </w:rPr>
              <w:t xml:space="preserve"> Science</w:t>
            </w:r>
            <w:r>
              <w:t xml:space="preserve">, vol. 20 (2022), no. 4, pp. 1073-1082. ISSN 1451-4117. Dostupné z: https://doi.org/10.5937/jaes0- 36057 (Jsc, Q2, autorský podíl </w:t>
            </w:r>
            <w:r w:rsidRPr="00013724">
              <w:rPr>
                <w:b/>
              </w:rPr>
              <w:t>30 %</w:t>
            </w:r>
            <w:r>
              <w:t>).</w:t>
            </w:r>
          </w:p>
          <w:p w14:paraId="11E083CB" w14:textId="77777777" w:rsidR="00FD3188" w:rsidRDefault="00FD3188" w:rsidP="000B5951">
            <w:pPr>
              <w:spacing w:before="120" w:after="60"/>
              <w:jc w:val="both"/>
            </w:pPr>
            <w:r>
              <w:t>STROHMANDL, Jan</w:t>
            </w:r>
            <w:r>
              <w:rPr>
                <w:bCs/>
              </w:rPr>
              <w:t>;</w:t>
            </w:r>
            <w:r>
              <w:t xml:space="preserve"> </w:t>
            </w:r>
            <w:r w:rsidRPr="00013724">
              <w:rPr>
                <w:b/>
              </w:rPr>
              <w:t>Miroslav TOMEK</w:t>
            </w:r>
            <w:r>
              <w:rPr>
                <w:bCs/>
              </w:rPr>
              <w:t>;</w:t>
            </w:r>
            <w:r>
              <w:t xml:space="preserve"> Dušan VIČAR</w:t>
            </w:r>
            <w:r>
              <w:rPr>
                <w:bCs/>
              </w:rPr>
              <w:t>;</w:t>
            </w:r>
            <w:r>
              <w:t xml:space="preserve"> </w:t>
            </w:r>
            <w:r w:rsidRPr="00EB74D8">
              <w:rPr>
                <w:lang w:val="sk-SK"/>
              </w:rPr>
              <w:t>Vierosláv</w:t>
            </w:r>
            <w:r>
              <w:t xml:space="preserve"> MOLNÁR a Nikoleta MIKUŠOVÁ. </w:t>
            </w:r>
            <w:r w:rsidRPr="00C214E6">
              <w:rPr>
                <w:lang w:val="en-US"/>
              </w:rPr>
              <w:t xml:space="preserve">Rescue of persons in traffic accidents on roads. </w:t>
            </w:r>
            <w:r w:rsidRPr="00C214E6">
              <w:rPr>
                <w:i/>
                <w:lang w:val="en-US"/>
              </w:rPr>
              <w:t>Open Engineering</w:t>
            </w:r>
            <w:r>
              <w:rPr>
                <w:i/>
                <w:lang w:val="en-US"/>
              </w:rPr>
              <w:t xml:space="preserve">, </w:t>
            </w:r>
            <w:r>
              <w:t xml:space="preserve">vol. 12 (2022), no. 1, pp. 38-50. Dostupné z: https://doi.org/10.1515/eng-2022-0006 (JSc, Q3, autorský podíl </w:t>
            </w:r>
            <w:r w:rsidRPr="00013724">
              <w:rPr>
                <w:b/>
              </w:rPr>
              <w:t>30 %).</w:t>
            </w:r>
          </w:p>
          <w:p w14:paraId="6D2CC368" w14:textId="77777777" w:rsidR="00FD3188" w:rsidRDefault="00FD3188" w:rsidP="000B5951">
            <w:pPr>
              <w:spacing w:before="120" w:after="60"/>
              <w:jc w:val="both"/>
            </w:pPr>
            <w:r>
              <w:t>STROHMANDL, Jan</w:t>
            </w:r>
            <w:r>
              <w:rPr>
                <w:bCs/>
              </w:rPr>
              <w:t>;</w:t>
            </w:r>
            <w:r>
              <w:t xml:space="preserve"> </w:t>
            </w:r>
            <w:r w:rsidRPr="00013724">
              <w:rPr>
                <w:b/>
              </w:rPr>
              <w:t>Miroslav TOMEK</w:t>
            </w:r>
            <w:r>
              <w:rPr>
                <w:bCs/>
              </w:rPr>
              <w:t>;</w:t>
            </w:r>
            <w:r>
              <w:t xml:space="preserve"> </w:t>
            </w:r>
            <w:r w:rsidRPr="00C214E6">
              <w:rPr>
                <w:lang w:val="sk-SK"/>
              </w:rPr>
              <w:t>Vierosláv</w:t>
            </w:r>
            <w:r>
              <w:t xml:space="preserve"> MOLNÁR</w:t>
            </w:r>
            <w:r>
              <w:rPr>
                <w:bCs/>
              </w:rPr>
              <w:t>;</w:t>
            </w:r>
            <w:r>
              <w:t xml:space="preserve"> Júlia MIHOKOVÁ JAKUBČEKOVÁ</w:t>
            </w:r>
            <w:r>
              <w:rPr>
                <w:bCs/>
              </w:rPr>
              <w:t>;</w:t>
            </w:r>
            <w:r>
              <w:t xml:space="preserve"> Gabriel FEDORKO a Silvia MALÁKOVÁ. </w:t>
            </w:r>
            <w:r w:rsidRPr="00C214E6">
              <w:rPr>
                <w:lang w:val="en-US"/>
              </w:rPr>
              <w:t>Using travel times for optimization numbers of medical rescue service points—case study from S</w:t>
            </w:r>
            <w:r>
              <w:t xml:space="preserve">lovakia. </w:t>
            </w:r>
            <w:r w:rsidRPr="00EB74D8">
              <w:rPr>
                <w:i/>
                <w:lang w:val="en-US"/>
              </w:rPr>
              <w:t>Sustainability</w:t>
            </w:r>
            <w:r w:rsidRPr="00EB74D8">
              <w:rPr>
                <w:lang w:val="en-US"/>
              </w:rPr>
              <w:t>,</w:t>
            </w:r>
            <w:r>
              <w:t xml:space="preserve"> vol. 13 (2020), no. 1, pp. 1-12. ISSN 2071-1050 Dostupné z: https://www.mdpi.com/2071-1050/13/1/207 (Jimp Q3, autorský podíl </w:t>
            </w:r>
            <w:r w:rsidRPr="00013724">
              <w:rPr>
                <w:b/>
              </w:rPr>
              <w:t>35 %</w:t>
            </w:r>
            <w:r>
              <w:t xml:space="preserve">). </w:t>
            </w:r>
          </w:p>
          <w:p w14:paraId="6951639E" w14:textId="77777777" w:rsidR="00FD3188" w:rsidRDefault="00FD3188" w:rsidP="000B5951">
            <w:pPr>
              <w:spacing w:before="120" w:after="60"/>
              <w:jc w:val="both"/>
            </w:pPr>
            <w:r>
              <w:t>JAKUBČÍK, Martin</w:t>
            </w:r>
            <w:r>
              <w:rPr>
                <w:bCs/>
              </w:rPr>
              <w:t>;</w:t>
            </w:r>
            <w:r>
              <w:t xml:space="preserve"> Eleonóra BENČÍKOVÁ</w:t>
            </w:r>
            <w:r>
              <w:rPr>
                <w:bCs/>
              </w:rPr>
              <w:t>;</w:t>
            </w:r>
            <w:r>
              <w:t xml:space="preserve"> Júlia MIHOKOVÁ JAKUBČEKOVÁ a </w:t>
            </w:r>
            <w:r w:rsidRPr="00013724">
              <w:rPr>
                <w:b/>
              </w:rPr>
              <w:t>Miroslav TOMEK</w:t>
            </w:r>
            <w:r>
              <w:t xml:space="preserve">. </w:t>
            </w:r>
            <w:r w:rsidRPr="00C214E6">
              <w:rPr>
                <w:lang w:val="en-US"/>
              </w:rPr>
              <w:t>System improvement of protection of employees against ionizing radiation from orphan sources in scrap metal collection facilities</w:t>
            </w:r>
            <w:r>
              <w:t xml:space="preserve">. </w:t>
            </w:r>
            <w:r w:rsidRPr="00EB74D8">
              <w:rPr>
                <w:i/>
              </w:rPr>
              <w:t>WASTE FORUM</w:t>
            </w:r>
            <w:r>
              <w:t xml:space="preserve">, vol. 13 (2020), no. 1, pp. 33–44. ISSN 1804-0195. Dostupné z: http://www.wasteforum.cz/ cisla/WF_1_2020.pdf#page=33 </w:t>
            </w:r>
            <w:r w:rsidRPr="00C214E6">
              <w:rPr>
                <w:lang w:val="en-US"/>
              </w:rPr>
              <w:t>(Scopus</w:t>
            </w:r>
            <w:r>
              <w:t xml:space="preserve">, autorský podíl </w:t>
            </w:r>
            <w:r w:rsidRPr="00013724">
              <w:rPr>
                <w:b/>
              </w:rPr>
              <w:t>25 %</w:t>
            </w:r>
            <w:r>
              <w:t>).</w:t>
            </w:r>
          </w:p>
          <w:p w14:paraId="72678188" w14:textId="77777777" w:rsidR="00FD3188" w:rsidRDefault="00FD3188" w:rsidP="000B5951">
            <w:pPr>
              <w:spacing w:before="60" w:after="60"/>
              <w:jc w:val="both"/>
              <w:rPr>
                <w:b/>
              </w:rPr>
            </w:pPr>
          </w:p>
        </w:tc>
      </w:tr>
      <w:tr w:rsidR="00FD3188" w14:paraId="663CE374"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E6E71B" w14:textId="77777777" w:rsidR="00FD3188" w:rsidRDefault="00FD3188" w:rsidP="000B5951">
            <w:pPr>
              <w:rPr>
                <w:b/>
              </w:rPr>
            </w:pPr>
            <w:r>
              <w:rPr>
                <w:b/>
              </w:rPr>
              <w:t>Působení v zahraničí</w:t>
            </w:r>
          </w:p>
        </w:tc>
      </w:tr>
      <w:tr w:rsidR="00FD3188" w14:paraId="0A82BFC5"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8EEC184" w14:textId="77777777" w:rsidR="00FD3188" w:rsidRPr="00204E49" w:rsidRDefault="00FD3188" w:rsidP="000B5951">
            <w:r w:rsidRPr="00204E49">
              <w:t>19</w:t>
            </w:r>
            <w:r>
              <w:t>89–2017</w:t>
            </w:r>
            <w:r w:rsidRPr="00204E49">
              <w:t xml:space="preserve"> Žilinská univerzita </w:t>
            </w:r>
            <w:r>
              <w:t>v Žilině</w:t>
            </w:r>
          </w:p>
        </w:tc>
      </w:tr>
      <w:tr w:rsidR="00FD3188" w14:paraId="02AF10BA"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503A1BC"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76099D8"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FAA034"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CE0AF39" w14:textId="77777777" w:rsidR="00FD3188" w:rsidRDefault="00FD3188" w:rsidP="000B5951">
            <w:pPr>
              <w:jc w:val="both"/>
            </w:pPr>
          </w:p>
        </w:tc>
      </w:tr>
    </w:tbl>
    <w:p w14:paraId="11215C28" w14:textId="77777777" w:rsidR="00FD3188" w:rsidRDefault="00FD3188" w:rsidP="00FD3188"/>
    <w:p w14:paraId="47D920EE"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481F307A" w14:textId="77777777" w:rsidTr="000B5951">
        <w:tc>
          <w:tcPr>
            <w:tcW w:w="9859" w:type="dxa"/>
            <w:gridSpan w:val="15"/>
            <w:tcBorders>
              <w:bottom w:val="double" w:sz="4" w:space="0" w:color="auto"/>
            </w:tcBorders>
            <w:shd w:val="clear" w:color="auto" w:fill="BDD6EE"/>
          </w:tcPr>
          <w:p w14:paraId="6FD1365B" w14:textId="77777777" w:rsidR="00FD3188" w:rsidRDefault="00FD3188" w:rsidP="000B5951">
            <w:pPr>
              <w:jc w:val="both"/>
              <w:rPr>
                <w:b/>
                <w:sz w:val="28"/>
              </w:rPr>
            </w:pPr>
            <w:r>
              <w:rPr>
                <w:b/>
                <w:sz w:val="28"/>
              </w:rPr>
              <w:lastRenderedPageBreak/>
              <w:t>C-I – Personální zabezpečení</w:t>
            </w:r>
          </w:p>
        </w:tc>
      </w:tr>
      <w:tr w:rsidR="00FD3188" w14:paraId="237F1688" w14:textId="77777777" w:rsidTr="000B5951">
        <w:tc>
          <w:tcPr>
            <w:tcW w:w="2518" w:type="dxa"/>
            <w:tcBorders>
              <w:top w:val="double" w:sz="4" w:space="0" w:color="auto"/>
            </w:tcBorders>
            <w:shd w:val="clear" w:color="auto" w:fill="F7CAAC"/>
          </w:tcPr>
          <w:p w14:paraId="6F93960E" w14:textId="77777777" w:rsidR="00FD3188" w:rsidRDefault="00FD3188" w:rsidP="000B5951">
            <w:pPr>
              <w:jc w:val="both"/>
              <w:rPr>
                <w:b/>
              </w:rPr>
            </w:pPr>
            <w:r>
              <w:rPr>
                <w:b/>
              </w:rPr>
              <w:t>Vysoká škola</w:t>
            </w:r>
          </w:p>
        </w:tc>
        <w:tc>
          <w:tcPr>
            <w:tcW w:w="7341" w:type="dxa"/>
            <w:gridSpan w:val="14"/>
          </w:tcPr>
          <w:p w14:paraId="0BF079D8" w14:textId="77777777" w:rsidR="00FD3188" w:rsidRDefault="00FD3188" w:rsidP="000B5951">
            <w:pPr>
              <w:jc w:val="both"/>
            </w:pPr>
            <w:r w:rsidRPr="001B2AE1">
              <w:t>Univerzita Tomáše Bati ve Zlíně</w:t>
            </w:r>
          </w:p>
        </w:tc>
      </w:tr>
      <w:tr w:rsidR="00FD3188" w14:paraId="048C9882" w14:textId="77777777" w:rsidTr="000B5951">
        <w:tc>
          <w:tcPr>
            <w:tcW w:w="2518" w:type="dxa"/>
            <w:shd w:val="clear" w:color="auto" w:fill="F7CAAC"/>
          </w:tcPr>
          <w:p w14:paraId="5D9028AF" w14:textId="77777777" w:rsidR="00FD3188" w:rsidRDefault="00FD3188" w:rsidP="000B5951">
            <w:pPr>
              <w:jc w:val="both"/>
              <w:rPr>
                <w:b/>
              </w:rPr>
            </w:pPr>
            <w:r>
              <w:rPr>
                <w:b/>
              </w:rPr>
              <w:t>Součást vysoké školy</w:t>
            </w:r>
          </w:p>
        </w:tc>
        <w:tc>
          <w:tcPr>
            <w:tcW w:w="7341" w:type="dxa"/>
            <w:gridSpan w:val="14"/>
          </w:tcPr>
          <w:p w14:paraId="7E75B423" w14:textId="77777777" w:rsidR="00FD3188" w:rsidRDefault="00FD3188" w:rsidP="000B5951">
            <w:pPr>
              <w:jc w:val="both"/>
            </w:pPr>
            <w:r>
              <w:t>Fakulta logistiky a krizového řízení</w:t>
            </w:r>
          </w:p>
        </w:tc>
      </w:tr>
      <w:tr w:rsidR="00FD3188" w14:paraId="4D757601" w14:textId="77777777" w:rsidTr="000B5951">
        <w:tc>
          <w:tcPr>
            <w:tcW w:w="2518" w:type="dxa"/>
            <w:shd w:val="clear" w:color="auto" w:fill="F7CAAC"/>
          </w:tcPr>
          <w:p w14:paraId="20C35505" w14:textId="77777777" w:rsidR="00FD3188" w:rsidRDefault="00FD3188" w:rsidP="000B5951">
            <w:pPr>
              <w:jc w:val="both"/>
              <w:rPr>
                <w:b/>
              </w:rPr>
            </w:pPr>
            <w:r>
              <w:rPr>
                <w:b/>
              </w:rPr>
              <w:t>Název studijního programu</w:t>
            </w:r>
          </w:p>
        </w:tc>
        <w:tc>
          <w:tcPr>
            <w:tcW w:w="7341" w:type="dxa"/>
            <w:gridSpan w:val="14"/>
          </w:tcPr>
          <w:p w14:paraId="00A17796" w14:textId="77777777" w:rsidR="00FD3188" w:rsidRDefault="00FD3188" w:rsidP="000B5951">
            <w:pPr>
              <w:jc w:val="both"/>
            </w:pPr>
            <w:r>
              <w:t>Risk Management</w:t>
            </w:r>
          </w:p>
        </w:tc>
      </w:tr>
      <w:tr w:rsidR="00FD3188" w14:paraId="4AD48B4A" w14:textId="77777777" w:rsidTr="000B5951">
        <w:tc>
          <w:tcPr>
            <w:tcW w:w="2518" w:type="dxa"/>
            <w:shd w:val="clear" w:color="auto" w:fill="F7CAAC"/>
          </w:tcPr>
          <w:p w14:paraId="2E3CED44" w14:textId="77777777" w:rsidR="00FD3188" w:rsidRDefault="00FD3188" w:rsidP="000B5951">
            <w:pPr>
              <w:jc w:val="both"/>
              <w:rPr>
                <w:b/>
              </w:rPr>
            </w:pPr>
            <w:r>
              <w:rPr>
                <w:b/>
              </w:rPr>
              <w:t>Jméno a příjmení</w:t>
            </w:r>
          </w:p>
        </w:tc>
        <w:tc>
          <w:tcPr>
            <w:tcW w:w="4536" w:type="dxa"/>
            <w:gridSpan w:val="8"/>
          </w:tcPr>
          <w:p w14:paraId="72671407" w14:textId="77777777" w:rsidR="00FD3188" w:rsidRPr="00A42879" w:rsidRDefault="00FD3188" w:rsidP="000B5951">
            <w:pPr>
              <w:jc w:val="both"/>
              <w:rPr>
                <w:b/>
                <w:bCs/>
              </w:rPr>
            </w:pPr>
            <w:r>
              <w:rPr>
                <w:b/>
                <w:bCs/>
              </w:rPr>
              <w:t>Petra Trechová</w:t>
            </w:r>
          </w:p>
        </w:tc>
        <w:tc>
          <w:tcPr>
            <w:tcW w:w="709" w:type="dxa"/>
            <w:shd w:val="clear" w:color="auto" w:fill="F7CAAC"/>
          </w:tcPr>
          <w:p w14:paraId="777857EF" w14:textId="77777777" w:rsidR="00FD3188" w:rsidRDefault="00FD3188" w:rsidP="000B5951">
            <w:pPr>
              <w:jc w:val="both"/>
              <w:rPr>
                <w:b/>
              </w:rPr>
            </w:pPr>
            <w:r>
              <w:rPr>
                <w:b/>
              </w:rPr>
              <w:t>Tituly</w:t>
            </w:r>
          </w:p>
        </w:tc>
        <w:tc>
          <w:tcPr>
            <w:tcW w:w="2096" w:type="dxa"/>
            <w:gridSpan w:val="5"/>
          </w:tcPr>
          <w:p w14:paraId="5ED274B7" w14:textId="77777777" w:rsidR="00FD3188" w:rsidRDefault="00FD3188" w:rsidP="000B5951">
            <w:r>
              <w:t xml:space="preserve">Mgr. </w:t>
            </w:r>
          </w:p>
        </w:tc>
      </w:tr>
      <w:tr w:rsidR="00FD3188" w14:paraId="09C45FE6" w14:textId="77777777" w:rsidTr="000B5951">
        <w:tc>
          <w:tcPr>
            <w:tcW w:w="2518" w:type="dxa"/>
            <w:shd w:val="clear" w:color="auto" w:fill="F7CAAC"/>
          </w:tcPr>
          <w:p w14:paraId="56F0648E" w14:textId="77777777" w:rsidR="00FD3188" w:rsidRDefault="00FD3188" w:rsidP="000B5951">
            <w:pPr>
              <w:jc w:val="both"/>
              <w:rPr>
                <w:b/>
              </w:rPr>
            </w:pPr>
            <w:r>
              <w:rPr>
                <w:b/>
              </w:rPr>
              <w:t>Rok narození</w:t>
            </w:r>
          </w:p>
        </w:tc>
        <w:tc>
          <w:tcPr>
            <w:tcW w:w="829" w:type="dxa"/>
            <w:gridSpan w:val="2"/>
          </w:tcPr>
          <w:p w14:paraId="5F4E9126" w14:textId="77777777" w:rsidR="00FD3188" w:rsidRDefault="00FD3188" w:rsidP="000B5951">
            <w:pPr>
              <w:jc w:val="both"/>
            </w:pPr>
            <w:r>
              <w:t>1990</w:t>
            </w:r>
          </w:p>
        </w:tc>
        <w:tc>
          <w:tcPr>
            <w:tcW w:w="1721" w:type="dxa"/>
            <w:shd w:val="clear" w:color="auto" w:fill="F7CAAC"/>
          </w:tcPr>
          <w:p w14:paraId="6423386B" w14:textId="77777777" w:rsidR="00FD3188" w:rsidRDefault="00FD3188" w:rsidP="000B5951">
            <w:pPr>
              <w:jc w:val="both"/>
              <w:rPr>
                <w:b/>
              </w:rPr>
            </w:pPr>
            <w:r>
              <w:rPr>
                <w:b/>
              </w:rPr>
              <w:t>typ vztahu k VŠ</w:t>
            </w:r>
          </w:p>
        </w:tc>
        <w:tc>
          <w:tcPr>
            <w:tcW w:w="992" w:type="dxa"/>
            <w:gridSpan w:val="4"/>
          </w:tcPr>
          <w:p w14:paraId="36384401" w14:textId="77777777" w:rsidR="00FD3188" w:rsidRPr="00124859" w:rsidRDefault="00FD3188" w:rsidP="000B5951">
            <w:pPr>
              <w:jc w:val="both"/>
              <w:rPr>
                <w:i/>
                <w:iCs/>
              </w:rPr>
            </w:pPr>
            <w:r w:rsidRPr="00124859">
              <w:rPr>
                <w:i/>
                <w:iCs/>
              </w:rPr>
              <w:t>pp.</w:t>
            </w:r>
          </w:p>
        </w:tc>
        <w:tc>
          <w:tcPr>
            <w:tcW w:w="994" w:type="dxa"/>
            <w:shd w:val="clear" w:color="auto" w:fill="F7CAAC"/>
          </w:tcPr>
          <w:p w14:paraId="279599C1" w14:textId="77777777" w:rsidR="00FD3188" w:rsidRDefault="00FD3188" w:rsidP="000B5951">
            <w:pPr>
              <w:jc w:val="both"/>
              <w:rPr>
                <w:b/>
              </w:rPr>
            </w:pPr>
            <w:r>
              <w:rPr>
                <w:b/>
              </w:rPr>
              <w:t>rozsah</w:t>
            </w:r>
          </w:p>
        </w:tc>
        <w:tc>
          <w:tcPr>
            <w:tcW w:w="709" w:type="dxa"/>
          </w:tcPr>
          <w:p w14:paraId="31384E37" w14:textId="77777777" w:rsidR="00FD3188" w:rsidRDefault="00FD3188" w:rsidP="000B5951">
            <w:pPr>
              <w:jc w:val="both"/>
            </w:pPr>
            <w:r>
              <w:t>20</w:t>
            </w:r>
          </w:p>
        </w:tc>
        <w:tc>
          <w:tcPr>
            <w:tcW w:w="709" w:type="dxa"/>
            <w:gridSpan w:val="3"/>
            <w:shd w:val="clear" w:color="auto" w:fill="F7CAAC"/>
          </w:tcPr>
          <w:p w14:paraId="581D6A4C" w14:textId="77777777" w:rsidR="00FD3188" w:rsidRDefault="00FD3188" w:rsidP="000B5951">
            <w:pPr>
              <w:jc w:val="both"/>
              <w:rPr>
                <w:b/>
              </w:rPr>
            </w:pPr>
            <w:r>
              <w:rPr>
                <w:b/>
              </w:rPr>
              <w:t>do kdy</w:t>
            </w:r>
          </w:p>
        </w:tc>
        <w:tc>
          <w:tcPr>
            <w:tcW w:w="1387" w:type="dxa"/>
            <w:gridSpan w:val="2"/>
          </w:tcPr>
          <w:p w14:paraId="7B83C909" w14:textId="77777777" w:rsidR="00FD3188" w:rsidRDefault="00FD3188" w:rsidP="000B5951">
            <w:pPr>
              <w:jc w:val="both"/>
            </w:pPr>
            <w:r>
              <w:t>10/26</w:t>
            </w:r>
          </w:p>
        </w:tc>
      </w:tr>
      <w:tr w:rsidR="00FD3188" w14:paraId="247796B1" w14:textId="77777777" w:rsidTr="000B5951">
        <w:tc>
          <w:tcPr>
            <w:tcW w:w="5068" w:type="dxa"/>
            <w:gridSpan w:val="4"/>
            <w:shd w:val="clear" w:color="auto" w:fill="F7CAAC"/>
          </w:tcPr>
          <w:p w14:paraId="4D9FB752" w14:textId="77777777" w:rsidR="00FD3188" w:rsidRDefault="00FD3188" w:rsidP="000B5951">
            <w:pPr>
              <w:jc w:val="both"/>
              <w:rPr>
                <w:b/>
              </w:rPr>
            </w:pPr>
            <w:r>
              <w:rPr>
                <w:b/>
              </w:rPr>
              <w:t>Typ vztahu na součásti VŠ, která uskutečňuje st. program</w:t>
            </w:r>
          </w:p>
        </w:tc>
        <w:tc>
          <w:tcPr>
            <w:tcW w:w="992" w:type="dxa"/>
            <w:gridSpan w:val="4"/>
          </w:tcPr>
          <w:p w14:paraId="0348AA8C" w14:textId="77777777" w:rsidR="00FD3188" w:rsidRPr="00124859" w:rsidRDefault="00FD3188" w:rsidP="000B5951">
            <w:pPr>
              <w:jc w:val="both"/>
              <w:rPr>
                <w:i/>
                <w:iCs/>
              </w:rPr>
            </w:pPr>
            <w:r>
              <w:rPr>
                <w:i/>
                <w:iCs/>
              </w:rPr>
              <w:t>pp.</w:t>
            </w:r>
          </w:p>
        </w:tc>
        <w:tc>
          <w:tcPr>
            <w:tcW w:w="994" w:type="dxa"/>
            <w:shd w:val="clear" w:color="auto" w:fill="F7CAAC"/>
          </w:tcPr>
          <w:p w14:paraId="15C3639A" w14:textId="77777777" w:rsidR="00FD3188" w:rsidRDefault="00FD3188" w:rsidP="000B5951">
            <w:pPr>
              <w:jc w:val="both"/>
              <w:rPr>
                <w:b/>
              </w:rPr>
            </w:pPr>
            <w:r>
              <w:rPr>
                <w:b/>
              </w:rPr>
              <w:t>rozsah</w:t>
            </w:r>
          </w:p>
        </w:tc>
        <w:tc>
          <w:tcPr>
            <w:tcW w:w="709" w:type="dxa"/>
          </w:tcPr>
          <w:p w14:paraId="03D0BAE8" w14:textId="77777777" w:rsidR="00FD3188" w:rsidRDefault="00FD3188" w:rsidP="000B5951">
            <w:pPr>
              <w:jc w:val="both"/>
            </w:pPr>
            <w:r>
              <w:t>20</w:t>
            </w:r>
          </w:p>
        </w:tc>
        <w:tc>
          <w:tcPr>
            <w:tcW w:w="709" w:type="dxa"/>
            <w:gridSpan w:val="3"/>
            <w:shd w:val="clear" w:color="auto" w:fill="F7CAAC"/>
          </w:tcPr>
          <w:p w14:paraId="799F03FC" w14:textId="77777777" w:rsidR="00FD3188" w:rsidRDefault="00FD3188" w:rsidP="000B5951">
            <w:pPr>
              <w:jc w:val="both"/>
              <w:rPr>
                <w:b/>
              </w:rPr>
            </w:pPr>
            <w:r>
              <w:rPr>
                <w:b/>
              </w:rPr>
              <w:t>do kdy</w:t>
            </w:r>
          </w:p>
        </w:tc>
        <w:tc>
          <w:tcPr>
            <w:tcW w:w="1387" w:type="dxa"/>
            <w:gridSpan w:val="2"/>
          </w:tcPr>
          <w:p w14:paraId="6468D31B" w14:textId="77777777" w:rsidR="00FD3188" w:rsidRDefault="00FD3188" w:rsidP="000B5951">
            <w:pPr>
              <w:jc w:val="both"/>
            </w:pPr>
            <w:r>
              <w:t>10/26</w:t>
            </w:r>
          </w:p>
        </w:tc>
      </w:tr>
      <w:tr w:rsidR="00FD3188" w14:paraId="6F75A7AA" w14:textId="77777777" w:rsidTr="000B5951">
        <w:tc>
          <w:tcPr>
            <w:tcW w:w="6060" w:type="dxa"/>
            <w:gridSpan w:val="8"/>
            <w:shd w:val="clear" w:color="auto" w:fill="F7CAAC"/>
          </w:tcPr>
          <w:p w14:paraId="1ADCBCA6"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213DF690" w14:textId="77777777" w:rsidR="00FD3188" w:rsidRDefault="00FD3188" w:rsidP="000B5951">
            <w:pPr>
              <w:jc w:val="both"/>
              <w:rPr>
                <w:b/>
              </w:rPr>
            </w:pPr>
            <w:r>
              <w:rPr>
                <w:b/>
              </w:rPr>
              <w:t>typ prac. vztahu</w:t>
            </w:r>
          </w:p>
        </w:tc>
        <w:tc>
          <w:tcPr>
            <w:tcW w:w="2096" w:type="dxa"/>
            <w:gridSpan w:val="5"/>
            <w:shd w:val="clear" w:color="auto" w:fill="F7CAAC"/>
          </w:tcPr>
          <w:p w14:paraId="6128A603" w14:textId="77777777" w:rsidR="00FD3188" w:rsidRDefault="00FD3188" w:rsidP="000B5951">
            <w:pPr>
              <w:jc w:val="both"/>
              <w:rPr>
                <w:b/>
              </w:rPr>
            </w:pPr>
            <w:r>
              <w:rPr>
                <w:b/>
              </w:rPr>
              <w:t>rozsah</w:t>
            </w:r>
          </w:p>
        </w:tc>
      </w:tr>
      <w:tr w:rsidR="00FD3188" w14:paraId="7C3C91BA" w14:textId="77777777" w:rsidTr="000B5951">
        <w:tc>
          <w:tcPr>
            <w:tcW w:w="6060" w:type="dxa"/>
            <w:gridSpan w:val="8"/>
          </w:tcPr>
          <w:p w14:paraId="0FAE1827" w14:textId="77777777" w:rsidR="00FD3188" w:rsidRDefault="00FD3188" w:rsidP="000B5951">
            <w:pPr>
              <w:jc w:val="both"/>
            </w:pPr>
          </w:p>
        </w:tc>
        <w:tc>
          <w:tcPr>
            <w:tcW w:w="1703" w:type="dxa"/>
            <w:gridSpan w:val="2"/>
          </w:tcPr>
          <w:p w14:paraId="24E13928" w14:textId="77777777" w:rsidR="00FD3188" w:rsidRPr="00A42879" w:rsidRDefault="00FD3188" w:rsidP="000B5951">
            <w:pPr>
              <w:jc w:val="both"/>
              <w:rPr>
                <w:i/>
                <w:iCs/>
              </w:rPr>
            </w:pPr>
          </w:p>
        </w:tc>
        <w:tc>
          <w:tcPr>
            <w:tcW w:w="2096" w:type="dxa"/>
            <w:gridSpan w:val="5"/>
          </w:tcPr>
          <w:p w14:paraId="6F5A74B7" w14:textId="77777777" w:rsidR="00FD3188" w:rsidRDefault="00FD3188" w:rsidP="000B5951">
            <w:pPr>
              <w:jc w:val="both"/>
            </w:pPr>
          </w:p>
        </w:tc>
      </w:tr>
      <w:tr w:rsidR="00FD3188" w14:paraId="0FBB57D5" w14:textId="77777777" w:rsidTr="000B5951">
        <w:tc>
          <w:tcPr>
            <w:tcW w:w="6060" w:type="dxa"/>
            <w:gridSpan w:val="8"/>
          </w:tcPr>
          <w:p w14:paraId="3AAF9983" w14:textId="77777777" w:rsidR="00FD3188" w:rsidRDefault="00FD3188" w:rsidP="000B5951">
            <w:pPr>
              <w:jc w:val="both"/>
            </w:pPr>
          </w:p>
        </w:tc>
        <w:tc>
          <w:tcPr>
            <w:tcW w:w="1703" w:type="dxa"/>
            <w:gridSpan w:val="2"/>
          </w:tcPr>
          <w:p w14:paraId="7DA103B0" w14:textId="77777777" w:rsidR="00FD3188" w:rsidRDefault="00FD3188" w:rsidP="000B5951">
            <w:pPr>
              <w:jc w:val="both"/>
            </w:pPr>
          </w:p>
        </w:tc>
        <w:tc>
          <w:tcPr>
            <w:tcW w:w="2096" w:type="dxa"/>
            <w:gridSpan w:val="5"/>
          </w:tcPr>
          <w:p w14:paraId="2517739F" w14:textId="77777777" w:rsidR="00FD3188" w:rsidRDefault="00FD3188" w:rsidP="000B5951">
            <w:pPr>
              <w:jc w:val="both"/>
            </w:pPr>
          </w:p>
        </w:tc>
      </w:tr>
      <w:tr w:rsidR="00FD3188" w14:paraId="434568BB" w14:textId="77777777" w:rsidTr="000B5951">
        <w:tc>
          <w:tcPr>
            <w:tcW w:w="6060" w:type="dxa"/>
            <w:gridSpan w:val="8"/>
          </w:tcPr>
          <w:p w14:paraId="21253B48" w14:textId="77777777" w:rsidR="00FD3188" w:rsidRDefault="00FD3188" w:rsidP="000B5951">
            <w:pPr>
              <w:jc w:val="both"/>
            </w:pPr>
          </w:p>
        </w:tc>
        <w:tc>
          <w:tcPr>
            <w:tcW w:w="1703" w:type="dxa"/>
            <w:gridSpan w:val="2"/>
          </w:tcPr>
          <w:p w14:paraId="2C5FF5C6" w14:textId="77777777" w:rsidR="00FD3188" w:rsidRDefault="00FD3188" w:rsidP="000B5951">
            <w:pPr>
              <w:jc w:val="both"/>
            </w:pPr>
          </w:p>
        </w:tc>
        <w:tc>
          <w:tcPr>
            <w:tcW w:w="2096" w:type="dxa"/>
            <w:gridSpan w:val="5"/>
          </w:tcPr>
          <w:p w14:paraId="786484BE" w14:textId="77777777" w:rsidR="00FD3188" w:rsidRDefault="00FD3188" w:rsidP="000B5951">
            <w:pPr>
              <w:jc w:val="both"/>
            </w:pPr>
          </w:p>
        </w:tc>
      </w:tr>
      <w:tr w:rsidR="00FD3188" w14:paraId="24CEA71D" w14:textId="77777777" w:rsidTr="000B5951">
        <w:tc>
          <w:tcPr>
            <w:tcW w:w="6060" w:type="dxa"/>
            <w:gridSpan w:val="8"/>
          </w:tcPr>
          <w:p w14:paraId="58CFA393" w14:textId="77777777" w:rsidR="00FD3188" w:rsidRDefault="00FD3188" w:rsidP="000B5951">
            <w:pPr>
              <w:jc w:val="both"/>
            </w:pPr>
          </w:p>
        </w:tc>
        <w:tc>
          <w:tcPr>
            <w:tcW w:w="1703" w:type="dxa"/>
            <w:gridSpan w:val="2"/>
          </w:tcPr>
          <w:p w14:paraId="30C32FD8" w14:textId="77777777" w:rsidR="00FD3188" w:rsidRDefault="00FD3188" w:rsidP="000B5951">
            <w:pPr>
              <w:jc w:val="both"/>
            </w:pPr>
          </w:p>
        </w:tc>
        <w:tc>
          <w:tcPr>
            <w:tcW w:w="2096" w:type="dxa"/>
            <w:gridSpan w:val="5"/>
          </w:tcPr>
          <w:p w14:paraId="4B0F4B75" w14:textId="77777777" w:rsidR="00FD3188" w:rsidRDefault="00FD3188" w:rsidP="000B5951">
            <w:pPr>
              <w:jc w:val="both"/>
            </w:pPr>
          </w:p>
        </w:tc>
      </w:tr>
      <w:tr w:rsidR="00FD3188" w14:paraId="0D050C8D" w14:textId="77777777" w:rsidTr="000B5951">
        <w:tc>
          <w:tcPr>
            <w:tcW w:w="9859" w:type="dxa"/>
            <w:gridSpan w:val="15"/>
            <w:shd w:val="clear" w:color="auto" w:fill="F7CAAC"/>
          </w:tcPr>
          <w:p w14:paraId="26EDD4AF"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1F0E15BC" w14:textId="77777777" w:rsidTr="000B5951">
        <w:trPr>
          <w:trHeight w:val="1417"/>
        </w:trPr>
        <w:tc>
          <w:tcPr>
            <w:tcW w:w="9859" w:type="dxa"/>
            <w:gridSpan w:val="15"/>
            <w:tcBorders>
              <w:top w:val="nil"/>
            </w:tcBorders>
          </w:tcPr>
          <w:p w14:paraId="15BF41EF" w14:textId="77777777" w:rsidR="00FD3188" w:rsidRDefault="00FD3188" w:rsidP="000B5951">
            <w:pPr>
              <w:jc w:val="both"/>
            </w:pPr>
            <w:r>
              <w:t>Introduction to Psychology – garant, přednášející (100 %), vede semináře (100 %)</w:t>
            </w:r>
          </w:p>
          <w:p w14:paraId="655136F4" w14:textId="77777777" w:rsidR="00FD3188" w:rsidRDefault="00FD3188" w:rsidP="000B5951">
            <w:pPr>
              <w:jc w:val="both"/>
            </w:pPr>
            <w:r>
              <w:t>Crisis and Management Communication – přednášející (40 %), vede semináře (40 %)</w:t>
            </w:r>
          </w:p>
          <w:p w14:paraId="77B61344" w14:textId="77777777" w:rsidR="00FD3188" w:rsidRPr="002827C6" w:rsidRDefault="00FD3188" w:rsidP="000B5951">
            <w:pPr>
              <w:jc w:val="both"/>
            </w:pPr>
          </w:p>
        </w:tc>
      </w:tr>
      <w:tr w:rsidR="00FD3188" w14:paraId="7FAF5AF0" w14:textId="77777777" w:rsidTr="000B5951">
        <w:trPr>
          <w:trHeight w:val="340"/>
        </w:trPr>
        <w:tc>
          <w:tcPr>
            <w:tcW w:w="9859" w:type="dxa"/>
            <w:gridSpan w:val="15"/>
            <w:tcBorders>
              <w:top w:val="nil"/>
            </w:tcBorders>
            <w:shd w:val="clear" w:color="auto" w:fill="FBD4B4"/>
          </w:tcPr>
          <w:p w14:paraId="7A6494DA"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2CC23C39" w14:textId="77777777" w:rsidTr="000B5951">
        <w:trPr>
          <w:trHeight w:val="340"/>
        </w:trPr>
        <w:tc>
          <w:tcPr>
            <w:tcW w:w="2802" w:type="dxa"/>
            <w:gridSpan w:val="2"/>
            <w:tcBorders>
              <w:top w:val="nil"/>
            </w:tcBorders>
          </w:tcPr>
          <w:p w14:paraId="0540B130"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1DDA25A1"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54E244E3" w14:textId="77777777" w:rsidR="00FD3188" w:rsidRPr="002827C6" w:rsidRDefault="00FD3188" w:rsidP="000B5951">
            <w:pPr>
              <w:jc w:val="both"/>
              <w:rPr>
                <w:b/>
              </w:rPr>
            </w:pPr>
            <w:r w:rsidRPr="002827C6">
              <w:rPr>
                <w:b/>
              </w:rPr>
              <w:t>Sem.</w:t>
            </w:r>
          </w:p>
        </w:tc>
        <w:tc>
          <w:tcPr>
            <w:tcW w:w="2109" w:type="dxa"/>
            <w:gridSpan w:val="5"/>
            <w:tcBorders>
              <w:top w:val="nil"/>
            </w:tcBorders>
          </w:tcPr>
          <w:p w14:paraId="0779A989"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6169A3EA"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0490BCAE" w14:textId="77777777" w:rsidTr="000B5951">
        <w:trPr>
          <w:trHeight w:val="285"/>
        </w:trPr>
        <w:tc>
          <w:tcPr>
            <w:tcW w:w="2802" w:type="dxa"/>
            <w:gridSpan w:val="2"/>
            <w:tcBorders>
              <w:top w:val="nil"/>
            </w:tcBorders>
          </w:tcPr>
          <w:p w14:paraId="328D25FB" w14:textId="77777777" w:rsidR="00FD3188" w:rsidRPr="00243ADB" w:rsidRDefault="00FD3188" w:rsidP="000B5951">
            <w:pPr>
              <w:jc w:val="both"/>
            </w:pPr>
          </w:p>
        </w:tc>
        <w:tc>
          <w:tcPr>
            <w:tcW w:w="2409" w:type="dxa"/>
            <w:gridSpan w:val="3"/>
            <w:tcBorders>
              <w:top w:val="nil"/>
            </w:tcBorders>
          </w:tcPr>
          <w:p w14:paraId="6BF6EEC4" w14:textId="77777777" w:rsidR="00FD3188" w:rsidRPr="00243ADB" w:rsidRDefault="00FD3188" w:rsidP="000B5951">
            <w:pPr>
              <w:jc w:val="both"/>
            </w:pPr>
          </w:p>
        </w:tc>
        <w:tc>
          <w:tcPr>
            <w:tcW w:w="567" w:type="dxa"/>
            <w:gridSpan w:val="2"/>
            <w:tcBorders>
              <w:top w:val="nil"/>
            </w:tcBorders>
          </w:tcPr>
          <w:p w14:paraId="7B32B435" w14:textId="77777777" w:rsidR="00FD3188" w:rsidRPr="00243ADB" w:rsidRDefault="00FD3188" w:rsidP="000B5951">
            <w:pPr>
              <w:jc w:val="both"/>
            </w:pPr>
          </w:p>
        </w:tc>
        <w:tc>
          <w:tcPr>
            <w:tcW w:w="2109" w:type="dxa"/>
            <w:gridSpan w:val="5"/>
            <w:tcBorders>
              <w:top w:val="nil"/>
            </w:tcBorders>
          </w:tcPr>
          <w:p w14:paraId="633861BE" w14:textId="77777777" w:rsidR="00FD3188" w:rsidRPr="00243ADB" w:rsidRDefault="00FD3188" w:rsidP="000B5951"/>
        </w:tc>
        <w:tc>
          <w:tcPr>
            <w:tcW w:w="1972" w:type="dxa"/>
            <w:gridSpan w:val="3"/>
            <w:tcBorders>
              <w:top w:val="nil"/>
            </w:tcBorders>
          </w:tcPr>
          <w:p w14:paraId="050AA60C" w14:textId="77777777" w:rsidR="00FD3188" w:rsidRPr="009B6531" w:rsidRDefault="00FD3188" w:rsidP="000B5951">
            <w:pPr>
              <w:jc w:val="both"/>
            </w:pPr>
          </w:p>
        </w:tc>
      </w:tr>
      <w:tr w:rsidR="00FD3188" w14:paraId="121988AB" w14:textId="77777777" w:rsidTr="000B5951">
        <w:trPr>
          <w:trHeight w:val="284"/>
        </w:trPr>
        <w:tc>
          <w:tcPr>
            <w:tcW w:w="2802" w:type="dxa"/>
            <w:gridSpan w:val="2"/>
            <w:tcBorders>
              <w:top w:val="nil"/>
            </w:tcBorders>
          </w:tcPr>
          <w:p w14:paraId="3FA31A08" w14:textId="77777777" w:rsidR="00FD3188" w:rsidRPr="00243ADB" w:rsidRDefault="00FD3188" w:rsidP="000B5951">
            <w:pPr>
              <w:jc w:val="both"/>
            </w:pPr>
          </w:p>
        </w:tc>
        <w:tc>
          <w:tcPr>
            <w:tcW w:w="2409" w:type="dxa"/>
            <w:gridSpan w:val="3"/>
            <w:tcBorders>
              <w:top w:val="nil"/>
            </w:tcBorders>
          </w:tcPr>
          <w:p w14:paraId="6F2A6EEF" w14:textId="77777777" w:rsidR="00FD3188" w:rsidRPr="00243ADB" w:rsidRDefault="00FD3188" w:rsidP="000B5951">
            <w:pPr>
              <w:jc w:val="both"/>
            </w:pPr>
          </w:p>
        </w:tc>
        <w:tc>
          <w:tcPr>
            <w:tcW w:w="567" w:type="dxa"/>
            <w:gridSpan w:val="2"/>
            <w:tcBorders>
              <w:top w:val="nil"/>
            </w:tcBorders>
          </w:tcPr>
          <w:p w14:paraId="49EEB259" w14:textId="77777777" w:rsidR="00FD3188" w:rsidRPr="00243ADB" w:rsidRDefault="00FD3188" w:rsidP="000B5951">
            <w:pPr>
              <w:jc w:val="both"/>
            </w:pPr>
          </w:p>
        </w:tc>
        <w:tc>
          <w:tcPr>
            <w:tcW w:w="2109" w:type="dxa"/>
            <w:gridSpan w:val="5"/>
            <w:tcBorders>
              <w:top w:val="nil"/>
            </w:tcBorders>
          </w:tcPr>
          <w:p w14:paraId="653CCCFB" w14:textId="77777777" w:rsidR="00FD3188" w:rsidRPr="00243ADB" w:rsidRDefault="00FD3188" w:rsidP="000B5951"/>
        </w:tc>
        <w:tc>
          <w:tcPr>
            <w:tcW w:w="1972" w:type="dxa"/>
            <w:gridSpan w:val="3"/>
            <w:tcBorders>
              <w:top w:val="nil"/>
            </w:tcBorders>
          </w:tcPr>
          <w:p w14:paraId="6890B26A" w14:textId="77777777" w:rsidR="00FD3188" w:rsidRPr="009B6531" w:rsidRDefault="00FD3188" w:rsidP="000B5951">
            <w:pPr>
              <w:jc w:val="both"/>
            </w:pPr>
          </w:p>
        </w:tc>
      </w:tr>
      <w:tr w:rsidR="00FD3188" w14:paraId="62252D9F" w14:textId="77777777" w:rsidTr="000B5951">
        <w:trPr>
          <w:trHeight w:val="50"/>
        </w:trPr>
        <w:tc>
          <w:tcPr>
            <w:tcW w:w="2802" w:type="dxa"/>
            <w:gridSpan w:val="2"/>
            <w:tcBorders>
              <w:top w:val="nil"/>
            </w:tcBorders>
          </w:tcPr>
          <w:p w14:paraId="789CBAC5" w14:textId="77777777" w:rsidR="00FD3188" w:rsidRPr="00243ADB" w:rsidRDefault="00FD3188" w:rsidP="000B5951">
            <w:pPr>
              <w:jc w:val="both"/>
            </w:pPr>
          </w:p>
        </w:tc>
        <w:tc>
          <w:tcPr>
            <w:tcW w:w="2409" w:type="dxa"/>
            <w:gridSpan w:val="3"/>
            <w:tcBorders>
              <w:top w:val="nil"/>
            </w:tcBorders>
          </w:tcPr>
          <w:p w14:paraId="2FB60FAE" w14:textId="77777777" w:rsidR="00FD3188" w:rsidRPr="00243ADB" w:rsidRDefault="00FD3188" w:rsidP="000B5951">
            <w:pPr>
              <w:jc w:val="both"/>
            </w:pPr>
          </w:p>
        </w:tc>
        <w:tc>
          <w:tcPr>
            <w:tcW w:w="567" w:type="dxa"/>
            <w:gridSpan w:val="2"/>
            <w:tcBorders>
              <w:top w:val="nil"/>
            </w:tcBorders>
          </w:tcPr>
          <w:p w14:paraId="76844047" w14:textId="77777777" w:rsidR="00FD3188" w:rsidRPr="00243ADB" w:rsidRDefault="00FD3188" w:rsidP="000B5951">
            <w:pPr>
              <w:jc w:val="both"/>
            </w:pPr>
          </w:p>
        </w:tc>
        <w:tc>
          <w:tcPr>
            <w:tcW w:w="2109" w:type="dxa"/>
            <w:gridSpan w:val="5"/>
            <w:tcBorders>
              <w:top w:val="nil"/>
            </w:tcBorders>
          </w:tcPr>
          <w:p w14:paraId="4AA2DB3A" w14:textId="77777777" w:rsidR="00FD3188" w:rsidRPr="00243ADB" w:rsidRDefault="00FD3188" w:rsidP="000B5951"/>
        </w:tc>
        <w:tc>
          <w:tcPr>
            <w:tcW w:w="1972" w:type="dxa"/>
            <w:gridSpan w:val="3"/>
            <w:tcBorders>
              <w:top w:val="nil"/>
            </w:tcBorders>
          </w:tcPr>
          <w:p w14:paraId="64C12E96" w14:textId="77777777" w:rsidR="00FD3188" w:rsidRPr="009B6531" w:rsidRDefault="00FD3188" w:rsidP="000B5951">
            <w:pPr>
              <w:jc w:val="both"/>
            </w:pPr>
          </w:p>
        </w:tc>
      </w:tr>
      <w:tr w:rsidR="00FD3188" w14:paraId="55730D2F" w14:textId="77777777" w:rsidTr="000B5951">
        <w:trPr>
          <w:trHeight w:val="284"/>
        </w:trPr>
        <w:tc>
          <w:tcPr>
            <w:tcW w:w="2802" w:type="dxa"/>
            <w:gridSpan w:val="2"/>
            <w:tcBorders>
              <w:top w:val="nil"/>
            </w:tcBorders>
          </w:tcPr>
          <w:p w14:paraId="475413A3" w14:textId="77777777" w:rsidR="00FD3188" w:rsidRPr="009B6531" w:rsidRDefault="00FD3188" w:rsidP="000B5951">
            <w:pPr>
              <w:jc w:val="both"/>
            </w:pPr>
          </w:p>
        </w:tc>
        <w:tc>
          <w:tcPr>
            <w:tcW w:w="2409" w:type="dxa"/>
            <w:gridSpan w:val="3"/>
            <w:tcBorders>
              <w:top w:val="nil"/>
            </w:tcBorders>
          </w:tcPr>
          <w:p w14:paraId="7F823D1C" w14:textId="77777777" w:rsidR="00FD3188" w:rsidRPr="009B6531" w:rsidRDefault="00FD3188" w:rsidP="000B5951">
            <w:pPr>
              <w:jc w:val="both"/>
            </w:pPr>
          </w:p>
        </w:tc>
        <w:tc>
          <w:tcPr>
            <w:tcW w:w="567" w:type="dxa"/>
            <w:gridSpan w:val="2"/>
            <w:tcBorders>
              <w:top w:val="nil"/>
            </w:tcBorders>
          </w:tcPr>
          <w:p w14:paraId="426F66C3" w14:textId="77777777" w:rsidR="00FD3188" w:rsidRPr="009B6531" w:rsidRDefault="00FD3188" w:rsidP="000B5951">
            <w:pPr>
              <w:jc w:val="both"/>
            </w:pPr>
          </w:p>
        </w:tc>
        <w:tc>
          <w:tcPr>
            <w:tcW w:w="2109" w:type="dxa"/>
            <w:gridSpan w:val="5"/>
            <w:tcBorders>
              <w:top w:val="nil"/>
            </w:tcBorders>
          </w:tcPr>
          <w:p w14:paraId="46C62FF7" w14:textId="77777777" w:rsidR="00FD3188" w:rsidRPr="009B6531" w:rsidRDefault="00FD3188" w:rsidP="000B5951"/>
        </w:tc>
        <w:tc>
          <w:tcPr>
            <w:tcW w:w="1972" w:type="dxa"/>
            <w:gridSpan w:val="3"/>
            <w:tcBorders>
              <w:top w:val="nil"/>
            </w:tcBorders>
          </w:tcPr>
          <w:p w14:paraId="3C2AEA80" w14:textId="77777777" w:rsidR="00FD3188" w:rsidRPr="009B6531" w:rsidRDefault="00FD3188" w:rsidP="000B5951">
            <w:pPr>
              <w:jc w:val="both"/>
            </w:pPr>
          </w:p>
        </w:tc>
      </w:tr>
      <w:tr w:rsidR="00FD3188" w14:paraId="74C0207B" w14:textId="77777777" w:rsidTr="000B5951">
        <w:trPr>
          <w:trHeight w:val="284"/>
        </w:trPr>
        <w:tc>
          <w:tcPr>
            <w:tcW w:w="2802" w:type="dxa"/>
            <w:gridSpan w:val="2"/>
            <w:tcBorders>
              <w:top w:val="nil"/>
            </w:tcBorders>
          </w:tcPr>
          <w:p w14:paraId="39CDB85D" w14:textId="77777777" w:rsidR="00FD3188" w:rsidRPr="009B6531" w:rsidRDefault="00FD3188" w:rsidP="000B5951">
            <w:pPr>
              <w:jc w:val="both"/>
            </w:pPr>
          </w:p>
        </w:tc>
        <w:tc>
          <w:tcPr>
            <w:tcW w:w="2409" w:type="dxa"/>
            <w:gridSpan w:val="3"/>
            <w:tcBorders>
              <w:top w:val="nil"/>
            </w:tcBorders>
          </w:tcPr>
          <w:p w14:paraId="24269E08" w14:textId="77777777" w:rsidR="00FD3188" w:rsidRPr="009B6531" w:rsidRDefault="00FD3188" w:rsidP="000B5951">
            <w:pPr>
              <w:jc w:val="both"/>
            </w:pPr>
          </w:p>
        </w:tc>
        <w:tc>
          <w:tcPr>
            <w:tcW w:w="567" w:type="dxa"/>
            <w:gridSpan w:val="2"/>
            <w:tcBorders>
              <w:top w:val="nil"/>
            </w:tcBorders>
          </w:tcPr>
          <w:p w14:paraId="78894F00" w14:textId="77777777" w:rsidR="00FD3188" w:rsidRPr="009B6531" w:rsidRDefault="00FD3188" w:rsidP="000B5951">
            <w:pPr>
              <w:jc w:val="both"/>
            </w:pPr>
          </w:p>
        </w:tc>
        <w:tc>
          <w:tcPr>
            <w:tcW w:w="2109" w:type="dxa"/>
            <w:gridSpan w:val="5"/>
            <w:tcBorders>
              <w:top w:val="nil"/>
            </w:tcBorders>
          </w:tcPr>
          <w:p w14:paraId="46A8B8BF" w14:textId="77777777" w:rsidR="00FD3188" w:rsidRPr="009B6531" w:rsidRDefault="00FD3188" w:rsidP="000B5951"/>
        </w:tc>
        <w:tc>
          <w:tcPr>
            <w:tcW w:w="1972" w:type="dxa"/>
            <w:gridSpan w:val="3"/>
            <w:tcBorders>
              <w:top w:val="nil"/>
            </w:tcBorders>
          </w:tcPr>
          <w:p w14:paraId="51C45A11" w14:textId="77777777" w:rsidR="00FD3188" w:rsidRPr="009B6531" w:rsidRDefault="00FD3188" w:rsidP="000B5951">
            <w:pPr>
              <w:jc w:val="both"/>
            </w:pPr>
          </w:p>
        </w:tc>
      </w:tr>
      <w:tr w:rsidR="00FD3188" w14:paraId="07831D65" w14:textId="77777777" w:rsidTr="000B5951">
        <w:trPr>
          <w:trHeight w:val="284"/>
        </w:trPr>
        <w:tc>
          <w:tcPr>
            <w:tcW w:w="2802" w:type="dxa"/>
            <w:gridSpan w:val="2"/>
            <w:tcBorders>
              <w:top w:val="nil"/>
            </w:tcBorders>
          </w:tcPr>
          <w:p w14:paraId="09AAF484" w14:textId="77777777" w:rsidR="00FD3188" w:rsidRDefault="00FD3188" w:rsidP="000B5951">
            <w:pPr>
              <w:jc w:val="both"/>
            </w:pPr>
          </w:p>
        </w:tc>
        <w:tc>
          <w:tcPr>
            <w:tcW w:w="2409" w:type="dxa"/>
            <w:gridSpan w:val="3"/>
            <w:tcBorders>
              <w:top w:val="nil"/>
            </w:tcBorders>
          </w:tcPr>
          <w:p w14:paraId="7E7319BB" w14:textId="77777777" w:rsidR="00FD3188" w:rsidRDefault="00FD3188" w:rsidP="000B5951">
            <w:pPr>
              <w:jc w:val="both"/>
            </w:pPr>
          </w:p>
        </w:tc>
        <w:tc>
          <w:tcPr>
            <w:tcW w:w="567" w:type="dxa"/>
            <w:gridSpan w:val="2"/>
            <w:tcBorders>
              <w:top w:val="nil"/>
            </w:tcBorders>
          </w:tcPr>
          <w:p w14:paraId="20AF1A77" w14:textId="77777777" w:rsidR="00FD3188" w:rsidRDefault="00FD3188" w:rsidP="000B5951">
            <w:pPr>
              <w:jc w:val="both"/>
            </w:pPr>
          </w:p>
        </w:tc>
        <w:tc>
          <w:tcPr>
            <w:tcW w:w="2109" w:type="dxa"/>
            <w:gridSpan w:val="5"/>
            <w:tcBorders>
              <w:top w:val="nil"/>
            </w:tcBorders>
          </w:tcPr>
          <w:p w14:paraId="789700B3" w14:textId="77777777" w:rsidR="00FD3188" w:rsidRDefault="00FD3188" w:rsidP="000B5951">
            <w:pPr>
              <w:jc w:val="both"/>
            </w:pPr>
          </w:p>
        </w:tc>
        <w:tc>
          <w:tcPr>
            <w:tcW w:w="1972" w:type="dxa"/>
            <w:gridSpan w:val="3"/>
            <w:tcBorders>
              <w:top w:val="nil"/>
            </w:tcBorders>
          </w:tcPr>
          <w:p w14:paraId="5402B914" w14:textId="77777777" w:rsidR="00FD3188" w:rsidRPr="009B6531" w:rsidRDefault="00FD3188" w:rsidP="000B5951">
            <w:pPr>
              <w:jc w:val="both"/>
            </w:pPr>
          </w:p>
        </w:tc>
      </w:tr>
      <w:tr w:rsidR="00FD3188" w14:paraId="6A65F0C4" w14:textId="77777777" w:rsidTr="000B5951">
        <w:tc>
          <w:tcPr>
            <w:tcW w:w="9859" w:type="dxa"/>
            <w:gridSpan w:val="15"/>
            <w:shd w:val="clear" w:color="auto" w:fill="F7CAAC"/>
          </w:tcPr>
          <w:p w14:paraId="4C0B5919" w14:textId="77777777" w:rsidR="00FD3188" w:rsidRDefault="00FD3188" w:rsidP="000B5951">
            <w:pPr>
              <w:jc w:val="both"/>
            </w:pPr>
            <w:r>
              <w:rPr>
                <w:b/>
              </w:rPr>
              <w:t>Údaje o vzdělání na VŠ</w:t>
            </w:r>
          </w:p>
        </w:tc>
      </w:tr>
      <w:tr w:rsidR="00FD3188" w14:paraId="32E328EA" w14:textId="77777777" w:rsidTr="000B5951">
        <w:trPr>
          <w:trHeight w:val="1020"/>
        </w:trPr>
        <w:tc>
          <w:tcPr>
            <w:tcW w:w="9859" w:type="dxa"/>
            <w:gridSpan w:val="15"/>
          </w:tcPr>
          <w:p w14:paraId="63D2837D" w14:textId="77777777" w:rsidR="00FD3188" w:rsidRPr="00243ADB" w:rsidRDefault="00FD3188" w:rsidP="000B5951">
            <w:pPr>
              <w:pStyle w:val="Default"/>
              <w:rPr>
                <w:rFonts w:ascii="Times New Roman" w:hAnsi="Times New Roman" w:cs="Times New Roman"/>
                <w:sz w:val="20"/>
                <w:szCs w:val="20"/>
              </w:rPr>
            </w:pPr>
            <w:r w:rsidRPr="00243ADB">
              <w:rPr>
                <w:rFonts w:ascii="Times New Roman" w:hAnsi="Times New Roman" w:cs="Times New Roman"/>
                <w:sz w:val="20"/>
                <w:szCs w:val="20"/>
              </w:rPr>
              <w:t>2017 – magistr (Mgr.) studijní program: Sociální práce a sociální politika, Název oboru: Sociální práce-případové poradenství, Masarykova univerzita v Brně</w:t>
            </w:r>
          </w:p>
          <w:p w14:paraId="1E0B4F05" w14:textId="77777777" w:rsidR="00FD3188" w:rsidRPr="006E5EE7" w:rsidRDefault="00FD3188" w:rsidP="000B5951">
            <w:pPr>
              <w:jc w:val="both"/>
              <w:rPr>
                <w:bCs/>
              </w:rPr>
            </w:pPr>
          </w:p>
        </w:tc>
      </w:tr>
      <w:tr w:rsidR="00FD3188" w14:paraId="1A0876F0" w14:textId="77777777" w:rsidTr="000B5951">
        <w:tc>
          <w:tcPr>
            <w:tcW w:w="9859" w:type="dxa"/>
            <w:gridSpan w:val="15"/>
            <w:shd w:val="clear" w:color="auto" w:fill="F7CAAC"/>
          </w:tcPr>
          <w:p w14:paraId="4FA57864" w14:textId="77777777" w:rsidR="00FD3188" w:rsidRDefault="00FD3188" w:rsidP="000B5951">
            <w:pPr>
              <w:jc w:val="both"/>
              <w:rPr>
                <w:b/>
              </w:rPr>
            </w:pPr>
            <w:r>
              <w:rPr>
                <w:b/>
              </w:rPr>
              <w:t>Údaje o odborném působení od absolvování VŠ</w:t>
            </w:r>
          </w:p>
        </w:tc>
      </w:tr>
      <w:tr w:rsidR="00FD3188" w14:paraId="5436579C" w14:textId="77777777" w:rsidTr="000B5951">
        <w:trPr>
          <w:trHeight w:val="1361"/>
        </w:trPr>
        <w:tc>
          <w:tcPr>
            <w:tcW w:w="9859" w:type="dxa"/>
            <w:gridSpan w:val="15"/>
          </w:tcPr>
          <w:p w14:paraId="51C78A29" w14:textId="77777777" w:rsidR="00FD3188" w:rsidRPr="00C71967" w:rsidRDefault="00FD3188" w:rsidP="000B5951">
            <w:pPr>
              <w:pStyle w:val="Default"/>
              <w:jc w:val="both"/>
              <w:rPr>
                <w:rFonts w:ascii="Times New Roman" w:hAnsi="Times New Roman" w:cs="Times New Roman"/>
                <w:bCs/>
                <w:sz w:val="20"/>
                <w:szCs w:val="20"/>
              </w:rPr>
            </w:pPr>
            <w:r w:rsidRPr="00C71967">
              <w:rPr>
                <w:rFonts w:ascii="Times New Roman" w:hAnsi="Times New Roman" w:cs="Times New Roman"/>
                <w:bCs/>
                <w:sz w:val="20"/>
                <w:szCs w:val="20"/>
              </w:rPr>
              <w:t>2024-dosud: Univerzita Tomáše Bati ve Zlíně, Fakulta logistiky a krizového řízení, akademický pracovník, pp.</w:t>
            </w:r>
          </w:p>
          <w:p w14:paraId="6F0C30D7" w14:textId="77777777" w:rsidR="00FD3188" w:rsidRPr="00C71967" w:rsidRDefault="00FD3188" w:rsidP="000B5951">
            <w:pPr>
              <w:pStyle w:val="Default"/>
              <w:jc w:val="both"/>
              <w:rPr>
                <w:rFonts w:ascii="Times New Roman" w:hAnsi="Times New Roman" w:cs="Times New Roman"/>
                <w:sz w:val="20"/>
                <w:szCs w:val="20"/>
              </w:rPr>
            </w:pPr>
            <w:r w:rsidRPr="00C71967">
              <w:rPr>
                <w:rFonts w:ascii="Times New Roman" w:hAnsi="Times New Roman" w:cs="Times New Roman"/>
                <w:bCs/>
                <w:sz w:val="20"/>
                <w:szCs w:val="20"/>
              </w:rPr>
              <w:t>2023</w:t>
            </w:r>
            <w:r>
              <w:rPr>
                <w:rFonts w:ascii="Times New Roman" w:hAnsi="Times New Roman" w:cs="Times New Roman"/>
                <w:bCs/>
                <w:sz w:val="20"/>
                <w:szCs w:val="20"/>
              </w:rPr>
              <w:t>: v</w:t>
            </w:r>
            <w:r w:rsidRPr="00C71967">
              <w:rPr>
                <w:rFonts w:ascii="Times New Roman" w:hAnsi="Times New Roman" w:cs="Times New Roman"/>
                <w:bCs/>
                <w:sz w:val="20"/>
                <w:szCs w:val="20"/>
              </w:rPr>
              <w:t>edlejší činnost</w:t>
            </w:r>
            <w:r w:rsidRPr="00C71967">
              <w:rPr>
                <w:rFonts w:ascii="Times New Roman" w:hAnsi="Times New Roman" w:cs="Times New Roman"/>
                <w:sz w:val="20"/>
                <w:szCs w:val="20"/>
              </w:rPr>
              <w:t>: Konzultační a poradenská činnost, psychoterapie – individuální, párová, rodinná</w:t>
            </w:r>
          </w:p>
          <w:p w14:paraId="41BAA22A" w14:textId="77777777" w:rsidR="00FD3188" w:rsidRPr="00C71967" w:rsidRDefault="00FD3188" w:rsidP="000B5951">
            <w:pPr>
              <w:pStyle w:val="Default"/>
              <w:jc w:val="both"/>
              <w:rPr>
                <w:rFonts w:ascii="Times New Roman" w:hAnsi="Times New Roman" w:cs="Times New Roman"/>
                <w:sz w:val="20"/>
                <w:szCs w:val="20"/>
              </w:rPr>
            </w:pPr>
            <w:r w:rsidRPr="00C71967">
              <w:rPr>
                <w:rFonts w:ascii="Times New Roman" w:hAnsi="Times New Roman" w:cs="Times New Roman"/>
                <w:bCs/>
                <w:sz w:val="20"/>
                <w:szCs w:val="20"/>
              </w:rPr>
              <w:t>2022</w:t>
            </w:r>
            <w:r>
              <w:rPr>
                <w:rFonts w:ascii="Times New Roman" w:hAnsi="Times New Roman" w:cs="Times New Roman"/>
                <w:bCs/>
                <w:sz w:val="20"/>
                <w:szCs w:val="20"/>
              </w:rPr>
              <w:t>-</w:t>
            </w:r>
            <w:r w:rsidRPr="00C71967">
              <w:rPr>
                <w:rFonts w:ascii="Times New Roman" w:hAnsi="Times New Roman" w:cs="Times New Roman"/>
                <w:bCs/>
                <w:sz w:val="20"/>
                <w:szCs w:val="20"/>
              </w:rPr>
              <w:t>dosud</w:t>
            </w:r>
            <w:r>
              <w:rPr>
                <w:rFonts w:ascii="Times New Roman" w:hAnsi="Times New Roman" w:cs="Times New Roman"/>
                <w:bCs/>
                <w:sz w:val="20"/>
                <w:szCs w:val="20"/>
              </w:rPr>
              <w:t>:</w:t>
            </w:r>
            <w:r w:rsidRPr="00C71967">
              <w:rPr>
                <w:rFonts w:ascii="Times New Roman" w:hAnsi="Times New Roman" w:cs="Times New Roman"/>
                <w:bCs/>
                <w:sz w:val="20"/>
                <w:szCs w:val="20"/>
              </w:rPr>
              <w:t xml:space="preserve"> Charita Uherský Brod, sociální pracovník služby Sociální rehabilitace, </w:t>
            </w:r>
            <w:r w:rsidRPr="00C71967">
              <w:rPr>
                <w:rFonts w:ascii="Times New Roman" w:hAnsi="Times New Roman" w:cs="Times New Roman"/>
                <w:sz w:val="20"/>
                <w:szCs w:val="20"/>
              </w:rPr>
              <w:t>přímá práce s lidmi se zdravotním postižením, Metodická a kontrolní činnost, Zástupce vedoucí služby, pp</w:t>
            </w:r>
            <w:r>
              <w:rPr>
                <w:rFonts w:ascii="Times New Roman" w:hAnsi="Times New Roman" w:cs="Times New Roman"/>
                <w:sz w:val="20"/>
                <w:szCs w:val="20"/>
              </w:rPr>
              <w:t>.</w:t>
            </w:r>
          </w:p>
          <w:p w14:paraId="2FEBFB0D" w14:textId="77777777" w:rsidR="00FD3188" w:rsidRPr="00C71967" w:rsidRDefault="00FD3188" w:rsidP="000B5951">
            <w:pPr>
              <w:pStyle w:val="Default"/>
              <w:jc w:val="both"/>
              <w:rPr>
                <w:rFonts w:ascii="Times New Roman" w:hAnsi="Times New Roman" w:cs="Times New Roman"/>
                <w:sz w:val="20"/>
                <w:szCs w:val="20"/>
              </w:rPr>
            </w:pPr>
            <w:r w:rsidRPr="00C71967">
              <w:rPr>
                <w:rFonts w:ascii="Times New Roman" w:hAnsi="Times New Roman" w:cs="Times New Roman"/>
                <w:bCs/>
                <w:sz w:val="20"/>
                <w:szCs w:val="20"/>
              </w:rPr>
              <w:t>2021-2022</w:t>
            </w:r>
            <w:r>
              <w:rPr>
                <w:rFonts w:ascii="Times New Roman" w:hAnsi="Times New Roman" w:cs="Times New Roman"/>
                <w:bCs/>
                <w:sz w:val="20"/>
                <w:szCs w:val="20"/>
              </w:rPr>
              <w:t>:</w:t>
            </w:r>
            <w:r w:rsidRPr="00C71967">
              <w:rPr>
                <w:rFonts w:ascii="Times New Roman" w:hAnsi="Times New Roman" w:cs="Times New Roman"/>
                <w:bCs/>
                <w:sz w:val="20"/>
                <w:szCs w:val="20"/>
              </w:rPr>
              <w:t xml:space="preserve"> STROP, z. ú., Zlín, doprovázející organizace, sociální pracovník, </w:t>
            </w:r>
            <w:r w:rsidRPr="00C71967">
              <w:rPr>
                <w:rFonts w:ascii="Times New Roman" w:hAnsi="Times New Roman" w:cs="Times New Roman"/>
                <w:sz w:val="20"/>
                <w:szCs w:val="20"/>
              </w:rPr>
              <w:t>Doprovázení pěstounských rodin a dětí v pěstounské péči, Poradenství a práce s pěstouny na přechodnou dobu, pp</w:t>
            </w:r>
            <w:r>
              <w:rPr>
                <w:rFonts w:ascii="Times New Roman" w:hAnsi="Times New Roman" w:cs="Times New Roman"/>
                <w:sz w:val="20"/>
                <w:szCs w:val="20"/>
              </w:rPr>
              <w:t>.</w:t>
            </w:r>
          </w:p>
          <w:p w14:paraId="0B0AFABE" w14:textId="77777777" w:rsidR="00FD3188" w:rsidRPr="00C71967" w:rsidRDefault="00FD3188" w:rsidP="000B5951">
            <w:pPr>
              <w:ind w:left="2832" w:hanging="2832"/>
              <w:jc w:val="both"/>
            </w:pPr>
            <w:r w:rsidRPr="00C71967">
              <w:rPr>
                <w:bCs/>
              </w:rPr>
              <w:t>2012-2020</w:t>
            </w:r>
            <w:r>
              <w:rPr>
                <w:bCs/>
              </w:rPr>
              <w:t>:</w:t>
            </w:r>
            <w:r w:rsidRPr="00C71967">
              <w:rPr>
                <w:bCs/>
              </w:rPr>
              <w:t xml:space="preserve"> Město Uherský Brod, Odbor sociálních věcí, Oddělení sociálně právní ochrany dětí, </w:t>
            </w:r>
            <w:r w:rsidRPr="00C71967">
              <w:t xml:space="preserve">Sociální pracovník, </w:t>
            </w:r>
          </w:p>
          <w:p w14:paraId="3F41F668" w14:textId="77777777" w:rsidR="00FD3188" w:rsidRPr="00C71967" w:rsidRDefault="00FD3188" w:rsidP="000B5951">
            <w:pPr>
              <w:ind w:left="2832" w:hanging="2832"/>
              <w:jc w:val="both"/>
            </w:pPr>
            <w:r w:rsidRPr="00C71967">
              <w:t xml:space="preserve">referent opatrovnické agendy a agendy náhradní rodinné péče, Práce s cílovou skupinou ohrožených dětí a jejich rodin, </w:t>
            </w:r>
          </w:p>
          <w:p w14:paraId="6096D423" w14:textId="77777777" w:rsidR="00FD3188" w:rsidRPr="00C71967" w:rsidRDefault="00FD3188" w:rsidP="000B5951">
            <w:pPr>
              <w:ind w:left="2832" w:hanging="2832"/>
              <w:jc w:val="both"/>
              <w:rPr>
                <w:bCs/>
              </w:rPr>
            </w:pPr>
            <w:r w:rsidRPr="00C71967">
              <w:t>práce s náhradní rodinou, s rodinou v rozvodových situacích, poradenství a práce s dysfunkční rodinou, pp</w:t>
            </w:r>
          </w:p>
          <w:p w14:paraId="1555332F" w14:textId="77777777" w:rsidR="00FD3188" w:rsidRPr="00C71967" w:rsidRDefault="00FD3188" w:rsidP="000B5951">
            <w:pPr>
              <w:ind w:left="2832" w:hanging="2832"/>
              <w:jc w:val="both"/>
            </w:pPr>
            <w:r w:rsidRPr="00C71967">
              <w:rPr>
                <w:bCs/>
              </w:rPr>
              <w:t xml:space="preserve">06/2012-09/2012 Charita Uherský Brod, Azylový dům pro matky s dětmi v tísni, sociální pracovník, </w:t>
            </w:r>
            <w:r w:rsidRPr="00C71967">
              <w:t xml:space="preserve">Poradenství a </w:t>
            </w:r>
          </w:p>
          <w:p w14:paraId="00995E35" w14:textId="77777777" w:rsidR="00FD3188" w:rsidRPr="00C71967" w:rsidRDefault="00FD3188" w:rsidP="000B5951">
            <w:pPr>
              <w:ind w:left="2832" w:hanging="2832"/>
              <w:jc w:val="both"/>
            </w:pPr>
            <w:r w:rsidRPr="00C71967">
              <w:t>práce s ohroženými dětmi a jejich rodinami, pp</w:t>
            </w:r>
          </w:p>
          <w:p w14:paraId="16BFB959" w14:textId="77777777" w:rsidR="00FD3188" w:rsidRPr="00424EE8" w:rsidRDefault="00FD3188" w:rsidP="000B5951">
            <w:pPr>
              <w:jc w:val="both"/>
            </w:pPr>
          </w:p>
        </w:tc>
      </w:tr>
      <w:tr w:rsidR="00FD3188" w14:paraId="7EFFD665" w14:textId="77777777" w:rsidTr="000B5951">
        <w:trPr>
          <w:trHeight w:val="250"/>
        </w:trPr>
        <w:tc>
          <w:tcPr>
            <w:tcW w:w="9859" w:type="dxa"/>
            <w:gridSpan w:val="15"/>
            <w:shd w:val="clear" w:color="auto" w:fill="F7CAAC"/>
          </w:tcPr>
          <w:p w14:paraId="43CBDD91" w14:textId="77777777" w:rsidR="00FD3188" w:rsidRDefault="00FD3188" w:rsidP="000B5951">
            <w:pPr>
              <w:jc w:val="both"/>
            </w:pPr>
            <w:r>
              <w:rPr>
                <w:b/>
              </w:rPr>
              <w:t>Zkušenosti s vedením kvalifikačních a rigorózních prací</w:t>
            </w:r>
          </w:p>
        </w:tc>
      </w:tr>
      <w:tr w:rsidR="00FD3188" w14:paraId="609EA1FA" w14:textId="77777777" w:rsidTr="000B5951">
        <w:trPr>
          <w:trHeight w:val="1020"/>
        </w:trPr>
        <w:tc>
          <w:tcPr>
            <w:tcW w:w="9859" w:type="dxa"/>
            <w:gridSpan w:val="15"/>
          </w:tcPr>
          <w:p w14:paraId="37D0CEE9" w14:textId="77777777" w:rsidR="00FD3188" w:rsidRDefault="00FD3188" w:rsidP="000B5951">
            <w:pPr>
              <w:jc w:val="both"/>
            </w:pPr>
          </w:p>
        </w:tc>
      </w:tr>
      <w:tr w:rsidR="00FD3188" w14:paraId="0DDE2C73" w14:textId="77777777" w:rsidTr="000B5951">
        <w:trPr>
          <w:cantSplit/>
        </w:trPr>
        <w:tc>
          <w:tcPr>
            <w:tcW w:w="3347" w:type="dxa"/>
            <w:gridSpan w:val="3"/>
            <w:tcBorders>
              <w:top w:val="single" w:sz="12" w:space="0" w:color="auto"/>
            </w:tcBorders>
            <w:shd w:val="clear" w:color="auto" w:fill="F7CAAC"/>
          </w:tcPr>
          <w:p w14:paraId="40B8CBC9"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0C6EC14E"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FFA744D"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64C72D6" w14:textId="77777777" w:rsidR="00FD3188" w:rsidRDefault="00FD3188" w:rsidP="000B5951">
            <w:pPr>
              <w:jc w:val="both"/>
              <w:rPr>
                <w:b/>
              </w:rPr>
            </w:pPr>
            <w:r>
              <w:rPr>
                <w:b/>
              </w:rPr>
              <w:t>Ohlasy publikací</w:t>
            </w:r>
          </w:p>
        </w:tc>
      </w:tr>
      <w:tr w:rsidR="00FD3188" w14:paraId="487856D8" w14:textId="77777777" w:rsidTr="000B5951">
        <w:trPr>
          <w:cantSplit/>
        </w:trPr>
        <w:tc>
          <w:tcPr>
            <w:tcW w:w="3347" w:type="dxa"/>
            <w:gridSpan w:val="3"/>
          </w:tcPr>
          <w:p w14:paraId="1F5BEDCE" w14:textId="77777777" w:rsidR="00FD3188" w:rsidRDefault="00FD3188" w:rsidP="000B5951">
            <w:pPr>
              <w:jc w:val="both"/>
            </w:pPr>
          </w:p>
        </w:tc>
        <w:tc>
          <w:tcPr>
            <w:tcW w:w="2245" w:type="dxa"/>
            <w:gridSpan w:val="3"/>
          </w:tcPr>
          <w:p w14:paraId="24BEA9E4" w14:textId="77777777" w:rsidR="00FD3188" w:rsidRDefault="00FD3188" w:rsidP="000B5951">
            <w:pPr>
              <w:jc w:val="both"/>
            </w:pPr>
          </w:p>
        </w:tc>
        <w:tc>
          <w:tcPr>
            <w:tcW w:w="2248" w:type="dxa"/>
            <w:gridSpan w:val="5"/>
            <w:tcBorders>
              <w:right w:val="single" w:sz="12" w:space="0" w:color="auto"/>
            </w:tcBorders>
          </w:tcPr>
          <w:p w14:paraId="41885031" w14:textId="77777777" w:rsidR="00FD3188" w:rsidRDefault="00FD3188" w:rsidP="000B5951">
            <w:pPr>
              <w:jc w:val="both"/>
            </w:pPr>
          </w:p>
        </w:tc>
        <w:tc>
          <w:tcPr>
            <w:tcW w:w="632" w:type="dxa"/>
            <w:gridSpan w:val="2"/>
            <w:tcBorders>
              <w:left w:val="single" w:sz="12" w:space="0" w:color="auto"/>
            </w:tcBorders>
            <w:shd w:val="clear" w:color="auto" w:fill="F7CAAC"/>
          </w:tcPr>
          <w:p w14:paraId="257942C4" w14:textId="77777777" w:rsidR="00FD3188" w:rsidRPr="00F20AEF" w:rsidRDefault="00FD3188" w:rsidP="000B5951">
            <w:pPr>
              <w:jc w:val="both"/>
            </w:pPr>
            <w:r w:rsidRPr="00F20AEF">
              <w:rPr>
                <w:b/>
              </w:rPr>
              <w:t>WoS</w:t>
            </w:r>
          </w:p>
        </w:tc>
        <w:tc>
          <w:tcPr>
            <w:tcW w:w="693" w:type="dxa"/>
            <w:shd w:val="clear" w:color="auto" w:fill="F7CAAC"/>
          </w:tcPr>
          <w:p w14:paraId="38032050"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6AFB5EFF" w14:textId="77777777" w:rsidR="00FD3188" w:rsidRDefault="00FD3188" w:rsidP="000B5951">
            <w:pPr>
              <w:jc w:val="both"/>
            </w:pPr>
            <w:r>
              <w:rPr>
                <w:b/>
                <w:sz w:val="18"/>
              </w:rPr>
              <w:t>ostatní</w:t>
            </w:r>
          </w:p>
        </w:tc>
      </w:tr>
      <w:tr w:rsidR="00FD3188" w14:paraId="5124DA7F" w14:textId="77777777" w:rsidTr="000B5951">
        <w:trPr>
          <w:cantSplit/>
          <w:trHeight w:val="70"/>
        </w:trPr>
        <w:tc>
          <w:tcPr>
            <w:tcW w:w="3347" w:type="dxa"/>
            <w:gridSpan w:val="3"/>
            <w:shd w:val="clear" w:color="auto" w:fill="F7CAAC"/>
          </w:tcPr>
          <w:p w14:paraId="4BA88033" w14:textId="77777777" w:rsidR="00FD3188" w:rsidRDefault="00FD3188" w:rsidP="000B5951">
            <w:pPr>
              <w:jc w:val="both"/>
            </w:pPr>
            <w:r>
              <w:rPr>
                <w:b/>
              </w:rPr>
              <w:t>Obor jmenovacího řízení</w:t>
            </w:r>
          </w:p>
        </w:tc>
        <w:tc>
          <w:tcPr>
            <w:tcW w:w="2245" w:type="dxa"/>
            <w:gridSpan w:val="3"/>
            <w:shd w:val="clear" w:color="auto" w:fill="F7CAAC"/>
          </w:tcPr>
          <w:p w14:paraId="1A4AF54D"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48B15D78" w14:textId="77777777" w:rsidR="00FD3188" w:rsidRDefault="00FD3188" w:rsidP="000B5951">
            <w:pPr>
              <w:jc w:val="both"/>
            </w:pPr>
            <w:r>
              <w:rPr>
                <w:b/>
              </w:rPr>
              <w:t>Řízení konáno na VŠ</w:t>
            </w:r>
          </w:p>
        </w:tc>
        <w:tc>
          <w:tcPr>
            <w:tcW w:w="632" w:type="dxa"/>
            <w:gridSpan w:val="2"/>
            <w:tcBorders>
              <w:left w:val="single" w:sz="12" w:space="0" w:color="auto"/>
            </w:tcBorders>
          </w:tcPr>
          <w:p w14:paraId="575B9DE8" w14:textId="38F75485" w:rsidR="00FD3188" w:rsidRPr="00F20AEF" w:rsidRDefault="00400C79" w:rsidP="000B5951">
            <w:pPr>
              <w:jc w:val="both"/>
              <w:rPr>
                <w:b/>
              </w:rPr>
            </w:pPr>
            <w:ins w:id="4328" w:author="Eva Skýbová" w:date="2024-05-15T10:03:00Z">
              <w:r>
                <w:rPr>
                  <w:b/>
                </w:rPr>
                <w:t>0</w:t>
              </w:r>
            </w:ins>
          </w:p>
        </w:tc>
        <w:tc>
          <w:tcPr>
            <w:tcW w:w="693" w:type="dxa"/>
          </w:tcPr>
          <w:p w14:paraId="70C5BAE6" w14:textId="3595E964" w:rsidR="00FD3188" w:rsidRPr="00F20AEF" w:rsidRDefault="00400C79" w:rsidP="000B5951">
            <w:pPr>
              <w:jc w:val="both"/>
              <w:rPr>
                <w:b/>
              </w:rPr>
            </w:pPr>
            <w:ins w:id="4329" w:author="Eva Skýbová" w:date="2024-05-15T10:03:00Z">
              <w:r>
                <w:rPr>
                  <w:b/>
                </w:rPr>
                <w:t>0</w:t>
              </w:r>
            </w:ins>
          </w:p>
        </w:tc>
        <w:tc>
          <w:tcPr>
            <w:tcW w:w="694" w:type="dxa"/>
          </w:tcPr>
          <w:p w14:paraId="6C9FFFCA" w14:textId="31950C89" w:rsidR="00FD3188" w:rsidRPr="005B7443" w:rsidRDefault="00400C79" w:rsidP="000B5951">
            <w:pPr>
              <w:jc w:val="both"/>
              <w:rPr>
                <w:b/>
              </w:rPr>
            </w:pPr>
            <w:ins w:id="4330" w:author="Eva Skýbová" w:date="2024-05-15T10:03:00Z">
              <w:r>
                <w:rPr>
                  <w:b/>
                </w:rPr>
                <w:t>0</w:t>
              </w:r>
            </w:ins>
          </w:p>
        </w:tc>
      </w:tr>
      <w:tr w:rsidR="00FD3188" w14:paraId="587EC4C3" w14:textId="77777777" w:rsidTr="000B5951">
        <w:trPr>
          <w:trHeight w:val="205"/>
        </w:trPr>
        <w:tc>
          <w:tcPr>
            <w:tcW w:w="3347" w:type="dxa"/>
            <w:gridSpan w:val="3"/>
          </w:tcPr>
          <w:p w14:paraId="0DDF2C8E" w14:textId="77777777" w:rsidR="00FD3188" w:rsidRDefault="00FD3188" w:rsidP="000B5951">
            <w:pPr>
              <w:jc w:val="both"/>
            </w:pPr>
          </w:p>
        </w:tc>
        <w:tc>
          <w:tcPr>
            <w:tcW w:w="2245" w:type="dxa"/>
            <w:gridSpan w:val="3"/>
          </w:tcPr>
          <w:p w14:paraId="45BD0513" w14:textId="77777777" w:rsidR="00FD3188" w:rsidRDefault="00FD3188" w:rsidP="000B5951">
            <w:pPr>
              <w:jc w:val="both"/>
            </w:pPr>
          </w:p>
        </w:tc>
        <w:tc>
          <w:tcPr>
            <w:tcW w:w="2248" w:type="dxa"/>
            <w:gridSpan w:val="5"/>
            <w:tcBorders>
              <w:right w:val="single" w:sz="12" w:space="0" w:color="auto"/>
            </w:tcBorders>
          </w:tcPr>
          <w:p w14:paraId="7F787A4C"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4BF8B1FD" w14:textId="77777777" w:rsidR="00FD3188" w:rsidRPr="00F20AEF" w:rsidRDefault="00FD3188" w:rsidP="000B5951">
            <w:pPr>
              <w:jc w:val="both"/>
              <w:rPr>
                <w:b/>
                <w:sz w:val="18"/>
              </w:rPr>
            </w:pPr>
            <w:r w:rsidRPr="00F20AEF">
              <w:rPr>
                <w:b/>
                <w:sz w:val="18"/>
              </w:rPr>
              <w:t>H-index WoS/Scopus</w:t>
            </w:r>
          </w:p>
        </w:tc>
        <w:tc>
          <w:tcPr>
            <w:tcW w:w="694" w:type="dxa"/>
            <w:vAlign w:val="center"/>
          </w:tcPr>
          <w:p w14:paraId="1ED124D5" w14:textId="5401F7B0" w:rsidR="00FD3188" w:rsidRPr="005B7443" w:rsidRDefault="00FD3188" w:rsidP="000B5951">
            <w:pPr>
              <w:rPr>
                <w:b/>
              </w:rPr>
            </w:pPr>
            <w:r w:rsidRPr="005B7443">
              <w:rPr>
                <w:b/>
              </w:rPr>
              <w:t xml:space="preserve">   </w:t>
            </w:r>
            <w:ins w:id="4331" w:author="Eva Skýbová" w:date="2024-05-15T10:03:00Z">
              <w:r w:rsidR="00400C79">
                <w:rPr>
                  <w:b/>
                </w:rPr>
                <w:t>0/0</w:t>
              </w:r>
            </w:ins>
          </w:p>
        </w:tc>
      </w:tr>
      <w:tr w:rsidR="00FD3188" w14:paraId="077C85B2" w14:textId="77777777" w:rsidTr="000B5951">
        <w:tc>
          <w:tcPr>
            <w:tcW w:w="9859" w:type="dxa"/>
            <w:gridSpan w:val="15"/>
            <w:shd w:val="clear" w:color="auto" w:fill="F7CAAC"/>
          </w:tcPr>
          <w:p w14:paraId="124F4E53"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400C79" w14:paraId="2F71AAFC" w14:textId="77777777" w:rsidTr="000B5951">
        <w:trPr>
          <w:ins w:id="4332" w:author="Eva Skýbová" w:date="2024-05-15T10:02:00Z"/>
        </w:trPr>
        <w:tc>
          <w:tcPr>
            <w:tcW w:w="9859" w:type="dxa"/>
            <w:gridSpan w:val="15"/>
            <w:shd w:val="clear" w:color="auto" w:fill="F7CAAC"/>
          </w:tcPr>
          <w:p w14:paraId="6DF066C3" w14:textId="77777777" w:rsidR="00400C79" w:rsidRPr="008A7290" w:rsidRDefault="00400C79" w:rsidP="00400C79">
            <w:pPr>
              <w:rPr>
                <w:ins w:id="4333" w:author="Eva Skýbová" w:date="2024-05-15T10:03:00Z"/>
              </w:rPr>
            </w:pPr>
            <w:ins w:id="4334" w:author="Eva Skýbová" w:date="2024-05-15T10:03:00Z">
              <w:r w:rsidRPr="008A7290">
                <w:t>2018-2022: Osvědčení – odborný kurz „Zaměřený na řešení orientovaný přístup v rámci metod sociální práce“, akreditace na MPSV</w:t>
              </w:r>
            </w:ins>
          </w:p>
          <w:p w14:paraId="3AA33EBA" w14:textId="77777777" w:rsidR="00400C79" w:rsidRPr="008A7290" w:rsidRDefault="00400C79" w:rsidP="00400C79">
            <w:pPr>
              <w:rPr>
                <w:ins w:id="4335" w:author="Eva Skýbová" w:date="2024-05-15T10:03:00Z"/>
              </w:rPr>
            </w:pPr>
            <w:ins w:id="4336" w:author="Eva Skýbová" w:date="2024-05-15T10:03:00Z">
              <w:r w:rsidRPr="008A7290">
                <w:t>Květen 2002: osvědčení „Solutions Focus“ – komplexní výcvik v psychoterapii, zaměřené na řešení</w:t>
              </w:r>
            </w:ins>
          </w:p>
          <w:p w14:paraId="3624738D" w14:textId="77777777" w:rsidR="00400C79" w:rsidRDefault="00400C79" w:rsidP="000B5951">
            <w:pPr>
              <w:jc w:val="both"/>
              <w:rPr>
                <w:ins w:id="4337" w:author="Eva Skýbová" w:date="2024-05-15T10:02:00Z"/>
                <w:b/>
              </w:rPr>
            </w:pPr>
          </w:p>
        </w:tc>
      </w:tr>
      <w:tr w:rsidR="00FD3188" w14:paraId="5AC381AE" w14:textId="77777777" w:rsidTr="000B5951">
        <w:trPr>
          <w:trHeight w:val="218"/>
        </w:trPr>
        <w:tc>
          <w:tcPr>
            <w:tcW w:w="9859" w:type="dxa"/>
            <w:gridSpan w:val="15"/>
            <w:shd w:val="clear" w:color="auto" w:fill="F7CAAC"/>
          </w:tcPr>
          <w:p w14:paraId="4F21B257" w14:textId="77777777" w:rsidR="00FD3188" w:rsidRDefault="00FD3188" w:rsidP="000B5951">
            <w:pPr>
              <w:rPr>
                <w:b/>
              </w:rPr>
            </w:pPr>
            <w:r>
              <w:rPr>
                <w:b/>
              </w:rPr>
              <w:t>Působení v zahraničí</w:t>
            </w:r>
          </w:p>
        </w:tc>
      </w:tr>
      <w:tr w:rsidR="00FD3188" w14:paraId="19AAD48D" w14:textId="77777777" w:rsidTr="000B5951">
        <w:trPr>
          <w:trHeight w:val="328"/>
        </w:trPr>
        <w:tc>
          <w:tcPr>
            <w:tcW w:w="9859" w:type="dxa"/>
            <w:gridSpan w:val="15"/>
          </w:tcPr>
          <w:p w14:paraId="1952D465" w14:textId="77777777" w:rsidR="00FD3188" w:rsidRDefault="00FD3188" w:rsidP="000B5951">
            <w:pPr>
              <w:rPr>
                <w:b/>
              </w:rPr>
            </w:pPr>
          </w:p>
        </w:tc>
      </w:tr>
      <w:tr w:rsidR="00FD3188" w14:paraId="1706C8B4" w14:textId="77777777" w:rsidTr="000B5951">
        <w:trPr>
          <w:cantSplit/>
          <w:trHeight w:val="470"/>
        </w:trPr>
        <w:tc>
          <w:tcPr>
            <w:tcW w:w="2518" w:type="dxa"/>
            <w:shd w:val="clear" w:color="auto" w:fill="F7CAAC"/>
          </w:tcPr>
          <w:p w14:paraId="49A8DEFE" w14:textId="77777777" w:rsidR="00FD3188" w:rsidRDefault="00FD3188" w:rsidP="000B5951">
            <w:pPr>
              <w:jc w:val="both"/>
              <w:rPr>
                <w:b/>
              </w:rPr>
            </w:pPr>
            <w:r>
              <w:rPr>
                <w:b/>
              </w:rPr>
              <w:t xml:space="preserve">Podpis </w:t>
            </w:r>
          </w:p>
        </w:tc>
        <w:tc>
          <w:tcPr>
            <w:tcW w:w="4536" w:type="dxa"/>
            <w:gridSpan w:val="8"/>
          </w:tcPr>
          <w:p w14:paraId="6E7F91D5" w14:textId="77777777" w:rsidR="00FD3188" w:rsidRDefault="00FD3188" w:rsidP="000B5951">
            <w:pPr>
              <w:jc w:val="both"/>
            </w:pPr>
          </w:p>
        </w:tc>
        <w:tc>
          <w:tcPr>
            <w:tcW w:w="786" w:type="dxa"/>
            <w:gridSpan w:val="2"/>
            <w:shd w:val="clear" w:color="auto" w:fill="F7CAAC"/>
          </w:tcPr>
          <w:p w14:paraId="2F0A973C" w14:textId="77777777" w:rsidR="00FD3188" w:rsidRDefault="00FD3188" w:rsidP="000B5951">
            <w:pPr>
              <w:jc w:val="both"/>
            </w:pPr>
            <w:r>
              <w:rPr>
                <w:b/>
              </w:rPr>
              <w:t>datum</w:t>
            </w:r>
          </w:p>
        </w:tc>
        <w:tc>
          <w:tcPr>
            <w:tcW w:w="2019" w:type="dxa"/>
            <w:gridSpan w:val="4"/>
          </w:tcPr>
          <w:p w14:paraId="4458A034" w14:textId="77777777" w:rsidR="00FD3188" w:rsidRDefault="00FD3188" w:rsidP="000B5951">
            <w:pPr>
              <w:jc w:val="both"/>
            </w:pPr>
          </w:p>
        </w:tc>
      </w:tr>
    </w:tbl>
    <w:p w14:paraId="7A4E64BF" w14:textId="77777777" w:rsidR="00FD3188" w:rsidRDefault="00FD3188" w:rsidP="00FD3188"/>
    <w:p w14:paraId="2C7BFEE8"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02347EAB" w14:textId="77777777" w:rsidTr="000B5951">
        <w:tc>
          <w:tcPr>
            <w:tcW w:w="9859" w:type="dxa"/>
            <w:gridSpan w:val="15"/>
            <w:tcBorders>
              <w:bottom w:val="double" w:sz="4" w:space="0" w:color="auto"/>
            </w:tcBorders>
            <w:shd w:val="clear" w:color="auto" w:fill="BDD6EE"/>
          </w:tcPr>
          <w:p w14:paraId="2BEEC627" w14:textId="77777777" w:rsidR="00FD3188" w:rsidRDefault="00FD3188" w:rsidP="000B5951">
            <w:pPr>
              <w:jc w:val="both"/>
              <w:rPr>
                <w:b/>
                <w:sz w:val="28"/>
              </w:rPr>
            </w:pPr>
            <w:r>
              <w:rPr>
                <w:b/>
                <w:sz w:val="28"/>
              </w:rPr>
              <w:lastRenderedPageBreak/>
              <w:t>C-I – Personální zabezpečení</w:t>
            </w:r>
          </w:p>
        </w:tc>
      </w:tr>
      <w:tr w:rsidR="00FD3188" w14:paraId="3C349869" w14:textId="77777777" w:rsidTr="000B5951">
        <w:tc>
          <w:tcPr>
            <w:tcW w:w="2518" w:type="dxa"/>
            <w:tcBorders>
              <w:top w:val="double" w:sz="4" w:space="0" w:color="auto"/>
            </w:tcBorders>
            <w:shd w:val="clear" w:color="auto" w:fill="F7CAAC"/>
          </w:tcPr>
          <w:p w14:paraId="32EC17F3" w14:textId="77777777" w:rsidR="00FD3188" w:rsidRDefault="00FD3188" w:rsidP="000B5951">
            <w:pPr>
              <w:jc w:val="both"/>
              <w:rPr>
                <w:b/>
              </w:rPr>
            </w:pPr>
            <w:r>
              <w:rPr>
                <w:b/>
              </w:rPr>
              <w:t>Vysoká škola</w:t>
            </w:r>
          </w:p>
        </w:tc>
        <w:tc>
          <w:tcPr>
            <w:tcW w:w="7341" w:type="dxa"/>
            <w:gridSpan w:val="14"/>
          </w:tcPr>
          <w:p w14:paraId="265F971A" w14:textId="77777777" w:rsidR="00FD3188" w:rsidRDefault="00FD3188" w:rsidP="000B5951">
            <w:pPr>
              <w:jc w:val="both"/>
            </w:pPr>
            <w:r w:rsidRPr="001B2AE1">
              <w:t>Univerzita Tomáše Bati ve Zlíně</w:t>
            </w:r>
          </w:p>
        </w:tc>
      </w:tr>
      <w:tr w:rsidR="00FD3188" w14:paraId="5F7471F5" w14:textId="77777777" w:rsidTr="000B5951">
        <w:tc>
          <w:tcPr>
            <w:tcW w:w="2518" w:type="dxa"/>
            <w:shd w:val="clear" w:color="auto" w:fill="F7CAAC"/>
          </w:tcPr>
          <w:p w14:paraId="48C7D76D" w14:textId="77777777" w:rsidR="00FD3188" w:rsidRDefault="00FD3188" w:rsidP="000B5951">
            <w:pPr>
              <w:jc w:val="both"/>
              <w:rPr>
                <w:b/>
              </w:rPr>
            </w:pPr>
            <w:r>
              <w:rPr>
                <w:b/>
              </w:rPr>
              <w:t>Součást vysoké školy</w:t>
            </w:r>
          </w:p>
        </w:tc>
        <w:tc>
          <w:tcPr>
            <w:tcW w:w="7341" w:type="dxa"/>
            <w:gridSpan w:val="14"/>
          </w:tcPr>
          <w:p w14:paraId="35A03DED" w14:textId="77777777" w:rsidR="00FD3188" w:rsidRDefault="00FD3188" w:rsidP="000B5951">
            <w:pPr>
              <w:jc w:val="both"/>
            </w:pPr>
            <w:r>
              <w:t>Fakulta logistiky a krizového řízení</w:t>
            </w:r>
          </w:p>
        </w:tc>
      </w:tr>
      <w:tr w:rsidR="00FD3188" w14:paraId="1937A584" w14:textId="77777777" w:rsidTr="000B5951">
        <w:tc>
          <w:tcPr>
            <w:tcW w:w="2518" w:type="dxa"/>
            <w:shd w:val="clear" w:color="auto" w:fill="F7CAAC"/>
          </w:tcPr>
          <w:p w14:paraId="11449B13" w14:textId="77777777" w:rsidR="00FD3188" w:rsidRDefault="00FD3188" w:rsidP="000B5951">
            <w:pPr>
              <w:jc w:val="both"/>
              <w:rPr>
                <w:b/>
              </w:rPr>
            </w:pPr>
            <w:r>
              <w:rPr>
                <w:b/>
              </w:rPr>
              <w:t>Název studijního programu</w:t>
            </w:r>
          </w:p>
        </w:tc>
        <w:tc>
          <w:tcPr>
            <w:tcW w:w="7341" w:type="dxa"/>
            <w:gridSpan w:val="14"/>
          </w:tcPr>
          <w:p w14:paraId="0FFDDDEE" w14:textId="77777777" w:rsidR="00FD3188" w:rsidRDefault="00FD3188" w:rsidP="000B5951">
            <w:pPr>
              <w:jc w:val="both"/>
            </w:pPr>
            <w:r>
              <w:t>Risk Management</w:t>
            </w:r>
          </w:p>
        </w:tc>
      </w:tr>
      <w:tr w:rsidR="00FD3188" w14:paraId="1C02C9F9" w14:textId="77777777" w:rsidTr="000B5951">
        <w:tc>
          <w:tcPr>
            <w:tcW w:w="2518" w:type="dxa"/>
            <w:shd w:val="clear" w:color="auto" w:fill="F7CAAC"/>
          </w:tcPr>
          <w:p w14:paraId="06D57952" w14:textId="77777777" w:rsidR="00FD3188" w:rsidRDefault="00FD3188" w:rsidP="000B5951">
            <w:pPr>
              <w:jc w:val="both"/>
              <w:rPr>
                <w:b/>
              </w:rPr>
            </w:pPr>
            <w:r>
              <w:rPr>
                <w:b/>
              </w:rPr>
              <w:t>Jméno a příjmení</w:t>
            </w:r>
          </w:p>
        </w:tc>
        <w:tc>
          <w:tcPr>
            <w:tcW w:w="4536" w:type="dxa"/>
            <w:gridSpan w:val="8"/>
          </w:tcPr>
          <w:p w14:paraId="469BF363" w14:textId="77777777" w:rsidR="00FD3188" w:rsidRPr="00A42879" w:rsidRDefault="00FD3188" w:rsidP="000B5951">
            <w:pPr>
              <w:jc w:val="both"/>
              <w:rPr>
                <w:b/>
                <w:bCs/>
              </w:rPr>
            </w:pPr>
            <w:r>
              <w:rPr>
                <w:b/>
                <w:bCs/>
              </w:rPr>
              <w:t>Jakub Trojan</w:t>
            </w:r>
          </w:p>
        </w:tc>
        <w:tc>
          <w:tcPr>
            <w:tcW w:w="709" w:type="dxa"/>
            <w:shd w:val="clear" w:color="auto" w:fill="F7CAAC"/>
          </w:tcPr>
          <w:p w14:paraId="67D50A6F" w14:textId="77777777" w:rsidR="00FD3188" w:rsidRDefault="00FD3188" w:rsidP="000B5951">
            <w:pPr>
              <w:jc w:val="both"/>
              <w:rPr>
                <w:b/>
              </w:rPr>
            </w:pPr>
            <w:r>
              <w:rPr>
                <w:b/>
              </w:rPr>
              <w:t>Tituly</w:t>
            </w:r>
          </w:p>
        </w:tc>
        <w:tc>
          <w:tcPr>
            <w:tcW w:w="2096" w:type="dxa"/>
            <w:gridSpan w:val="5"/>
          </w:tcPr>
          <w:p w14:paraId="72FE2C9F" w14:textId="77777777" w:rsidR="00FD3188" w:rsidRDefault="00FD3188" w:rsidP="000B5951">
            <w:r>
              <w:t xml:space="preserve">RNDr., MSc, MBA, Ph.D. </w:t>
            </w:r>
          </w:p>
        </w:tc>
      </w:tr>
      <w:tr w:rsidR="00FD3188" w14:paraId="2189A253" w14:textId="77777777" w:rsidTr="000B5951">
        <w:tc>
          <w:tcPr>
            <w:tcW w:w="2518" w:type="dxa"/>
            <w:shd w:val="clear" w:color="auto" w:fill="F7CAAC"/>
          </w:tcPr>
          <w:p w14:paraId="320B12D3" w14:textId="77777777" w:rsidR="00FD3188" w:rsidRDefault="00FD3188" w:rsidP="000B5951">
            <w:pPr>
              <w:jc w:val="both"/>
              <w:rPr>
                <w:b/>
              </w:rPr>
            </w:pPr>
            <w:r>
              <w:rPr>
                <w:b/>
              </w:rPr>
              <w:t>Rok narození</w:t>
            </w:r>
          </w:p>
        </w:tc>
        <w:tc>
          <w:tcPr>
            <w:tcW w:w="829" w:type="dxa"/>
            <w:gridSpan w:val="2"/>
          </w:tcPr>
          <w:p w14:paraId="6DDDF96C" w14:textId="77777777" w:rsidR="00FD3188" w:rsidRDefault="00FD3188" w:rsidP="000B5951">
            <w:pPr>
              <w:jc w:val="both"/>
            </w:pPr>
            <w:r>
              <w:t>1984</w:t>
            </w:r>
          </w:p>
        </w:tc>
        <w:tc>
          <w:tcPr>
            <w:tcW w:w="1721" w:type="dxa"/>
            <w:shd w:val="clear" w:color="auto" w:fill="F7CAAC"/>
          </w:tcPr>
          <w:p w14:paraId="77B69D17" w14:textId="77777777" w:rsidR="00FD3188" w:rsidRDefault="00FD3188" w:rsidP="000B5951">
            <w:pPr>
              <w:jc w:val="both"/>
              <w:rPr>
                <w:b/>
              </w:rPr>
            </w:pPr>
            <w:r>
              <w:rPr>
                <w:b/>
              </w:rPr>
              <w:t>typ vztahu k VŠ</w:t>
            </w:r>
          </w:p>
        </w:tc>
        <w:tc>
          <w:tcPr>
            <w:tcW w:w="992" w:type="dxa"/>
            <w:gridSpan w:val="4"/>
          </w:tcPr>
          <w:p w14:paraId="33B57B1C" w14:textId="77777777" w:rsidR="00FD3188" w:rsidRPr="00124859" w:rsidRDefault="00FD3188" w:rsidP="000B5951">
            <w:pPr>
              <w:jc w:val="both"/>
              <w:rPr>
                <w:i/>
                <w:iCs/>
              </w:rPr>
            </w:pPr>
            <w:r w:rsidRPr="00124859">
              <w:rPr>
                <w:i/>
                <w:iCs/>
              </w:rPr>
              <w:t>pp.</w:t>
            </w:r>
          </w:p>
        </w:tc>
        <w:tc>
          <w:tcPr>
            <w:tcW w:w="994" w:type="dxa"/>
            <w:shd w:val="clear" w:color="auto" w:fill="F7CAAC"/>
          </w:tcPr>
          <w:p w14:paraId="5440AF79" w14:textId="77777777" w:rsidR="00FD3188" w:rsidRDefault="00FD3188" w:rsidP="000B5951">
            <w:pPr>
              <w:jc w:val="both"/>
              <w:rPr>
                <w:b/>
              </w:rPr>
            </w:pPr>
            <w:r>
              <w:rPr>
                <w:b/>
              </w:rPr>
              <w:t>rozsah</w:t>
            </w:r>
          </w:p>
        </w:tc>
        <w:tc>
          <w:tcPr>
            <w:tcW w:w="709" w:type="dxa"/>
          </w:tcPr>
          <w:p w14:paraId="509887AD" w14:textId="77777777" w:rsidR="00FD3188" w:rsidRDefault="00FD3188" w:rsidP="000B5951">
            <w:pPr>
              <w:jc w:val="both"/>
            </w:pPr>
            <w:r>
              <w:t>40</w:t>
            </w:r>
          </w:p>
        </w:tc>
        <w:tc>
          <w:tcPr>
            <w:tcW w:w="709" w:type="dxa"/>
            <w:gridSpan w:val="3"/>
            <w:shd w:val="clear" w:color="auto" w:fill="F7CAAC"/>
          </w:tcPr>
          <w:p w14:paraId="0699E612" w14:textId="77777777" w:rsidR="00FD3188" w:rsidRDefault="00FD3188" w:rsidP="000B5951">
            <w:pPr>
              <w:jc w:val="both"/>
              <w:rPr>
                <w:b/>
              </w:rPr>
            </w:pPr>
            <w:r>
              <w:rPr>
                <w:b/>
              </w:rPr>
              <w:t>do kdy</w:t>
            </w:r>
          </w:p>
        </w:tc>
        <w:tc>
          <w:tcPr>
            <w:tcW w:w="1387" w:type="dxa"/>
            <w:gridSpan w:val="2"/>
          </w:tcPr>
          <w:p w14:paraId="591BFB6E" w14:textId="77777777" w:rsidR="00FD3188" w:rsidRDefault="00FD3188" w:rsidP="000B5951">
            <w:pPr>
              <w:jc w:val="both"/>
            </w:pPr>
            <w:r>
              <w:t>N</w:t>
            </w:r>
          </w:p>
        </w:tc>
      </w:tr>
      <w:tr w:rsidR="00FD3188" w14:paraId="6512016D" w14:textId="77777777" w:rsidTr="000B5951">
        <w:tc>
          <w:tcPr>
            <w:tcW w:w="5068" w:type="dxa"/>
            <w:gridSpan w:val="4"/>
            <w:shd w:val="clear" w:color="auto" w:fill="F7CAAC"/>
          </w:tcPr>
          <w:p w14:paraId="38250B31" w14:textId="77777777" w:rsidR="00FD3188" w:rsidRDefault="00FD3188" w:rsidP="000B5951">
            <w:pPr>
              <w:jc w:val="both"/>
              <w:rPr>
                <w:b/>
              </w:rPr>
            </w:pPr>
            <w:r>
              <w:rPr>
                <w:b/>
              </w:rPr>
              <w:t>Typ vztahu na součásti VŠ, která uskutečňuje st. program</w:t>
            </w:r>
          </w:p>
        </w:tc>
        <w:tc>
          <w:tcPr>
            <w:tcW w:w="992" w:type="dxa"/>
            <w:gridSpan w:val="4"/>
          </w:tcPr>
          <w:p w14:paraId="002B23C2" w14:textId="77777777" w:rsidR="00FD3188" w:rsidRPr="00124859" w:rsidRDefault="00FD3188" w:rsidP="000B5951">
            <w:pPr>
              <w:jc w:val="both"/>
              <w:rPr>
                <w:i/>
                <w:iCs/>
              </w:rPr>
            </w:pPr>
            <w:r>
              <w:rPr>
                <w:i/>
                <w:iCs/>
              </w:rPr>
              <w:t>pp.</w:t>
            </w:r>
          </w:p>
        </w:tc>
        <w:tc>
          <w:tcPr>
            <w:tcW w:w="994" w:type="dxa"/>
            <w:shd w:val="clear" w:color="auto" w:fill="F7CAAC"/>
          </w:tcPr>
          <w:p w14:paraId="12076B7F" w14:textId="77777777" w:rsidR="00FD3188" w:rsidRDefault="00FD3188" w:rsidP="000B5951">
            <w:pPr>
              <w:jc w:val="both"/>
              <w:rPr>
                <w:b/>
              </w:rPr>
            </w:pPr>
            <w:r>
              <w:rPr>
                <w:b/>
              </w:rPr>
              <w:t>rozsah</w:t>
            </w:r>
          </w:p>
        </w:tc>
        <w:tc>
          <w:tcPr>
            <w:tcW w:w="709" w:type="dxa"/>
          </w:tcPr>
          <w:p w14:paraId="41B3AC72" w14:textId="77777777" w:rsidR="00FD3188" w:rsidRDefault="00FD3188" w:rsidP="000B5951">
            <w:pPr>
              <w:jc w:val="both"/>
            </w:pPr>
            <w:r>
              <w:t>40</w:t>
            </w:r>
          </w:p>
        </w:tc>
        <w:tc>
          <w:tcPr>
            <w:tcW w:w="709" w:type="dxa"/>
            <w:gridSpan w:val="3"/>
            <w:shd w:val="clear" w:color="auto" w:fill="F7CAAC"/>
          </w:tcPr>
          <w:p w14:paraId="24EB7A4C" w14:textId="77777777" w:rsidR="00FD3188" w:rsidRDefault="00FD3188" w:rsidP="000B5951">
            <w:pPr>
              <w:jc w:val="both"/>
              <w:rPr>
                <w:b/>
              </w:rPr>
            </w:pPr>
            <w:r>
              <w:rPr>
                <w:b/>
              </w:rPr>
              <w:t>do kdy</w:t>
            </w:r>
          </w:p>
        </w:tc>
        <w:tc>
          <w:tcPr>
            <w:tcW w:w="1387" w:type="dxa"/>
            <w:gridSpan w:val="2"/>
          </w:tcPr>
          <w:p w14:paraId="78BF7C57" w14:textId="77777777" w:rsidR="00FD3188" w:rsidRDefault="00FD3188" w:rsidP="000B5951">
            <w:pPr>
              <w:jc w:val="both"/>
            </w:pPr>
            <w:r>
              <w:t>N</w:t>
            </w:r>
          </w:p>
        </w:tc>
      </w:tr>
      <w:tr w:rsidR="00FD3188" w14:paraId="6CABA145" w14:textId="77777777" w:rsidTr="000B5951">
        <w:tc>
          <w:tcPr>
            <w:tcW w:w="6060" w:type="dxa"/>
            <w:gridSpan w:val="8"/>
            <w:shd w:val="clear" w:color="auto" w:fill="F7CAAC"/>
          </w:tcPr>
          <w:p w14:paraId="7ECD9B1E"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30C4DD03" w14:textId="77777777" w:rsidR="00FD3188" w:rsidRDefault="00FD3188" w:rsidP="000B5951">
            <w:pPr>
              <w:jc w:val="both"/>
              <w:rPr>
                <w:b/>
              </w:rPr>
            </w:pPr>
            <w:r>
              <w:rPr>
                <w:b/>
              </w:rPr>
              <w:t>typ prac. vztahu</w:t>
            </w:r>
          </w:p>
        </w:tc>
        <w:tc>
          <w:tcPr>
            <w:tcW w:w="2096" w:type="dxa"/>
            <w:gridSpan w:val="5"/>
            <w:shd w:val="clear" w:color="auto" w:fill="F7CAAC"/>
          </w:tcPr>
          <w:p w14:paraId="0B5F9389" w14:textId="77777777" w:rsidR="00FD3188" w:rsidRDefault="00FD3188" w:rsidP="000B5951">
            <w:pPr>
              <w:jc w:val="both"/>
              <w:rPr>
                <w:b/>
              </w:rPr>
            </w:pPr>
            <w:r>
              <w:rPr>
                <w:b/>
              </w:rPr>
              <w:t>rozsah</w:t>
            </w:r>
          </w:p>
        </w:tc>
      </w:tr>
      <w:tr w:rsidR="00FD3188" w14:paraId="4E369739" w14:textId="77777777" w:rsidTr="000B5951">
        <w:tc>
          <w:tcPr>
            <w:tcW w:w="6060" w:type="dxa"/>
            <w:gridSpan w:val="8"/>
          </w:tcPr>
          <w:p w14:paraId="0F56BE3E" w14:textId="77777777" w:rsidR="00FD3188" w:rsidRDefault="00FD3188" w:rsidP="000B5951">
            <w:pPr>
              <w:jc w:val="both"/>
            </w:pPr>
            <w:r>
              <w:t>Masarykova univerzita</w:t>
            </w:r>
          </w:p>
        </w:tc>
        <w:tc>
          <w:tcPr>
            <w:tcW w:w="1703" w:type="dxa"/>
            <w:gridSpan w:val="2"/>
          </w:tcPr>
          <w:p w14:paraId="0DCD12D7" w14:textId="77777777" w:rsidR="00FD3188" w:rsidRPr="00A42879" w:rsidRDefault="00FD3188" w:rsidP="000B5951">
            <w:pPr>
              <w:jc w:val="both"/>
              <w:rPr>
                <w:i/>
                <w:iCs/>
              </w:rPr>
            </w:pPr>
            <w:r w:rsidRPr="00A42879">
              <w:rPr>
                <w:i/>
                <w:iCs/>
              </w:rPr>
              <w:t>pp.</w:t>
            </w:r>
          </w:p>
        </w:tc>
        <w:tc>
          <w:tcPr>
            <w:tcW w:w="2096" w:type="dxa"/>
            <w:gridSpan w:val="5"/>
          </w:tcPr>
          <w:p w14:paraId="0F586C12" w14:textId="77777777" w:rsidR="00FD3188" w:rsidRDefault="00FD3188" w:rsidP="000B5951">
            <w:pPr>
              <w:jc w:val="both"/>
            </w:pPr>
            <w:r>
              <w:t>12</w:t>
            </w:r>
          </w:p>
        </w:tc>
      </w:tr>
      <w:tr w:rsidR="00FD3188" w14:paraId="5E250AD4" w14:textId="77777777" w:rsidTr="000B5951">
        <w:tc>
          <w:tcPr>
            <w:tcW w:w="6060" w:type="dxa"/>
            <w:gridSpan w:val="8"/>
          </w:tcPr>
          <w:p w14:paraId="1F5457C0" w14:textId="77777777" w:rsidR="00FD3188" w:rsidRDefault="00FD3188" w:rsidP="000B5951">
            <w:pPr>
              <w:jc w:val="both"/>
            </w:pPr>
          </w:p>
        </w:tc>
        <w:tc>
          <w:tcPr>
            <w:tcW w:w="1703" w:type="dxa"/>
            <w:gridSpan w:val="2"/>
          </w:tcPr>
          <w:p w14:paraId="01B725C3" w14:textId="77777777" w:rsidR="00FD3188" w:rsidRDefault="00FD3188" w:rsidP="000B5951">
            <w:pPr>
              <w:jc w:val="both"/>
            </w:pPr>
          </w:p>
        </w:tc>
        <w:tc>
          <w:tcPr>
            <w:tcW w:w="2096" w:type="dxa"/>
            <w:gridSpan w:val="5"/>
          </w:tcPr>
          <w:p w14:paraId="6A30687A" w14:textId="77777777" w:rsidR="00FD3188" w:rsidRDefault="00FD3188" w:rsidP="000B5951">
            <w:pPr>
              <w:jc w:val="both"/>
            </w:pPr>
          </w:p>
        </w:tc>
      </w:tr>
      <w:tr w:rsidR="00FD3188" w14:paraId="46C0F44D" w14:textId="77777777" w:rsidTr="000B5951">
        <w:tc>
          <w:tcPr>
            <w:tcW w:w="6060" w:type="dxa"/>
            <w:gridSpan w:val="8"/>
          </w:tcPr>
          <w:p w14:paraId="4E1D572F" w14:textId="77777777" w:rsidR="00FD3188" w:rsidRDefault="00FD3188" w:rsidP="000B5951">
            <w:pPr>
              <w:jc w:val="both"/>
            </w:pPr>
          </w:p>
        </w:tc>
        <w:tc>
          <w:tcPr>
            <w:tcW w:w="1703" w:type="dxa"/>
            <w:gridSpan w:val="2"/>
          </w:tcPr>
          <w:p w14:paraId="56A67CB1" w14:textId="77777777" w:rsidR="00FD3188" w:rsidRDefault="00FD3188" w:rsidP="000B5951">
            <w:pPr>
              <w:jc w:val="both"/>
            </w:pPr>
          </w:p>
        </w:tc>
        <w:tc>
          <w:tcPr>
            <w:tcW w:w="2096" w:type="dxa"/>
            <w:gridSpan w:val="5"/>
          </w:tcPr>
          <w:p w14:paraId="4C0A6B3E" w14:textId="77777777" w:rsidR="00FD3188" w:rsidRDefault="00FD3188" w:rsidP="000B5951">
            <w:pPr>
              <w:jc w:val="both"/>
            </w:pPr>
          </w:p>
        </w:tc>
      </w:tr>
      <w:tr w:rsidR="00FD3188" w14:paraId="2A195F75" w14:textId="77777777" w:rsidTr="000B5951">
        <w:tc>
          <w:tcPr>
            <w:tcW w:w="6060" w:type="dxa"/>
            <w:gridSpan w:val="8"/>
          </w:tcPr>
          <w:p w14:paraId="73691273" w14:textId="77777777" w:rsidR="00FD3188" w:rsidRDefault="00FD3188" w:rsidP="000B5951">
            <w:pPr>
              <w:jc w:val="both"/>
            </w:pPr>
          </w:p>
        </w:tc>
        <w:tc>
          <w:tcPr>
            <w:tcW w:w="1703" w:type="dxa"/>
            <w:gridSpan w:val="2"/>
          </w:tcPr>
          <w:p w14:paraId="20F5B5DF" w14:textId="77777777" w:rsidR="00FD3188" w:rsidRDefault="00FD3188" w:rsidP="000B5951">
            <w:pPr>
              <w:jc w:val="both"/>
            </w:pPr>
          </w:p>
        </w:tc>
        <w:tc>
          <w:tcPr>
            <w:tcW w:w="2096" w:type="dxa"/>
            <w:gridSpan w:val="5"/>
          </w:tcPr>
          <w:p w14:paraId="0D4EFBAA" w14:textId="77777777" w:rsidR="00FD3188" w:rsidRDefault="00FD3188" w:rsidP="000B5951">
            <w:pPr>
              <w:jc w:val="both"/>
            </w:pPr>
          </w:p>
        </w:tc>
      </w:tr>
      <w:tr w:rsidR="00FD3188" w14:paraId="1F6E0D49" w14:textId="77777777" w:rsidTr="000B5951">
        <w:tc>
          <w:tcPr>
            <w:tcW w:w="9859" w:type="dxa"/>
            <w:gridSpan w:val="15"/>
            <w:shd w:val="clear" w:color="auto" w:fill="F7CAAC"/>
          </w:tcPr>
          <w:p w14:paraId="2A6FD5E9"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771D4E05" w14:textId="77777777" w:rsidTr="000B5951">
        <w:trPr>
          <w:trHeight w:val="1417"/>
        </w:trPr>
        <w:tc>
          <w:tcPr>
            <w:tcW w:w="9859" w:type="dxa"/>
            <w:gridSpan w:val="15"/>
            <w:tcBorders>
              <w:top w:val="nil"/>
            </w:tcBorders>
          </w:tcPr>
          <w:p w14:paraId="5C00617D" w14:textId="2B70B9D9" w:rsidR="00FD3188" w:rsidRDefault="00FD3188" w:rsidP="000B5951">
            <w:pPr>
              <w:jc w:val="both"/>
            </w:pPr>
            <w:r>
              <w:t>Geographic Information Systems and Territoty Risk Assessment</w:t>
            </w:r>
            <w:r w:rsidRPr="00597119">
              <w:t xml:space="preserve"> </w:t>
            </w:r>
            <w:del w:id="4338" w:author="Eva Skýbová" w:date="2024-05-15T10:03:00Z">
              <w:r w:rsidRPr="00597119" w:rsidDel="00400C79">
                <w:delText>I</w:delText>
              </w:r>
              <w:r w:rsidDel="00400C79">
                <w:delText xml:space="preserve"> </w:delText>
              </w:r>
            </w:del>
            <w:r>
              <w:t>(PZ) – garant, přednášející (100 %), cvičící (100 %)</w:t>
            </w:r>
          </w:p>
          <w:p w14:paraId="15A8EC8D" w14:textId="34E715A8" w:rsidR="00FD3188" w:rsidDel="004179F3" w:rsidRDefault="00FD3188" w:rsidP="000B5951">
            <w:pPr>
              <w:jc w:val="both"/>
              <w:rPr>
                <w:del w:id="4339" w:author="Eva Skýbová" w:date="2024-05-15T10:03:00Z"/>
              </w:rPr>
            </w:pPr>
            <w:del w:id="4340" w:author="Eva Skýbová" w:date="2024-05-15T10:03:00Z">
              <w:r w:rsidDel="004179F3">
                <w:delText>Geographic Information Systems and Territoty Risk Assessment</w:delText>
              </w:r>
              <w:r w:rsidRPr="00597119" w:rsidDel="004179F3">
                <w:delText xml:space="preserve"> I</w:delText>
              </w:r>
              <w:r w:rsidDel="004179F3">
                <w:delText>I (PZ) – garant, přednášející (100 %), cvičící (100 %)</w:delText>
              </w:r>
            </w:del>
          </w:p>
          <w:p w14:paraId="0C87A588" w14:textId="20369ECE" w:rsidR="00FD3188" w:rsidDel="004179F3" w:rsidRDefault="00FD3188" w:rsidP="000B5951">
            <w:pPr>
              <w:jc w:val="both"/>
              <w:rPr>
                <w:del w:id="4341" w:author="Eva Skýbová" w:date="2024-05-15T10:03:00Z"/>
              </w:rPr>
            </w:pPr>
            <w:del w:id="4342" w:author="Eva Skýbová" w:date="2024-05-15T10:03:00Z">
              <w:r w:rsidDel="004179F3">
                <w:delText>Open Data, Spatial Science and Digital Security – garant, přednášející (57 %), cvičící (50 %)</w:delText>
              </w:r>
            </w:del>
          </w:p>
          <w:p w14:paraId="4AE610BF" w14:textId="77777777" w:rsidR="00FD3188" w:rsidRPr="002827C6" w:rsidRDefault="00FD3188" w:rsidP="000B5951">
            <w:pPr>
              <w:jc w:val="both"/>
            </w:pPr>
            <w:r>
              <w:t>Spatial Planning and Regional Policy – garant, přednášející (100 %), cvičící (100 %)</w:t>
            </w:r>
          </w:p>
        </w:tc>
      </w:tr>
      <w:tr w:rsidR="00FD3188" w14:paraId="50C35691" w14:textId="77777777" w:rsidTr="000B5951">
        <w:trPr>
          <w:trHeight w:val="340"/>
        </w:trPr>
        <w:tc>
          <w:tcPr>
            <w:tcW w:w="9859" w:type="dxa"/>
            <w:gridSpan w:val="15"/>
            <w:tcBorders>
              <w:top w:val="nil"/>
            </w:tcBorders>
            <w:shd w:val="clear" w:color="auto" w:fill="FBD4B4"/>
          </w:tcPr>
          <w:p w14:paraId="3A46FF77"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1918057A" w14:textId="77777777" w:rsidTr="000B5951">
        <w:trPr>
          <w:trHeight w:val="340"/>
        </w:trPr>
        <w:tc>
          <w:tcPr>
            <w:tcW w:w="2802" w:type="dxa"/>
            <w:gridSpan w:val="2"/>
            <w:tcBorders>
              <w:top w:val="nil"/>
            </w:tcBorders>
          </w:tcPr>
          <w:p w14:paraId="70DCC673"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60B61872"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44D4B231" w14:textId="77777777" w:rsidR="00FD3188" w:rsidRPr="002827C6" w:rsidRDefault="00FD3188" w:rsidP="000B5951">
            <w:pPr>
              <w:jc w:val="both"/>
              <w:rPr>
                <w:b/>
              </w:rPr>
            </w:pPr>
            <w:r w:rsidRPr="002827C6">
              <w:rPr>
                <w:b/>
              </w:rPr>
              <w:t>Sem.</w:t>
            </w:r>
          </w:p>
        </w:tc>
        <w:tc>
          <w:tcPr>
            <w:tcW w:w="2109" w:type="dxa"/>
            <w:gridSpan w:val="5"/>
            <w:tcBorders>
              <w:top w:val="nil"/>
            </w:tcBorders>
          </w:tcPr>
          <w:p w14:paraId="2EC4E768"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52EE3FF2"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1A2834E7" w14:textId="77777777" w:rsidTr="000B5951">
        <w:trPr>
          <w:trHeight w:val="285"/>
        </w:trPr>
        <w:tc>
          <w:tcPr>
            <w:tcW w:w="2802" w:type="dxa"/>
            <w:gridSpan w:val="2"/>
            <w:tcBorders>
              <w:top w:val="nil"/>
            </w:tcBorders>
          </w:tcPr>
          <w:p w14:paraId="4996D5A3" w14:textId="77777777" w:rsidR="00FD3188" w:rsidRPr="009B6531" w:rsidRDefault="00FD3188" w:rsidP="000B5951">
            <w:pPr>
              <w:jc w:val="both"/>
            </w:pPr>
            <w:r>
              <w:t>Environmentální mapování</w:t>
            </w:r>
          </w:p>
        </w:tc>
        <w:tc>
          <w:tcPr>
            <w:tcW w:w="2409" w:type="dxa"/>
            <w:gridSpan w:val="3"/>
            <w:tcBorders>
              <w:top w:val="nil"/>
            </w:tcBorders>
          </w:tcPr>
          <w:p w14:paraId="3A8EB085" w14:textId="77777777" w:rsidR="00FD3188" w:rsidRPr="009B6531" w:rsidRDefault="00FD3188" w:rsidP="000B5951">
            <w:pPr>
              <w:jc w:val="both"/>
            </w:pPr>
            <w:r>
              <w:t>Bezpečnost společnosti</w:t>
            </w:r>
          </w:p>
        </w:tc>
        <w:tc>
          <w:tcPr>
            <w:tcW w:w="567" w:type="dxa"/>
            <w:gridSpan w:val="2"/>
            <w:tcBorders>
              <w:top w:val="nil"/>
            </w:tcBorders>
          </w:tcPr>
          <w:p w14:paraId="0F16C426" w14:textId="77777777" w:rsidR="00FD3188" w:rsidRPr="009B6531" w:rsidRDefault="00FD3188" w:rsidP="000B5951">
            <w:pPr>
              <w:jc w:val="both"/>
            </w:pPr>
            <w:r>
              <w:t>ZS</w:t>
            </w:r>
          </w:p>
        </w:tc>
        <w:tc>
          <w:tcPr>
            <w:tcW w:w="2109" w:type="dxa"/>
            <w:gridSpan w:val="5"/>
            <w:tcBorders>
              <w:top w:val="nil"/>
            </w:tcBorders>
          </w:tcPr>
          <w:p w14:paraId="776F9382" w14:textId="77777777" w:rsidR="00FD3188" w:rsidRPr="009B6531" w:rsidRDefault="00FD3188" w:rsidP="000B5951">
            <w:r>
              <w:t>garant, vede semináře</w:t>
            </w:r>
          </w:p>
        </w:tc>
        <w:tc>
          <w:tcPr>
            <w:tcW w:w="1972" w:type="dxa"/>
            <w:gridSpan w:val="3"/>
            <w:tcBorders>
              <w:top w:val="nil"/>
            </w:tcBorders>
          </w:tcPr>
          <w:p w14:paraId="0E7ADACA" w14:textId="77777777" w:rsidR="00FD3188" w:rsidRPr="009B6531" w:rsidRDefault="00FD3188" w:rsidP="000B5951">
            <w:pPr>
              <w:jc w:val="both"/>
            </w:pPr>
          </w:p>
        </w:tc>
      </w:tr>
      <w:tr w:rsidR="00FD3188" w14:paraId="5DBA8C6D" w14:textId="77777777" w:rsidTr="000B5951">
        <w:trPr>
          <w:trHeight w:val="284"/>
        </w:trPr>
        <w:tc>
          <w:tcPr>
            <w:tcW w:w="2802" w:type="dxa"/>
            <w:gridSpan w:val="2"/>
            <w:tcBorders>
              <w:top w:val="nil"/>
            </w:tcBorders>
          </w:tcPr>
          <w:p w14:paraId="13823A44" w14:textId="77777777" w:rsidR="00FD3188" w:rsidRPr="009B6531" w:rsidRDefault="00FD3188" w:rsidP="000B5951">
            <w:pPr>
              <w:jc w:val="both"/>
            </w:pPr>
            <w:r>
              <w:t>Humánní geografie a geografie bezpečnostu</w:t>
            </w:r>
          </w:p>
        </w:tc>
        <w:tc>
          <w:tcPr>
            <w:tcW w:w="2409" w:type="dxa"/>
            <w:gridSpan w:val="3"/>
            <w:tcBorders>
              <w:top w:val="nil"/>
            </w:tcBorders>
          </w:tcPr>
          <w:p w14:paraId="06020CF6" w14:textId="77777777" w:rsidR="00FD3188" w:rsidRPr="009B6531" w:rsidRDefault="00FD3188" w:rsidP="000B5951">
            <w:pPr>
              <w:jc w:val="both"/>
            </w:pPr>
            <w:r>
              <w:t>Environmentální bezpečnost</w:t>
            </w:r>
          </w:p>
        </w:tc>
        <w:tc>
          <w:tcPr>
            <w:tcW w:w="567" w:type="dxa"/>
            <w:gridSpan w:val="2"/>
            <w:tcBorders>
              <w:top w:val="nil"/>
            </w:tcBorders>
          </w:tcPr>
          <w:p w14:paraId="17B7ED12" w14:textId="77777777" w:rsidR="00FD3188" w:rsidRPr="009B6531" w:rsidRDefault="00FD3188" w:rsidP="000B5951">
            <w:pPr>
              <w:jc w:val="both"/>
            </w:pPr>
            <w:r>
              <w:t>LS</w:t>
            </w:r>
          </w:p>
        </w:tc>
        <w:tc>
          <w:tcPr>
            <w:tcW w:w="2109" w:type="dxa"/>
            <w:gridSpan w:val="5"/>
            <w:tcBorders>
              <w:top w:val="nil"/>
            </w:tcBorders>
          </w:tcPr>
          <w:p w14:paraId="060E8BC2" w14:textId="77777777" w:rsidR="00FD3188" w:rsidRPr="009B6531" w:rsidRDefault="00FD3188" w:rsidP="000B5951">
            <w:r>
              <w:t>garant, přednášející, vede semináře</w:t>
            </w:r>
          </w:p>
        </w:tc>
        <w:tc>
          <w:tcPr>
            <w:tcW w:w="1972" w:type="dxa"/>
            <w:gridSpan w:val="3"/>
            <w:tcBorders>
              <w:top w:val="nil"/>
            </w:tcBorders>
          </w:tcPr>
          <w:p w14:paraId="77143823" w14:textId="77777777" w:rsidR="00FD3188" w:rsidRPr="009B6531" w:rsidRDefault="00FD3188" w:rsidP="000B5951">
            <w:pPr>
              <w:jc w:val="both"/>
            </w:pPr>
          </w:p>
        </w:tc>
      </w:tr>
      <w:tr w:rsidR="00FD3188" w14:paraId="12CEE28E" w14:textId="77777777" w:rsidTr="000B5951">
        <w:trPr>
          <w:trHeight w:val="284"/>
        </w:trPr>
        <w:tc>
          <w:tcPr>
            <w:tcW w:w="2802" w:type="dxa"/>
            <w:gridSpan w:val="2"/>
            <w:tcBorders>
              <w:top w:val="nil"/>
            </w:tcBorders>
          </w:tcPr>
          <w:p w14:paraId="58AA1939" w14:textId="77777777" w:rsidR="00FD3188" w:rsidRPr="009B6531" w:rsidRDefault="00FD3188" w:rsidP="000B5951">
            <w:pPr>
              <w:jc w:val="both"/>
            </w:pPr>
            <w:r>
              <w:t>Logistika a GIS</w:t>
            </w:r>
          </w:p>
        </w:tc>
        <w:tc>
          <w:tcPr>
            <w:tcW w:w="2409" w:type="dxa"/>
            <w:gridSpan w:val="3"/>
            <w:tcBorders>
              <w:top w:val="nil"/>
            </w:tcBorders>
          </w:tcPr>
          <w:p w14:paraId="10968191" w14:textId="77777777" w:rsidR="00FD3188" w:rsidRPr="009B6531" w:rsidRDefault="00FD3188" w:rsidP="000B5951">
            <w:pPr>
              <w:jc w:val="both"/>
            </w:pPr>
            <w:r>
              <w:t>Aplikovaná logistika</w:t>
            </w:r>
          </w:p>
        </w:tc>
        <w:tc>
          <w:tcPr>
            <w:tcW w:w="567" w:type="dxa"/>
            <w:gridSpan w:val="2"/>
            <w:tcBorders>
              <w:top w:val="nil"/>
            </w:tcBorders>
          </w:tcPr>
          <w:p w14:paraId="78F553B1" w14:textId="77777777" w:rsidR="00FD3188" w:rsidRPr="009B6531" w:rsidRDefault="00FD3188" w:rsidP="000B5951">
            <w:pPr>
              <w:jc w:val="both"/>
            </w:pPr>
            <w:r>
              <w:t>ZS</w:t>
            </w:r>
          </w:p>
        </w:tc>
        <w:tc>
          <w:tcPr>
            <w:tcW w:w="2109" w:type="dxa"/>
            <w:gridSpan w:val="5"/>
            <w:tcBorders>
              <w:top w:val="nil"/>
            </w:tcBorders>
          </w:tcPr>
          <w:p w14:paraId="76989A18" w14:textId="77777777" w:rsidR="00FD3188" w:rsidRPr="009B6531" w:rsidRDefault="00FD3188" w:rsidP="000B5951">
            <w:r>
              <w:t>garant, přednášející, vede semináře</w:t>
            </w:r>
          </w:p>
        </w:tc>
        <w:tc>
          <w:tcPr>
            <w:tcW w:w="1972" w:type="dxa"/>
            <w:gridSpan w:val="3"/>
            <w:tcBorders>
              <w:top w:val="nil"/>
            </w:tcBorders>
          </w:tcPr>
          <w:p w14:paraId="575C8108" w14:textId="77777777" w:rsidR="00FD3188" w:rsidRPr="009B6531" w:rsidRDefault="00FD3188" w:rsidP="000B5951">
            <w:pPr>
              <w:jc w:val="both"/>
            </w:pPr>
          </w:p>
        </w:tc>
      </w:tr>
      <w:tr w:rsidR="00FD3188" w14:paraId="1C65FD13" w14:textId="77777777" w:rsidTr="000B5951">
        <w:trPr>
          <w:trHeight w:val="284"/>
        </w:trPr>
        <w:tc>
          <w:tcPr>
            <w:tcW w:w="2802" w:type="dxa"/>
            <w:gridSpan w:val="2"/>
            <w:tcBorders>
              <w:top w:val="nil"/>
            </w:tcBorders>
          </w:tcPr>
          <w:p w14:paraId="25D6227A" w14:textId="77777777" w:rsidR="00FD3188" w:rsidRPr="009B6531" w:rsidRDefault="00FD3188" w:rsidP="000B5951">
            <w:pPr>
              <w:jc w:val="both"/>
            </w:pPr>
          </w:p>
        </w:tc>
        <w:tc>
          <w:tcPr>
            <w:tcW w:w="2409" w:type="dxa"/>
            <w:gridSpan w:val="3"/>
            <w:tcBorders>
              <w:top w:val="nil"/>
            </w:tcBorders>
          </w:tcPr>
          <w:p w14:paraId="22F56156" w14:textId="77777777" w:rsidR="00FD3188" w:rsidRPr="009B6531" w:rsidRDefault="00FD3188" w:rsidP="000B5951">
            <w:pPr>
              <w:jc w:val="both"/>
            </w:pPr>
          </w:p>
        </w:tc>
        <w:tc>
          <w:tcPr>
            <w:tcW w:w="567" w:type="dxa"/>
            <w:gridSpan w:val="2"/>
            <w:tcBorders>
              <w:top w:val="nil"/>
            </w:tcBorders>
          </w:tcPr>
          <w:p w14:paraId="3AA3F0DE" w14:textId="77777777" w:rsidR="00FD3188" w:rsidRPr="009B6531" w:rsidRDefault="00FD3188" w:rsidP="000B5951">
            <w:pPr>
              <w:jc w:val="both"/>
            </w:pPr>
          </w:p>
        </w:tc>
        <w:tc>
          <w:tcPr>
            <w:tcW w:w="2109" w:type="dxa"/>
            <w:gridSpan w:val="5"/>
            <w:tcBorders>
              <w:top w:val="nil"/>
            </w:tcBorders>
          </w:tcPr>
          <w:p w14:paraId="3E5C3935" w14:textId="77777777" w:rsidR="00FD3188" w:rsidRPr="009B6531" w:rsidRDefault="00FD3188" w:rsidP="000B5951"/>
        </w:tc>
        <w:tc>
          <w:tcPr>
            <w:tcW w:w="1972" w:type="dxa"/>
            <w:gridSpan w:val="3"/>
            <w:tcBorders>
              <w:top w:val="nil"/>
            </w:tcBorders>
          </w:tcPr>
          <w:p w14:paraId="730B87CF" w14:textId="77777777" w:rsidR="00FD3188" w:rsidRPr="009B6531" w:rsidRDefault="00FD3188" w:rsidP="000B5951">
            <w:pPr>
              <w:jc w:val="both"/>
            </w:pPr>
          </w:p>
        </w:tc>
      </w:tr>
      <w:tr w:rsidR="00FD3188" w14:paraId="361DED5D" w14:textId="77777777" w:rsidTr="000B5951">
        <w:trPr>
          <w:trHeight w:val="284"/>
        </w:trPr>
        <w:tc>
          <w:tcPr>
            <w:tcW w:w="2802" w:type="dxa"/>
            <w:gridSpan w:val="2"/>
            <w:tcBorders>
              <w:top w:val="nil"/>
            </w:tcBorders>
          </w:tcPr>
          <w:p w14:paraId="0FAA7289" w14:textId="77777777" w:rsidR="00FD3188" w:rsidRPr="009B6531" w:rsidRDefault="00FD3188" w:rsidP="000B5951">
            <w:pPr>
              <w:jc w:val="both"/>
            </w:pPr>
          </w:p>
        </w:tc>
        <w:tc>
          <w:tcPr>
            <w:tcW w:w="2409" w:type="dxa"/>
            <w:gridSpan w:val="3"/>
            <w:tcBorders>
              <w:top w:val="nil"/>
            </w:tcBorders>
          </w:tcPr>
          <w:p w14:paraId="18F8A0D4" w14:textId="77777777" w:rsidR="00FD3188" w:rsidRPr="009B6531" w:rsidRDefault="00FD3188" w:rsidP="000B5951">
            <w:pPr>
              <w:jc w:val="both"/>
            </w:pPr>
          </w:p>
        </w:tc>
        <w:tc>
          <w:tcPr>
            <w:tcW w:w="567" w:type="dxa"/>
            <w:gridSpan w:val="2"/>
            <w:tcBorders>
              <w:top w:val="nil"/>
            </w:tcBorders>
          </w:tcPr>
          <w:p w14:paraId="153E9B31" w14:textId="77777777" w:rsidR="00FD3188" w:rsidRPr="009B6531" w:rsidRDefault="00FD3188" w:rsidP="000B5951">
            <w:pPr>
              <w:jc w:val="both"/>
            </w:pPr>
          </w:p>
        </w:tc>
        <w:tc>
          <w:tcPr>
            <w:tcW w:w="2109" w:type="dxa"/>
            <w:gridSpan w:val="5"/>
            <w:tcBorders>
              <w:top w:val="nil"/>
            </w:tcBorders>
          </w:tcPr>
          <w:p w14:paraId="1DD466CB" w14:textId="77777777" w:rsidR="00FD3188" w:rsidRPr="009B6531" w:rsidRDefault="00FD3188" w:rsidP="000B5951"/>
        </w:tc>
        <w:tc>
          <w:tcPr>
            <w:tcW w:w="1972" w:type="dxa"/>
            <w:gridSpan w:val="3"/>
            <w:tcBorders>
              <w:top w:val="nil"/>
            </w:tcBorders>
          </w:tcPr>
          <w:p w14:paraId="787831DD" w14:textId="77777777" w:rsidR="00FD3188" w:rsidRPr="009B6531" w:rsidRDefault="00FD3188" w:rsidP="000B5951">
            <w:pPr>
              <w:jc w:val="both"/>
            </w:pPr>
          </w:p>
        </w:tc>
      </w:tr>
      <w:tr w:rsidR="00FD3188" w14:paraId="3D0C5B51" w14:textId="77777777" w:rsidTr="000B5951">
        <w:trPr>
          <w:trHeight w:val="284"/>
        </w:trPr>
        <w:tc>
          <w:tcPr>
            <w:tcW w:w="2802" w:type="dxa"/>
            <w:gridSpan w:val="2"/>
            <w:tcBorders>
              <w:top w:val="nil"/>
            </w:tcBorders>
          </w:tcPr>
          <w:p w14:paraId="3527C8DA" w14:textId="77777777" w:rsidR="00FD3188" w:rsidRDefault="00FD3188" w:rsidP="000B5951">
            <w:pPr>
              <w:jc w:val="both"/>
            </w:pPr>
          </w:p>
        </w:tc>
        <w:tc>
          <w:tcPr>
            <w:tcW w:w="2409" w:type="dxa"/>
            <w:gridSpan w:val="3"/>
            <w:tcBorders>
              <w:top w:val="nil"/>
            </w:tcBorders>
          </w:tcPr>
          <w:p w14:paraId="52511249" w14:textId="77777777" w:rsidR="00FD3188" w:rsidRDefault="00FD3188" w:rsidP="000B5951">
            <w:pPr>
              <w:jc w:val="both"/>
            </w:pPr>
          </w:p>
        </w:tc>
        <w:tc>
          <w:tcPr>
            <w:tcW w:w="567" w:type="dxa"/>
            <w:gridSpan w:val="2"/>
            <w:tcBorders>
              <w:top w:val="nil"/>
            </w:tcBorders>
          </w:tcPr>
          <w:p w14:paraId="0B37521D" w14:textId="77777777" w:rsidR="00FD3188" w:rsidRDefault="00FD3188" w:rsidP="000B5951">
            <w:pPr>
              <w:jc w:val="both"/>
            </w:pPr>
          </w:p>
        </w:tc>
        <w:tc>
          <w:tcPr>
            <w:tcW w:w="2109" w:type="dxa"/>
            <w:gridSpan w:val="5"/>
            <w:tcBorders>
              <w:top w:val="nil"/>
            </w:tcBorders>
          </w:tcPr>
          <w:p w14:paraId="6455E2F9" w14:textId="77777777" w:rsidR="00FD3188" w:rsidRDefault="00FD3188" w:rsidP="000B5951">
            <w:pPr>
              <w:jc w:val="both"/>
            </w:pPr>
          </w:p>
        </w:tc>
        <w:tc>
          <w:tcPr>
            <w:tcW w:w="1972" w:type="dxa"/>
            <w:gridSpan w:val="3"/>
            <w:tcBorders>
              <w:top w:val="nil"/>
            </w:tcBorders>
          </w:tcPr>
          <w:p w14:paraId="4DF14C63" w14:textId="77777777" w:rsidR="00FD3188" w:rsidRPr="009B6531" w:rsidRDefault="00FD3188" w:rsidP="000B5951">
            <w:pPr>
              <w:jc w:val="both"/>
            </w:pPr>
          </w:p>
        </w:tc>
      </w:tr>
      <w:tr w:rsidR="00FD3188" w14:paraId="1814C6FC" w14:textId="77777777" w:rsidTr="000B5951">
        <w:tc>
          <w:tcPr>
            <w:tcW w:w="9859" w:type="dxa"/>
            <w:gridSpan w:val="15"/>
            <w:shd w:val="clear" w:color="auto" w:fill="F7CAAC"/>
          </w:tcPr>
          <w:p w14:paraId="1E17F4BD" w14:textId="77777777" w:rsidR="00FD3188" w:rsidRDefault="00FD3188" w:rsidP="000B5951">
            <w:pPr>
              <w:jc w:val="both"/>
            </w:pPr>
            <w:r>
              <w:rPr>
                <w:b/>
              </w:rPr>
              <w:t>Údaje o vzdělání na VŠ</w:t>
            </w:r>
          </w:p>
        </w:tc>
      </w:tr>
      <w:tr w:rsidR="00FD3188" w14:paraId="481D8480" w14:textId="77777777" w:rsidTr="000B5951">
        <w:trPr>
          <w:trHeight w:val="638"/>
        </w:trPr>
        <w:tc>
          <w:tcPr>
            <w:tcW w:w="9859" w:type="dxa"/>
            <w:gridSpan w:val="15"/>
          </w:tcPr>
          <w:p w14:paraId="70228098" w14:textId="77777777" w:rsidR="00FD3188" w:rsidRPr="006E5EE7" w:rsidRDefault="00FD3188" w:rsidP="000B5951">
            <w:pPr>
              <w:jc w:val="both"/>
              <w:rPr>
                <w:bCs/>
              </w:rPr>
            </w:pPr>
            <w:r w:rsidRPr="006E5EE7">
              <w:rPr>
                <w:bCs/>
              </w:rPr>
              <w:t>201</w:t>
            </w:r>
            <w:r>
              <w:rPr>
                <w:bCs/>
              </w:rPr>
              <w:t>6</w:t>
            </w:r>
            <w:r w:rsidRPr="006E5EE7">
              <w:rPr>
                <w:bCs/>
              </w:rPr>
              <w:t xml:space="preserve"> - doktor (Ph.D.), studijní program: </w:t>
            </w:r>
            <w:r>
              <w:rPr>
                <w:bCs/>
              </w:rPr>
              <w:t>Geografie</w:t>
            </w:r>
            <w:r w:rsidRPr="006E5EE7">
              <w:rPr>
                <w:bCs/>
              </w:rPr>
              <w:t xml:space="preserve">, obor: </w:t>
            </w:r>
            <w:r w:rsidRPr="00850E43">
              <w:rPr>
                <w:bCs/>
              </w:rPr>
              <w:t>Regionální geografie a regionální rozvoj</w:t>
            </w:r>
            <w:r w:rsidRPr="006E5EE7">
              <w:rPr>
                <w:bCs/>
              </w:rPr>
              <w:t xml:space="preserve">, </w:t>
            </w:r>
            <w:r>
              <w:rPr>
                <w:bCs/>
              </w:rPr>
              <w:t>Masarykova univerzita, Přírodovědecká fakulta</w:t>
            </w:r>
          </w:p>
          <w:p w14:paraId="76AC3942" w14:textId="77777777" w:rsidR="00FD3188" w:rsidRPr="006E5EE7" w:rsidRDefault="00FD3188" w:rsidP="000B5951">
            <w:pPr>
              <w:jc w:val="both"/>
              <w:rPr>
                <w:bCs/>
              </w:rPr>
            </w:pPr>
          </w:p>
        </w:tc>
      </w:tr>
      <w:tr w:rsidR="00FD3188" w14:paraId="1A937E0B" w14:textId="77777777" w:rsidTr="000B5951">
        <w:tc>
          <w:tcPr>
            <w:tcW w:w="9859" w:type="dxa"/>
            <w:gridSpan w:val="15"/>
            <w:shd w:val="clear" w:color="auto" w:fill="F7CAAC"/>
          </w:tcPr>
          <w:p w14:paraId="2F70EF27" w14:textId="77777777" w:rsidR="00FD3188" w:rsidRDefault="00FD3188" w:rsidP="000B5951">
            <w:pPr>
              <w:jc w:val="both"/>
              <w:rPr>
                <w:b/>
              </w:rPr>
            </w:pPr>
            <w:r>
              <w:rPr>
                <w:b/>
              </w:rPr>
              <w:t>Údaje o odborném působení od absolvování VŠ</w:t>
            </w:r>
          </w:p>
        </w:tc>
      </w:tr>
      <w:tr w:rsidR="00FD3188" w14:paraId="1C63E2B9" w14:textId="77777777" w:rsidTr="000B5951">
        <w:trPr>
          <w:trHeight w:val="1361"/>
        </w:trPr>
        <w:tc>
          <w:tcPr>
            <w:tcW w:w="9859" w:type="dxa"/>
            <w:gridSpan w:val="15"/>
          </w:tcPr>
          <w:p w14:paraId="27571B6D" w14:textId="77777777" w:rsidR="00FD3188" w:rsidRDefault="00FD3188" w:rsidP="000B5951">
            <w:pPr>
              <w:jc w:val="both"/>
            </w:pPr>
            <w:r>
              <w:t>2015-dosud: Akademie věd ČR, Ústav geoniky, výzkumný pracovník (pp)</w:t>
            </w:r>
          </w:p>
          <w:p w14:paraId="53C3FD9D" w14:textId="77777777" w:rsidR="00FD3188" w:rsidRDefault="00FD3188" w:rsidP="000B5951">
            <w:pPr>
              <w:jc w:val="both"/>
            </w:pPr>
            <w:r>
              <w:t>2013-dosud: Univerzita Tomáše Bati ve Zlíně, Fakulta logistiky a krizového řízení, akademický pracovník (pp)</w:t>
            </w:r>
          </w:p>
          <w:p w14:paraId="20E541C9" w14:textId="77777777" w:rsidR="00FD3188" w:rsidRDefault="00FD3188" w:rsidP="000B5951">
            <w:pPr>
              <w:jc w:val="both"/>
            </w:pPr>
            <w:r>
              <w:t>2010-2016: Vysoká škola obchodní a hotelová v Brně, ředitel Centra transferu inovací a projektové podpory, vedoucí Laboratoře experimentální a aplikované geografie, akademický pracovník (pp)</w:t>
            </w:r>
          </w:p>
          <w:p w14:paraId="16197604" w14:textId="77777777" w:rsidR="00FD3188" w:rsidRDefault="00FD3188" w:rsidP="000B5951">
            <w:pPr>
              <w:jc w:val="both"/>
            </w:pPr>
            <w:r>
              <w:t>2010-2012: Masarykova univerzita, Přírodovědecká fakulta, odborný pracovník GIS a EVVO (pp)</w:t>
            </w:r>
          </w:p>
          <w:p w14:paraId="69D1418E" w14:textId="77777777" w:rsidR="00FD3188" w:rsidRDefault="00FD3188" w:rsidP="000B5951">
            <w:pPr>
              <w:jc w:val="both"/>
            </w:pPr>
            <w:r>
              <w:t>2010-2012: ZŠ a MŠ Deblín, finanční a projektový manažer (pp)</w:t>
            </w:r>
          </w:p>
          <w:p w14:paraId="1BCCD714" w14:textId="77777777" w:rsidR="00FD3188" w:rsidRPr="00424EE8" w:rsidRDefault="00FD3188" w:rsidP="000B5951">
            <w:pPr>
              <w:jc w:val="both"/>
            </w:pPr>
            <w:r>
              <w:t>2008-2010: DRING Consulting, spol. s r. o., projektový manažer a specialista GIS (pp)</w:t>
            </w:r>
          </w:p>
        </w:tc>
      </w:tr>
      <w:tr w:rsidR="00FD3188" w14:paraId="22DC2E71" w14:textId="77777777" w:rsidTr="000B5951">
        <w:trPr>
          <w:trHeight w:val="250"/>
        </w:trPr>
        <w:tc>
          <w:tcPr>
            <w:tcW w:w="9859" w:type="dxa"/>
            <w:gridSpan w:val="15"/>
            <w:shd w:val="clear" w:color="auto" w:fill="F7CAAC"/>
          </w:tcPr>
          <w:p w14:paraId="3EFD9F7C" w14:textId="77777777" w:rsidR="00FD3188" w:rsidRDefault="00FD3188" w:rsidP="000B5951">
            <w:pPr>
              <w:jc w:val="both"/>
            </w:pPr>
            <w:r>
              <w:rPr>
                <w:b/>
              </w:rPr>
              <w:t>Zkušenosti s vedením kvalifikačních a rigorózních prací</w:t>
            </w:r>
          </w:p>
        </w:tc>
      </w:tr>
      <w:tr w:rsidR="00FD3188" w14:paraId="73278AEB" w14:textId="77777777" w:rsidTr="000B5951">
        <w:trPr>
          <w:trHeight w:val="1020"/>
        </w:trPr>
        <w:tc>
          <w:tcPr>
            <w:tcW w:w="9859" w:type="dxa"/>
            <w:gridSpan w:val="15"/>
          </w:tcPr>
          <w:p w14:paraId="73EE6915" w14:textId="77777777" w:rsidR="00FD3188" w:rsidRDefault="00FD3188" w:rsidP="000B5951">
            <w:pPr>
              <w:jc w:val="both"/>
            </w:pPr>
            <w:r>
              <w:t>92x vedoucí bakalářské práce</w:t>
            </w:r>
          </w:p>
          <w:p w14:paraId="1C424823" w14:textId="77777777" w:rsidR="00FD3188" w:rsidRDefault="00FD3188" w:rsidP="000B5951">
            <w:pPr>
              <w:jc w:val="both"/>
            </w:pPr>
            <w:r>
              <w:t>11x vedoucí diplomové práce</w:t>
            </w:r>
          </w:p>
          <w:p w14:paraId="35D623C8" w14:textId="77777777" w:rsidR="00FD3188" w:rsidRDefault="00FD3188" w:rsidP="000B5951">
            <w:pPr>
              <w:jc w:val="both"/>
            </w:pPr>
            <w:r>
              <w:t>1x školitel disertační práce</w:t>
            </w:r>
          </w:p>
        </w:tc>
      </w:tr>
      <w:tr w:rsidR="00FD3188" w14:paraId="1824CB15" w14:textId="77777777" w:rsidTr="000B5951">
        <w:trPr>
          <w:cantSplit/>
        </w:trPr>
        <w:tc>
          <w:tcPr>
            <w:tcW w:w="3347" w:type="dxa"/>
            <w:gridSpan w:val="3"/>
            <w:tcBorders>
              <w:top w:val="single" w:sz="12" w:space="0" w:color="auto"/>
            </w:tcBorders>
            <w:shd w:val="clear" w:color="auto" w:fill="F7CAAC"/>
          </w:tcPr>
          <w:p w14:paraId="4F093C5A"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305D2096"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FB7F6CD"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840E48" w14:textId="77777777" w:rsidR="00FD3188" w:rsidRDefault="00FD3188" w:rsidP="000B5951">
            <w:pPr>
              <w:jc w:val="both"/>
              <w:rPr>
                <w:b/>
              </w:rPr>
            </w:pPr>
            <w:r>
              <w:rPr>
                <w:b/>
              </w:rPr>
              <w:t>Ohlasy publikací</w:t>
            </w:r>
          </w:p>
        </w:tc>
      </w:tr>
      <w:tr w:rsidR="00FD3188" w14:paraId="5ACF22CA" w14:textId="77777777" w:rsidTr="000B5951">
        <w:trPr>
          <w:cantSplit/>
        </w:trPr>
        <w:tc>
          <w:tcPr>
            <w:tcW w:w="3347" w:type="dxa"/>
            <w:gridSpan w:val="3"/>
          </w:tcPr>
          <w:p w14:paraId="568F9FD2" w14:textId="77777777" w:rsidR="00FD3188" w:rsidRDefault="00FD3188" w:rsidP="000B5951">
            <w:pPr>
              <w:jc w:val="both"/>
            </w:pPr>
          </w:p>
        </w:tc>
        <w:tc>
          <w:tcPr>
            <w:tcW w:w="2245" w:type="dxa"/>
            <w:gridSpan w:val="3"/>
          </w:tcPr>
          <w:p w14:paraId="5EF32829" w14:textId="77777777" w:rsidR="00FD3188" w:rsidRDefault="00FD3188" w:rsidP="000B5951">
            <w:pPr>
              <w:jc w:val="both"/>
            </w:pPr>
          </w:p>
        </w:tc>
        <w:tc>
          <w:tcPr>
            <w:tcW w:w="2248" w:type="dxa"/>
            <w:gridSpan w:val="5"/>
            <w:tcBorders>
              <w:right w:val="single" w:sz="12" w:space="0" w:color="auto"/>
            </w:tcBorders>
          </w:tcPr>
          <w:p w14:paraId="315883D0" w14:textId="77777777" w:rsidR="00FD3188" w:rsidRDefault="00FD3188" w:rsidP="000B5951">
            <w:pPr>
              <w:jc w:val="both"/>
            </w:pPr>
          </w:p>
        </w:tc>
        <w:tc>
          <w:tcPr>
            <w:tcW w:w="632" w:type="dxa"/>
            <w:gridSpan w:val="2"/>
            <w:tcBorders>
              <w:left w:val="single" w:sz="12" w:space="0" w:color="auto"/>
            </w:tcBorders>
            <w:shd w:val="clear" w:color="auto" w:fill="F7CAAC"/>
          </w:tcPr>
          <w:p w14:paraId="2BC59104" w14:textId="77777777" w:rsidR="00FD3188" w:rsidRPr="00F20AEF" w:rsidRDefault="00FD3188" w:rsidP="000B5951">
            <w:pPr>
              <w:jc w:val="both"/>
            </w:pPr>
            <w:r w:rsidRPr="00F20AEF">
              <w:rPr>
                <w:b/>
              </w:rPr>
              <w:t>WoS</w:t>
            </w:r>
          </w:p>
        </w:tc>
        <w:tc>
          <w:tcPr>
            <w:tcW w:w="693" w:type="dxa"/>
            <w:shd w:val="clear" w:color="auto" w:fill="F7CAAC"/>
          </w:tcPr>
          <w:p w14:paraId="555900BF"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527E855D" w14:textId="77777777" w:rsidR="00FD3188" w:rsidRDefault="00FD3188" w:rsidP="000B5951">
            <w:pPr>
              <w:jc w:val="both"/>
            </w:pPr>
            <w:r>
              <w:rPr>
                <w:b/>
                <w:sz w:val="18"/>
              </w:rPr>
              <w:t>ostatní</w:t>
            </w:r>
          </w:p>
        </w:tc>
      </w:tr>
      <w:tr w:rsidR="00FD3188" w14:paraId="1F1DAD5B" w14:textId="77777777" w:rsidTr="000B5951">
        <w:trPr>
          <w:cantSplit/>
          <w:trHeight w:val="70"/>
        </w:trPr>
        <w:tc>
          <w:tcPr>
            <w:tcW w:w="3347" w:type="dxa"/>
            <w:gridSpan w:val="3"/>
            <w:shd w:val="clear" w:color="auto" w:fill="F7CAAC"/>
          </w:tcPr>
          <w:p w14:paraId="57768FB3" w14:textId="77777777" w:rsidR="00FD3188" w:rsidRDefault="00FD3188" w:rsidP="000B5951">
            <w:pPr>
              <w:jc w:val="both"/>
            </w:pPr>
            <w:r>
              <w:rPr>
                <w:b/>
              </w:rPr>
              <w:t>Obor jmenovacího řízení</w:t>
            </w:r>
          </w:p>
        </w:tc>
        <w:tc>
          <w:tcPr>
            <w:tcW w:w="2245" w:type="dxa"/>
            <w:gridSpan w:val="3"/>
            <w:shd w:val="clear" w:color="auto" w:fill="F7CAAC"/>
          </w:tcPr>
          <w:p w14:paraId="7A73AA94"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4263E6D4" w14:textId="77777777" w:rsidR="00FD3188" w:rsidRDefault="00FD3188" w:rsidP="000B5951">
            <w:pPr>
              <w:jc w:val="both"/>
            </w:pPr>
            <w:r>
              <w:rPr>
                <w:b/>
              </w:rPr>
              <w:t>Řízení konáno na VŠ</w:t>
            </w:r>
          </w:p>
        </w:tc>
        <w:tc>
          <w:tcPr>
            <w:tcW w:w="632" w:type="dxa"/>
            <w:gridSpan w:val="2"/>
            <w:tcBorders>
              <w:left w:val="single" w:sz="12" w:space="0" w:color="auto"/>
            </w:tcBorders>
          </w:tcPr>
          <w:p w14:paraId="0D9B1E9F" w14:textId="77777777" w:rsidR="00FD3188" w:rsidRPr="00F20AEF" w:rsidRDefault="00FD3188" w:rsidP="000B5951">
            <w:pPr>
              <w:jc w:val="both"/>
              <w:rPr>
                <w:b/>
              </w:rPr>
            </w:pPr>
            <w:r>
              <w:rPr>
                <w:b/>
              </w:rPr>
              <w:t>184</w:t>
            </w:r>
          </w:p>
        </w:tc>
        <w:tc>
          <w:tcPr>
            <w:tcW w:w="693" w:type="dxa"/>
          </w:tcPr>
          <w:p w14:paraId="12F277CE" w14:textId="77777777" w:rsidR="00FD3188" w:rsidRPr="00F20AEF" w:rsidRDefault="00FD3188" w:rsidP="000B5951">
            <w:pPr>
              <w:jc w:val="both"/>
              <w:rPr>
                <w:b/>
              </w:rPr>
            </w:pPr>
            <w:r>
              <w:rPr>
                <w:b/>
              </w:rPr>
              <w:t>220</w:t>
            </w:r>
          </w:p>
        </w:tc>
        <w:tc>
          <w:tcPr>
            <w:tcW w:w="694" w:type="dxa"/>
          </w:tcPr>
          <w:p w14:paraId="7AEADC98" w14:textId="77777777" w:rsidR="00FD3188" w:rsidRPr="005B7443" w:rsidRDefault="00FD3188" w:rsidP="000B5951">
            <w:pPr>
              <w:jc w:val="both"/>
              <w:rPr>
                <w:b/>
              </w:rPr>
            </w:pPr>
            <w:r>
              <w:rPr>
                <w:b/>
              </w:rPr>
              <w:t>478</w:t>
            </w:r>
          </w:p>
        </w:tc>
      </w:tr>
      <w:tr w:rsidR="00FD3188" w14:paraId="3DD90718" w14:textId="77777777" w:rsidTr="000B5951">
        <w:trPr>
          <w:trHeight w:val="205"/>
        </w:trPr>
        <w:tc>
          <w:tcPr>
            <w:tcW w:w="3347" w:type="dxa"/>
            <w:gridSpan w:val="3"/>
          </w:tcPr>
          <w:p w14:paraId="50903288" w14:textId="77777777" w:rsidR="00FD3188" w:rsidRDefault="00FD3188" w:rsidP="000B5951">
            <w:pPr>
              <w:jc w:val="both"/>
            </w:pPr>
          </w:p>
        </w:tc>
        <w:tc>
          <w:tcPr>
            <w:tcW w:w="2245" w:type="dxa"/>
            <w:gridSpan w:val="3"/>
          </w:tcPr>
          <w:p w14:paraId="46EF6745" w14:textId="77777777" w:rsidR="00FD3188" w:rsidRDefault="00FD3188" w:rsidP="000B5951">
            <w:pPr>
              <w:jc w:val="both"/>
            </w:pPr>
          </w:p>
        </w:tc>
        <w:tc>
          <w:tcPr>
            <w:tcW w:w="2248" w:type="dxa"/>
            <w:gridSpan w:val="5"/>
            <w:tcBorders>
              <w:right w:val="single" w:sz="12" w:space="0" w:color="auto"/>
            </w:tcBorders>
          </w:tcPr>
          <w:p w14:paraId="69599011"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2BF8B963" w14:textId="77777777" w:rsidR="00FD3188" w:rsidRPr="00F20AEF" w:rsidRDefault="00FD3188" w:rsidP="000B5951">
            <w:pPr>
              <w:jc w:val="both"/>
              <w:rPr>
                <w:b/>
                <w:sz w:val="18"/>
              </w:rPr>
            </w:pPr>
            <w:r w:rsidRPr="00F20AEF">
              <w:rPr>
                <w:b/>
                <w:sz w:val="18"/>
              </w:rPr>
              <w:t>H-index WoS/Scopus</w:t>
            </w:r>
          </w:p>
        </w:tc>
        <w:tc>
          <w:tcPr>
            <w:tcW w:w="694" w:type="dxa"/>
            <w:vAlign w:val="center"/>
          </w:tcPr>
          <w:p w14:paraId="7FECE34D" w14:textId="77777777" w:rsidR="00FD3188" w:rsidRPr="005B7443" w:rsidRDefault="00FD3188" w:rsidP="000B5951">
            <w:pPr>
              <w:rPr>
                <w:b/>
              </w:rPr>
            </w:pPr>
            <w:r w:rsidRPr="005B7443">
              <w:rPr>
                <w:b/>
              </w:rPr>
              <w:t xml:space="preserve">   </w:t>
            </w:r>
            <w:r>
              <w:rPr>
                <w:b/>
              </w:rPr>
              <w:t>6 / 8</w:t>
            </w:r>
          </w:p>
        </w:tc>
      </w:tr>
      <w:tr w:rsidR="00FD3188" w14:paraId="64681F4F" w14:textId="77777777" w:rsidTr="000B5951">
        <w:tc>
          <w:tcPr>
            <w:tcW w:w="9859" w:type="dxa"/>
            <w:gridSpan w:val="15"/>
            <w:shd w:val="clear" w:color="auto" w:fill="F7CAAC"/>
          </w:tcPr>
          <w:p w14:paraId="49F202F4"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5138277D" w14:textId="77777777" w:rsidTr="000B5951">
        <w:trPr>
          <w:trHeight w:val="2347"/>
        </w:trPr>
        <w:tc>
          <w:tcPr>
            <w:tcW w:w="9859" w:type="dxa"/>
            <w:gridSpan w:val="15"/>
          </w:tcPr>
          <w:p w14:paraId="0985FD48" w14:textId="77777777" w:rsidR="00FD3188" w:rsidRDefault="00FD3188" w:rsidP="000B5951">
            <w:pPr>
              <w:spacing w:after="240"/>
              <w:jc w:val="both"/>
            </w:pPr>
            <w:r>
              <w:t xml:space="preserve">TUREČKOVÁ, Kamila, Jan NEVIMA, František VARADZIN, </w:t>
            </w:r>
            <w:r>
              <w:rPr>
                <w:b/>
                <w:bCs/>
              </w:rPr>
              <w:t>Jakub TROJAN</w:t>
            </w:r>
            <w:r>
              <w:t>, Anna VAŇOVÁ, Darina ROJÍKOVÁ a Stanislav MARTINÁT. Deployment of creative actors and varieties of their impact on the quaternary sector and regional growth: a case study of NUTS2 regions of the Czech Republic</w:t>
            </w:r>
            <w:r>
              <w:rPr>
                <w:i/>
                <w:iCs/>
              </w:rPr>
              <w:t>. Eastern Journal of European Studies</w:t>
            </w:r>
            <w:r>
              <w:t xml:space="preserve">. Romania: Centre for European Studies, Alexandru Ioan Cuza University, 2023, roč. 14, č. 1, s. 181-197, 11 s. ISSN 2068-651X. </w:t>
            </w:r>
            <w:hyperlink r:id="rId39" w:history="1">
              <w:r>
                <w:rPr>
                  <w:rStyle w:val="Hypertextovodkaz"/>
                </w:rPr>
                <w:t>doi:10.47743/ejes-2023-0109</w:t>
              </w:r>
            </w:hyperlink>
            <w:r>
              <w:t xml:space="preserve"> (Jimp, Q4, autorský podíl </w:t>
            </w:r>
            <w:r w:rsidRPr="00001F7C">
              <w:rPr>
                <w:b/>
              </w:rPr>
              <w:t>20 %</w:t>
            </w:r>
            <w:r>
              <w:t>)</w:t>
            </w:r>
          </w:p>
          <w:p w14:paraId="745275FD" w14:textId="77777777" w:rsidR="00FD3188" w:rsidRDefault="00FD3188" w:rsidP="000B5951">
            <w:pPr>
              <w:spacing w:after="240"/>
              <w:jc w:val="both"/>
            </w:pPr>
            <w:r>
              <w:t xml:space="preserve">MARTINÁT, Stanislav, Justyna CHODKOWSKA-MISZCZUK, Marián KULLA, Josef NAVRÁTIL, Petr KLUSÁČEK, Petr DVOŘÁK, Ladislav NOVOTNÝ, Tomáš KREJČÍ, Loránt PREGI, </w:t>
            </w:r>
            <w:r>
              <w:rPr>
                <w:b/>
                <w:bCs/>
              </w:rPr>
              <w:t>Jakub TROJAN</w:t>
            </w:r>
            <w:r>
              <w:t xml:space="preserve"> a Bohumil FRANTÁL. Best Practice Forever? Dynamics behind the Perception of Farm-Fed Anaerobic Digestion Plants in Rural Peripheries. </w:t>
            </w:r>
            <w:r>
              <w:rPr>
                <w:i/>
                <w:iCs/>
              </w:rPr>
              <w:t>Energies</w:t>
            </w:r>
            <w:r>
              <w:t xml:space="preserve">. 2022, roč. 15, č. 7, s. 1-17. </w:t>
            </w:r>
            <w:hyperlink r:id="rId40" w:history="1">
              <w:r>
                <w:rPr>
                  <w:rStyle w:val="Hypertextovodkaz"/>
                </w:rPr>
                <w:t>doi:10.3390/en15072533.</w:t>
              </w:r>
            </w:hyperlink>
            <w:r>
              <w:t xml:space="preserve"> (Jimp, Q2, autorský podíl </w:t>
            </w:r>
            <w:r w:rsidRPr="00001F7C">
              <w:rPr>
                <w:b/>
              </w:rPr>
              <w:t>10 %</w:t>
            </w:r>
            <w:r>
              <w:t>)</w:t>
            </w:r>
          </w:p>
          <w:p w14:paraId="1A856C04" w14:textId="77777777" w:rsidR="00FD3188" w:rsidRDefault="00FD3188" w:rsidP="000B5951">
            <w:pPr>
              <w:spacing w:after="240"/>
              <w:jc w:val="both"/>
            </w:pPr>
            <w:r>
              <w:t xml:space="preserve">ŠTAMPACH, Radim, Lukáš HERMAN, </w:t>
            </w:r>
            <w:r>
              <w:rPr>
                <w:b/>
                <w:bCs/>
              </w:rPr>
              <w:t>Jakub TROJAN</w:t>
            </w:r>
            <w:r>
              <w:t xml:space="preserve">, Kateřina TAJOVSKÁ a Tomáš ŘEZNÍK. Humanitarian Mapping as a Contribution to Achieving Sustainable Development Goals: Research into the Motivation of Volunteers and the Ideal Setting of Mapathons. </w:t>
            </w:r>
            <w:r>
              <w:rPr>
                <w:i/>
                <w:iCs/>
              </w:rPr>
              <w:t>Sustainability</w:t>
            </w:r>
            <w:r>
              <w:t xml:space="preserve">. 2021, roč. 13, č. 24, s. 13991-14014. ISSN 2071-1050. </w:t>
            </w:r>
            <w:hyperlink r:id="rId41" w:history="1">
              <w:r>
                <w:rPr>
                  <w:rStyle w:val="Hypertextovodkaz"/>
                </w:rPr>
                <w:t>doi:10.3390/su132413991.</w:t>
              </w:r>
            </w:hyperlink>
            <w:hyperlink>
              <w:r>
                <w:t xml:space="preserve"> </w:t>
              </w:r>
            </w:hyperlink>
            <w:r>
              <w:t xml:space="preserve">(Jimp, Q2, autorský podíl </w:t>
            </w:r>
            <w:r w:rsidRPr="00001F7C">
              <w:rPr>
                <w:b/>
              </w:rPr>
              <w:t>30 %</w:t>
            </w:r>
            <w:r>
              <w:t>)</w:t>
            </w:r>
          </w:p>
          <w:p w14:paraId="0B8D87BC" w14:textId="77777777" w:rsidR="00FD3188" w:rsidRDefault="00FD3188" w:rsidP="000B5951">
            <w:pPr>
              <w:spacing w:after="240"/>
              <w:jc w:val="both"/>
            </w:pPr>
            <w:r>
              <w:t xml:space="preserve">MARTINÁT, Stanislav, Josef NAVRÁTIL, Justin B. HOLLANDER, </w:t>
            </w:r>
            <w:r>
              <w:rPr>
                <w:b/>
              </w:rPr>
              <w:t>Jakub TROJAN</w:t>
            </w:r>
            <w:r>
              <w:t xml:space="preserve">, Pavel KLAPKA, Petr KLUSÁČEK, David KALOK. Re-reuse of regenerated brownfields: Lessons from an Eastern European post-industrial city, </w:t>
            </w:r>
            <w:r>
              <w:rPr>
                <w:i/>
              </w:rPr>
              <w:t>Journal of Cleaner Production</w:t>
            </w:r>
            <w:r>
              <w:t xml:space="preserve">, Vol. 188, 2018, p. 536-545, ISSN 0959-6526, doi.org/10.1016/j.jclepro.2018.03.313. (Jimp, Q1, autorský podíl </w:t>
            </w:r>
            <w:r w:rsidRPr="00001F7C">
              <w:rPr>
                <w:b/>
              </w:rPr>
              <w:t>10 %</w:t>
            </w:r>
            <w:r>
              <w:t>)</w:t>
            </w:r>
          </w:p>
          <w:p w14:paraId="4F9CE634" w14:textId="77777777" w:rsidR="00FD3188" w:rsidRPr="00850E43" w:rsidRDefault="00FD3188" w:rsidP="000B5951">
            <w:pPr>
              <w:spacing w:after="240"/>
              <w:jc w:val="both"/>
            </w:pPr>
            <w:r>
              <w:t xml:space="preserve">KLUSÁČEK, Petr, Filip ALEXANDRESCU, Robert OSMAN, Jiří MALÝ, Josef KUNC, Petr DVOŘÁK, Bohumil FRANTÁL, Marek HAVLÍČEK, Tomáš KREJČÍ, Stanislav MARTINÁT, Hana SKOKANOVÁ, </w:t>
            </w:r>
            <w:r>
              <w:rPr>
                <w:b/>
              </w:rPr>
              <w:t>Jakub TROJAN</w:t>
            </w:r>
            <w:r>
              <w:t xml:space="preserve">, Good governance as a strategic choice in brownfield regeneration: Regional dynamics from the Czech Republic, </w:t>
            </w:r>
            <w:r>
              <w:rPr>
                <w:i/>
              </w:rPr>
              <w:t>Land Use Policy</w:t>
            </w:r>
            <w:r>
              <w:t xml:space="preserve">, Volume 73, April 2018, Pages 29-39, ISSN 0264-8377, doi.org/10.1016/j.landusepol.2018.01.007. (Jimp, Q1, autorský podíl </w:t>
            </w:r>
            <w:r w:rsidRPr="00001F7C">
              <w:rPr>
                <w:b/>
              </w:rPr>
              <w:t>5 %</w:t>
            </w:r>
            <w:r>
              <w:t>)</w:t>
            </w:r>
          </w:p>
        </w:tc>
      </w:tr>
      <w:tr w:rsidR="00FD3188" w14:paraId="7BAB6518" w14:textId="77777777" w:rsidTr="000B5951">
        <w:trPr>
          <w:trHeight w:val="218"/>
        </w:trPr>
        <w:tc>
          <w:tcPr>
            <w:tcW w:w="9859" w:type="dxa"/>
            <w:gridSpan w:val="15"/>
            <w:shd w:val="clear" w:color="auto" w:fill="F7CAAC"/>
          </w:tcPr>
          <w:p w14:paraId="724FD500" w14:textId="77777777" w:rsidR="00FD3188" w:rsidRDefault="00FD3188" w:rsidP="000B5951">
            <w:pPr>
              <w:rPr>
                <w:b/>
              </w:rPr>
            </w:pPr>
            <w:r>
              <w:rPr>
                <w:b/>
              </w:rPr>
              <w:t>Působení v zahraničí</w:t>
            </w:r>
          </w:p>
        </w:tc>
      </w:tr>
      <w:tr w:rsidR="00FD3188" w14:paraId="6643A4F6" w14:textId="77777777" w:rsidTr="000B5951">
        <w:trPr>
          <w:trHeight w:val="328"/>
        </w:trPr>
        <w:tc>
          <w:tcPr>
            <w:tcW w:w="9859" w:type="dxa"/>
            <w:gridSpan w:val="15"/>
          </w:tcPr>
          <w:p w14:paraId="795252E9" w14:textId="77777777" w:rsidR="00FD3188" w:rsidRPr="00A97096" w:rsidRDefault="00FD3188" w:rsidP="000B5951">
            <w:pPr>
              <w:rPr>
                <w:bCs/>
              </w:rPr>
            </w:pPr>
            <w:r w:rsidRPr="00A97096">
              <w:rPr>
                <w:bCs/>
              </w:rPr>
              <w:t>09/2022 – 05/2023: University of California, Department of Geography, Spatial Pattern Analysis &amp; Research Lab</w:t>
            </w:r>
            <w:r>
              <w:rPr>
                <w:bCs/>
              </w:rPr>
              <w:t xml:space="preserve"> (Fulbright Research Scholarship)</w:t>
            </w:r>
          </w:p>
        </w:tc>
      </w:tr>
      <w:tr w:rsidR="00FD3188" w14:paraId="594C0CF9" w14:textId="77777777" w:rsidTr="000B5951">
        <w:trPr>
          <w:cantSplit/>
          <w:trHeight w:val="470"/>
        </w:trPr>
        <w:tc>
          <w:tcPr>
            <w:tcW w:w="2518" w:type="dxa"/>
            <w:shd w:val="clear" w:color="auto" w:fill="F7CAAC"/>
          </w:tcPr>
          <w:p w14:paraId="4C1C55FF" w14:textId="77777777" w:rsidR="00FD3188" w:rsidRDefault="00FD3188" w:rsidP="000B5951">
            <w:pPr>
              <w:jc w:val="both"/>
              <w:rPr>
                <w:b/>
              </w:rPr>
            </w:pPr>
            <w:r>
              <w:rPr>
                <w:b/>
              </w:rPr>
              <w:t xml:space="preserve">Podpis </w:t>
            </w:r>
          </w:p>
        </w:tc>
        <w:tc>
          <w:tcPr>
            <w:tcW w:w="4536" w:type="dxa"/>
            <w:gridSpan w:val="8"/>
          </w:tcPr>
          <w:p w14:paraId="761BEF4D" w14:textId="77777777" w:rsidR="00FD3188" w:rsidRDefault="00FD3188" w:rsidP="000B5951">
            <w:pPr>
              <w:jc w:val="both"/>
            </w:pPr>
          </w:p>
        </w:tc>
        <w:tc>
          <w:tcPr>
            <w:tcW w:w="786" w:type="dxa"/>
            <w:gridSpan w:val="2"/>
            <w:shd w:val="clear" w:color="auto" w:fill="F7CAAC"/>
          </w:tcPr>
          <w:p w14:paraId="28B84ABF" w14:textId="77777777" w:rsidR="00FD3188" w:rsidRDefault="00FD3188" w:rsidP="000B5951">
            <w:pPr>
              <w:jc w:val="both"/>
            </w:pPr>
            <w:r>
              <w:rPr>
                <w:b/>
              </w:rPr>
              <w:t>datum</w:t>
            </w:r>
          </w:p>
        </w:tc>
        <w:tc>
          <w:tcPr>
            <w:tcW w:w="2019" w:type="dxa"/>
            <w:gridSpan w:val="4"/>
          </w:tcPr>
          <w:p w14:paraId="411838E9" w14:textId="77777777" w:rsidR="00FD3188" w:rsidRDefault="00FD3188" w:rsidP="000B5951">
            <w:pPr>
              <w:jc w:val="both"/>
            </w:pPr>
          </w:p>
        </w:tc>
      </w:tr>
    </w:tbl>
    <w:p w14:paraId="559A8D7D" w14:textId="77777777" w:rsidR="00FD3188" w:rsidRDefault="00FD3188" w:rsidP="00FD3188"/>
    <w:p w14:paraId="2532D6DE"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385F4E8D"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A69D00D" w14:textId="77777777" w:rsidR="00FD3188" w:rsidRDefault="00FD3188" w:rsidP="000B5951">
            <w:pPr>
              <w:spacing w:line="256" w:lineRule="auto"/>
              <w:jc w:val="both"/>
              <w:rPr>
                <w:b/>
                <w:sz w:val="28"/>
                <w:lang w:eastAsia="en-US"/>
              </w:rPr>
            </w:pPr>
            <w:r>
              <w:rPr>
                <w:b/>
                <w:sz w:val="28"/>
                <w:lang w:eastAsia="en-US"/>
              </w:rPr>
              <w:lastRenderedPageBreak/>
              <w:t>C-I – Personální zabezpečení</w:t>
            </w:r>
          </w:p>
        </w:tc>
      </w:tr>
      <w:tr w:rsidR="00FD3188" w14:paraId="124BF480"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B554A2B" w14:textId="77777777" w:rsidR="00FD3188" w:rsidRDefault="00FD3188" w:rsidP="000B5951">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520B3062" w14:textId="77777777" w:rsidR="00FD3188" w:rsidRDefault="00FD3188" w:rsidP="000B5951">
            <w:pPr>
              <w:spacing w:line="256" w:lineRule="auto"/>
              <w:jc w:val="both"/>
              <w:rPr>
                <w:lang w:eastAsia="en-US"/>
              </w:rPr>
            </w:pPr>
            <w:r>
              <w:rPr>
                <w:lang w:eastAsia="en-US"/>
              </w:rPr>
              <w:t>Univerzita Tomáše Bati ve Zlíně</w:t>
            </w:r>
          </w:p>
        </w:tc>
      </w:tr>
      <w:tr w:rsidR="00FD3188" w14:paraId="16FFB56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6EF7E43" w14:textId="77777777" w:rsidR="00FD3188" w:rsidRDefault="00FD3188" w:rsidP="000B5951">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2CCB86D0" w14:textId="77777777" w:rsidR="00FD3188" w:rsidRDefault="00FD3188" w:rsidP="000B5951">
            <w:pPr>
              <w:spacing w:line="256" w:lineRule="auto"/>
              <w:jc w:val="both"/>
              <w:rPr>
                <w:lang w:eastAsia="en-US"/>
              </w:rPr>
            </w:pPr>
            <w:r>
              <w:rPr>
                <w:lang w:eastAsia="en-US"/>
              </w:rPr>
              <w:t>Fakulta logistiky a krizového řízení</w:t>
            </w:r>
          </w:p>
        </w:tc>
      </w:tr>
      <w:tr w:rsidR="00FD3188" w14:paraId="1845AA1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DFE499" w14:textId="77777777" w:rsidR="00FD3188" w:rsidRDefault="00FD3188" w:rsidP="000B5951">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A519ECB" w14:textId="77777777" w:rsidR="00FD3188" w:rsidRDefault="00FD3188" w:rsidP="000B5951">
            <w:pPr>
              <w:spacing w:line="256" w:lineRule="auto"/>
              <w:jc w:val="both"/>
              <w:rPr>
                <w:lang w:eastAsia="en-US"/>
              </w:rPr>
            </w:pPr>
            <w:r>
              <w:rPr>
                <w:lang w:eastAsia="en-US"/>
              </w:rPr>
              <w:t>Management rizik</w:t>
            </w:r>
          </w:p>
        </w:tc>
      </w:tr>
      <w:tr w:rsidR="00FD3188" w14:paraId="0DD4BCD2"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39AEDC0" w14:textId="77777777" w:rsidR="00FD3188" w:rsidRDefault="00FD3188" w:rsidP="000B5951">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299FBDD6" w14:textId="77777777" w:rsidR="00FD3188" w:rsidRDefault="00FD3188" w:rsidP="000B5951">
            <w:pPr>
              <w:spacing w:line="256" w:lineRule="auto"/>
              <w:jc w:val="both"/>
              <w:rPr>
                <w:b/>
                <w:lang w:eastAsia="en-US"/>
              </w:rPr>
            </w:pPr>
            <w:r>
              <w:rPr>
                <w:b/>
                <w:lang w:eastAsia="en-US"/>
              </w:rPr>
              <w:t>David Tuček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0428179" w14:textId="77777777" w:rsidR="00FD3188" w:rsidRDefault="00FD3188" w:rsidP="000B5951">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426DEAC7" w14:textId="77777777" w:rsidR="00FD3188" w:rsidRDefault="00FD3188" w:rsidP="000B5951">
            <w:pPr>
              <w:spacing w:line="256" w:lineRule="auto"/>
              <w:jc w:val="both"/>
              <w:rPr>
                <w:lang w:eastAsia="en-US"/>
              </w:rPr>
            </w:pPr>
            <w:r>
              <w:rPr>
                <w:lang w:eastAsia="en-US"/>
              </w:rPr>
              <w:t>prof. Ing., Ph.D.</w:t>
            </w:r>
          </w:p>
        </w:tc>
      </w:tr>
      <w:tr w:rsidR="00FD3188" w14:paraId="519A1875"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55C86AD" w14:textId="77777777" w:rsidR="00FD3188" w:rsidRDefault="00FD3188" w:rsidP="000B5951">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39A77224" w14:textId="77777777" w:rsidR="00FD3188" w:rsidRDefault="00FD3188" w:rsidP="000B5951">
            <w:pPr>
              <w:spacing w:line="256" w:lineRule="auto"/>
              <w:jc w:val="both"/>
              <w:rPr>
                <w:lang w:eastAsia="en-US"/>
              </w:rPr>
            </w:pPr>
            <w:r>
              <w:rPr>
                <w:lang w:eastAsia="en-US"/>
              </w:rPr>
              <w:t>1975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7D29A01" w14:textId="77777777" w:rsidR="00FD3188" w:rsidRDefault="00FD3188" w:rsidP="000B5951">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56B0AC8"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6895C25"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EA0C7D8"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1F5920"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2AAE82E" w14:textId="77777777" w:rsidR="00FD3188" w:rsidRDefault="00FD3188" w:rsidP="000B5951">
            <w:pPr>
              <w:spacing w:line="256" w:lineRule="auto"/>
              <w:jc w:val="both"/>
              <w:rPr>
                <w:lang w:eastAsia="en-US"/>
              </w:rPr>
            </w:pPr>
            <w:r>
              <w:rPr>
                <w:lang w:eastAsia="en-US"/>
              </w:rPr>
              <w:t>N</w:t>
            </w:r>
          </w:p>
        </w:tc>
      </w:tr>
      <w:tr w:rsidR="00FD3188" w14:paraId="02BAAA99"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A921FD" w14:textId="77777777" w:rsidR="00FD3188" w:rsidRDefault="00FD3188" w:rsidP="000B5951">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689A673" w14:textId="77777777" w:rsidR="00FD3188" w:rsidRDefault="00FD3188" w:rsidP="000B5951">
            <w:pPr>
              <w:spacing w:line="256" w:lineRule="auto"/>
              <w:jc w:val="both"/>
              <w:rPr>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9C364D0"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tcPr>
          <w:p w14:paraId="37FF7400" w14:textId="77777777" w:rsidR="00FD3188" w:rsidRDefault="00FD3188" w:rsidP="000B5951">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12082D"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4D0A0ED" w14:textId="77777777" w:rsidR="00FD3188" w:rsidRDefault="00FD3188" w:rsidP="000B5951">
            <w:pPr>
              <w:spacing w:line="256" w:lineRule="auto"/>
              <w:jc w:val="both"/>
              <w:rPr>
                <w:lang w:eastAsia="en-US"/>
              </w:rPr>
            </w:pPr>
          </w:p>
        </w:tc>
      </w:tr>
      <w:tr w:rsidR="00FD3188" w14:paraId="0E74E00F"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E2F64DB" w14:textId="77777777" w:rsidR="00FD3188" w:rsidRDefault="00FD3188" w:rsidP="000B5951">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3D0506" w14:textId="77777777" w:rsidR="00FD3188" w:rsidRDefault="00FD3188" w:rsidP="000B5951">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EF66B08" w14:textId="77777777" w:rsidR="00FD3188" w:rsidRDefault="00FD3188" w:rsidP="000B5951">
            <w:pPr>
              <w:spacing w:line="256" w:lineRule="auto"/>
              <w:jc w:val="both"/>
              <w:rPr>
                <w:b/>
                <w:lang w:eastAsia="en-US"/>
              </w:rPr>
            </w:pPr>
            <w:r>
              <w:rPr>
                <w:b/>
                <w:lang w:eastAsia="en-US"/>
              </w:rPr>
              <w:t>rozsah</w:t>
            </w:r>
          </w:p>
        </w:tc>
      </w:tr>
      <w:tr w:rsidR="00FD3188" w14:paraId="2DFF6112"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4C4643C"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D4621E5"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68F2EB3" w14:textId="77777777" w:rsidR="00FD3188" w:rsidRDefault="00FD3188" w:rsidP="000B5951">
            <w:pPr>
              <w:spacing w:line="256" w:lineRule="auto"/>
              <w:jc w:val="both"/>
              <w:rPr>
                <w:lang w:eastAsia="en-US"/>
              </w:rPr>
            </w:pPr>
          </w:p>
        </w:tc>
      </w:tr>
      <w:tr w:rsidR="00FD3188" w14:paraId="6A472715"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393BB36D"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425F25CE"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73A1512" w14:textId="77777777" w:rsidR="00FD3188" w:rsidRDefault="00FD3188" w:rsidP="000B5951">
            <w:pPr>
              <w:spacing w:line="256" w:lineRule="auto"/>
              <w:jc w:val="both"/>
              <w:rPr>
                <w:lang w:eastAsia="en-US"/>
              </w:rPr>
            </w:pPr>
          </w:p>
        </w:tc>
      </w:tr>
      <w:tr w:rsidR="00FD3188" w14:paraId="657C0C3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B33EC6" w14:textId="77777777" w:rsidR="00FD3188" w:rsidRDefault="00FD3188" w:rsidP="000B5951">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D3188" w14:paraId="3DF43FAA" w14:textId="77777777" w:rsidTr="000B5951">
        <w:trPr>
          <w:trHeight w:val="1118"/>
        </w:trPr>
        <w:tc>
          <w:tcPr>
            <w:tcW w:w="9859" w:type="dxa"/>
            <w:gridSpan w:val="15"/>
            <w:tcBorders>
              <w:top w:val="nil"/>
              <w:left w:val="single" w:sz="4" w:space="0" w:color="auto"/>
              <w:bottom w:val="single" w:sz="4" w:space="0" w:color="auto"/>
              <w:right w:val="single" w:sz="4" w:space="0" w:color="auto"/>
            </w:tcBorders>
            <w:hideMark/>
          </w:tcPr>
          <w:p w14:paraId="62ED9576" w14:textId="77777777" w:rsidR="00FD3188" w:rsidRDefault="00FD3188" w:rsidP="000B5951">
            <w:pPr>
              <w:spacing w:line="256" w:lineRule="auto"/>
              <w:jc w:val="both"/>
              <w:rPr>
                <w:lang w:eastAsia="en-US"/>
              </w:rPr>
            </w:pPr>
            <w:r>
              <w:rPr>
                <w:lang w:eastAsia="en-US"/>
              </w:rPr>
              <w:t>Operational Management – garant, přednášející (57 %)</w:t>
            </w:r>
          </w:p>
          <w:p w14:paraId="4F8BB6E5" w14:textId="1FB85F7C" w:rsidR="00FD3188" w:rsidRDefault="00FD3188" w:rsidP="004179F3">
            <w:pPr>
              <w:spacing w:line="256" w:lineRule="auto"/>
              <w:jc w:val="both"/>
              <w:rPr>
                <w:lang w:eastAsia="en-US"/>
              </w:rPr>
            </w:pPr>
            <w:del w:id="4343" w:author="Eva Skýbová" w:date="2024-05-15T10:03:00Z">
              <w:r w:rsidDel="004179F3">
                <w:rPr>
                  <w:lang w:eastAsia="en-US"/>
                </w:rPr>
                <w:delText xml:space="preserve">Ergonomy </w:delText>
              </w:r>
            </w:del>
            <w:ins w:id="4344" w:author="Eva Skýbová" w:date="2024-05-15T10:03:00Z">
              <w:r w:rsidR="004179F3">
                <w:rPr>
                  <w:lang w:eastAsia="en-US"/>
                </w:rPr>
                <w:t xml:space="preserve">Ergonomics </w:t>
              </w:r>
            </w:ins>
            <w:r>
              <w:rPr>
                <w:lang w:eastAsia="en-US"/>
              </w:rPr>
              <w:t>– garant, přednášející (57 %)</w:t>
            </w:r>
          </w:p>
        </w:tc>
      </w:tr>
      <w:tr w:rsidR="00FD3188" w14:paraId="212317D3"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E3B39BE" w14:textId="77777777" w:rsidR="00FD3188" w:rsidRDefault="00FD3188" w:rsidP="000B5951">
            <w:pPr>
              <w:spacing w:line="256" w:lineRule="auto"/>
              <w:jc w:val="both"/>
              <w:rPr>
                <w:b/>
                <w:lang w:eastAsia="en-US"/>
              </w:rPr>
            </w:pPr>
            <w:r>
              <w:rPr>
                <w:b/>
                <w:lang w:eastAsia="en-US"/>
              </w:rPr>
              <w:t>Zapojení do výuky v dalších studijních programech na téže vysoké škole (pouze u garantů ZT a PZ předmětů)</w:t>
            </w:r>
          </w:p>
        </w:tc>
      </w:tr>
      <w:tr w:rsidR="00FD3188" w14:paraId="78B73DCC"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5A55BF69" w14:textId="77777777" w:rsidR="00FD3188" w:rsidRDefault="00FD3188" w:rsidP="000B5951">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69CFD1B" w14:textId="77777777" w:rsidR="00FD3188" w:rsidRDefault="00FD3188" w:rsidP="000B5951">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FA6C61A" w14:textId="77777777" w:rsidR="00FD3188" w:rsidRDefault="00FD3188" w:rsidP="000B5951">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C0AD6B8" w14:textId="77777777" w:rsidR="00FD3188" w:rsidRDefault="00FD3188" w:rsidP="000B5951">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6DC33AC" w14:textId="77777777" w:rsidR="00FD3188" w:rsidRDefault="00FD3188" w:rsidP="000B5951">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FD3188" w14:paraId="632097F6"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28CAC61A"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061EAB31" w14:textId="77777777" w:rsidR="00FD3188" w:rsidRDefault="00FD3188" w:rsidP="000B5951">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619A1ED0" w14:textId="77777777" w:rsidR="00FD3188" w:rsidRDefault="00FD3188" w:rsidP="000B5951">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709CEB40" w14:textId="77777777" w:rsidR="00FD3188" w:rsidRDefault="00FD3188" w:rsidP="000B5951">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4EF9E059" w14:textId="77777777" w:rsidR="00FD3188" w:rsidRDefault="00FD3188" w:rsidP="000B5951">
            <w:pPr>
              <w:spacing w:line="256" w:lineRule="auto"/>
              <w:rPr>
                <w:lang w:eastAsia="en-US"/>
              </w:rPr>
            </w:pPr>
          </w:p>
        </w:tc>
      </w:tr>
      <w:tr w:rsidR="00FD3188" w14:paraId="38048692"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7472AC34"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6E45400C" w14:textId="77777777" w:rsidR="00FD3188" w:rsidRDefault="00FD3188" w:rsidP="000B5951">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71B7019F" w14:textId="77777777" w:rsidR="00FD3188" w:rsidRDefault="00FD3188" w:rsidP="000B5951">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14C614F2" w14:textId="77777777" w:rsidR="00FD3188" w:rsidRDefault="00FD3188" w:rsidP="000B5951">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0E1E35D9" w14:textId="77777777" w:rsidR="00FD3188" w:rsidRDefault="00FD3188" w:rsidP="000B5951">
            <w:pPr>
              <w:spacing w:line="256" w:lineRule="auto"/>
              <w:rPr>
                <w:lang w:eastAsia="en-US"/>
              </w:rPr>
            </w:pPr>
          </w:p>
        </w:tc>
      </w:tr>
      <w:tr w:rsidR="00FD3188" w14:paraId="5A36EC5F"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20AB667C"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6A87558C" w14:textId="77777777" w:rsidR="00FD3188" w:rsidRDefault="00FD3188" w:rsidP="000B5951">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64E9C608" w14:textId="77777777" w:rsidR="00FD3188" w:rsidRDefault="00FD3188" w:rsidP="000B5951">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775F0981" w14:textId="77777777" w:rsidR="00FD3188" w:rsidRDefault="00FD3188" w:rsidP="000B5951">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13FC8996" w14:textId="77777777" w:rsidR="00FD3188" w:rsidRDefault="00FD3188" w:rsidP="000B5951">
            <w:pPr>
              <w:spacing w:line="256" w:lineRule="auto"/>
              <w:rPr>
                <w:lang w:eastAsia="en-US"/>
              </w:rPr>
            </w:pPr>
          </w:p>
        </w:tc>
      </w:tr>
      <w:tr w:rsidR="00FD3188" w14:paraId="2C5034E0"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816F126"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732E0336" w14:textId="77777777" w:rsidR="00FD3188" w:rsidRDefault="00FD3188" w:rsidP="000B5951">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473E289A" w14:textId="77777777" w:rsidR="00FD3188" w:rsidRDefault="00FD3188" w:rsidP="000B5951">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36A86AB2" w14:textId="77777777" w:rsidR="00FD3188" w:rsidRDefault="00FD3188" w:rsidP="000B5951">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61204D4" w14:textId="77777777" w:rsidR="00FD3188" w:rsidRDefault="00FD3188" w:rsidP="000B5951">
            <w:pPr>
              <w:spacing w:line="256" w:lineRule="auto"/>
              <w:rPr>
                <w:lang w:eastAsia="en-US"/>
              </w:rPr>
            </w:pPr>
          </w:p>
        </w:tc>
      </w:tr>
      <w:tr w:rsidR="00FD3188" w14:paraId="27E6B40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C093298" w14:textId="77777777" w:rsidR="00FD3188" w:rsidRDefault="00FD3188" w:rsidP="000B5951">
            <w:pPr>
              <w:spacing w:line="256" w:lineRule="auto"/>
              <w:rPr>
                <w:lang w:eastAsia="en-US"/>
              </w:rPr>
            </w:pPr>
            <w:r>
              <w:rPr>
                <w:b/>
                <w:lang w:eastAsia="en-US"/>
              </w:rPr>
              <w:t xml:space="preserve">Údaje o vzdělání na VŠ </w:t>
            </w:r>
          </w:p>
        </w:tc>
      </w:tr>
      <w:tr w:rsidR="00FD3188" w14:paraId="433EF71D"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tbl>
            <w:tblPr>
              <w:tblW w:w="0" w:type="dxa"/>
              <w:tblLayout w:type="fixed"/>
              <w:tblCellMar>
                <w:left w:w="70" w:type="dxa"/>
                <w:right w:w="70" w:type="dxa"/>
              </w:tblCellMar>
              <w:tblLook w:val="04A0" w:firstRow="1" w:lastRow="0" w:firstColumn="1" w:lastColumn="0" w:noHBand="0" w:noVBand="1"/>
            </w:tblPr>
            <w:tblGrid>
              <w:gridCol w:w="2088"/>
              <w:gridCol w:w="7656"/>
            </w:tblGrid>
            <w:tr w:rsidR="00FD3188" w14:paraId="4BB4B99D" w14:textId="77777777" w:rsidTr="000B5951">
              <w:trPr>
                <w:trHeight w:val="1074"/>
              </w:trPr>
              <w:tc>
                <w:tcPr>
                  <w:tcW w:w="2088" w:type="dxa"/>
                </w:tcPr>
                <w:p w14:paraId="589657D3" w14:textId="77777777" w:rsidR="00FD3188" w:rsidRDefault="00FD3188" w:rsidP="000B5951">
                  <w:pPr>
                    <w:spacing w:line="256" w:lineRule="auto"/>
                    <w:rPr>
                      <w:lang w:eastAsia="en-US"/>
                    </w:rPr>
                  </w:pPr>
                  <w:r>
                    <w:rPr>
                      <w:lang w:eastAsia="en-US"/>
                    </w:rPr>
                    <w:t>2002 – doktor (Ph.D.):</w:t>
                  </w:r>
                </w:p>
                <w:p w14:paraId="1AB41238" w14:textId="77777777" w:rsidR="00FD3188" w:rsidRDefault="00FD3188" w:rsidP="000B5951">
                  <w:pPr>
                    <w:spacing w:line="256" w:lineRule="auto"/>
                    <w:rPr>
                      <w:lang w:eastAsia="en-US"/>
                    </w:rPr>
                  </w:pPr>
                </w:p>
              </w:tc>
              <w:tc>
                <w:tcPr>
                  <w:tcW w:w="7656" w:type="dxa"/>
                </w:tcPr>
                <w:p w14:paraId="092BBCA6" w14:textId="77777777" w:rsidR="00FD3188" w:rsidRDefault="00FD3188" w:rsidP="000B5951">
                  <w:pPr>
                    <w:spacing w:line="256" w:lineRule="auto"/>
                    <w:rPr>
                      <w:lang w:eastAsia="en-US"/>
                    </w:rPr>
                  </w:pPr>
                  <w:r>
                    <w:rPr>
                      <w:lang w:eastAsia="en-US"/>
                    </w:rPr>
                    <w:t>Studijní program Ekonomika a management, studijní obor Řízení a ekonomika podniku. VUT Brno, Fakulta podnikatelská.</w:t>
                  </w:r>
                </w:p>
                <w:p w14:paraId="6DF0D8A9" w14:textId="77777777" w:rsidR="00FD3188" w:rsidRDefault="00FD3188" w:rsidP="000B5951">
                  <w:pPr>
                    <w:spacing w:line="256" w:lineRule="auto"/>
                    <w:jc w:val="both"/>
                    <w:rPr>
                      <w:lang w:eastAsia="en-US"/>
                    </w:rPr>
                  </w:pPr>
                </w:p>
              </w:tc>
            </w:tr>
          </w:tbl>
          <w:p w14:paraId="6F419D5D" w14:textId="77777777" w:rsidR="00FD3188" w:rsidRDefault="00FD3188" w:rsidP="000B5951">
            <w:pPr>
              <w:spacing w:line="256" w:lineRule="auto"/>
              <w:jc w:val="both"/>
              <w:rPr>
                <w:b/>
                <w:lang w:eastAsia="en-US"/>
              </w:rPr>
            </w:pPr>
          </w:p>
        </w:tc>
      </w:tr>
      <w:tr w:rsidR="00FD3188" w14:paraId="11013CFF"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9AF6F7" w14:textId="77777777" w:rsidR="00FD3188" w:rsidRDefault="00FD3188" w:rsidP="000B5951">
            <w:pPr>
              <w:spacing w:line="256" w:lineRule="auto"/>
              <w:jc w:val="both"/>
              <w:rPr>
                <w:b/>
                <w:lang w:eastAsia="en-US"/>
              </w:rPr>
            </w:pPr>
            <w:r>
              <w:rPr>
                <w:b/>
                <w:lang w:eastAsia="en-US"/>
              </w:rPr>
              <w:t>Údaje o odborném působení od absolvování VŠ</w:t>
            </w:r>
          </w:p>
        </w:tc>
      </w:tr>
      <w:tr w:rsidR="00FD3188" w14:paraId="5D95F3EB"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78DBF40" w14:textId="77777777" w:rsidR="00FD3188" w:rsidRDefault="00FD3188" w:rsidP="000B5951">
            <w:pPr>
              <w:spacing w:line="256" w:lineRule="auto"/>
              <w:jc w:val="both"/>
              <w:rPr>
                <w:lang w:eastAsia="en-US"/>
              </w:rPr>
            </w:pPr>
            <w:r>
              <w:rPr>
                <w:lang w:eastAsia="en-US"/>
              </w:rPr>
              <w:t>2021-dosud: profesor - FaME, UTB ve Zlíně, Ústav průmyslového inženýrství a informačních systémů</w:t>
            </w:r>
          </w:p>
          <w:p w14:paraId="13EEF86F" w14:textId="77777777" w:rsidR="00FD3188" w:rsidRDefault="00FD3188" w:rsidP="000B5951">
            <w:pPr>
              <w:spacing w:line="256" w:lineRule="auto"/>
              <w:jc w:val="both"/>
              <w:rPr>
                <w:lang w:eastAsia="en-US"/>
              </w:rPr>
            </w:pPr>
            <w:r>
              <w:rPr>
                <w:lang w:eastAsia="en-US"/>
              </w:rPr>
              <w:t>2007-2020: docent - FaME, UTB ve Zlíně, Ústav průmyslového inženýrství a informačních systémů</w:t>
            </w:r>
          </w:p>
          <w:p w14:paraId="51BD694E" w14:textId="77777777" w:rsidR="00FD3188" w:rsidRDefault="00FD3188" w:rsidP="000B5951">
            <w:pPr>
              <w:spacing w:line="256" w:lineRule="auto"/>
              <w:ind w:left="7"/>
              <w:rPr>
                <w:lang w:eastAsia="en-US"/>
              </w:rPr>
            </w:pPr>
            <w:r>
              <w:rPr>
                <w:lang w:eastAsia="en-US"/>
              </w:rPr>
              <w:t>2004-2015: jednatel spol. GISTECH s.r.o. (digitální zpracování dat)</w:t>
            </w:r>
          </w:p>
          <w:p w14:paraId="6A7DAAE7" w14:textId="77777777" w:rsidR="00FD3188" w:rsidRDefault="00FD3188" w:rsidP="000B5951">
            <w:pPr>
              <w:spacing w:line="256" w:lineRule="auto"/>
              <w:rPr>
                <w:lang w:eastAsia="en-US"/>
              </w:rPr>
            </w:pPr>
            <w:r>
              <w:rPr>
                <w:lang w:eastAsia="en-US"/>
              </w:rPr>
              <w:t>2003-2007: odborný asistent - FaME, UTB ve Zlíně, Ústav průmyslového inženýrství a informačních systémů</w:t>
            </w:r>
          </w:p>
          <w:p w14:paraId="72124A63" w14:textId="77777777" w:rsidR="00FD3188" w:rsidRDefault="00FD3188" w:rsidP="000B5951">
            <w:pPr>
              <w:spacing w:line="256" w:lineRule="auto"/>
              <w:rPr>
                <w:lang w:eastAsia="en-US"/>
              </w:rPr>
            </w:pPr>
            <w:r>
              <w:rPr>
                <w:lang w:eastAsia="en-US"/>
              </w:rPr>
              <w:t>2002-2004: velkoobchod potravin - Tupl Hulín, vedení nákupu</w:t>
            </w:r>
          </w:p>
          <w:p w14:paraId="42BCBC70" w14:textId="77777777" w:rsidR="00FD3188" w:rsidRDefault="00FD3188" w:rsidP="000B5951">
            <w:pPr>
              <w:spacing w:line="256" w:lineRule="auto"/>
              <w:rPr>
                <w:color w:val="FF0000"/>
                <w:lang w:eastAsia="en-US"/>
              </w:rPr>
            </w:pPr>
          </w:p>
        </w:tc>
      </w:tr>
      <w:tr w:rsidR="00FD3188" w14:paraId="1F2D4800"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BB7967" w14:textId="77777777" w:rsidR="00FD3188" w:rsidRDefault="00FD3188" w:rsidP="000B5951">
            <w:pPr>
              <w:spacing w:line="256" w:lineRule="auto"/>
              <w:jc w:val="both"/>
              <w:rPr>
                <w:lang w:eastAsia="en-US"/>
              </w:rPr>
            </w:pPr>
            <w:r>
              <w:rPr>
                <w:b/>
                <w:lang w:eastAsia="en-US"/>
              </w:rPr>
              <w:t>Zkušenosti s vedením kvalifikačních a rigorózních prací</w:t>
            </w:r>
          </w:p>
        </w:tc>
      </w:tr>
      <w:tr w:rsidR="00FD3188" w14:paraId="5FD9BD3F" w14:textId="77777777" w:rsidTr="000B5951">
        <w:trPr>
          <w:trHeight w:val="737"/>
        </w:trPr>
        <w:tc>
          <w:tcPr>
            <w:tcW w:w="9859" w:type="dxa"/>
            <w:gridSpan w:val="15"/>
            <w:tcBorders>
              <w:top w:val="single" w:sz="4" w:space="0" w:color="auto"/>
              <w:left w:val="single" w:sz="4" w:space="0" w:color="auto"/>
              <w:bottom w:val="single" w:sz="4" w:space="0" w:color="auto"/>
              <w:right w:val="single" w:sz="4" w:space="0" w:color="auto"/>
            </w:tcBorders>
            <w:hideMark/>
          </w:tcPr>
          <w:p w14:paraId="272FEAD6" w14:textId="77777777" w:rsidR="00FD3188" w:rsidRDefault="00FD3188" w:rsidP="000B5951">
            <w:pPr>
              <w:spacing w:line="256" w:lineRule="auto"/>
              <w:jc w:val="both"/>
              <w:rPr>
                <w:lang w:eastAsia="en-US"/>
              </w:rPr>
            </w:pPr>
            <w:r>
              <w:rPr>
                <w:lang w:eastAsia="en-US"/>
              </w:rPr>
              <w:t>31x vedoucí diplomové práce</w:t>
            </w:r>
          </w:p>
          <w:p w14:paraId="7450EE7A" w14:textId="77777777" w:rsidR="00FD3188" w:rsidRDefault="00FD3188" w:rsidP="000B5951">
            <w:pPr>
              <w:spacing w:line="256" w:lineRule="auto"/>
              <w:jc w:val="both"/>
              <w:rPr>
                <w:lang w:eastAsia="en-US"/>
              </w:rPr>
            </w:pPr>
            <w:r>
              <w:rPr>
                <w:lang w:eastAsia="en-US"/>
              </w:rPr>
              <w:t>8x školitel disertační práce</w:t>
            </w:r>
          </w:p>
        </w:tc>
      </w:tr>
      <w:tr w:rsidR="00FD3188" w14:paraId="4566FC63"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F3E0EB3" w14:textId="77777777" w:rsidR="00FD3188" w:rsidRDefault="00FD3188" w:rsidP="000B5951">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AC6C9AF"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734248D" w14:textId="77777777" w:rsidR="00FD3188" w:rsidRDefault="00FD3188" w:rsidP="000B5951">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66B173B" w14:textId="77777777" w:rsidR="00FD3188" w:rsidRDefault="00FD3188" w:rsidP="000B5951">
            <w:pPr>
              <w:spacing w:line="256" w:lineRule="auto"/>
              <w:jc w:val="both"/>
              <w:rPr>
                <w:b/>
                <w:lang w:eastAsia="en-US"/>
              </w:rPr>
            </w:pPr>
            <w:r>
              <w:rPr>
                <w:b/>
                <w:lang w:eastAsia="en-US"/>
              </w:rPr>
              <w:t>Ohlasy publikací</w:t>
            </w:r>
          </w:p>
        </w:tc>
      </w:tr>
      <w:tr w:rsidR="00FD3188" w14:paraId="08385545"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1AED4685" w14:textId="77777777" w:rsidR="00FD3188" w:rsidRDefault="00FD3188" w:rsidP="000B5951">
            <w:pPr>
              <w:spacing w:line="256" w:lineRule="auto"/>
              <w:jc w:val="both"/>
              <w:rPr>
                <w:lang w:eastAsia="en-US"/>
              </w:rPr>
            </w:pPr>
            <w:r>
              <w:rPr>
                <w:lang w:eastAsia="en-US"/>
              </w:rPr>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hideMark/>
          </w:tcPr>
          <w:p w14:paraId="1BB72D04" w14:textId="77777777" w:rsidR="00FD3188" w:rsidRDefault="00FD3188" w:rsidP="000B5951">
            <w:pPr>
              <w:spacing w:line="256" w:lineRule="auto"/>
              <w:jc w:val="both"/>
              <w:rPr>
                <w:lang w:eastAsia="en-US"/>
              </w:rPr>
            </w:pPr>
            <w:r>
              <w:rPr>
                <w:lang w:eastAsia="en-US"/>
              </w:rPr>
              <w:t>2007</w:t>
            </w:r>
          </w:p>
        </w:tc>
        <w:tc>
          <w:tcPr>
            <w:tcW w:w="2248" w:type="dxa"/>
            <w:gridSpan w:val="5"/>
            <w:tcBorders>
              <w:top w:val="single" w:sz="4" w:space="0" w:color="auto"/>
              <w:left w:val="single" w:sz="4" w:space="0" w:color="auto"/>
              <w:bottom w:val="single" w:sz="4" w:space="0" w:color="auto"/>
              <w:right w:val="single" w:sz="12" w:space="0" w:color="auto"/>
            </w:tcBorders>
            <w:hideMark/>
          </w:tcPr>
          <w:p w14:paraId="5D46BDFB" w14:textId="77777777" w:rsidR="00FD3188" w:rsidRDefault="00FD3188" w:rsidP="000B5951">
            <w:pPr>
              <w:spacing w:line="256" w:lineRule="auto"/>
              <w:jc w:val="both"/>
              <w:rPr>
                <w:lang w:eastAsia="en-US"/>
              </w:rPr>
            </w:pPr>
            <w:r>
              <w:rPr>
                <w:lang w:eastAsia="en-US"/>
              </w:rPr>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DF3239E" w14:textId="77777777" w:rsidR="00FD3188" w:rsidRDefault="00FD3188" w:rsidP="000B5951">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3AA51A4" w14:textId="77777777" w:rsidR="00FD3188" w:rsidRDefault="00FD3188" w:rsidP="000B5951">
            <w:pPr>
              <w:spacing w:line="256" w:lineRule="auto"/>
              <w:jc w:val="both"/>
              <w:rPr>
                <w:sz w:val="18"/>
                <w:szCs w:val="18"/>
                <w:lang w:eastAsia="en-US"/>
              </w:rPr>
            </w:pPr>
            <w:r>
              <w:rPr>
                <w:b/>
                <w:sz w:val="18"/>
                <w:szCs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80AFA7C" w14:textId="77777777" w:rsidR="00FD3188" w:rsidRDefault="00FD3188" w:rsidP="000B5951">
            <w:pPr>
              <w:spacing w:line="256" w:lineRule="auto"/>
              <w:jc w:val="both"/>
              <w:rPr>
                <w:sz w:val="18"/>
                <w:szCs w:val="18"/>
                <w:lang w:eastAsia="en-US"/>
              </w:rPr>
            </w:pPr>
            <w:r>
              <w:rPr>
                <w:b/>
                <w:sz w:val="18"/>
                <w:szCs w:val="18"/>
                <w:lang w:eastAsia="en-US"/>
              </w:rPr>
              <w:t>Ostatní</w:t>
            </w:r>
          </w:p>
        </w:tc>
      </w:tr>
      <w:tr w:rsidR="00FD3188" w14:paraId="765C1F7A"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2BF2F5" w14:textId="77777777" w:rsidR="00FD3188" w:rsidRDefault="00FD3188" w:rsidP="000B5951">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14985D"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2260F44" w14:textId="77777777" w:rsidR="00FD3188" w:rsidRDefault="00FD3188" w:rsidP="000B5951">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59245142" w14:textId="77777777" w:rsidR="00FD3188" w:rsidRDefault="00FD3188" w:rsidP="000B5951">
            <w:pPr>
              <w:spacing w:line="256" w:lineRule="auto"/>
              <w:jc w:val="both"/>
              <w:rPr>
                <w:b/>
                <w:lang w:eastAsia="en-US"/>
              </w:rPr>
            </w:pPr>
            <w:r>
              <w:rPr>
                <w:b/>
                <w:lang w:eastAsia="en-US"/>
              </w:rPr>
              <w:t>126</w:t>
            </w:r>
          </w:p>
        </w:tc>
        <w:tc>
          <w:tcPr>
            <w:tcW w:w="693" w:type="dxa"/>
            <w:tcBorders>
              <w:top w:val="single" w:sz="4" w:space="0" w:color="auto"/>
              <w:left w:val="single" w:sz="4" w:space="0" w:color="auto"/>
              <w:bottom w:val="single" w:sz="4" w:space="0" w:color="auto"/>
              <w:right w:val="single" w:sz="4" w:space="0" w:color="auto"/>
            </w:tcBorders>
            <w:hideMark/>
          </w:tcPr>
          <w:p w14:paraId="614E3B99" w14:textId="77777777" w:rsidR="00FD3188" w:rsidRDefault="00FD3188" w:rsidP="000B5951">
            <w:pPr>
              <w:spacing w:line="256" w:lineRule="auto"/>
              <w:jc w:val="both"/>
              <w:rPr>
                <w:b/>
                <w:lang w:eastAsia="en-US"/>
              </w:rPr>
            </w:pPr>
            <w:r>
              <w:rPr>
                <w:b/>
                <w:lang w:eastAsia="en-US"/>
              </w:rPr>
              <w:t>195</w:t>
            </w:r>
          </w:p>
        </w:tc>
        <w:tc>
          <w:tcPr>
            <w:tcW w:w="694" w:type="dxa"/>
            <w:tcBorders>
              <w:top w:val="single" w:sz="4" w:space="0" w:color="auto"/>
              <w:left w:val="single" w:sz="4" w:space="0" w:color="auto"/>
              <w:bottom w:val="single" w:sz="4" w:space="0" w:color="auto"/>
              <w:right w:val="single" w:sz="4" w:space="0" w:color="auto"/>
            </w:tcBorders>
          </w:tcPr>
          <w:p w14:paraId="115148A2" w14:textId="77777777" w:rsidR="00FD3188" w:rsidRDefault="00FD3188" w:rsidP="000B5951">
            <w:pPr>
              <w:spacing w:line="256" w:lineRule="auto"/>
              <w:jc w:val="both"/>
              <w:rPr>
                <w:b/>
                <w:lang w:eastAsia="en-US"/>
              </w:rPr>
            </w:pPr>
          </w:p>
        </w:tc>
      </w:tr>
      <w:tr w:rsidR="00FD3188" w14:paraId="17461C95"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4730871A" w14:textId="77777777" w:rsidR="00FD3188" w:rsidRDefault="00FD3188" w:rsidP="000B5951">
            <w:pPr>
              <w:spacing w:line="256" w:lineRule="auto"/>
              <w:jc w:val="both"/>
              <w:rPr>
                <w:lang w:eastAsia="en-US"/>
              </w:rPr>
            </w:pPr>
            <w:r>
              <w:rPr>
                <w:lang w:eastAsia="en-US"/>
              </w:rPr>
              <w:t>Management a Ekonomika</w:t>
            </w:r>
          </w:p>
        </w:tc>
        <w:tc>
          <w:tcPr>
            <w:tcW w:w="2245" w:type="dxa"/>
            <w:gridSpan w:val="3"/>
            <w:tcBorders>
              <w:top w:val="single" w:sz="4" w:space="0" w:color="auto"/>
              <w:left w:val="single" w:sz="4" w:space="0" w:color="auto"/>
              <w:bottom w:val="single" w:sz="4" w:space="0" w:color="auto"/>
              <w:right w:val="single" w:sz="4" w:space="0" w:color="auto"/>
            </w:tcBorders>
            <w:hideMark/>
          </w:tcPr>
          <w:p w14:paraId="2BBBCCFC" w14:textId="77777777" w:rsidR="00FD3188" w:rsidRDefault="00FD3188" w:rsidP="000B5951">
            <w:pPr>
              <w:spacing w:line="256" w:lineRule="auto"/>
              <w:jc w:val="both"/>
              <w:rPr>
                <w:lang w:eastAsia="en-US"/>
              </w:rPr>
            </w:pPr>
            <w:r>
              <w:rPr>
                <w:lang w:eastAsia="en-US"/>
              </w:rPr>
              <w:t>2021</w:t>
            </w:r>
          </w:p>
        </w:tc>
        <w:tc>
          <w:tcPr>
            <w:tcW w:w="2248" w:type="dxa"/>
            <w:gridSpan w:val="5"/>
            <w:tcBorders>
              <w:top w:val="single" w:sz="4" w:space="0" w:color="auto"/>
              <w:left w:val="single" w:sz="4" w:space="0" w:color="auto"/>
              <w:bottom w:val="single" w:sz="4" w:space="0" w:color="auto"/>
              <w:right w:val="single" w:sz="12" w:space="0" w:color="auto"/>
            </w:tcBorders>
            <w:hideMark/>
          </w:tcPr>
          <w:p w14:paraId="5EB39F89" w14:textId="77777777" w:rsidR="00FD3188" w:rsidRDefault="00FD3188" w:rsidP="000B5951">
            <w:pPr>
              <w:spacing w:line="256" w:lineRule="auto"/>
              <w:jc w:val="both"/>
              <w:rPr>
                <w:lang w:eastAsia="en-US"/>
              </w:rPr>
            </w:pPr>
            <w:r>
              <w:rPr>
                <w:lang w:eastAsia="en-US"/>
              </w:rPr>
              <w:t>MENDELU, PEF</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BFC2941" w14:textId="77777777" w:rsidR="00FD3188" w:rsidRDefault="00FD3188" w:rsidP="000B5951">
            <w:pPr>
              <w:spacing w:line="256" w:lineRule="auto"/>
              <w:jc w:val="both"/>
              <w:rPr>
                <w:b/>
                <w:lang w:eastAsia="en-US"/>
              </w:rPr>
            </w:pPr>
            <w:r>
              <w:rPr>
                <w:b/>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3C77E54" w14:textId="77777777" w:rsidR="00FD3188" w:rsidRDefault="00FD3188" w:rsidP="000B5951">
            <w:pPr>
              <w:spacing w:line="256" w:lineRule="auto"/>
              <w:rPr>
                <w:b/>
                <w:lang w:eastAsia="en-US"/>
              </w:rPr>
            </w:pPr>
            <w:r>
              <w:rPr>
                <w:b/>
                <w:lang w:eastAsia="en-US"/>
              </w:rPr>
              <w:t>7/8</w:t>
            </w:r>
          </w:p>
        </w:tc>
      </w:tr>
      <w:tr w:rsidR="00FD3188" w14:paraId="185D1EF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C33F37" w14:textId="77777777" w:rsidR="00FD3188" w:rsidRDefault="00FD3188" w:rsidP="000B5951">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FD3188" w14:paraId="1529A290"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7789DB3" w14:textId="77777777" w:rsidR="00FD3188" w:rsidRDefault="00FD3188" w:rsidP="000B5951">
            <w:pPr>
              <w:tabs>
                <w:tab w:val="left" w:pos="350"/>
              </w:tabs>
              <w:autoSpaceDE w:val="0"/>
              <w:autoSpaceDN w:val="0"/>
              <w:adjustRightInd w:val="0"/>
              <w:spacing w:after="240"/>
              <w:jc w:val="both"/>
              <w:rPr>
                <w:b/>
              </w:rPr>
            </w:pPr>
            <w:r>
              <w:lastRenderedPageBreak/>
              <w:t xml:space="preserve">NGUYEN, T., NGUYEN, K., </w:t>
            </w:r>
            <w:r>
              <w:rPr>
                <w:b/>
              </w:rPr>
              <w:t>TUCEK, D</w:t>
            </w:r>
            <w:r>
              <w:t xml:space="preserve">. Total Quality Management 4.0 Framework: Present and Future. </w:t>
            </w:r>
            <w:r>
              <w:rPr>
                <w:i/>
              </w:rPr>
              <w:t>Operations and Supply Chain Management. An International Journal.</w:t>
            </w:r>
            <w:r>
              <w:t xml:space="preserve"> 2023, Volume 16, Issue 3, pp. 311-322. ISSN 1979-3561. </w:t>
            </w:r>
            <w:hyperlink r:id="rId42" w:history="1">
              <w:r>
                <w:rPr>
                  <w:rStyle w:val="Hypertextovodkaz"/>
                </w:rPr>
                <w:t>http://doi.org/10.31387/oscm0540391</w:t>
              </w:r>
            </w:hyperlink>
            <w:r>
              <w:t xml:space="preserve"> (Jimp, IF 3,6 od r. 2023, autorský podíl </w:t>
            </w:r>
            <w:r>
              <w:rPr>
                <w:b/>
              </w:rPr>
              <w:t>20 %)</w:t>
            </w:r>
          </w:p>
          <w:p w14:paraId="7946C4EC" w14:textId="77777777" w:rsidR="00FD3188" w:rsidRDefault="00FD3188" w:rsidP="000B5951">
            <w:pPr>
              <w:tabs>
                <w:tab w:val="left" w:pos="350"/>
              </w:tabs>
              <w:autoSpaceDE w:val="0"/>
              <w:autoSpaceDN w:val="0"/>
              <w:adjustRightInd w:val="0"/>
              <w:spacing w:after="240"/>
              <w:jc w:val="both"/>
              <w:rPr>
                <w:b/>
              </w:rPr>
            </w:pPr>
            <w:r>
              <w:t xml:space="preserve">CHRISTODOULOU, I., LAVARINI, E., KONSTANTOULAKI, K., RIZOMYLIOTIS, I., </w:t>
            </w:r>
            <w:r>
              <w:rPr>
                <w:b/>
              </w:rPr>
              <w:t>TUČEK, D</w:t>
            </w:r>
            <w:r>
              <w:t xml:space="preserve">., THU, Q. N. Toward a Better Microlevel Understanding of the Use of Emerging Technologies at Work: The Interplay Between Virtual Teams, Knowledge Sharing, and Innovation Output. </w:t>
            </w:r>
            <w:r>
              <w:rPr>
                <w:i/>
              </w:rPr>
              <w:t>IEEE Transactions on Engineering Management</w:t>
            </w:r>
            <w:r>
              <w:t xml:space="preserve">. 2023. ISSN 0018-9391. DOI: 10.1109/TEM.2023.3303709 (Jimp, Q1 AIS, autorský podíl </w:t>
            </w:r>
            <w:r>
              <w:rPr>
                <w:b/>
              </w:rPr>
              <w:t>10 %)</w:t>
            </w:r>
          </w:p>
          <w:p w14:paraId="2AFD9D54" w14:textId="77777777" w:rsidR="00FD3188" w:rsidRDefault="00FD3188" w:rsidP="000B5951">
            <w:pPr>
              <w:tabs>
                <w:tab w:val="left" w:pos="350"/>
              </w:tabs>
              <w:autoSpaceDE w:val="0"/>
              <w:autoSpaceDN w:val="0"/>
              <w:adjustRightInd w:val="0"/>
              <w:spacing w:after="240"/>
              <w:jc w:val="both"/>
              <w:rPr>
                <w:b/>
              </w:rPr>
            </w:pPr>
            <w:r>
              <w:t xml:space="preserve">MAROUŠEK, J., MAROUŠKOVÁ, A., GAVUROVÁ, B., </w:t>
            </w:r>
            <w:r>
              <w:rPr>
                <w:b/>
              </w:rPr>
              <w:t>TUČEK, D.,</w:t>
            </w:r>
            <w:r>
              <w:t xml:space="preserve"> STRUNECKÝ, O. Competitive algae biodiesel depends on advances in mass algae cultivation. </w:t>
            </w:r>
            <w:r>
              <w:rPr>
                <w:i/>
                <w:iCs/>
                <w:bdr w:val="none" w:sz="0" w:space="0" w:color="auto" w:frame="1"/>
              </w:rPr>
              <w:t>Bioresource Technology</w:t>
            </w:r>
            <w:r>
              <w:t xml:space="preserve"> [online]. 2023, Volume 374. ISSN 0960-8524. </w:t>
            </w:r>
            <w:hyperlink r:id="rId43" w:history="1">
              <w:r>
                <w:rPr>
                  <w:rStyle w:val="Hypertextovodkaz"/>
                </w:rPr>
                <w:t>https://doi.org/10.1016/j.biortech.2023.128802</w:t>
              </w:r>
            </w:hyperlink>
            <w:r>
              <w:t xml:space="preserve"> (Jimp, D1 AIS, autorský podíl </w:t>
            </w:r>
            <w:r>
              <w:rPr>
                <w:b/>
              </w:rPr>
              <w:t>15 %)</w:t>
            </w:r>
          </w:p>
          <w:p w14:paraId="5E896246" w14:textId="77777777" w:rsidR="00FD3188" w:rsidRDefault="00FD3188" w:rsidP="000B5951">
            <w:pPr>
              <w:tabs>
                <w:tab w:val="left" w:pos="350"/>
              </w:tabs>
              <w:autoSpaceDE w:val="0"/>
              <w:autoSpaceDN w:val="0"/>
              <w:adjustRightInd w:val="0"/>
              <w:spacing w:after="240"/>
              <w:jc w:val="both"/>
              <w:rPr>
                <w:b/>
              </w:rPr>
            </w:pPr>
            <w:r>
              <w:t xml:space="preserve">NGUYEN, T. V. A., </w:t>
            </w:r>
            <w:r>
              <w:rPr>
                <w:b/>
              </w:rPr>
              <w:t>TUČEK, D.,</w:t>
            </w:r>
            <w:r>
              <w:t xml:space="preserve"> PHAM, T. N. Indicators for TQM 4.0. Model: Delphi Method and Analytic Hierarchy Process (AHP) Analysis. </w:t>
            </w:r>
            <w:r>
              <w:rPr>
                <w:i/>
              </w:rPr>
              <w:t>Total Quality Management Journal &amp; Business Excellence.</w:t>
            </w:r>
            <w:r>
              <w:t xml:space="preserve"> 2022, Volume 34, Issue 1-2. ISSN 1478-3371, doi: 10.1080/14783363.2022.2039062 (Jimp, Q3 AIS, autorský podíl </w:t>
            </w:r>
            <w:r>
              <w:rPr>
                <w:b/>
              </w:rPr>
              <w:t>30 %)</w:t>
            </w:r>
          </w:p>
          <w:p w14:paraId="578C1190" w14:textId="77777777" w:rsidR="00FD3188" w:rsidRDefault="00FD3188" w:rsidP="000B5951">
            <w:pPr>
              <w:tabs>
                <w:tab w:val="left" w:pos="350"/>
              </w:tabs>
              <w:autoSpaceDE w:val="0"/>
              <w:autoSpaceDN w:val="0"/>
              <w:adjustRightInd w:val="0"/>
              <w:spacing w:after="240"/>
              <w:jc w:val="both"/>
            </w:pPr>
            <w:r>
              <w:rPr>
                <w:bCs/>
              </w:rPr>
              <w:t xml:space="preserve">HRABAL, M., </w:t>
            </w:r>
            <w:r>
              <w:rPr>
                <w:b/>
                <w:bCs/>
              </w:rPr>
              <w:t>TUČEK, D</w:t>
            </w:r>
            <w:r>
              <w:rPr>
                <w:bCs/>
              </w:rPr>
              <w:t xml:space="preserve">., MOLNÁR, V., FEDORKO, G. Human Factor in Business Process Management: Modeling Competencies of BPM Roles. </w:t>
            </w:r>
            <w:r>
              <w:rPr>
                <w:bCs/>
                <w:i/>
              </w:rPr>
              <w:t>Business Process Management Journal</w:t>
            </w:r>
            <w:r>
              <w:rPr>
                <w:bCs/>
              </w:rPr>
              <w:t xml:space="preserve">. 2020, Volume 27, No. 1, pp. 275-305. ISSN 1463-7154. </w:t>
            </w:r>
            <w:hyperlink r:id="rId44" w:history="1">
              <w:r>
                <w:rPr>
                  <w:rStyle w:val="Hypertextovodkaz"/>
                  <w:bCs/>
                </w:rPr>
                <w:t>https://doi.org/10.1108/BPMJ-04-2020-0161</w:t>
              </w:r>
            </w:hyperlink>
            <w:r>
              <w:rPr>
                <w:bCs/>
              </w:rPr>
              <w:t xml:space="preserve"> </w:t>
            </w:r>
            <w:r>
              <w:t xml:space="preserve">(Jimp, Q3 AIS, autorský podíl </w:t>
            </w:r>
            <w:r>
              <w:rPr>
                <w:b/>
              </w:rPr>
              <w:t>15 %)</w:t>
            </w:r>
          </w:p>
          <w:p w14:paraId="338A9E00" w14:textId="77777777" w:rsidR="00FD3188" w:rsidRDefault="00FD3188" w:rsidP="000B5951">
            <w:pPr>
              <w:spacing w:after="240" w:line="256" w:lineRule="auto"/>
              <w:jc w:val="both"/>
              <w:rPr>
                <w:b/>
                <w:lang w:eastAsia="en-US"/>
              </w:rPr>
            </w:pPr>
          </w:p>
          <w:p w14:paraId="67DC33EC" w14:textId="77777777" w:rsidR="00FD3188" w:rsidRDefault="00FD3188" w:rsidP="000B5951">
            <w:pPr>
              <w:spacing w:line="256" w:lineRule="auto"/>
              <w:jc w:val="both"/>
              <w:rPr>
                <w:b/>
                <w:lang w:eastAsia="en-US"/>
              </w:rPr>
            </w:pPr>
          </w:p>
          <w:p w14:paraId="05C0E158" w14:textId="77777777" w:rsidR="00FD3188" w:rsidRDefault="00FD3188" w:rsidP="000B5951">
            <w:pPr>
              <w:spacing w:line="256" w:lineRule="auto"/>
              <w:jc w:val="both"/>
              <w:rPr>
                <w:b/>
                <w:lang w:eastAsia="en-US"/>
              </w:rPr>
            </w:pPr>
          </w:p>
          <w:p w14:paraId="5391A311" w14:textId="77777777" w:rsidR="00FD3188" w:rsidRDefault="00FD3188" w:rsidP="000B5951">
            <w:pPr>
              <w:spacing w:line="256" w:lineRule="auto"/>
              <w:jc w:val="both"/>
              <w:rPr>
                <w:b/>
                <w:lang w:eastAsia="en-US"/>
              </w:rPr>
            </w:pPr>
          </w:p>
        </w:tc>
      </w:tr>
      <w:tr w:rsidR="00FD3188" w14:paraId="46C364EC"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4E2A8D" w14:textId="77777777" w:rsidR="00FD3188" w:rsidRDefault="00FD3188" w:rsidP="000B5951">
            <w:pPr>
              <w:spacing w:line="256" w:lineRule="auto"/>
              <w:rPr>
                <w:b/>
                <w:lang w:eastAsia="en-US"/>
              </w:rPr>
            </w:pPr>
            <w:r>
              <w:rPr>
                <w:b/>
                <w:lang w:eastAsia="en-US"/>
              </w:rPr>
              <w:t>Působení v zahraničí</w:t>
            </w:r>
          </w:p>
        </w:tc>
      </w:tr>
      <w:tr w:rsidR="00FD3188" w14:paraId="127B3C25"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1039BC2" w14:textId="77777777" w:rsidR="00FD3188" w:rsidRDefault="00FD3188" w:rsidP="000B5951">
            <w:pPr>
              <w:spacing w:line="256" w:lineRule="auto"/>
              <w:rPr>
                <w:b/>
                <w:lang w:eastAsia="en-US"/>
              </w:rPr>
            </w:pPr>
          </w:p>
        </w:tc>
      </w:tr>
      <w:tr w:rsidR="00FD3188" w14:paraId="77743AF6" w14:textId="77777777" w:rsidTr="000B5951">
        <w:trPr>
          <w:cantSplit/>
          <w:trHeight w:val="256"/>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BF02AD" w14:textId="77777777" w:rsidR="00FD3188" w:rsidRDefault="00FD3188" w:rsidP="000B5951">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6D67944" w14:textId="77777777" w:rsidR="00FD3188" w:rsidRDefault="00FD3188" w:rsidP="000B5951">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F71E6A" w14:textId="77777777" w:rsidR="00FD3188" w:rsidRDefault="00FD3188" w:rsidP="000B5951">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F5693E3" w14:textId="77777777" w:rsidR="00FD3188" w:rsidRDefault="00FD3188" w:rsidP="000B5951">
            <w:pPr>
              <w:spacing w:line="256" w:lineRule="auto"/>
              <w:jc w:val="both"/>
              <w:rPr>
                <w:lang w:eastAsia="en-US"/>
              </w:rPr>
            </w:pPr>
          </w:p>
        </w:tc>
      </w:tr>
    </w:tbl>
    <w:p w14:paraId="4106E4DB" w14:textId="77777777" w:rsidR="00FD3188" w:rsidRDefault="00FD3188" w:rsidP="00FD3188"/>
    <w:p w14:paraId="40867834" w14:textId="77777777" w:rsidR="00FD3188" w:rsidRDefault="00FD3188" w:rsidP="00FD3188">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210"/>
        <w:gridCol w:w="314"/>
        <w:gridCol w:w="186"/>
        <w:gridCol w:w="282"/>
        <w:gridCol w:w="994"/>
        <w:gridCol w:w="709"/>
        <w:gridCol w:w="77"/>
        <w:gridCol w:w="47"/>
        <w:gridCol w:w="585"/>
        <w:gridCol w:w="693"/>
        <w:gridCol w:w="694"/>
      </w:tblGrid>
      <w:tr w:rsidR="00FD3188" w14:paraId="7C2F2C74"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1BE4A25" w14:textId="77777777" w:rsidR="00FD3188" w:rsidRDefault="00FD3188" w:rsidP="000B5951">
            <w:pPr>
              <w:spacing w:line="256" w:lineRule="auto"/>
              <w:jc w:val="both"/>
              <w:rPr>
                <w:b/>
                <w:sz w:val="28"/>
                <w:lang w:eastAsia="en-US"/>
              </w:rPr>
            </w:pPr>
            <w:r>
              <w:rPr>
                <w:b/>
                <w:sz w:val="28"/>
                <w:lang w:eastAsia="en-US"/>
              </w:rPr>
              <w:lastRenderedPageBreak/>
              <w:t>C-I – Personální zabezpečení</w:t>
            </w:r>
          </w:p>
        </w:tc>
      </w:tr>
      <w:tr w:rsidR="00FD3188" w14:paraId="39DF0F96"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8C95521" w14:textId="77777777" w:rsidR="00FD3188" w:rsidRDefault="00FD3188" w:rsidP="000B5951">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1ED3AEA1" w14:textId="77777777" w:rsidR="00FD3188" w:rsidRDefault="00FD3188" w:rsidP="000B5951">
            <w:pPr>
              <w:spacing w:line="256" w:lineRule="auto"/>
              <w:jc w:val="both"/>
              <w:rPr>
                <w:lang w:eastAsia="en-US"/>
              </w:rPr>
            </w:pPr>
            <w:r>
              <w:rPr>
                <w:lang w:eastAsia="en-US"/>
              </w:rPr>
              <w:t>Univerzita Tomáše Bati ve Zlíně</w:t>
            </w:r>
          </w:p>
        </w:tc>
      </w:tr>
      <w:tr w:rsidR="00FD3188" w14:paraId="7941E4A1"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D65B0B4" w14:textId="77777777" w:rsidR="00FD3188" w:rsidRDefault="00FD3188" w:rsidP="000B5951">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138C09C" w14:textId="77777777" w:rsidR="00FD3188" w:rsidRDefault="00FD3188" w:rsidP="000B5951">
            <w:pPr>
              <w:spacing w:line="256" w:lineRule="auto"/>
              <w:jc w:val="both"/>
              <w:rPr>
                <w:lang w:eastAsia="en-US"/>
              </w:rPr>
            </w:pPr>
            <w:r>
              <w:rPr>
                <w:lang w:eastAsia="en-US"/>
              </w:rPr>
              <w:t>Fakulta logistiky a krizového řízení</w:t>
            </w:r>
          </w:p>
        </w:tc>
      </w:tr>
      <w:tr w:rsidR="00FD3188" w14:paraId="1CD5A91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ECEB06" w14:textId="77777777" w:rsidR="00FD3188" w:rsidRDefault="00FD3188" w:rsidP="000B5951">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6F013831" w14:textId="77777777" w:rsidR="00FD3188" w:rsidRDefault="00FD3188" w:rsidP="000B5951">
            <w:pPr>
              <w:spacing w:line="256" w:lineRule="auto"/>
              <w:jc w:val="both"/>
              <w:rPr>
                <w:lang w:eastAsia="en-US"/>
              </w:rPr>
            </w:pPr>
            <w:r>
              <w:rPr>
                <w:lang w:eastAsia="en-US"/>
              </w:rPr>
              <w:t>Risk Management</w:t>
            </w:r>
          </w:p>
        </w:tc>
      </w:tr>
      <w:tr w:rsidR="00FD3188" w14:paraId="60024DC7"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C57402" w14:textId="77777777" w:rsidR="00FD3188" w:rsidRDefault="00FD3188" w:rsidP="000B5951">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71004C96" w14:textId="77777777" w:rsidR="00FD3188" w:rsidRDefault="00FD3188" w:rsidP="000B5951">
            <w:pPr>
              <w:spacing w:line="256" w:lineRule="auto"/>
              <w:jc w:val="both"/>
              <w:rPr>
                <w:b/>
                <w:lang w:eastAsia="en-US"/>
              </w:rPr>
            </w:pPr>
            <w:r>
              <w:rPr>
                <w:b/>
                <w:lang w:eastAsia="en-US"/>
              </w:rPr>
              <w:t>Zuzana Tučková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3870ADB" w14:textId="77777777" w:rsidR="00FD3188" w:rsidRDefault="00FD3188" w:rsidP="000B5951">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5EB850D8" w14:textId="77777777" w:rsidR="00FD3188" w:rsidRDefault="00FD3188" w:rsidP="000B5951">
            <w:pPr>
              <w:spacing w:line="256" w:lineRule="auto"/>
              <w:jc w:val="both"/>
              <w:rPr>
                <w:lang w:eastAsia="en-US"/>
              </w:rPr>
            </w:pPr>
            <w:r>
              <w:rPr>
                <w:lang w:eastAsia="en-US"/>
              </w:rPr>
              <w:t>doc. Ing., Ph.D.</w:t>
            </w:r>
          </w:p>
        </w:tc>
      </w:tr>
      <w:tr w:rsidR="00FD3188" w14:paraId="117CD9F5"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6EA6EE" w14:textId="77777777" w:rsidR="00FD3188" w:rsidRDefault="00FD3188" w:rsidP="000B5951">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5706D7EB" w14:textId="77777777" w:rsidR="00FD3188" w:rsidRDefault="00FD3188" w:rsidP="000B5951">
            <w:pPr>
              <w:spacing w:line="256" w:lineRule="auto"/>
              <w:jc w:val="both"/>
              <w:rPr>
                <w:lang w:eastAsia="en-US"/>
              </w:rPr>
            </w:pPr>
            <w:r>
              <w:rPr>
                <w:lang w:eastAsia="en-US"/>
              </w:rP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C963BF2" w14:textId="77777777" w:rsidR="00FD3188" w:rsidRDefault="00FD3188" w:rsidP="000B5951">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6A868A21"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66DFE50"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4C2133D"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68CC46"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3716D59" w14:textId="77777777" w:rsidR="00FD3188" w:rsidRDefault="00FD3188" w:rsidP="000B5951">
            <w:pPr>
              <w:spacing w:line="256" w:lineRule="auto"/>
              <w:jc w:val="both"/>
              <w:rPr>
                <w:lang w:eastAsia="en-US"/>
              </w:rPr>
            </w:pPr>
            <w:r>
              <w:rPr>
                <w:lang w:eastAsia="en-US"/>
              </w:rPr>
              <w:t>N</w:t>
            </w:r>
          </w:p>
        </w:tc>
      </w:tr>
      <w:tr w:rsidR="00FD3188" w14:paraId="21996829"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DC251AF" w14:textId="77777777" w:rsidR="00FD3188" w:rsidRDefault="00FD3188" w:rsidP="000B5951">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2C4A3EE"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CD1B6F4" w14:textId="77777777" w:rsidR="00FD3188" w:rsidRDefault="00FD3188" w:rsidP="000B5951">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4649225" w14:textId="77777777" w:rsidR="00FD3188" w:rsidRDefault="00FD3188" w:rsidP="000B5951">
            <w:pPr>
              <w:spacing w:line="256" w:lineRule="auto"/>
              <w:jc w:val="both"/>
              <w:rPr>
                <w:highlight w:val="yellow"/>
                <w:lang w:eastAsia="en-US"/>
              </w:rPr>
            </w:pPr>
            <w:r w:rsidRPr="000C638B">
              <w:rPr>
                <w:lang w:eastAsia="en-US"/>
              </w:rP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4777AC" w14:textId="77777777" w:rsidR="00FD3188" w:rsidRDefault="00FD3188" w:rsidP="000B5951">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DC6E059" w14:textId="77777777" w:rsidR="00FD3188" w:rsidRDefault="00FD3188" w:rsidP="000B5951">
            <w:pPr>
              <w:spacing w:line="256" w:lineRule="auto"/>
              <w:jc w:val="both"/>
              <w:rPr>
                <w:lang w:eastAsia="en-US"/>
              </w:rPr>
            </w:pPr>
            <w:r>
              <w:rPr>
                <w:lang w:eastAsia="en-US"/>
              </w:rPr>
              <w:t>N</w:t>
            </w:r>
          </w:p>
        </w:tc>
      </w:tr>
      <w:tr w:rsidR="00FD3188" w14:paraId="3FB377BA"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3DBEB8" w14:textId="77777777" w:rsidR="00FD3188" w:rsidRDefault="00FD3188" w:rsidP="000B5951">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CA59CE" w14:textId="77777777" w:rsidR="00FD3188" w:rsidRDefault="00FD3188" w:rsidP="000B5951">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9E4202E" w14:textId="77777777" w:rsidR="00FD3188" w:rsidRDefault="00FD3188" w:rsidP="000B5951">
            <w:pPr>
              <w:spacing w:line="256" w:lineRule="auto"/>
              <w:jc w:val="both"/>
              <w:rPr>
                <w:b/>
                <w:lang w:eastAsia="en-US"/>
              </w:rPr>
            </w:pPr>
            <w:r>
              <w:rPr>
                <w:b/>
                <w:lang w:eastAsia="en-US"/>
              </w:rPr>
              <w:t>rozsah</w:t>
            </w:r>
          </w:p>
        </w:tc>
      </w:tr>
      <w:tr w:rsidR="00FD3188" w14:paraId="535636FF" w14:textId="77777777" w:rsidTr="000B5951">
        <w:tc>
          <w:tcPr>
            <w:tcW w:w="6060" w:type="dxa"/>
            <w:gridSpan w:val="8"/>
            <w:tcBorders>
              <w:top w:val="single" w:sz="4" w:space="0" w:color="auto"/>
              <w:left w:val="single" w:sz="4" w:space="0" w:color="auto"/>
              <w:bottom w:val="single" w:sz="4" w:space="0" w:color="auto"/>
              <w:right w:val="single" w:sz="4" w:space="0" w:color="auto"/>
            </w:tcBorders>
            <w:hideMark/>
          </w:tcPr>
          <w:p w14:paraId="6304ED84" w14:textId="77777777" w:rsidR="00FD3188" w:rsidRDefault="00FD3188" w:rsidP="000B5951">
            <w:pPr>
              <w:spacing w:line="256" w:lineRule="auto"/>
              <w:jc w:val="both"/>
              <w:rPr>
                <w:lang w:eastAsia="en-US"/>
              </w:rPr>
            </w:pPr>
            <w:r>
              <w:rPr>
                <w:lang w:eastAsia="en-US"/>
              </w:rPr>
              <w:t>VSPJ</w:t>
            </w:r>
          </w:p>
        </w:tc>
        <w:tc>
          <w:tcPr>
            <w:tcW w:w="1703" w:type="dxa"/>
            <w:gridSpan w:val="2"/>
            <w:tcBorders>
              <w:top w:val="single" w:sz="4" w:space="0" w:color="auto"/>
              <w:left w:val="single" w:sz="4" w:space="0" w:color="auto"/>
              <w:bottom w:val="single" w:sz="4" w:space="0" w:color="auto"/>
              <w:right w:val="single" w:sz="4" w:space="0" w:color="auto"/>
            </w:tcBorders>
            <w:hideMark/>
          </w:tcPr>
          <w:p w14:paraId="4F18BDB7" w14:textId="77777777" w:rsidR="00FD3188" w:rsidRDefault="00FD3188" w:rsidP="000B5951">
            <w:pPr>
              <w:spacing w:line="256" w:lineRule="auto"/>
              <w:jc w:val="both"/>
              <w:rPr>
                <w:i/>
                <w:lang w:eastAsia="en-US"/>
              </w:rPr>
            </w:pPr>
            <w:r>
              <w:rPr>
                <w:i/>
                <w:lang w:eastAsia="en-US"/>
              </w:rPr>
              <w:t>pp.</w:t>
            </w:r>
          </w:p>
        </w:tc>
        <w:tc>
          <w:tcPr>
            <w:tcW w:w="2096" w:type="dxa"/>
            <w:gridSpan w:val="5"/>
            <w:tcBorders>
              <w:top w:val="single" w:sz="4" w:space="0" w:color="auto"/>
              <w:left w:val="single" w:sz="4" w:space="0" w:color="auto"/>
              <w:bottom w:val="single" w:sz="4" w:space="0" w:color="auto"/>
              <w:right w:val="single" w:sz="4" w:space="0" w:color="auto"/>
            </w:tcBorders>
            <w:hideMark/>
          </w:tcPr>
          <w:p w14:paraId="0332EA61" w14:textId="77777777" w:rsidR="00FD3188" w:rsidRDefault="00FD3188" w:rsidP="000B5951">
            <w:pPr>
              <w:spacing w:line="256" w:lineRule="auto"/>
              <w:jc w:val="both"/>
              <w:rPr>
                <w:lang w:eastAsia="en-US"/>
              </w:rPr>
            </w:pPr>
            <w:r>
              <w:rPr>
                <w:lang w:eastAsia="en-US"/>
              </w:rPr>
              <w:t>20</w:t>
            </w:r>
          </w:p>
        </w:tc>
      </w:tr>
      <w:tr w:rsidR="00FD3188" w14:paraId="4B137887"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D88B17A"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700D61D2"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C6EA096" w14:textId="77777777" w:rsidR="00FD3188" w:rsidRDefault="00FD3188" w:rsidP="000B5951">
            <w:pPr>
              <w:spacing w:line="256" w:lineRule="auto"/>
              <w:jc w:val="both"/>
              <w:rPr>
                <w:lang w:eastAsia="en-US"/>
              </w:rPr>
            </w:pPr>
          </w:p>
        </w:tc>
      </w:tr>
      <w:tr w:rsidR="00FD3188" w14:paraId="38CFCE7D"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503AB4F" w14:textId="77777777" w:rsidR="00FD3188" w:rsidRDefault="00FD3188" w:rsidP="000B5951">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D3188" w14:paraId="365CC713"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1731749E" w14:textId="77777777" w:rsidR="00FD3188" w:rsidRDefault="00FD3188" w:rsidP="000B5951">
            <w:pPr>
              <w:spacing w:line="256" w:lineRule="auto"/>
              <w:jc w:val="both"/>
              <w:rPr>
                <w:lang w:eastAsia="en-US"/>
              </w:rPr>
            </w:pPr>
            <w:r>
              <w:rPr>
                <w:lang w:eastAsia="en-US"/>
              </w:rPr>
              <w:t>Introduction to Academic Writting – garant, vede semináře (100 %)</w:t>
            </w:r>
          </w:p>
          <w:p w14:paraId="5F5397C1" w14:textId="0E1F2F26" w:rsidR="00FD3188" w:rsidRDefault="00FD3188" w:rsidP="000B5951">
            <w:pPr>
              <w:spacing w:line="256" w:lineRule="auto"/>
              <w:jc w:val="both"/>
              <w:rPr>
                <w:lang w:eastAsia="en-US"/>
              </w:rPr>
            </w:pPr>
            <w:r>
              <w:rPr>
                <w:lang w:eastAsia="en-US"/>
              </w:rPr>
              <w:t>Business Economics (PZ)  –  garant přednášející (</w:t>
            </w:r>
            <w:del w:id="4345" w:author="Eva Skýbová" w:date="2024-05-15T10:04:00Z">
              <w:r w:rsidDel="004179F3">
                <w:rPr>
                  <w:lang w:eastAsia="en-US"/>
                </w:rPr>
                <w:delText xml:space="preserve">57 </w:delText>
              </w:r>
            </w:del>
            <w:ins w:id="4346" w:author="Eva Skýbová" w:date="2024-05-15T10:04:00Z">
              <w:r w:rsidR="004179F3">
                <w:rPr>
                  <w:lang w:eastAsia="en-US"/>
                </w:rPr>
                <w:t xml:space="preserve">100 </w:t>
              </w:r>
            </w:ins>
            <w:r>
              <w:rPr>
                <w:lang w:eastAsia="en-US"/>
              </w:rPr>
              <w:t>%)</w:t>
            </w:r>
          </w:p>
          <w:p w14:paraId="24F1B675" w14:textId="77777777" w:rsidR="00FD3188" w:rsidRDefault="00FD3188" w:rsidP="000B5951">
            <w:pPr>
              <w:spacing w:line="256" w:lineRule="auto"/>
              <w:jc w:val="both"/>
              <w:rPr>
                <w:lang w:eastAsia="en-US"/>
              </w:rPr>
            </w:pPr>
            <w:r>
              <w:rPr>
                <w:lang w:eastAsia="en-US"/>
              </w:rPr>
              <w:t>Bachelor Thesis Seminar – garant, vede semináře (100 %)</w:t>
            </w:r>
          </w:p>
          <w:p w14:paraId="67F17D32" w14:textId="77777777" w:rsidR="00FD3188" w:rsidRDefault="00FD3188" w:rsidP="000B5951">
            <w:pPr>
              <w:spacing w:line="256" w:lineRule="auto"/>
              <w:jc w:val="both"/>
              <w:rPr>
                <w:lang w:eastAsia="en-US"/>
              </w:rPr>
            </w:pPr>
          </w:p>
        </w:tc>
      </w:tr>
      <w:tr w:rsidR="00FD3188" w14:paraId="682C54CD"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04DEA90" w14:textId="77777777" w:rsidR="00FD3188" w:rsidRDefault="00FD3188" w:rsidP="000B5951">
            <w:pPr>
              <w:spacing w:line="256" w:lineRule="auto"/>
              <w:jc w:val="both"/>
              <w:rPr>
                <w:b/>
                <w:lang w:eastAsia="en-US"/>
              </w:rPr>
            </w:pPr>
            <w:r>
              <w:rPr>
                <w:b/>
                <w:lang w:eastAsia="en-US"/>
              </w:rPr>
              <w:t>Zapojení do výuky v dalších studijních programech na téže vysoké škole (pouze u garantů ZT a PZ předmětů)</w:t>
            </w:r>
          </w:p>
        </w:tc>
      </w:tr>
      <w:tr w:rsidR="00FD3188" w14:paraId="4EF6B3AD"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07BE290C" w14:textId="77777777" w:rsidR="00FD3188" w:rsidRDefault="00FD3188" w:rsidP="000B5951">
            <w:pPr>
              <w:spacing w:line="256" w:lineRule="auto"/>
              <w:jc w:val="both"/>
              <w:rPr>
                <w:b/>
                <w:lang w:eastAsia="en-US"/>
              </w:rPr>
            </w:pPr>
            <w:r>
              <w:rPr>
                <w:b/>
                <w:lang w:eastAsia="en-US"/>
              </w:rPr>
              <w:t>Název studijního předmětu</w:t>
            </w:r>
          </w:p>
        </w:tc>
        <w:tc>
          <w:tcPr>
            <w:tcW w:w="2476" w:type="dxa"/>
            <w:gridSpan w:val="3"/>
            <w:tcBorders>
              <w:top w:val="nil"/>
              <w:left w:val="single" w:sz="4" w:space="0" w:color="auto"/>
              <w:bottom w:val="single" w:sz="4" w:space="0" w:color="auto"/>
              <w:right w:val="single" w:sz="4" w:space="0" w:color="auto"/>
            </w:tcBorders>
            <w:hideMark/>
          </w:tcPr>
          <w:p w14:paraId="25396C68" w14:textId="77777777" w:rsidR="00FD3188" w:rsidRDefault="00FD3188" w:rsidP="000B5951">
            <w:pPr>
              <w:spacing w:line="256" w:lineRule="auto"/>
              <w:jc w:val="both"/>
              <w:rPr>
                <w:b/>
                <w:lang w:eastAsia="en-US"/>
              </w:rPr>
            </w:pPr>
            <w:r>
              <w:rPr>
                <w:b/>
                <w:lang w:eastAsia="en-US"/>
              </w:rPr>
              <w:t>Název studijního programu</w:t>
            </w:r>
          </w:p>
        </w:tc>
        <w:tc>
          <w:tcPr>
            <w:tcW w:w="500" w:type="dxa"/>
            <w:gridSpan w:val="2"/>
            <w:tcBorders>
              <w:top w:val="nil"/>
              <w:left w:val="single" w:sz="4" w:space="0" w:color="auto"/>
              <w:bottom w:val="single" w:sz="4" w:space="0" w:color="auto"/>
              <w:right w:val="single" w:sz="4" w:space="0" w:color="auto"/>
            </w:tcBorders>
            <w:hideMark/>
          </w:tcPr>
          <w:p w14:paraId="27008A5B" w14:textId="77777777" w:rsidR="00FD3188" w:rsidRDefault="00FD3188" w:rsidP="000B5951">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AC87DDA" w14:textId="77777777" w:rsidR="00FD3188" w:rsidRDefault="00FD3188" w:rsidP="000B5951">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8910842" w14:textId="77777777" w:rsidR="00FD3188" w:rsidRDefault="00FD3188" w:rsidP="000B5951">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FD3188" w14:paraId="6C36E63A"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6957DCAC" w14:textId="77777777" w:rsidR="00FD3188" w:rsidRDefault="00FD3188" w:rsidP="000B5951">
            <w:pPr>
              <w:spacing w:line="256" w:lineRule="auto"/>
              <w:rPr>
                <w:color w:val="FF0000"/>
                <w:lang w:eastAsia="en-US"/>
              </w:rPr>
            </w:pPr>
            <w:r>
              <w:rPr>
                <w:color w:val="000000"/>
                <w:shd w:val="clear" w:color="auto" w:fill="FFFFFF"/>
                <w:lang w:eastAsia="en-US"/>
              </w:rPr>
              <w:t>Podniková ekonomika</w:t>
            </w:r>
          </w:p>
        </w:tc>
        <w:tc>
          <w:tcPr>
            <w:tcW w:w="2476" w:type="dxa"/>
            <w:gridSpan w:val="3"/>
            <w:tcBorders>
              <w:top w:val="nil"/>
              <w:left w:val="single" w:sz="4" w:space="0" w:color="auto"/>
              <w:bottom w:val="single" w:sz="4" w:space="0" w:color="auto"/>
              <w:right w:val="single" w:sz="4" w:space="0" w:color="auto"/>
            </w:tcBorders>
            <w:hideMark/>
          </w:tcPr>
          <w:p w14:paraId="6AB990BE" w14:textId="77777777" w:rsidR="00FD3188" w:rsidRDefault="00FD3188" w:rsidP="000B5951">
            <w:pPr>
              <w:spacing w:line="256" w:lineRule="auto"/>
              <w:rPr>
                <w:color w:val="FF0000"/>
                <w:lang w:eastAsia="en-US"/>
              </w:rPr>
            </w:pPr>
            <w:r>
              <w:rPr>
                <w:color w:val="000000"/>
                <w:shd w:val="clear" w:color="auto" w:fill="F9F9F9"/>
                <w:lang w:eastAsia="en-US"/>
              </w:rPr>
              <w:t>Filologie, Německý jazyk pro manažerskou praxi, Anglický jazyk pro manažerskou praxi</w:t>
            </w:r>
          </w:p>
        </w:tc>
        <w:tc>
          <w:tcPr>
            <w:tcW w:w="500" w:type="dxa"/>
            <w:gridSpan w:val="2"/>
            <w:tcBorders>
              <w:top w:val="nil"/>
              <w:left w:val="single" w:sz="4" w:space="0" w:color="auto"/>
              <w:bottom w:val="single" w:sz="4" w:space="0" w:color="auto"/>
              <w:right w:val="single" w:sz="4" w:space="0" w:color="auto"/>
            </w:tcBorders>
            <w:hideMark/>
          </w:tcPr>
          <w:p w14:paraId="6BF2B631" w14:textId="77777777" w:rsidR="00FD3188" w:rsidRDefault="00FD3188" w:rsidP="000B5951">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hideMark/>
          </w:tcPr>
          <w:p w14:paraId="59446897"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306D4D30" w14:textId="77777777" w:rsidR="00FD3188" w:rsidRDefault="00FD3188" w:rsidP="000B5951">
            <w:pPr>
              <w:spacing w:line="256" w:lineRule="auto"/>
              <w:jc w:val="both"/>
              <w:rPr>
                <w:color w:val="FF0000"/>
                <w:lang w:eastAsia="en-US"/>
              </w:rPr>
            </w:pPr>
          </w:p>
        </w:tc>
      </w:tr>
      <w:tr w:rsidR="00FD3188" w14:paraId="78AEFCC2"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112B3D54" w14:textId="77777777" w:rsidR="00FD3188" w:rsidRDefault="00FD3188" w:rsidP="000B5951">
            <w:pPr>
              <w:spacing w:line="256" w:lineRule="auto"/>
              <w:rPr>
                <w:color w:val="FF0000"/>
                <w:lang w:eastAsia="en-US"/>
              </w:rPr>
            </w:pPr>
            <w:r>
              <w:rPr>
                <w:color w:val="000000"/>
                <w:shd w:val="clear" w:color="auto" w:fill="FFFFFF"/>
                <w:lang w:eastAsia="en-US"/>
              </w:rPr>
              <w:t>Business Support and Sustainability</w:t>
            </w:r>
          </w:p>
        </w:tc>
        <w:tc>
          <w:tcPr>
            <w:tcW w:w="2476" w:type="dxa"/>
            <w:gridSpan w:val="3"/>
            <w:tcBorders>
              <w:top w:val="nil"/>
              <w:left w:val="single" w:sz="4" w:space="0" w:color="auto"/>
              <w:bottom w:val="single" w:sz="4" w:space="0" w:color="auto"/>
              <w:right w:val="single" w:sz="4" w:space="0" w:color="auto"/>
            </w:tcBorders>
            <w:hideMark/>
          </w:tcPr>
          <w:p w14:paraId="42DC758A" w14:textId="77777777" w:rsidR="00FD3188" w:rsidRDefault="00FD3188" w:rsidP="000B5951">
            <w:pPr>
              <w:spacing w:line="256" w:lineRule="auto"/>
              <w:rPr>
                <w:color w:val="FF0000"/>
                <w:lang w:eastAsia="en-US"/>
              </w:rPr>
            </w:pPr>
            <w:r>
              <w:rPr>
                <w:color w:val="000000"/>
                <w:shd w:val="clear" w:color="auto" w:fill="F9F9F9"/>
                <w:lang w:eastAsia="en-US"/>
              </w:rPr>
              <w:t>Business Administration and Entrepreneurship, Ekonomika podniku a podnikání</w:t>
            </w:r>
          </w:p>
        </w:tc>
        <w:tc>
          <w:tcPr>
            <w:tcW w:w="500" w:type="dxa"/>
            <w:gridSpan w:val="2"/>
            <w:tcBorders>
              <w:top w:val="nil"/>
              <w:left w:val="single" w:sz="4" w:space="0" w:color="auto"/>
              <w:bottom w:val="single" w:sz="4" w:space="0" w:color="auto"/>
              <w:right w:val="single" w:sz="4" w:space="0" w:color="auto"/>
            </w:tcBorders>
            <w:hideMark/>
          </w:tcPr>
          <w:p w14:paraId="1E96078D" w14:textId="77777777" w:rsidR="00FD3188" w:rsidRDefault="00FD3188" w:rsidP="000B5951">
            <w:pPr>
              <w:spacing w:line="256" w:lineRule="auto"/>
              <w:rPr>
                <w:lang w:eastAsia="en-US"/>
              </w:rPr>
            </w:pPr>
            <w:r>
              <w:rPr>
                <w:lang w:eastAsia="en-US"/>
              </w:rPr>
              <w:t>ZS + LS</w:t>
            </w:r>
          </w:p>
        </w:tc>
        <w:tc>
          <w:tcPr>
            <w:tcW w:w="2109" w:type="dxa"/>
            <w:gridSpan w:val="5"/>
            <w:tcBorders>
              <w:top w:val="nil"/>
              <w:left w:val="single" w:sz="4" w:space="0" w:color="auto"/>
              <w:bottom w:val="single" w:sz="4" w:space="0" w:color="auto"/>
              <w:right w:val="single" w:sz="4" w:space="0" w:color="auto"/>
            </w:tcBorders>
            <w:hideMark/>
          </w:tcPr>
          <w:p w14:paraId="7CAC6C95" w14:textId="77777777" w:rsidR="00FD3188" w:rsidRDefault="00FD3188" w:rsidP="000B5951">
            <w:pPr>
              <w:spacing w:line="256" w:lineRule="auto"/>
              <w:rPr>
                <w:lang w:eastAsia="en-US"/>
              </w:rPr>
            </w:pPr>
            <w:r>
              <w:rPr>
                <w:lang w:eastAsia="en-US"/>
              </w:rPr>
              <w:t>Garant, přednášející, seminář</w:t>
            </w:r>
          </w:p>
        </w:tc>
        <w:tc>
          <w:tcPr>
            <w:tcW w:w="1972" w:type="dxa"/>
            <w:gridSpan w:val="3"/>
            <w:tcBorders>
              <w:top w:val="nil"/>
              <w:left w:val="single" w:sz="4" w:space="0" w:color="auto"/>
              <w:bottom w:val="single" w:sz="4" w:space="0" w:color="auto"/>
              <w:right w:val="single" w:sz="4" w:space="0" w:color="auto"/>
            </w:tcBorders>
          </w:tcPr>
          <w:p w14:paraId="7DCE9174" w14:textId="77777777" w:rsidR="00FD3188" w:rsidRDefault="00FD3188" w:rsidP="000B5951">
            <w:pPr>
              <w:spacing w:line="256" w:lineRule="auto"/>
              <w:jc w:val="both"/>
              <w:rPr>
                <w:color w:val="FF0000"/>
                <w:lang w:eastAsia="en-US"/>
              </w:rPr>
            </w:pPr>
          </w:p>
        </w:tc>
      </w:tr>
      <w:tr w:rsidR="00FD3188" w14:paraId="605A0BD4"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6C2394C9" w14:textId="77777777" w:rsidR="00FD3188" w:rsidRDefault="00FD3188" w:rsidP="000B5951">
            <w:pPr>
              <w:spacing w:line="256" w:lineRule="auto"/>
              <w:rPr>
                <w:color w:val="FF0000"/>
                <w:lang w:eastAsia="en-US"/>
              </w:rPr>
            </w:pPr>
            <w:r>
              <w:rPr>
                <w:color w:val="000000"/>
                <w:shd w:val="clear" w:color="auto" w:fill="FFFFFF"/>
                <w:lang w:eastAsia="en-US"/>
              </w:rPr>
              <w:t>Ekonomika služeb</w:t>
            </w:r>
          </w:p>
        </w:tc>
        <w:tc>
          <w:tcPr>
            <w:tcW w:w="2476" w:type="dxa"/>
            <w:gridSpan w:val="3"/>
            <w:tcBorders>
              <w:top w:val="nil"/>
              <w:left w:val="single" w:sz="4" w:space="0" w:color="auto"/>
              <w:bottom w:val="single" w:sz="4" w:space="0" w:color="auto"/>
              <w:right w:val="single" w:sz="4" w:space="0" w:color="auto"/>
            </w:tcBorders>
            <w:hideMark/>
          </w:tcPr>
          <w:p w14:paraId="2C0FDC08" w14:textId="77777777" w:rsidR="00FD3188" w:rsidRDefault="00FD3188" w:rsidP="000B5951">
            <w:pPr>
              <w:spacing w:line="256" w:lineRule="auto"/>
              <w:rPr>
                <w:color w:val="FF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hideMark/>
          </w:tcPr>
          <w:p w14:paraId="7778DFDE" w14:textId="77777777" w:rsidR="00FD3188" w:rsidRDefault="00FD3188" w:rsidP="000B5951">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hideMark/>
          </w:tcPr>
          <w:p w14:paraId="733133FE" w14:textId="77777777" w:rsidR="00FD3188" w:rsidRDefault="00FD3188" w:rsidP="000B5951">
            <w:pPr>
              <w:spacing w:line="256" w:lineRule="auto"/>
              <w:rPr>
                <w:lang w:eastAsia="en-US"/>
              </w:rPr>
            </w:pPr>
            <w:r>
              <w:rPr>
                <w:lang w:eastAsia="en-US"/>
              </w:rPr>
              <w:t>Garant, přednášející, seminář</w:t>
            </w:r>
          </w:p>
        </w:tc>
        <w:tc>
          <w:tcPr>
            <w:tcW w:w="1972" w:type="dxa"/>
            <w:gridSpan w:val="3"/>
            <w:tcBorders>
              <w:top w:val="nil"/>
              <w:left w:val="single" w:sz="4" w:space="0" w:color="auto"/>
              <w:bottom w:val="single" w:sz="4" w:space="0" w:color="auto"/>
              <w:right w:val="single" w:sz="4" w:space="0" w:color="auto"/>
            </w:tcBorders>
          </w:tcPr>
          <w:p w14:paraId="41A48A4A" w14:textId="77777777" w:rsidR="00FD3188" w:rsidRDefault="00FD3188" w:rsidP="000B5951">
            <w:pPr>
              <w:spacing w:line="256" w:lineRule="auto"/>
              <w:jc w:val="both"/>
              <w:rPr>
                <w:color w:val="FF0000"/>
                <w:lang w:eastAsia="en-US"/>
              </w:rPr>
            </w:pPr>
          </w:p>
        </w:tc>
      </w:tr>
      <w:tr w:rsidR="00FD3188" w14:paraId="1C9F0C6B"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7984A0C6" w14:textId="77777777" w:rsidR="00FD3188" w:rsidRDefault="00FD3188" w:rsidP="000B5951">
            <w:pPr>
              <w:spacing w:line="256" w:lineRule="auto"/>
              <w:rPr>
                <w:color w:val="FF0000"/>
                <w:lang w:eastAsia="en-US"/>
              </w:rPr>
            </w:pPr>
            <w:r>
              <w:rPr>
                <w:color w:val="000000"/>
                <w:shd w:val="clear" w:color="auto" w:fill="FFFFFF"/>
                <w:lang w:eastAsia="en-US"/>
              </w:rPr>
              <w:t>Podnikání I</w:t>
            </w:r>
          </w:p>
        </w:tc>
        <w:tc>
          <w:tcPr>
            <w:tcW w:w="2476" w:type="dxa"/>
            <w:gridSpan w:val="3"/>
            <w:tcBorders>
              <w:top w:val="nil"/>
              <w:left w:val="single" w:sz="4" w:space="0" w:color="auto"/>
              <w:bottom w:val="single" w:sz="4" w:space="0" w:color="auto"/>
              <w:right w:val="single" w:sz="4" w:space="0" w:color="auto"/>
            </w:tcBorders>
            <w:hideMark/>
          </w:tcPr>
          <w:p w14:paraId="7018C72F" w14:textId="77777777" w:rsidR="00FD3188" w:rsidRDefault="00FD3188" w:rsidP="000B5951">
            <w:pPr>
              <w:spacing w:line="256" w:lineRule="auto"/>
              <w:rPr>
                <w:color w:val="FF0000"/>
                <w:lang w:eastAsia="en-US"/>
              </w:rPr>
            </w:pPr>
            <w:r>
              <w:rPr>
                <w:color w:val="000000"/>
                <w:shd w:val="clear" w:color="auto" w:fill="F9F9F9"/>
                <w:lang w:eastAsia="en-US"/>
              </w:rPr>
              <w:t xml:space="preserve">Management rizik, </w:t>
            </w:r>
          </w:p>
          <w:p w14:paraId="019E4EA3" w14:textId="77777777" w:rsidR="00FD3188" w:rsidRDefault="00FD3188" w:rsidP="000B5951">
            <w:pPr>
              <w:spacing w:line="256" w:lineRule="auto"/>
              <w:rPr>
                <w:color w:val="000000"/>
                <w:lang w:eastAsia="en-US"/>
              </w:rPr>
            </w:pPr>
            <w:r>
              <w:rPr>
                <w:color w:val="000000"/>
                <w:lang w:eastAsia="en-US"/>
              </w:rPr>
              <w:t xml:space="preserve">Ochrana obyvatelstva, </w:t>
            </w:r>
            <w:r>
              <w:rPr>
                <w:color w:val="000000"/>
                <w:shd w:val="clear" w:color="auto" w:fill="F9F9F9"/>
                <w:lang w:eastAsia="en-US"/>
              </w:rPr>
              <w:t>Aplikovaná logistika</w:t>
            </w:r>
          </w:p>
        </w:tc>
        <w:tc>
          <w:tcPr>
            <w:tcW w:w="500" w:type="dxa"/>
            <w:gridSpan w:val="2"/>
            <w:tcBorders>
              <w:top w:val="nil"/>
              <w:left w:val="single" w:sz="4" w:space="0" w:color="auto"/>
              <w:bottom w:val="single" w:sz="4" w:space="0" w:color="auto"/>
              <w:right w:val="single" w:sz="4" w:space="0" w:color="auto"/>
            </w:tcBorders>
            <w:hideMark/>
          </w:tcPr>
          <w:p w14:paraId="313B80BB" w14:textId="77777777" w:rsidR="00FD3188" w:rsidRDefault="00FD3188" w:rsidP="000B5951">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hideMark/>
          </w:tcPr>
          <w:p w14:paraId="52C664A5"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200FE3B3" w14:textId="77777777" w:rsidR="00FD3188" w:rsidRDefault="00FD3188" w:rsidP="000B5951">
            <w:pPr>
              <w:spacing w:line="256" w:lineRule="auto"/>
              <w:jc w:val="both"/>
              <w:rPr>
                <w:color w:val="FF0000"/>
                <w:lang w:eastAsia="en-US"/>
              </w:rPr>
            </w:pPr>
          </w:p>
        </w:tc>
      </w:tr>
      <w:tr w:rsidR="00FD3188" w14:paraId="5278F894"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1CAC15CD" w14:textId="77777777" w:rsidR="00FD3188" w:rsidRDefault="00FD3188" w:rsidP="000B5951">
            <w:pPr>
              <w:spacing w:line="256" w:lineRule="auto"/>
              <w:rPr>
                <w:color w:val="FF0000"/>
                <w:lang w:eastAsia="en-US"/>
              </w:rPr>
            </w:pPr>
            <w:r>
              <w:rPr>
                <w:color w:val="000000"/>
                <w:shd w:val="clear" w:color="auto" w:fill="FFFFFF"/>
                <w:lang w:eastAsia="en-US"/>
              </w:rPr>
              <w:t>Podnikání II</w:t>
            </w:r>
          </w:p>
        </w:tc>
        <w:tc>
          <w:tcPr>
            <w:tcW w:w="2476" w:type="dxa"/>
            <w:gridSpan w:val="3"/>
            <w:tcBorders>
              <w:top w:val="nil"/>
              <w:left w:val="single" w:sz="4" w:space="0" w:color="auto"/>
              <w:bottom w:val="single" w:sz="4" w:space="0" w:color="auto"/>
              <w:right w:val="single" w:sz="4" w:space="0" w:color="auto"/>
            </w:tcBorders>
            <w:hideMark/>
          </w:tcPr>
          <w:p w14:paraId="10CD2467" w14:textId="77777777" w:rsidR="00FD3188" w:rsidRDefault="00FD3188" w:rsidP="000B5951">
            <w:pPr>
              <w:spacing w:line="256" w:lineRule="auto"/>
              <w:rPr>
                <w:color w:val="000000"/>
                <w:lang w:eastAsia="en-US"/>
              </w:rPr>
            </w:pPr>
            <w:r>
              <w:rPr>
                <w:color w:val="000000"/>
                <w:lang w:eastAsia="en-US"/>
              </w:rPr>
              <w:t>Bezpečnost společnosti</w:t>
            </w:r>
          </w:p>
        </w:tc>
        <w:tc>
          <w:tcPr>
            <w:tcW w:w="500" w:type="dxa"/>
            <w:gridSpan w:val="2"/>
            <w:tcBorders>
              <w:top w:val="nil"/>
              <w:left w:val="single" w:sz="4" w:space="0" w:color="auto"/>
              <w:bottom w:val="single" w:sz="4" w:space="0" w:color="auto"/>
              <w:right w:val="single" w:sz="4" w:space="0" w:color="auto"/>
            </w:tcBorders>
            <w:hideMark/>
          </w:tcPr>
          <w:p w14:paraId="28FA4F79" w14:textId="77777777" w:rsidR="00FD3188" w:rsidRDefault="00FD3188" w:rsidP="000B5951">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hideMark/>
          </w:tcPr>
          <w:p w14:paraId="25C79672"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74E363CF" w14:textId="77777777" w:rsidR="00FD3188" w:rsidRDefault="00FD3188" w:rsidP="000B5951">
            <w:pPr>
              <w:spacing w:line="256" w:lineRule="auto"/>
              <w:jc w:val="both"/>
              <w:rPr>
                <w:color w:val="FF0000"/>
                <w:lang w:eastAsia="en-US"/>
              </w:rPr>
            </w:pPr>
          </w:p>
        </w:tc>
      </w:tr>
      <w:tr w:rsidR="00FD3188" w14:paraId="3718166D"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05E533B0" w14:textId="77777777" w:rsidR="00FD3188" w:rsidRDefault="00FD3188" w:rsidP="000B5951">
            <w:pPr>
              <w:spacing w:line="256" w:lineRule="auto"/>
              <w:rPr>
                <w:color w:val="FF0000"/>
                <w:lang w:eastAsia="en-US"/>
              </w:rPr>
            </w:pPr>
            <w:r>
              <w:rPr>
                <w:color w:val="000000"/>
                <w:shd w:val="clear" w:color="auto" w:fill="FFFFFF"/>
                <w:lang w:eastAsia="en-US"/>
              </w:rPr>
              <w:t>Podpora podnikání a jeho udržitelnost</w:t>
            </w:r>
          </w:p>
        </w:tc>
        <w:tc>
          <w:tcPr>
            <w:tcW w:w="2476" w:type="dxa"/>
            <w:gridSpan w:val="3"/>
            <w:tcBorders>
              <w:top w:val="nil"/>
              <w:left w:val="single" w:sz="4" w:space="0" w:color="auto"/>
              <w:bottom w:val="single" w:sz="4" w:space="0" w:color="auto"/>
              <w:right w:val="single" w:sz="4" w:space="0" w:color="auto"/>
            </w:tcBorders>
            <w:hideMark/>
          </w:tcPr>
          <w:p w14:paraId="44FCAC52" w14:textId="77777777" w:rsidR="00FD3188" w:rsidRDefault="00FD3188" w:rsidP="000B5951">
            <w:pPr>
              <w:spacing w:line="256" w:lineRule="auto"/>
              <w:rPr>
                <w:color w:val="FF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hideMark/>
          </w:tcPr>
          <w:p w14:paraId="2C6BA746" w14:textId="77777777" w:rsidR="00FD3188" w:rsidRDefault="00FD3188" w:rsidP="000B5951">
            <w:pPr>
              <w:spacing w:line="256" w:lineRule="auto"/>
              <w:rPr>
                <w:lang w:eastAsia="en-US"/>
              </w:rPr>
            </w:pPr>
            <w:r>
              <w:rPr>
                <w:lang w:eastAsia="en-US"/>
              </w:rPr>
              <w:t xml:space="preserve">ZS </w:t>
            </w:r>
          </w:p>
        </w:tc>
        <w:tc>
          <w:tcPr>
            <w:tcW w:w="2109" w:type="dxa"/>
            <w:gridSpan w:val="5"/>
            <w:tcBorders>
              <w:top w:val="nil"/>
              <w:left w:val="single" w:sz="4" w:space="0" w:color="auto"/>
              <w:bottom w:val="single" w:sz="4" w:space="0" w:color="auto"/>
              <w:right w:val="single" w:sz="4" w:space="0" w:color="auto"/>
            </w:tcBorders>
            <w:hideMark/>
          </w:tcPr>
          <w:p w14:paraId="38FCE7F8"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595BF021" w14:textId="77777777" w:rsidR="00FD3188" w:rsidRDefault="00FD3188" w:rsidP="000B5951">
            <w:pPr>
              <w:spacing w:line="256" w:lineRule="auto"/>
              <w:jc w:val="both"/>
              <w:rPr>
                <w:color w:val="FF0000"/>
                <w:lang w:eastAsia="en-US"/>
              </w:rPr>
            </w:pPr>
          </w:p>
        </w:tc>
      </w:tr>
      <w:tr w:rsidR="00FD3188" w14:paraId="7CB156C7"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322137C7" w14:textId="77777777" w:rsidR="00FD3188" w:rsidRDefault="00FD3188" w:rsidP="000B5951">
            <w:pPr>
              <w:spacing w:line="256" w:lineRule="auto"/>
              <w:rPr>
                <w:color w:val="FF0000"/>
                <w:lang w:eastAsia="en-US"/>
              </w:rPr>
            </w:pPr>
            <w:r>
              <w:rPr>
                <w:color w:val="000000"/>
                <w:shd w:val="clear" w:color="auto" w:fill="FFFFFF"/>
                <w:lang w:eastAsia="en-US"/>
              </w:rPr>
              <w:t>Řízení služeb cestovního ruchu</w:t>
            </w:r>
          </w:p>
        </w:tc>
        <w:tc>
          <w:tcPr>
            <w:tcW w:w="2476" w:type="dxa"/>
            <w:gridSpan w:val="3"/>
            <w:tcBorders>
              <w:top w:val="nil"/>
              <w:left w:val="single" w:sz="4" w:space="0" w:color="auto"/>
              <w:bottom w:val="single" w:sz="4" w:space="0" w:color="auto"/>
              <w:right w:val="single" w:sz="4" w:space="0" w:color="auto"/>
            </w:tcBorders>
            <w:hideMark/>
          </w:tcPr>
          <w:p w14:paraId="3F65A183" w14:textId="77777777" w:rsidR="00FD3188" w:rsidRDefault="00FD3188" w:rsidP="000B5951">
            <w:pPr>
              <w:spacing w:line="256" w:lineRule="auto"/>
              <w:rPr>
                <w:color w:val="FF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hideMark/>
          </w:tcPr>
          <w:p w14:paraId="38F1FEB9" w14:textId="77777777" w:rsidR="00FD3188" w:rsidRDefault="00FD3188" w:rsidP="000B5951">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hideMark/>
          </w:tcPr>
          <w:p w14:paraId="36C5DAC5" w14:textId="77777777" w:rsidR="00FD3188" w:rsidRDefault="00FD3188" w:rsidP="000B5951">
            <w:pPr>
              <w:spacing w:line="256" w:lineRule="auto"/>
              <w:rPr>
                <w:lang w:eastAsia="en-US"/>
              </w:rPr>
            </w:pPr>
            <w:r>
              <w:rPr>
                <w:lang w:eastAsia="en-US"/>
              </w:rPr>
              <w:t>Garant</w:t>
            </w:r>
          </w:p>
        </w:tc>
        <w:tc>
          <w:tcPr>
            <w:tcW w:w="1972" w:type="dxa"/>
            <w:gridSpan w:val="3"/>
            <w:tcBorders>
              <w:top w:val="nil"/>
              <w:left w:val="single" w:sz="4" w:space="0" w:color="auto"/>
              <w:bottom w:val="single" w:sz="4" w:space="0" w:color="auto"/>
              <w:right w:val="single" w:sz="4" w:space="0" w:color="auto"/>
            </w:tcBorders>
          </w:tcPr>
          <w:p w14:paraId="5F66900E" w14:textId="77777777" w:rsidR="00FD3188" w:rsidRDefault="00FD3188" w:rsidP="000B5951">
            <w:pPr>
              <w:spacing w:line="256" w:lineRule="auto"/>
              <w:jc w:val="both"/>
              <w:rPr>
                <w:color w:val="FF0000"/>
                <w:lang w:eastAsia="en-US"/>
              </w:rPr>
            </w:pPr>
          </w:p>
        </w:tc>
      </w:tr>
      <w:tr w:rsidR="00FD3188" w14:paraId="6FC2C18F"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3A5B0D80" w14:textId="77777777" w:rsidR="00FD3188" w:rsidRDefault="00FD3188" w:rsidP="000B5951">
            <w:pPr>
              <w:spacing w:line="256" w:lineRule="auto"/>
              <w:rPr>
                <w:color w:val="FF0000"/>
                <w:lang w:eastAsia="en-US"/>
              </w:rPr>
            </w:pPr>
            <w:r>
              <w:rPr>
                <w:color w:val="000000"/>
                <w:shd w:val="clear" w:color="auto" w:fill="FFFFFF"/>
                <w:lang w:eastAsia="en-US"/>
              </w:rPr>
              <w:t>Service Economy</w:t>
            </w:r>
          </w:p>
        </w:tc>
        <w:tc>
          <w:tcPr>
            <w:tcW w:w="2476" w:type="dxa"/>
            <w:gridSpan w:val="3"/>
            <w:tcBorders>
              <w:top w:val="nil"/>
              <w:left w:val="single" w:sz="4" w:space="0" w:color="auto"/>
              <w:bottom w:val="single" w:sz="4" w:space="0" w:color="auto"/>
              <w:right w:val="single" w:sz="4" w:space="0" w:color="auto"/>
            </w:tcBorders>
            <w:hideMark/>
          </w:tcPr>
          <w:p w14:paraId="5221AF0E" w14:textId="77777777" w:rsidR="00FD3188" w:rsidRDefault="00FD3188" w:rsidP="000B5951">
            <w:pPr>
              <w:spacing w:line="256" w:lineRule="auto"/>
              <w:rPr>
                <w:color w:val="FF0000"/>
                <w:lang w:eastAsia="en-US"/>
              </w:rPr>
            </w:pPr>
            <w:r>
              <w:rPr>
                <w:color w:val="000000"/>
                <w:shd w:val="clear" w:color="auto" w:fill="F9F9F9"/>
                <w:lang w:eastAsia="en-US"/>
              </w:rPr>
              <w:t xml:space="preserve">Ekonomika podniku a podnikání, </w:t>
            </w:r>
            <w:r>
              <w:rPr>
                <w:color w:val="000000"/>
                <w:shd w:val="clear" w:color="auto" w:fill="FFFFFF"/>
                <w:lang w:eastAsia="en-US"/>
              </w:rPr>
              <w:t>Business Administration and Entrepreneurship</w:t>
            </w:r>
          </w:p>
        </w:tc>
        <w:tc>
          <w:tcPr>
            <w:tcW w:w="500" w:type="dxa"/>
            <w:gridSpan w:val="2"/>
            <w:tcBorders>
              <w:top w:val="nil"/>
              <w:left w:val="single" w:sz="4" w:space="0" w:color="auto"/>
              <w:bottom w:val="single" w:sz="4" w:space="0" w:color="auto"/>
              <w:right w:val="single" w:sz="4" w:space="0" w:color="auto"/>
            </w:tcBorders>
            <w:hideMark/>
          </w:tcPr>
          <w:p w14:paraId="714597D5" w14:textId="77777777" w:rsidR="00FD3188" w:rsidRDefault="00FD3188" w:rsidP="000B5951">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hideMark/>
          </w:tcPr>
          <w:p w14:paraId="15DEA7DD"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19DA88E7" w14:textId="77777777" w:rsidR="00FD3188" w:rsidRDefault="00FD3188" w:rsidP="000B5951">
            <w:pPr>
              <w:spacing w:line="256" w:lineRule="auto"/>
              <w:jc w:val="both"/>
              <w:rPr>
                <w:color w:val="FF0000"/>
                <w:lang w:eastAsia="en-US"/>
              </w:rPr>
            </w:pPr>
          </w:p>
        </w:tc>
      </w:tr>
      <w:tr w:rsidR="00FD3188" w14:paraId="0868DB51"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1D887B45" w14:textId="77777777" w:rsidR="00FD3188" w:rsidRDefault="00FD3188" w:rsidP="000B5951">
            <w:pPr>
              <w:spacing w:line="256" w:lineRule="auto"/>
              <w:rPr>
                <w:color w:val="FF0000"/>
                <w:lang w:eastAsia="en-US"/>
              </w:rPr>
            </w:pPr>
            <w:r>
              <w:rPr>
                <w:color w:val="000000"/>
                <w:shd w:val="clear" w:color="auto" w:fill="FFFFFF"/>
                <w:lang w:eastAsia="en-US"/>
              </w:rPr>
              <w:t>Knowledge Management</w:t>
            </w:r>
          </w:p>
        </w:tc>
        <w:tc>
          <w:tcPr>
            <w:tcW w:w="2476" w:type="dxa"/>
            <w:gridSpan w:val="3"/>
            <w:tcBorders>
              <w:top w:val="nil"/>
              <w:left w:val="single" w:sz="4" w:space="0" w:color="auto"/>
              <w:bottom w:val="single" w:sz="4" w:space="0" w:color="auto"/>
              <w:right w:val="single" w:sz="4" w:space="0" w:color="auto"/>
            </w:tcBorders>
            <w:hideMark/>
          </w:tcPr>
          <w:p w14:paraId="17EDC456" w14:textId="77777777" w:rsidR="00FD3188" w:rsidRDefault="00FD3188" w:rsidP="000B5951">
            <w:pPr>
              <w:spacing w:line="256" w:lineRule="auto"/>
              <w:rPr>
                <w:color w:val="000000"/>
                <w:lang w:eastAsia="en-US"/>
              </w:rPr>
            </w:pPr>
            <w:r>
              <w:rPr>
                <w:color w:val="000000"/>
                <w:lang w:eastAsia="en-US"/>
              </w:rPr>
              <w:t>Economics and Management</w:t>
            </w:r>
          </w:p>
        </w:tc>
        <w:tc>
          <w:tcPr>
            <w:tcW w:w="500" w:type="dxa"/>
            <w:gridSpan w:val="2"/>
            <w:tcBorders>
              <w:top w:val="nil"/>
              <w:left w:val="single" w:sz="4" w:space="0" w:color="auto"/>
              <w:bottom w:val="single" w:sz="4" w:space="0" w:color="auto"/>
              <w:right w:val="single" w:sz="4" w:space="0" w:color="auto"/>
            </w:tcBorders>
            <w:hideMark/>
          </w:tcPr>
          <w:p w14:paraId="1791C88C" w14:textId="77777777" w:rsidR="00FD3188" w:rsidRDefault="00FD3188" w:rsidP="000B5951">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hideMark/>
          </w:tcPr>
          <w:p w14:paraId="4EC76A44"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53449083" w14:textId="77777777" w:rsidR="00FD3188" w:rsidRDefault="00FD3188" w:rsidP="000B5951">
            <w:pPr>
              <w:spacing w:line="256" w:lineRule="auto"/>
              <w:jc w:val="both"/>
              <w:rPr>
                <w:color w:val="FF0000"/>
                <w:lang w:eastAsia="en-US"/>
              </w:rPr>
            </w:pPr>
          </w:p>
        </w:tc>
      </w:tr>
      <w:tr w:rsidR="00FD3188" w14:paraId="68B0469A"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39B27137" w14:textId="77777777" w:rsidR="00FD3188" w:rsidRDefault="00FD3188" w:rsidP="000B5951">
            <w:pPr>
              <w:spacing w:line="256" w:lineRule="auto"/>
              <w:rPr>
                <w:color w:val="FF0000"/>
                <w:lang w:eastAsia="en-US"/>
              </w:rPr>
            </w:pPr>
            <w:r>
              <w:rPr>
                <w:color w:val="000000"/>
                <w:shd w:val="clear" w:color="auto" w:fill="FFFFFF"/>
                <w:lang w:eastAsia="en-US"/>
              </w:rPr>
              <w:t>Udržitelnost v logistice</w:t>
            </w:r>
          </w:p>
        </w:tc>
        <w:tc>
          <w:tcPr>
            <w:tcW w:w="2476" w:type="dxa"/>
            <w:gridSpan w:val="3"/>
            <w:tcBorders>
              <w:top w:val="nil"/>
              <w:left w:val="single" w:sz="4" w:space="0" w:color="auto"/>
              <w:bottom w:val="single" w:sz="4" w:space="0" w:color="auto"/>
              <w:right w:val="single" w:sz="4" w:space="0" w:color="auto"/>
            </w:tcBorders>
            <w:hideMark/>
          </w:tcPr>
          <w:p w14:paraId="0DAE2D11" w14:textId="77777777" w:rsidR="00FD3188" w:rsidRDefault="00FD3188" w:rsidP="000B5951">
            <w:pPr>
              <w:spacing w:line="256" w:lineRule="auto"/>
              <w:rPr>
                <w:color w:val="FF0000"/>
                <w:lang w:eastAsia="en-US"/>
              </w:rPr>
            </w:pPr>
            <w:r>
              <w:rPr>
                <w:color w:val="000000"/>
                <w:shd w:val="clear" w:color="auto" w:fill="F9F9F9"/>
                <w:lang w:eastAsia="en-US"/>
              </w:rPr>
              <w:t>Aplikovaná logistika</w:t>
            </w:r>
          </w:p>
        </w:tc>
        <w:tc>
          <w:tcPr>
            <w:tcW w:w="500" w:type="dxa"/>
            <w:gridSpan w:val="2"/>
            <w:tcBorders>
              <w:top w:val="nil"/>
              <w:left w:val="single" w:sz="4" w:space="0" w:color="auto"/>
              <w:bottom w:val="single" w:sz="4" w:space="0" w:color="auto"/>
              <w:right w:val="single" w:sz="4" w:space="0" w:color="auto"/>
            </w:tcBorders>
            <w:hideMark/>
          </w:tcPr>
          <w:p w14:paraId="6E038FBC" w14:textId="77777777" w:rsidR="00FD3188" w:rsidRDefault="00FD3188" w:rsidP="000B5951">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hideMark/>
          </w:tcPr>
          <w:p w14:paraId="19ADFFBB"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43387A15" w14:textId="77777777" w:rsidR="00FD3188" w:rsidRDefault="00FD3188" w:rsidP="000B5951">
            <w:pPr>
              <w:spacing w:line="256" w:lineRule="auto"/>
              <w:jc w:val="both"/>
              <w:rPr>
                <w:color w:val="FF0000"/>
                <w:lang w:eastAsia="en-US"/>
              </w:rPr>
            </w:pPr>
          </w:p>
        </w:tc>
      </w:tr>
      <w:tr w:rsidR="00FD3188" w14:paraId="49ACD245" w14:textId="77777777" w:rsidTr="000B5951">
        <w:trPr>
          <w:trHeight w:val="284"/>
        </w:trPr>
        <w:tc>
          <w:tcPr>
            <w:tcW w:w="2802" w:type="dxa"/>
            <w:gridSpan w:val="2"/>
            <w:tcBorders>
              <w:top w:val="nil"/>
              <w:left w:val="single" w:sz="4" w:space="0" w:color="auto"/>
              <w:bottom w:val="single" w:sz="4" w:space="0" w:color="auto"/>
              <w:right w:val="single" w:sz="4" w:space="0" w:color="auto"/>
            </w:tcBorders>
            <w:hideMark/>
          </w:tcPr>
          <w:p w14:paraId="4D916D04" w14:textId="77777777" w:rsidR="00FD3188" w:rsidRDefault="00FD3188" w:rsidP="000B5951">
            <w:pPr>
              <w:spacing w:line="256" w:lineRule="auto"/>
              <w:rPr>
                <w:color w:val="FF0000"/>
                <w:lang w:eastAsia="en-US"/>
              </w:rPr>
            </w:pPr>
            <w:r>
              <w:rPr>
                <w:color w:val="000000"/>
                <w:shd w:val="clear" w:color="auto" w:fill="FFFFFF"/>
                <w:lang w:eastAsia="en-US"/>
              </w:rPr>
              <w:t>Znalostní management</w:t>
            </w:r>
          </w:p>
        </w:tc>
        <w:tc>
          <w:tcPr>
            <w:tcW w:w="2476" w:type="dxa"/>
            <w:gridSpan w:val="3"/>
            <w:tcBorders>
              <w:top w:val="nil"/>
              <w:left w:val="single" w:sz="4" w:space="0" w:color="auto"/>
              <w:bottom w:val="single" w:sz="4" w:space="0" w:color="auto"/>
              <w:right w:val="single" w:sz="4" w:space="0" w:color="auto"/>
            </w:tcBorders>
          </w:tcPr>
          <w:p w14:paraId="5F1021F2" w14:textId="77777777" w:rsidR="00FD3188" w:rsidRDefault="00FD3188" w:rsidP="000B5951">
            <w:pPr>
              <w:spacing w:line="256" w:lineRule="auto"/>
              <w:rPr>
                <w:color w:val="000000"/>
                <w:lang w:eastAsia="en-US"/>
              </w:rPr>
            </w:pPr>
            <w:r>
              <w:rPr>
                <w:color w:val="000000"/>
                <w:lang w:eastAsia="en-US"/>
              </w:rPr>
              <w:t>Ekonomika a management</w:t>
            </w:r>
          </w:p>
          <w:p w14:paraId="08F3258C" w14:textId="77777777" w:rsidR="00FD3188" w:rsidRDefault="00FD3188" w:rsidP="000B5951">
            <w:pPr>
              <w:spacing w:line="256" w:lineRule="auto"/>
              <w:ind w:firstLine="708"/>
              <w:rPr>
                <w:color w:val="FF0000"/>
                <w:lang w:eastAsia="en-US"/>
              </w:rPr>
            </w:pPr>
          </w:p>
        </w:tc>
        <w:tc>
          <w:tcPr>
            <w:tcW w:w="500" w:type="dxa"/>
            <w:gridSpan w:val="2"/>
            <w:tcBorders>
              <w:top w:val="nil"/>
              <w:left w:val="single" w:sz="4" w:space="0" w:color="auto"/>
              <w:bottom w:val="single" w:sz="4" w:space="0" w:color="auto"/>
              <w:right w:val="single" w:sz="4" w:space="0" w:color="auto"/>
            </w:tcBorders>
            <w:hideMark/>
          </w:tcPr>
          <w:p w14:paraId="72F41D29" w14:textId="77777777" w:rsidR="00FD3188" w:rsidRDefault="00FD3188" w:rsidP="000B5951">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hideMark/>
          </w:tcPr>
          <w:p w14:paraId="1A0F9BAB" w14:textId="77777777" w:rsidR="00FD3188" w:rsidRDefault="00FD3188" w:rsidP="000B5951">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63D3A6A4" w14:textId="77777777" w:rsidR="00FD3188" w:rsidRDefault="00FD3188" w:rsidP="000B5951">
            <w:pPr>
              <w:spacing w:line="256" w:lineRule="auto"/>
              <w:jc w:val="both"/>
              <w:rPr>
                <w:color w:val="FF0000"/>
                <w:lang w:eastAsia="en-US"/>
              </w:rPr>
            </w:pPr>
          </w:p>
        </w:tc>
      </w:tr>
      <w:tr w:rsidR="00FD3188" w14:paraId="028ADB8B" w14:textId="77777777" w:rsidTr="000B5951">
        <w:trPr>
          <w:trHeight w:val="282"/>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60B821A" w14:textId="77777777" w:rsidR="00FD3188" w:rsidRDefault="00FD3188" w:rsidP="000B5951">
            <w:pPr>
              <w:spacing w:line="256" w:lineRule="auto"/>
              <w:jc w:val="both"/>
              <w:rPr>
                <w:lang w:eastAsia="en-US"/>
              </w:rPr>
            </w:pPr>
            <w:r>
              <w:rPr>
                <w:b/>
                <w:lang w:eastAsia="en-US"/>
              </w:rPr>
              <w:t xml:space="preserve">Údaje o vzdělání na VŠ </w:t>
            </w:r>
          </w:p>
        </w:tc>
      </w:tr>
      <w:tr w:rsidR="00FD3188" w14:paraId="3B77D888"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24150A89" w14:textId="77777777" w:rsidR="00FD3188" w:rsidRDefault="00FD3188" w:rsidP="000B5951">
            <w:pPr>
              <w:spacing w:line="256" w:lineRule="auto"/>
              <w:jc w:val="both"/>
              <w:rPr>
                <w:b/>
                <w:lang w:eastAsia="en-US"/>
              </w:rPr>
            </w:pPr>
            <w:r>
              <w:rPr>
                <w:bCs/>
                <w:lang w:eastAsia="en-US"/>
              </w:rPr>
              <w:t>2004 – doktor (Ph.D.): studijní program: Management a ekonomika podniku:    Univerzita Tomáše Bati ve Zlíně, Fakulta managementu a ekonomiky</w:t>
            </w:r>
          </w:p>
          <w:p w14:paraId="5641F599" w14:textId="77777777" w:rsidR="00FD3188" w:rsidRDefault="00FD3188" w:rsidP="000B5951">
            <w:pPr>
              <w:spacing w:line="256" w:lineRule="auto"/>
              <w:jc w:val="both"/>
              <w:rPr>
                <w:b/>
                <w:lang w:eastAsia="en-US"/>
              </w:rPr>
            </w:pPr>
          </w:p>
        </w:tc>
      </w:tr>
      <w:tr w:rsidR="00FD3188" w14:paraId="378F942A"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BAAD19" w14:textId="77777777" w:rsidR="00FD3188" w:rsidRDefault="00FD3188" w:rsidP="000B5951">
            <w:pPr>
              <w:spacing w:line="256" w:lineRule="auto"/>
              <w:jc w:val="both"/>
              <w:rPr>
                <w:b/>
                <w:lang w:eastAsia="en-US"/>
              </w:rPr>
            </w:pPr>
            <w:r>
              <w:rPr>
                <w:b/>
                <w:lang w:eastAsia="en-US"/>
              </w:rPr>
              <w:lastRenderedPageBreak/>
              <w:t>Údaje o odborném působení od absolvování VŠ</w:t>
            </w:r>
          </w:p>
        </w:tc>
      </w:tr>
      <w:tr w:rsidR="00FD3188" w14:paraId="1442C375"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A33E14F" w14:textId="77777777" w:rsidR="00FD3188" w:rsidRDefault="00FD3188" w:rsidP="000B5951">
            <w:pPr>
              <w:spacing w:line="256" w:lineRule="auto"/>
              <w:rPr>
                <w:lang w:eastAsia="en-US"/>
              </w:rPr>
            </w:pPr>
            <w:r>
              <w:rPr>
                <w:lang w:eastAsia="en-US"/>
              </w:rPr>
              <w:t xml:space="preserve">2018-dosud: děkanka Fakulta logistiky a krizového řízení, UTB Zlín (funkční místo) </w:t>
            </w:r>
            <w:r>
              <w:rPr>
                <w:lang w:eastAsia="en-US"/>
              </w:rPr>
              <w:tab/>
            </w:r>
            <w:r>
              <w:rPr>
                <w:lang w:eastAsia="en-US"/>
              </w:rPr>
              <w:tab/>
            </w:r>
          </w:p>
          <w:p w14:paraId="53574334" w14:textId="77777777" w:rsidR="00FD3188" w:rsidRDefault="00FD3188" w:rsidP="000B5951">
            <w:pPr>
              <w:spacing w:line="256" w:lineRule="auto"/>
              <w:rPr>
                <w:lang w:eastAsia="en-US"/>
              </w:rPr>
            </w:pPr>
            <w:r>
              <w:rPr>
                <w:lang w:eastAsia="en-US"/>
              </w:rPr>
              <w:t>2016-2018: proděkanka pro vědu a výzkum Fakulta logistiky a krizového řízení, UTB Zlín (funkční místo)</w:t>
            </w:r>
          </w:p>
          <w:p w14:paraId="55BA01DF" w14:textId="77777777" w:rsidR="00FD3188" w:rsidRDefault="00FD3188" w:rsidP="000B5951">
            <w:pPr>
              <w:spacing w:line="256" w:lineRule="auto"/>
              <w:rPr>
                <w:lang w:eastAsia="en-US"/>
              </w:rPr>
            </w:pPr>
            <w:r>
              <w:rPr>
                <w:lang w:eastAsia="en-US"/>
              </w:rPr>
              <w:t>2016-dosud: UTB Zlín, Fakulta logistiky a krizového řízení Ústav logistiky (50 %), docent</w:t>
            </w:r>
          </w:p>
          <w:p w14:paraId="5BE6BC00" w14:textId="77777777" w:rsidR="00FD3188" w:rsidRDefault="00FD3188" w:rsidP="000B5951">
            <w:pPr>
              <w:spacing w:line="256" w:lineRule="auto"/>
              <w:rPr>
                <w:lang w:eastAsia="en-US"/>
              </w:rPr>
            </w:pPr>
            <w:r>
              <w:rPr>
                <w:lang w:eastAsia="en-US"/>
              </w:rPr>
              <w:t xml:space="preserve">2003-dosud: UTB Zlín, Fakulta managementu a ekonomiky Ústav podnikové ekonomiky (50 %), akademický pracovník </w:t>
            </w:r>
          </w:p>
          <w:p w14:paraId="3DC72CBC" w14:textId="77777777" w:rsidR="00FD3188" w:rsidRDefault="00FD3188" w:rsidP="000B5951">
            <w:pPr>
              <w:spacing w:line="256" w:lineRule="auto"/>
              <w:jc w:val="both"/>
              <w:rPr>
                <w:lang w:eastAsia="en-US"/>
              </w:rPr>
            </w:pPr>
            <w:r>
              <w:rPr>
                <w:lang w:eastAsia="en-US"/>
              </w:rPr>
              <w:t xml:space="preserve">2002-2007: vedoucí v obchodu s potravinami Holešov </w:t>
            </w:r>
            <w:bookmarkStart w:id="4347" w:name="_Hlk150121704"/>
            <w:r>
              <w:rPr>
                <w:lang w:eastAsia="en-US"/>
              </w:rPr>
              <w:t xml:space="preserve">(práce na DPP)                                                      </w:t>
            </w:r>
            <w:bookmarkEnd w:id="4347"/>
          </w:p>
          <w:p w14:paraId="1D0BEEE2" w14:textId="77777777" w:rsidR="00FD3188" w:rsidRDefault="00FD3188" w:rsidP="000B5951">
            <w:pPr>
              <w:spacing w:line="256" w:lineRule="auto"/>
              <w:jc w:val="both"/>
              <w:rPr>
                <w:sz w:val="22"/>
                <w:szCs w:val="22"/>
                <w:lang w:eastAsia="en-US"/>
              </w:rPr>
            </w:pPr>
            <w:r>
              <w:rPr>
                <w:lang w:eastAsia="en-US"/>
              </w:rPr>
              <w:t>2001-2002: Cestovní agentura Jang (manager)</w:t>
            </w:r>
            <w:r>
              <w:rPr>
                <w:b/>
                <w:bCs/>
                <w:lang w:eastAsia="en-US"/>
              </w:rPr>
              <w:t xml:space="preserve">                                                                    </w:t>
            </w:r>
          </w:p>
          <w:p w14:paraId="6DD80B9F" w14:textId="77777777" w:rsidR="00FD3188" w:rsidRDefault="00FD3188" w:rsidP="000B5951">
            <w:pPr>
              <w:spacing w:line="256" w:lineRule="auto"/>
              <w:jc w:val="both"/>
              <w:rPr>
                <w:color w:val="FF0000"/>
                <w:lang w:eastAsia="en-US"/>
              </w:rPr>
            </w:pPr>
          </w:p>
        </w:tc>
      </w:tr>
      <w:tr w:rsidR="00FD3188" w14:paraId="2265EC71"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511A2C" w14:textId="77777777" w:rsidR="00FD3188" w:rsidRDefault="00FD3188" w:rsidP="000B5951">
            <w:pPr>
              <w:spacing w:line="256" w:lineRule="auto"/>
              <w:jc w:val="both"/>
              <w:rPr>
                <w:lang w:eastAsia="en-US"/>
              </w:rPr>
            </w:pPr>
            <w:r>
              <w:rPr>
                <w:b/>
                <w:lang w:eastAsia="en-US"/>
              </w:rPr>
              <w:t>Zkušenosti s vedením kvalifikačních a rigorózních prací</w:t>
            </w:r>
          </w:p>
        </w:tc>
      </w:tr>
      <w:tr w:rsidR="00FD3188" w14:paraId="7B58E195" w14:textId="77777777" w:rsidTr="000B5951">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3B2C7874" w14:textId="77777777" w:rsidR="00FD3188" w:rsidRDefault="00FD3188" w:rsidP="000B5951">
            <w:pPr>
              <w:spacing w:line="256" w:lineRule="auto"/>
              <w:jc w:val="both"/>
              <w:rPr>
                <w:lang w:eastAsia="en-US"/>
              </w:rPr>
            </w:pPr>
            <w:r>
              <w:rPr>
                <w:lang w:eastAsia="en-US"/>
              </w:rPr>
              <w:t xml:space="preserve">42x vedoucí bakalářské práce </w:t>
            </w:r>
          </w:p>
          <w:p w14:paraId="3415C5F8" w14:textId="77777777" w:rsidR="00FD3188" w:rsidRDefault="00FD3188" w:rsidP="000B5951">
            <w:pPr>
              <w:spacing w:line="256" w:lineRule="auto"/>
              <w:jc w:val="both"/>
              <w:rPr>
                <w:lang w:eastAsia="en-US"/>
              </w:rPr>
            </w:pPr>
            <w:r>
              <w:rPr>
                <w:lang w:eastAsia="en-US"/>
              </w:rPr>
              <w:t xml:space="preserve">162x vedoucí diplomové práce </w:t>
            </w:r>
          </w:p>
          <w:p w14:paraId="42588E0A" w14:textId="77777777" w:rsidR="00FD3188" w:rsidRDefault="00FD3188" w:rsidP="000B5951">
            <w:pPr>
              <w:spacing w:line="256" w:lineRule="auto"/>
              <w:jc w:val="both"/>
              <w:rPr>
                <w:lang w:eastAsia="en-US"/>
              </w:rPr>
            </w:pPr>
            <w:r>
              <w:rPr>
                <w:lang w:eastAsia="en-US"/>
              </w:rPr>
              <w:t>5x školitel dizertační práce</w:t>
            </w:r>
          </w:p>
          <w:p w14:paraId="5A4DF265" w14:textId="77777777" w:rsidR="00FD3188" w:rsidRDefault="00FD3188" w:rsidP="000B5951">
            <w:pPr>
              <w:spacing w:line="256" w:lineRule="auto"/>
              <w:jc w:val="both"/>
              <w:rPr>
                <w:lang w:eastAsia="en-US"/>
              </w:rPr>
            </w:pPr>
          </w:p>
        </w:tc>
      </w:tr>
      <w:tr w:rsidR="00FD3188" w14:paraId="66080115"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D3099E" w14:textId="77777777" w:rsidR="00FD3188" w:rsidRDefault="00FD3188" w:rsidP="000B5951">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24A8E0"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B6F4EE0" w14:textId="77777777" w:rsidR="00FD3188" w:rsidRDefault="00FD3188" w:rsidP="000B5951">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831B560" w14:textId="77777777" w:rsidR="00FD3188" w:rsidRDefault="00FD3188" w:rsidP="000B5951">
            <w:pPr>
              <w:spacing w:line="256" w:lineRule="auto"/>
              <w:jc w:val="both"/>
              <w:rPr>
                <w:b/>
                <w:lang w:eastAsia="en-US"/>
              </w:rPr>
            </w:pPr>
            <w:r>
              <w:rPr>
                <w:b/>
                <w:lang w:eastAsia="en-US"/>
              </w:rPr>
              <w:t>Ohlasy publikací</w:t>
            </w:r>
          </w:p>
        </w:tc>
      </w:tr>
      <w:tr w:rsidR="00FD3188" w14:paraId="0C24DBF6"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5C1E8155" w14:textId="77777777" w:rsidR="00FD3188" w:rsidRDefault="00FD3188" w:rsidP="000B5951">
            <w:pPr>
              <w:spacing w:line="256" w:lineRule="auto"/>
              <w:jc w:val="both"/>
              <w:rPr>
                <w:lang w:eastAsia="en-US"/>
              </w:rPr>
            </w:pPr>
            <w:r>
              <w:rPr>
                <w:lang w:eastAsia="en-US"/>
              </w:rPr>
              <w:t>Management a ekonomika</w:t>
            </w:r>
          </w:p>
        </w:tc>
        <w:tc>
          <w:tcPr>
            <w:tcW w:w="2245" w:type="dxa"/>
            <w:gridSpan w:val="3"/>
            <w:tcBorders>
              <w:top w:val="single" w:sz="4" w:space="0" w:color="auto"/>
              <w:left w:val="single" w:sz="4" w:space="0" w:color="auto"/>
              <w:bottom w:val="single" w:sz="4" w:space="0" w:color="auto"/>
              <w:right w:val="single" w:sz="4" w:space="0" w:color="auto"/>
            </w:tcBorders>
            <w:hideMark/>
          </w:tcPr>
          <w:p w14:paraId="195479A4" w14:textId="77777777" w:rsidR="00FD3188" w:rsidRDefault="00FD3188" w:rsidP="000B5951">
            <w:pPr>
              <w:spacing w:line="256" w:lineRule="auto"/>
              <w:jc w:val="both"/>
              <w:rPr>
                <w:lang w:eastAsia="en-US"/>
              </w:rPr>
            </w:pPr>
            <w:r>
              <w:rPr>
                <w:lang w:eastAsia="en-US"/>
              </w:rPr>
              <w:t>2013</w:t>
            </w:r>
          </w:p>
        </w:tc>
        <w:tc>
          <w:tcPr>
            <w:tcW w:w="2248" w:type="dxa"/>
            <w:gridSpan w:val="5"/>
            <w:tcBorders>
              <w:top w:val="single" w:sz="4" w:space="0" w:color="auto"/>
              <w:left w:val="single" w:sz="4" w:space="0" w:color="auto"/>
              <w:bottom w:val="single" w:sz="4" w:space="0" w:color="auto"/>
              <w:right w:val="single" w:sz="12" w:space="0" w:color="auto"/>
            </w:tcBorders>
            <w:hideMark/>
          </w:tcPr>
          <w:p w14:paraId="58CB414C" w14:textId="77777777" w:rsidR="00FD3188" w:rsidRDefault="00FD3188" w:rsidP="000B5951">
            <w:pPr>
              <w:spacing w:line="256" w:lineRule="auto"/>
              <w:jc w:val="both"/>
              <w:rPr>
                <w:lang w:eastAsia="en-US"/>
              </w:rPr>
            </w:pPr>
            <w:r>
              <w:rPr>
                <w:lang w:eastAsia="en-US"/>
              </w:rPr>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894EDB5" w14:textId="77777777" w:rsidR="00FD3188" w:rsidRDefault="00FD3188" w:rsidP="000B5951">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46FFE36" w14:textId="77777777" w:rsidR="00FD3188" w:rsidRDefault="00FD3188" w:rsidP="000B5951">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7784611" w14:textId="77777777" w:rsidR="00FD3188" w:rsidRDefault="00FD3188" w:rsidP="000B5951">
            <w:pPr>
              <w:spacing w:line="256" w:lineRule="auto"/>
              <w:jc w:val="both"/>
              <w:rPr>
                <w:lang w:eastAsia="en-US"/>
              </w:rPr>
            </w:pPr>
            <w:r>
              <w:rPr>
                <w:b/>
                <w:sz w:val="18"/>
                <w:lang w:eastAsia="en-US"/>
              </w:rPr>
              <w:t>ostatní</w:t>
            </w:r>
          </w:p>
        </w:tc>
      </w:tr>
      <w:tr w:rsidR="00FD3188" w14:paraId="7AD34EE5"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17216A" w14:textId="77777777" w:rsidR="00FD3188" w:rsidRDefault="00FD3188" w:rsidP="000B5951">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69D06C" w14:textId="77777777" w:rsidR="00FD3188" w:rsidRDefault="00FD3188" w:rsidP="000B5951">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56DB540" w14:textId="77777777" w:rsidR="00FD3188" w:rsidRDefault="00FD3188" w:rsidP="000B5951">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7CCF0F05" w14:textId="77777777" w:rsidR="00FD3188" w:rsidRDefault="00FD3188" w:rsidP="000B5951">
            <w:pPr>
              <w:spacing w:line="256" w:lineRule="auto"/>
              <w:jc w:val="both"/>
              <w:rPr>
                <w:b/>
                <w:lang w:eastAsia="en-US"/>
              </w:rPr>
            </w:pPr>
            <w:r>
              <w:rPr>
                <w:b/>
                <w:lang w:eastAsia="en-US"/>
              </w:rPr>
              <w:t>688</w:t>
            </w:r>
          </w:p>
        </w:tc>
        <w:tc>
          <w:tcPr>
            <w:tcW w:w="693" w:type="dxa"/>
            <w:tcBorders>
              <w:top w:val="single" w:sz="4" w:space="0" w:color="auto"/>
              <w:left w:val="single" w:sz="4" w:space="0" w:color="auto"/>
              <w:bottom w:val="single" w:sz="4" w:space="0" w:color="auto"/>
              <w:right w:val="single" w:sz="4" w:space="0" w:color="auto"/>
            </w:tcBorders>
            <w:hideMark/>
          </w:tcPr>
          <w:p w14:paraId="2E802A8E" w14:textId="77777777" w:rsidR="00FD3188" w:rsidRDefault="00FD3188" w:rsidP="000B5951">
            <w:pPr>
              <w:spacing w:line="256" w:lineRule="auto"/>
              <w:jc w:val="both"/>
              <w:rPr>
                <w:b/>
                <w:lang w:eastAsia="en-US"/>
              </w:rPr>
            </w:pPr>
            <w:r>
              <w:rPr>
                <w:b/>
                <w:lang w:eastAsia="en-US"/>
              </w:rPr>
              <w:t>882</w:t>
            </w:r>
          </w:p>
        </w:tc>
        <w:tc>
          <w:tcPr>
            <w:tcW w:w="694" w:type="dxa"/>
            <w:tcBorders>
              <w:top w:val="single" w:sz="4" w:space="0" w:color="auto"/>
              <w:left w:val="single" w:sz="4" w:space="0" w:color="auto"/>
              <w:bottom w:val="single" w:sz="4" w:space="0" w:color="auto"/>
              <w:right w:val="single" w:sz="4" w:space="0" w:color="auto"/>
            </w:tcBorders>
            <w:hideMark/>
          </w:tcPr>
          <w:p w14:paraId="05ED4741" w14:textId="77777777" w:rsidR="00FD3188" w:rsidRDefault="00FD3188" w:rsidP="000B5951">
            <w:pPr>
              <w:spacing w:line="256" w:lineRule="auto"/>
              <w:jc w:val="both"/>
              <w:rPr>
                <w:b/>
                <w:lang w:eastAsia="en-US"/>
              </w:rPr>
            </w:pPr>
            <w:r>
              <w:rPr>
                <w:b/>
                <w:lang w:eastAsia="en-US"/>
              </w:rPr>
              <w:t>1000</w:t>
            </w:r>
          </w:p>
        </w:tc>
      </w:tr>
      <w:tr w:rsidR="00FD3188" w14:paraId="0B32D4A2"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17868F92" w14:textId="77777777" w:rsidR="00FD3188" w:rsidRDefault="00FD3188" w:rsidP="000B5951">
            <w:pPr>
              <w:spacing w:line="256" w:lineRule="auto"/>
              <w:jc w:val="both"/>
              <w:rPr>
                <w:lang w:eastAsia="en-US"/>
              </w:rPr>
            </w:pPr>
            <w:r>
              <w:rPr>
                <w:lang w:eastAsia="en-US"/>
              </w:rPr>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hideMark/>
          </w:tcPr>
          <w:p w14:paraId="203E8891" w14:textId="77777777" w:rsidR="00FD3188" w:rsidRDefault="00FD3188" w:rsidP="000B5951">
            <w:pPr>
              <w:spacing w:line="256" w:lineRule="auto"/>
              <w:jc w:val="both"/>
              <w:rPr>
                <w:lang w:eastAsia="en-US"/>
              </w:rPr>
            </w:pPr>
            <w:r>
              <w:rPr>
                <w:lang w:eastAsia="en-US"/>
              </w:rPr>
              <w:t>2024</w:t>
            </w:r>
          </w:p>
        </w:tc>
        <w:tc>
          <w:tcPr>
            <w:tcW w:w="2248" w:type="dxa"/>
            <w:gridSpan w:val="5"/>
            <w:tcBorders>
              <w:top w:val="single" w:sz="4" w:space="0" w:color="auto"/>
              <w:left w:val="single" w:sz="4" w:space="0" w:color="auto"/>
              <w:bottom w:val="single" w:sz="4" w:space="0" w:color="auto"/>
              <w:right w:val="single" w:sz="12" w:space="0" w:color="auto"/>
            </w:tcBorders>
            <w:hideMark/>
          </w:tcPr>
          <w:p w14:paraId="1A09E2D1" w14:textId="77777777" w:rsidR="00FD3188" w:rsidRDefault="00FD3188" w:rsidP="000B5951">
            <w:pPr>
              <w:spacing w:line="256" w:lineRule="auto"/>
              <w:jc w:val="both"/>
              <w:rPr>
                <w:lang w:eastAsia="en-US"/>
              </w:rPr>
            </w:pPr>
            <w:r>
              <w:rPr>
                <w:lang w:eastAsia="en-US"/>
              </w:rPr>
              <w:t>EF, TUL Liberec</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84F31FD" w14:textId="77777777" w:rsidR="00FD3188" w:rsidRDefault="00FD3188" w:rsidP="000B5951">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13D6404" w14:textId="77777777" w:rsidR="00FD3188" w:rsidRDefault="00FD3188" w:rsidP="000B5951">
            <w:pPr>
              <w:spacing w:line="256" w:lineRule="auto"/>
              <w:rPr>
                <w:b/>
                <w:lang w:eastAsia="en-US"/>
              </w:rPr>
            </w:pPr>
            <w:r>
              <w:rPr>
                <w:b/>
                <w:lang w:eastAsia="en-US"/>
              </w:rPr>
              <w:t xml:space="preserve">    8/10</w:t>
            </w:r>
          </w:p>
        </w:tc>
      </w:tr>
      <w:tr w:rsidR="00FD3188" w14:paraId="72C0064C"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81402E6" w14:textId="77777777" w:rsidR="00FD3188" w:rsidRDefault="00FD3188" w:rsidP="000B5951">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FD3188" w14:paraId="0757DEBD" w14:textId="77777777" w:rsidTr="000B5951">
        <w:trPr>
          <w:trHeight w:val="567"/>
        </w:trPr>
        <w:tc>
          <w:tcPr>
            <w:tcW w:w="9859" w:type="dxa"/>
            <w:gridSpan w:val="15"/>
            <w:tcBorders>
              <w:top w:val="single" w:sz="4" w:space="0" w:color="auto"/>
              <w:left w:val="single" w:sz="4" w:space="0" w:color="auto"/>
              <w:bottom w:val="single" w:sz="4" w:space="0" w:color="auto"/>
              <w:right w:val="single" w:sz="4" w:space="0" w:color="auto"/>
            </w:tcBorders>
            <w:hideMark/>
          </w:tcPr>
          <w:p w14:paraId="4BBE7C28" w14:textId="77777777" w:rsidR="00FD3188" w:rsidRDefault="00FD3188" w:rsidP="000B5951">
            <w:pPr>
              <w:spacing w:after="240"/>
              <w:jc w:val="both"/>
              <w:rPr>
                <w:bCs/>
              </w:rPr>
            </w:pPr>
            <w:r>
              <w:rPr>
                <w:bCs/>
              </w:rPr>
              <w:t xml:space="preserve">Sinh Duc Hoang, Sandeep Kumar Dey, </w:t>
            </w:r>
            <w:r>
              <w:rPr>
                <w:b/>
              </w:rPr>
              <w:t>Zuzana TUČKOVÁ,</w:t>
            </w:r>
            <w:r>
              <w:rPr>
                <w:bCs/>
              </w:rPr>
              <w:t xml:space="preserve"> Tien Phat Pham, Harnessing the power of virtual reality: Enhancing telepresence and inspiring sustainable travel intentions in the tourism industry.  Technology in Society.  November 2023, Vol.75.  ISSN (1 Q – (AIS)-SOCIAL SCIENCES, INTERDISCIPLINARY, autorský podíl </w:t>
            </w:r>
            <w:r>
              <w:rPr>
                <w:b/>
                <w:bCs/>
              </w:rPr>
              <w:t>14 %</w:t>
            </w:r>
            <w:r>
              <w:rPr>
                <w:bCs/>
              </w:rPr>
              <w:t xml:space="preserve">) </w:t>
            </w:r>
          </w:p>
          <w:p w14:paraId="65ADEFC2" w14:textId="77777777" w:rsidR="00FD3188" w:rsidRDefault="00FD3188" w:rsidP="000B5951">
            <w:pPr>
              <w:spacing w:after="240"/>
              <w:jc w:val="both"/>
              <w:rPr>
                <w:bCs/>
              </w:rPr>
            </w:pPr>
            <w:r>
              <w:rPr>
                <w:bCs/>
              </w:rPr>
              <w:t xml:space="preserve">David A. RALSTON, </w:t>
            </w:r>
            <w:r>
              <w:rPr>
                <w:b/>
              </w:rPr>
              <w:t>Zuzana TUČKOVÁ</w:t>
            </w:r>
            <w:r>
              <w:rPr>
                <w:bCs/>
              </w:rPr>
              <w:t xml:space="preserve">, at al. The impact of gender-role-orientations on subjective career success: A multilevel study of 36 societies. Journal of Vocational Behavior [online]. 2022, vol. 138. ISSN 0001-8791.  (1 Q (AIS) - PSYCHOLOGY, APPLIED – SSCI, autorský podíl </w:t>
            </w:r>
            <w:r>
              <w:rPr>
                <w:b/>
                <w:bCs/>
              </w:rPr>
              <w:t>3 %</w:t>
            </w:r>
            <w:r>
              <w:rPr>
                <w:bCs/>
              </w:rPr>
              <w:t>)</w:t>
            </w:r>
          </w:p>
          <w:p w14:paraId="5CD3CE86" w14:textId="77777777" w:rsidR="00FD3188" w:rsidRDefault="00FD3188" w:rsidP="000B5951">
            <w:pPr>
              <w:spacing w:after="240"/>
              <w:jc w:val="both"/>
              <w:rPr>
                <w:bCs/>
              </w:rPr>
            </w:pPr>
            <w:r>
              <w:rPr>
                <w:bCs/>
              </w:rPr>
              <w:t xml:space="preserve">HOANG, S.D., NGO, N.T., NGUYEN, D.T.N., NGUYEN, T.T.H., </w:t>
            </w:r>
            <w:r>
              <w:rPr>
                <w:b/>
              </w:rPr>
              <w:t>TUČKOVÁ, Z.</w:t>
            </w:r>
            <w:r>
              <w:rPr>
                <w:bCs/>
              </w:rPr>
              <w:t xml:space="preserve"> </w:t>
            </w:r>
            <w:r>
              <w:rPr>
                <w:bCs/>
                <w:i/>
              </w:rPr>
              <w:t>The Determinants of Loyalty to Ecotourism against the Background of Consumer Satisfaction</w:t>
            </w:r>
            <w:r>
              <w:rPr>
                <w:bCs/>
              </w:rPr>
              <w:t xml:space="preserve">. Journal of Environmental Management and Tourism, 2022, 13(8), pp. 2295–2310 (Jsc, autorský podíl </w:t>
            </w:r>
            <w:r>
              <w:rPr>
                <w:b/>
                <w:bCs/>
              </w:rPr>
              <w:t>10 %</w:t>
            </w:r>
            <w:r>
              <w:rPr>
                <w:bCs/>
              </w:rPr>
              <w:t xml:space="preserve">). </w:t>
            </w:r>
          </w:p>
          <w:p w14:paraId="44A6DDD8" w14:textId="77777777" w:rsidR="00FD3188" w:rsidRDefault="00FD3188" w:rsidP="000B5951">
            <w:pPr>
              <w:spacing w:after="240"/>
              <w:jc w:val="both"/>
              <w:rPr>
                <w:bCs/>
              </w:rPr>
            </w:pPr>
            <w:r>
              <w:rPr>
                <w:bCs/>
              </w:rPr>
              <w:t xml:space="preserve">PHAM, T.N., </w:t>
            </w:r>
            <w:r>
              <w:rPr>
                <w:b/>
                <w:bCs/>
              </w:rPr>
              <w:t>TUČKOVÁ, Z.,</w:t>
            </w:r>
            <w:r>
              <w:rPr>
                <w:bCs/>
              </w:rPr>
              <w:t xml:space="preserve"> THANH, T.V., NGOC, T.V. T. </w:t>
            </w:r>
            <w:r>
              <w:rPr>
                <w:bCs/>
                <w:i/>
              </w:rPr>
              <w:t>The role of green human resource management in driving hotel’s environmental performance: Interaction and mediation analysis.</w:t>
            </w:r>
            <w:r>
              <w:rPr>
                <w:bCs/>
              </w:rPr>
              <w:t xml:space="preserve"> International Journal of Hospitality Management, 2020, roč. neuveden, č. 88, s. 1-10. ISSN 0278-4319. 1 decil, (AIS) (Jimp, autorská podíl </w:t>
            </w:r>
            <w:r>
              <w:rPr>
                <w:b/>
                <w:bCs/>
              </w:rPr>
              <w:t>22,5 %</w:t>
            </w:r>
            <w:r>
              <w:rPr>
                <w:bCs/>
              </w:rPr>
              <w:t>).</w:t>
            </w:r>
          </w:p>
          <w:p w14:paraId="50998847" w14:textId="77777777" w:rsidR="00FD3188" w:rsidRDefault="00FD3188" w:rsidP="000B5951">
            <w:pPr>
              <w:spacing w:after="240"/>
              <w:jc w:val="both"/>
              <w:rPr>
                <w:bCs/>
              </w:rPr>
            </w:pPr>
            <w:r>
              <w:rPr>
                <w:bCs/>
              </w:rPr>
              <w:t xml:space="preserve">PHAM, N.T., </w:t>
            </w:r>
            <w:r>
              <w:rPr>
                <w:b/>
                <w:bCs/>
              </w:rPr>
              <w:t>TUČKOVÁ, Z.,</w:t>
            </w:r>
            <w:r>
              <w:rPr>
                <w:bCs/>
              </w:rPr>
              <w:t xml:space="preserve"> JABBOUR, C.J.C. </w:t>
            </w:r>
            <w:r>
              <w:rPr>
                <w:bCs/>
                <w:i/>
              </w:rPr>
              <w:t>Greening the hospitality industry: How do green human resource management practices influence organizational citizenship behavior in hotels? A mixed-methods study</w:t>
            </w:r>
            <w:r>
              <w:rPr>
                <w:bCs/>
              </w:rPr>
              <w:t xml:space="preserve">. Tourism Management, 2019.  Volume: 72 Pages: 386-399 Highly Cited Paper 1 decil, (AIS) (Jimp, autorský podíl </w:t>
            </w:r>
            <w:r>
              <w:rPr>
                <w:b/>
                <w:bCs/>
              </w:rPr>
              <w:t>34 %</w:t>
            </w:r>
            <w:r>
              <w:rPr>
                <w:bCs/>
              </w:rPr>
              <w:t>).</w:t>
            </w:r>
          </w:p>
          <w:p w14:paraId="2D0DD958" w14:textId="77777777" w:rsidR="00FD3188" w:rsidRDefault="00FD3188" w:rsidP="000B5951">
            <w:pPr>
              <w:spacing w:line="256" w:lineRule="auto"/>
              <w:jc w:val="both"/>
              <w:rPr>
                <w:bCs/>
                <w:lang w:eastAsia="en-US"/>
              </w:rPr>
            </w:pPr>
          </w:p>
        </w:tc>
      </w:tr>
      <w:tr w:rsidR="00FD3188" w14:paraId="527BE682"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089D00" w14:textId="77777777" w:rsidR="00FD3188" w:rsidRDefault="00FD3188" w:rsidP="000B5951">
            <w:pPr>
              <w:spacing w:line="256" w:lineRule="auto"/>
              <w:rPr>
                <w:b/>
                <w:lang w:eastAsia="en-US"/>
              </w:rPr>
            </w:pPr>
            <w:r>
              <w:rPr>
                <w:b/>
                <w:lang w:eastAsia="en-US"/>
              </w:rPr>
              <w:t>Působení v zahraničí</w:t>
            </w:r>
          </w:p>
        </w:tc>
      </w:tr>
      <w:tr w:rsidR="00FD3188" w14:paraId="1C75A754" w14:textId="77777777" w:rsidTr="000B5951">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7646FD70" w14:textId="77777777" w:rsidR="00FD3188" w:rsidRDefault="00FD3188" w:rsidP="000B5951">
            <w:pPr>
              <w:spacing w:line="256" w:lineRule="auto"/>
              <w:rPr>
                <w:b/>
                <w:lang w:eastAsia="en-US"/>
              </w:rPr>
            </w:pPr>
          </w:p>
        </w:tc>
      </w:tr>
      <w:tr w:rsidR="00FD3188" w14:paraId="1EDC0105" w14:textId="77777777" w:rsidTr="000B5951">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8A0FBE2" w14:textId="77777777" w:rsidR="00FD3188" w:rsidRDefault="00FD3188" w:rsidP="000B5951">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2EBFA0D" w14:textId="77777777" w:rsidR="00FD3188" w:rsidRDefault="00FD3188" w:rsidP="000B5951">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E47C3F" w14:textId="77777777" w:rsidR="00FD3188" w:rsidRDefault="00FD3188" w:rsidP="000B5951">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57F4738" w14:textId="77777777" w:rsidR="00FD3188" w:rsidRDefault="00FD3188" w:rsidP="000B5951">
            <w:pPr>
              <w:spacing w:line="256" w:lineRule="auto"/>
              <w:jc w:val="both"/>
              <w:rPr>
                <w:lang w:eastAsia="en-US"/>
              </w:rPr>
            </w:pPr>
          </w:p>
        </w:tc>
      </w:tr>
    </w:tbl>
    <w:p w14:paraId="791FCFD7" w14:textId="77777777" w:rsidR="00FD3188" w:rsidRDefault="00FD3188" w:rsidP="00FD3188"/>
    <w:p w14:paraId="54755FB1"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C8E03DA" w14:textId="77777777" w:rsidTr="000B5951">
        <w:tc>
          <w:tcPr>
            <w:tcW w:w="9859" w:type="dxa"/>
            <w:gridSpan w:val="15"/>
            <w:tcBorders>
              <w:bottom w:val="double" w:sz="4" w:space="0" w:color="auto"/>
            </w:tcBorders>
            <w:shd w:val="clear" w:color="auto" w:fill="BDD6EE"/>
          </w:tcPr>
          <w:p w14:paraId="35E4FB6B" w14:textId="77777777" w:rsidR="00FD3188" w:rsidRDefault="00FD3188" w:rsidP="000B5951">
            <w:pPr>
              <w:jc w:val="both"/>
              <w:rPr>
                <w:b/>
                <w:sz w:val="28"/>
              </w:rPr>
            </w:pPr>
            <w:r>
              <w:rPr>
                <w:b/>
                <w:sz w:val="28"/>
              </w:rPr>
              <w:lastRenderedPageBreak/>
              <w:t>C-I – Personální zabezpečení</w:t>
            </w:r>
          </w:p>
        </w:tc>
      </w:tr>
      <w:tr w:rsidR="00FD3188" w14:paraId="71A5CEA4" w14:textId="77777777" w:rsidTr="000B5951">
        <w:tc>
          <w:tcPr>
            <w:tcW w:w="2518" w:type="dxa"/>
            <w:tcBorders>
              <w:top w:val="double" w:sz="4" w:space="0" w:color="auto"/>
            </w:tcBorders>
            <w:shd w:val="clear" w:color="auto" w:fill="F7CAAC"/>
          </w:tcPr>
          <w:p w14:paraId="5F367CB6" w14:textId="77777777" w:rsidR="00FD3188" w:rsidRDefault="00FD3188" w:rsidP="000B5951">
            <w:pPr>
              <w:jc w:val="both"/>
              <w:rPr>
                <w:b/>
              </w:rPr>
            </w:pPr>
            <w:r>
              <w:rPr>
                <w:b/>
              </w:rPr>
              <w:t>Vysoká škola</w:t>
            </w:r>
          </w:p>
        </w:tc>
        <w:tc>
          <w:tcPr>
            <w:tcW w:w="7341" w:type="dxa"/>
            <w:gridSpan w:val="14"/>
          </w:tcPr>
          <w:p w14:paraId="485B4D00" w14:textId="77777777" w:rsidR="00FD3188" w:rsidRDefault="00FD3188" w:rsidP="000B5951">
            <w:pPr>
              <w:jc w:val="both"/>
            </w:pPr>
            <w:r w:rsidRPr="001B2AE1">
              <w:t>Univerzita Tomáše Bati ve Zlíně</w:t>
            </w:r>
          </w:p>
        </w:tc>
      </w:tr>
      <w:tr w:rsidR="00FD3188" w14:paraId="3DAB8630" w14:textId="77777777" w:rsidTr="000B5951">
        <w:tc>
          <w:tcPr>
            <w:tcW w:w="2518" w:type="dxa"/>
            <w:shd w:val="clear" w:color="auto" w:fill="F7CAAC"/>
          </w:tcPr>
          <w:p w14:paraId="00F55B06" w14:textId="77777777" w:rsidR="00FD3188" w:rsidRDefault="00FD3188" w:rsidP="000B5951">
            <w:pPr>
              <w:jc w:val="both"/>
              <w:rPr>
                <w:b/>
              </w:rPr>
            </w:pPr>
            <w:r>
              <w:rPr>
                <w:b/>
              </w:rPr>
              <w:t>Součást vysoké školy</w:t>
            </w:r>
          </w:p>
        </w:tc>
        <w:tc>
          <w:tcPr>
            <w:tcW w:w="7341" w:type="dxa"/>
            <w:gridSpan w:val="14"/>
          </w:tcPr>
          <w:p w14:paraId="5FB1A8F4" w14:textId="77777777" w:rsidR="00FD3188" w:rsidRDefault="00FD3188" w:rsidP="000B5951">
            <w:pPr>
              <w:jc w:val="both"/>
            </w:pPr>
            <w:r>
              <w:t>Fakulta logistiky a krizového řízení</w:t>
            </w:r>
          </w:p>
        </w:tc>
      </w:tr>
      <w:tr w:rsidR="00FD3188" w14:paraId="66D33EAD" w14:textId="77777777" w:rsidTr="000B5951">
        <w:tc>
          <w:tcPr>
            <w:tcW w:w="2518" w:type="dxa"/>
            <w:shd w:val="clear" w:color="auto" w:fill="F7CAAC"/>
          </w:tcPr>
          <w:p w14:paraId="7847B3CE" w14:textId="77777777" w:rsidR="00FD3188" w:rsidRDefault="00FD3188" w:rsidP="000B5951">
            <w:pPr>
              <w:jc w:val="both"/>
              <w:rPr>
                <w:b/>
              </w:rPr>
            </w:pPr>
            <w:r>
              <w:rPr>
                <w:b/>
              </w:rPr>
              <w:t>Název studijního programu</w:t>
            </w:r>
          </w:p>
        </w:tc>
        <w:tc>
          <w:tcPr>
            <w:tcW w:w="7341" w:type="dxa"/>
            <w:gridSpan w:val="14"/>
          </w:tcPr>
          <w:p w14:paraId="71C9D3E7" w14:textId="77777777" w:rsidR="00FD3188" w:rsidRDefault="00FD3188" w:rsidP="000B5951">
            <w:pPr>
              <w:jc w:val="both"/>
            </w:pPr>
            <w:r>
              <w:t>Risk Management</w:t>
            </w:r>
          </w:p>
        </w:tc>
      </w:tr>
      <w:tr w:rsidR="00FD3188" w14:paraId="440E141E" w14:textId="77777777" w:rsidTr="000B5951">
        <w:tc>
          <w:tcPr>
            <w:tcW w:w="2518" w:type="dxa"/>
            <w:shd w:val="clear" w:color="auto" w:fill="F7CAAC"/>
          </w:tcPr>
          <w:p w14:paraId="51185321" w14:textId="77777777" w:rsidR="00FD3188" w:rsidRDefault="00FD3188" w:rsidP="000B5951">
            <w:pPr>
              <w:jc w:val="both"/>
              <w:rPr>
                <w:b/>
              </w:rPr>
            </w:pPr>
            <w:r>
              <w:rPr>
                <w:b/>
              </w:rPr>
              <w:t>Jméno a příjmení</w:t>
            </w:r>
          </w:p>
        </w:tc>
        <w:tc>
          <w:tcPr>
            <w:tcW w:w="4536" w:type="dxa"/>
            <w:gridSpan w:val="8"/>
          </w:tcPr>
          <w:p w14:paraId="2D3A027D" w14:textId="77777777" w:rsidR="00FD3188" w:rsidRPr="00A42879" w:rsidRDefault="00FD3188" w:rsidP="000B5951">
            <w:pPr>
              <w:jc w:val="both"/>
              <w:rPr>
                <w:b/>
                <w:bCs/>
              </w:rPr>
            </w:pPr>
            <w:r>
              <w:rPr>
                <w:b/>
                <w:bCs/>
              </w:rPr>
              <w:t>Leo Tvrdoň</w:t>
            </w:r>
          </w:p>
        </w:tc>
        <w:tc>
          <w:tcPr>
            <w:tcW w:w="709" w:type="dxa"/>
            <w:shd w:val="clear" w:color="auto" w:fill="F7CAAC"/>
          </w:tcPr>
          <w:p w14:paraId="257E45A9" w14:textId="77777777" w:rsidR="00FD3188" w:rsidRDefault="00FD3188" w:rsidP="000B5951">
            <w:pPr>
              <w:jc w:val="both"/>
              <w:rPr>
                <w:b/>
              </w:rPr>
            </w:pPr>
            <w:r>
              <w:rPr>
                <w:b/>
              </w:rPr>
              <w:t>Tituly</w:t>
            </w:r>
          </w:p>
        </w:tc>
        <w:tc>
          <w:tcPr>
            <w:tcW w:w="2096" w:type="dxa"/>
            <w:gridSpan w:val="5"/>
          </w:tcPr>
          <w:p w14:paraId="78432C79" w14:textId="77777777" w:rsidR="00FD3188" w:rsidRDefault="00FD3188" w:rsidP="000B5951">
            <w:r>
              <w:t xml:space="preserve">Ing. Ph.D. </w:t>
            </w:r>
          </w:p>
        </w:tc>
      </w:tr>
      <w:tr w:rsidR="00FD3188" w14:paraId="29C124A9" w14:textId="77777777" w:rsidTr="000B5951">
        <w:tc>
          <w:tcPr>
            <w:tcW w:w="2518" w:type="dxa"/>
            <w:shd w:val="clear" w:color="auto" w:fill="F7CAAC"/>
          </w:tcPr>
          <w:p w14:paraId="6B26ADF8" w14:textId="77777777" w:rsidR="00FD3188" w:rsidRDefault="00FD3188" w:rsidP="000B5951">
            <w:pPr>
              <w:jc w:val="both"/>
              <w:rPr>
                <w:b/>
              </w:rPr>
            </w:pPr>
            <w:r>
              <w:rPr>
                <w:b/>
              </w:rPr>
              <w:t>Rok narození</w:t>
            </w:r>
          </w:p>
        </w:tc>
        <w:tc>
          <w:tcPr>
            <w:tcW w:w="829" w:type="dxa"/>
            <w:gridSpan w:val="2"/>
          </w:tcPr>
          <w:p w14:paraId="45ECF296" w14:textId="77777777" w:rsidR="00FD3188" w:rsidRDefault="00FD3188" w:rsidP="000B5951">
            <w:pPr>
              <w:jc w:val="both"/>
            </w:pPr>
            <w:r>
              <w:t>1960</w:t>
            </w:r>
          </w:p>
        </w:tc>
        <w:tc>
          <w:tcPr>
            <w:tcW w:w="1721" w:type="dxa"/>
            <w:shd w:val="clear" w:color="auto" w:fill="F7CAAC"/>
          </w:tcPr>
          <w:p w14:paraId="2E23491F" w14:textId="77777777" w:rsidR="00FD3188" w:rsidRDefault="00FD3188" w:rsidP="000B5951">
            <w:pPr>
              <w:jc w:val="both"/>
              <w:rPr>
                <w:b/>
              </w:rPr>
            </w:pPr>
            <w:r>
              <w:rPr>
                <w:b/>
              </w:rPr>
              <w:t>typ vztahu k VŠ</w:t>
            </w:r>
          </w:p>
        </w:tc>
        <w:tc>
          <w:tcPr>
            <w:tcW w:w="992" w:type="dxa"/>
            <w:gridSpan w:val="4"/>
          </w:tcPr>
          <w:p w14:paraId="1AB901EE" w14:textId="77777777" w:rsidR="00FD3188" w:rsidRPr="00124859" w:rsidRDefault="00FD3188" w:rsidP="000B5951">
            <w:pPr>
              <w:jc w:val="both"/>
              <w:rPr>
                <w:i/>
                <w:iCs/>
              </w:rPr>
            </w:pPr>
            <w:r w:rsidRPr="00124859">
              <w:rPr>
                <w:i/>
                <w:iCs/>
              </w:rPr>
              <w:t>pp.</w:t>
            </w:r>
          </w:p>
        </w:tc>
        <w:tc>
          <w:tcPr>
            <w:tcW w:w="994" w:type="dxa"/>
            <w:shd w:val="clear" w:color="auto" w:fill="F7CAAC"/>
          </w:tcPr>
          <w:p w14:paraId="468BCEDE" w14:textId="77777777" w:rsidR="00FD3188" w:rsidRDefault="00FD3188" w:rsidP="000B5951">
            <w:pPr>
              <w:jc w:val="both"/>
              <w:rPr>
                <w:b/>
              </w:rPr>
            </w:pPr>
            <w:r>
              <w:rPr>
                <w:b/>
              </w:rPr>
              <w:t>rozsah</w:t>
            </w:r>
          </w:p>
        </w:tc>
        <w:tc>
          <w:tcPr>
            <w:tcW w:w="709" w:type="dxa"/>
          </w:tcPr>
          <w:p w14:paraId="7C8BF875" w14:textId="77777777" w:rsidR="00FD3188" w:rsidRDefault="00FD3188" w:rsidP="000B5951">
            <w:pPr>
              <w:jc w:val="both"/>
            </w:pPr>
            <w:r>
              <w:t>40</w:t>
            </w:r>
          </w:p>
        </w:tc>
        <w:tc>
          <w:tcPr>
            <w:tcW w:w="709" w:type="dxa"/>
            <w:gridSpan w:val="3"/>
            <w:shd w:val="clear" w:color="auto" w:fill="F7CAAC"/>
          </w:tcPr>
          <w:p w14:paraId="20C78A3B" w14:textId="77777777" w:rsidR="00FD3188" w:rsidRDefault="00FD3188" w:rsidP="000B5951">
            <w:pPr>
              <w:jc w:val="both"/>
              <w:rPr>
                <w:b/>
              </w:rPr>
            </w:pPr>
            <w:r>
              <w:rPr>
                <w:b/>
              </w:rPr>
              <w:t>do kdy</w:t>
            </w:r>
          </w:p>
        </w:tc>
        <w:tc>
          <w:tcPr>
            <w:tcW w:w="1387" w:type="dxa"/>
            <w:gridSpan w:val="2"/>
          </w:tcPr>
          <w:p w14:paraId="220EB84D" w14:textId="77777777" w:rsidR="00FD3188" w:rsidRDefault="00FD3188" w:rsidP="000B5951">
            <w:pPr>
              <w:jc w:val="both"/>
            </w:pPr>
            <w:r>
              <w:t>09/27</w:t>
            </w:r>
          </w:p>
        </w:tc>
      </w:tr>
      <w:tr w:rsidR="00FD3188" w14:paraId="06538C3C" w14:textId="77777777" w:rsidTr="000B5951">
        <w:tc>
          <w:tcPr>
            <w:tcW w:w="5068" w:type="dxa"/>
            <w:gridSpan w:val="4"/>
            <w:shd w:val="clear" w:color="auto" w:fill="F7CAAC"/>
          </w:tcPr>
          <w:p w14:paraId="71A83431" w14:textId="77777777" w:rsidR="00FD3188" w:rsidRDefault="00FD3188" w:rsidP="000B5951">
            <w:pPr>
              <w:jc w:val="both"/>
              <w:rPr>
                <w:b/>
              </w:rPr>
            </w:pPr>
            <w:r>
              <w:rPr>
                <w:b/>
              </w:rPr>
              <w:t>Typ vztahu na součásti VŠ, která uskutečňuje st. program</w:t>
            </w:r>
          </w:p>
        </w:tc>
        <w:tc>
          <w:tcPr>
            <w:tcW w:w="992" w:type="dxa"/>
            <w:gridSpan w:val="4"/>
          </w:tcPr>
          <w:p w14:paraId="5CE742F8" w14:textId="77777777" w:rsidR="00FD3188" w:rsidRPr="00124859" w:rsidRDefault="00FD3188" w:rsidP="000B5951">
            <w:pPr>
              <w:jc w:val="both"/>
              <w:rPr>
                <w:i/>
                <w:iCs/>
              </w:rPr>
            </w:pPr>
            <w:r>
              <w:rPr>
                <w:i/>
                <w:iCs/>
              </w:rPr>
              <w:t>pp.</w:t>
            </w:r>
          </w:p>
        </w:tc>
        <w:tc>
          <w:tcPr>
            <w:tcW w:w="994" w:type="dxa"/>
            <w:shd w:val="clear" w:color="auto" w:fill="F7CAAC"/>
          </w:tcPr>
          <w:p w14:paraId="2F011802" w14:textId="77777777" w:rsidR="00FD3188" w:rsidRDefault="00FD3188" w:rsidP="000B5951">
            <w:pPr>
              <w:jc w:val="both"/>
              <w:rPr>
                <w:b/>
              </w:rPr>
            </w:pPr>
            <w:r>
              <w:rPr>
                <w:b/>
              </w:rPr>
              <w:t>rozsah</w:t>
            </w:r>
          </w:p>
        </w:tc>
        <w:tc>
          <w:tcPr>
            <w:tcW w:w="709" w:type="dxa"/>
          </w:tcPr>
          <w:p w14:paraId="5802DE7D" w14:textId="77777777" w:rsidR="00FD3188" w:rsidRDefault="00FD3188" w:rsidP="000B5951">
            <w:pPr>
              <w:jc w:val="both"/>
            </w:pPr>
            <w:r>
              <w:t>40</w:t>
            </w:r>
          </w:p>
        </w:tc>
        <w:tc>
          <w:tcPr>
            <w:tcW w:w="709" w:type="dxa"/>
            <w:gridSpan w:val="3"/>
            <w:shd w:val="clear" w:color="auto" w:fill="F7CAAC"/>
          </w:tcPr>
          <w:p w14:paraId="011E527B" w14:textId="77777777" w:rsidR="00FD3188" w:rsidRDefault="00FD3188" w:rsidP="000B5951">
            <w:pPr>
              <w:jc w:val="both"/>
              <w:rPr>
                <w:b/>
              </w:rPr>
            </w:pPr>
            <w:r>
              <w:rPr>
                <w:b/>
              </w:rPr>
              <w:t>do kdy</w:t>
            </w:r>
          </w:p>
        </w:tc>
        <w:tc>
          <w:tcPr>
            <w:tcW w:w="1387" w:type="dxa"/>
            <w:gridSpan w:val="2"/>
          </w:tcPr>
          <w:p w14:paraId="034EEFD6" w14:textId="77777777" w:rsidR="00FD3188" w:rsidRDefault="00FD3188" w:rsidP="000B5951">
            <w:pPr>
              <w:jc w:val="both"/>
            </w:pPr>
            <w:r>
              <w:t>09/27</w:t>
            </w:r>
          </w:p>
        </w:tc>
      </w:tr>
      <w:tr w:rsidR="00FD3188" w14:paraId="34E50D52" w14:textId="77777777" w:rsidTr="000B5951">
        <w:tc>
          <w:tcPr>
            <w:tcW w:w="6060" w:type="dxa"/>
            <w:gridSpan w:val="8"/>
            <w:shd w:val="clear" w:color="auto" w:fill="F7CAAC"/>
          </w:tcPr>
          <w:p w14:paraId="4E378E35"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44575F7E" w14:textId="77777777" w:rsidR="00FD3188" w:rsidRDefault="00FD3188" w:rsidP="000B5951">
            <w:pPr>
              <w:jc w:val="both"/>
              <w:rPr>
                <w:b/>
              </w:rPr>
            </w:pPr>
            <w:r>
              <w:rPr>
                <w:b/>
              </w:rPr>
              <w:t>typ prac. vztahu</w:t>
            </w:r>
          </w:p>
        </w:tc>
        <w:tc>
          <w:tcPr>
            <w:tcW w:w="2096" w:type="dxa"/>
            <w:gridSpan w:val="5"/>
            <w:shd w:val="clear" w:color="auto" w:fill="F7CAAC"/>
          </w:tcPr>
          <w:p w14:paraId="66F73625" w14:textId="77777777" w:rsidR="00FD3188" w:rsidRDefault="00FD3188" w:rsidP="000B5951">
            <w:pPr>
              <w:jc w:val="both"/>
              <w:rPr>
                <w:b/>
              </w:rPr>
            </w:pPr>
            <w:r>
              <w:rPr>
                <w:b/>
              </w:rPr>
              <w:t>rozsah</w:t>
            </w:r>
          </w:p>
        </w:tc>
      </w:tr>
      <w:tr w:rsidR="00FD3188" w14:paraId="38CEAFED" w14:textId="77777777" w:rsidTr="000B5951">
        <w:tc>
          <w:tcPr>
            <w:tcW w:w="6060" w:type="dxa"/>
            <w:gridSpan w:val="8"/>
          </w:tcPr>
          <w:p w14:paraId="523CE17F" w14:textId="77777777" w:rsidR="00FD3188" w:rsidRDefault="00FD3188" w:rsidP="000B5951">
            <w:pPr>
              <w:jc w:val="both"/>
            </w:pPr>
          </w:p>
        </w:tc>
        <w:tc>
          <w:tcPr>
            <w:tcW w:w="1703" w:type="dxa"/>
            <w:gridSpan w:val="2"/>
          </w:tcPr>
          <w:p w14:paraId="04A3B5C2" w14:textId="77777777" w:rsidR="00FD3188" w:rsidRPr="00A42879" w:rsidRDefault="00FD3188" w:rsidP="000B5951">
            <w:pPr>
              <w:jc w:val="both"/>
              <w:rPr>
                <w:i/>
                <w:iCs/>
              </w:rPr>
            </w:pPr>
          </w:p>
        </w:tc>
        <w:tc>
          <w:tcPr>
            <w:tcW w:w="2096" w:type="dxa"/>
            <w:gridSpan w:val="5"/>
          </w:tcPr>
          <w:p w14:paraId="1780872E" w14:textId="77777777" w:rsidR="00FD3188" w:rsidRDefault="00FD3188" w:rsidP="000B5951">
            <w:pPr>
              <w:jc w:val="both"/>
            </w:pPr>
          </w:p>
        </w:tc>
      </w:tr>
      <w:tr w:rsidR="00FD3188" w14:paraId="0981BD7D" w14:textId="77777777" w:rsidTr="000B5951">
        <w:tc>
          <w:tcPr>
            <w:tcW w:w="6060" w:type="dxa"/>
            <w:gridSpan w:val="8"/>
          </w:tcPr>
          <w:p w14:paraId="6C3FE41F" w14:textId="77777777" w:rsidR="00FD3188" w:rsidRDefault="00FD3188" w:rsidP="000B5951">
            <w:pPr>
              <w:jc w:val="both"/>
            </w:pPr>
          </w:p>
        </w:tc>
        <w:tc>
          <w:tcPr>
            <w:tcW w:w="1703" w:type="dxa"/>
            <w:gridSpan w:val="2"/>
          </w:tcPr>
          <w:p w14:paraId="6A1F6EF9" w14:textId="77777777" w:rsidR="00FD3188" w:rsidRDefault="00FD3188" w:rsidP="000B5951">
            <w:pPr>
              <w:jc w:val="both"/>
            </w:pPr>
          </w:p>
        </w:tc>
        <w:tc>
          <w:tcPr>
            <w:tcW w:w="2096" w:type="dxa"/>
            <w:gridSpan w:val="5"/>
          </w:tcPr>
          <w:p w14:paraId="52F12E15" w14:textId="77777777" w:rsidR="00FD3188" w:rsidRDefault="00FD3188" w:rsidP="000B5951">
            <w:pPr>
              <w:jc w:val="both"/>
            </w:pPr>
          </w:p>
        </w:tc>
      </w:tr>
      <w:tr w:rsidR="00FD3188" w14:paraId="0376C227" w14:textId="77777777" w:rsidTr="000B5951">
        <w:tc>
          <w:tcPr>
            <w:tcW w:w="6060" w:type="dxa"/>
            <w:gridSpan w:val="8"/>
          </w:tcPr>
          <w:p w14:paraId="514F206D" w14:textId="77777777" w:rsidR="00FD3188" w:rsidRDefault="00FD3188" w:rsidP="000B5951">
            <w:pPr>
              <w:jc w:val="both"/>
            </w:pPr>
          </w:p>
        </w:tc>
        <w:tc>
          <w:tcPr>
            <w:tcW w:w="1703" w:type="dxa"/>
            <w:gridSpan w:val="2"/>
          </w:tcPr>
          <w:p w14:paraId="639BE264" w14:textId="77777777" w:rsidR="00FD3188" w:rsidRDefault="00FD3188" w:rsidP="000B5951">
            <w:pPr>
              <w:jc w:val="both"/>
            </w:pPr>
          </w:p>
        </w:tc>
        <w:tc>
          <w:tcPr>
            <w:tcW w:w="2096" w:type="dxa"/>
            <w:gridSpan w:val="5"/>
          </w:tcPr>
          <w:p w14:paraId="6E490CA3" w14:textId="77777777" w:rsidR="00FD3188" w:rsidRDefault="00FD3188" w:rsidP="000B5951">
            <w:pPr>
              <w:jc w:val="both"/>
            </w:pPr>
          </w:p>
        </w:tc>
      </w:tr>
      <w:tr w:rsidR="00FD3188" w14:paraId="2DE59169" w14:textId="77777777" w:rsidTr="000B5951">
        <w:tc>
          <w:tcPr>
            <w:tcW w:w="6060" w:type="dxa"/>
            <w:gridSpan w:val="8"/>
          </w:tcPr>
          <w:p w14:paraId="7E030C3C" w14:textId="77777777" w:rsidR="00FD3188" w:rsidRDefault="00FD3188" w:rsidP="000B5951">
            <w:pPr>
              <w:jc w:val="both"/>
            </w:pPr>
          </w:p>
        </w:tc>
        <w:tc>
          <w:tcPr>
            <w:tcW w:w="1703" w:type="dxa"/>
            <w:gridSpan w:val="2"/>
          </w:tcPr>
          <w:p w14:paraId="55F9513B" w14:textId="77777777" w:rsidR="00FD3188" w:rsidRDefault="00FD3188" w:rsidP="000B5951">
            <w:pPr>
              <w:jc w:val="both"/>
            </w:pPr>
          </w:p>
        </w:tc>
        <w:tc>
          <w:tcPr>
            <w:tcW w:w="2096" w:type="dxa"/>
            <w:gridSpan w:val="5"/>
          </w:tcPr>
          <w:p w14:paraId="58AE32F4" w14:textId="77777777" w:rsidR="00FD3188" w:rsidRDefault="00FD3188" w:rsidP="000B5951">
            <w:pPr>
              <w:jc w:val="both"/>
            </w:pPr>
          </w:p>
        </w:tc>
      </w:tr>
      <w:tr w:rsidR="00FD3188" w14:paraId="6332FAEE" w14:textId="77777777" w:rsidTr="000B5951">
        <w:tc>
          <w:tcPr>
            <w:tcW w:w="9859" w:type="dxa"/>
            <w:gridSpan w:val="15"/>
            <w:shd w:val="clear" w:color="auto" w:fill="F7CAAC"/>
          </w:tcPr>
          <w:p w14:paraId="5B0829A8"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022A07B7" w14:textId="77777777" w:rsidTr="000B5951">
        <w:trPr>
          <w:trHeight w:val="607"/>
        </w:trPr>
        <w:tc>
          <w:tcPr>
            <w:tcW w:w="9859" w:type="dxa"/>
            <w:gridSpan w:val="15"/>
            <w:tcBorders>
              <w:top w:val="nil"/>
            </w:tcBorders>
          </w:tcPr>
          <w:p w14:paraId="35D161B1" w14:textId="77777777" w:rsidR="00FD3188" w:rsidRDefault="00FD3188" w:rsidP="000B5951">
            <w:pPr>
              <w:jc w:val="both"/>
            </w:pPr>
            <w:r>
              <w:t>Introduction to Logistics – garant, přednášející (100 %)</w:t>
            </w:r>
          </w:p>
          <w:p w14:paraId="3C9D85FD" w14:textId="77777777" w:rsidR="00FD3188" w:rsidRPr="002827C6" w:rsidRDefault="00FD3188" w:rsidP="000B5951">
            <w:pPr>
              <w:jc w:val="both"/>
            </w:pPr>
          </w:p>
        </w:tc>
      </w:tr>
      <w:tr w:rsidR="00FD3188" w14:paraId="61949EA6" w14:textId="77777777" w:rsidTr="000B5951">
        <w:trPr>
          <w:trHeight w:val="340"/>
        </w:trPr>
        <w:tc>
          <w:tcPr>
            <w:tcW w:w="9859" w:type="dxa"/>
            <w:gridSpan w:val="15"/>
            <w:tcBorders>
              <w:top w:val="nil"/>
            </w:tcBorders>
            <w:shd w:val="clear" w:color="auto" w:fill="FBD4B4"/>
          </w:tcPr>
          <w:p w14:paraId="2176B1ED"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0641DCA2" w14:textId="77777777" w:rsidTr="000B5951">
        <w:trPr>
          <w:trHeight w:val="340"/>
        </w:trPr>
        <w:tc>
          <w:tcPr>
            <w:tcW w:w="2802" w:type="dxa"/>
            <w:gridSpan w:val="2"/>
            <w:tcBorders>
              <w:top w:val="nil"/>
            </w:tcBorders>
          </w:tcPr>
          <w:p w14:paraId="1D973713"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4D28958A"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28FDAD78" w14:textId="77777777" w:rsidR="00FD3188" w:rsidRPr="002827C6" w:rsidRDefault="00FD3188" w:rsidP="000B5951">
            <w:pPr>
              <w:jc w:val="both"/>
              <w:rPr>
                <w:b/>
              </w:rPr>
            </w:pPr>
            <w:r w:rsidRPr="002827C6">
              <w:rPr>
                <w:b/>
              </w:rPr>
              <w:t>Sem.</w:t>
            </w:r>
          </w:p>
        </w:tc>
        <w:tc>
          <w:tcPr>
            <w:tcW w:w="2109" w:type="dxa"/>
            <w:gridSpan w:val="5"/>
            <w:tcBorders>
              <w:top w:val="nil"/>
            </w:tcBorders>
          </w:tcPr>
          <w:p w14:paraId="26F4A25F"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1205DED2"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24449ADC" w14:textId="77777777" w:rsidTr="000B5951">
        <w:trPr>
          <w:trHeight w:val="285"/>
        </w:trPr>
        <w:tc>
          <w:tcPr>
            <w:tcW w:w="2802" w:type="dxa"/>
            <w:gridSpan w:val="2"/>
            <w:tcBorders>
              <w:top w:val="nil"/>
            </w:tcBorders>
          </w:tcPr>
          <w:p w14:paraId="27B9EB20" w14:textId="77777777" w:rsidR="00FD3188" w:rsidRPr="009B6531" w:rsidRDefault="00FD3188" w:rsidP="000B5951">
            <w:pPr>
              <w:jc w:val="both"/>
            </w:pPr>
          </w:p>
        </w:tc>
        <w:tc>
          <w:tcPr>
            <w:tcW w:w="2409" w:type="dxa"/>
            <w:gridSpan w:val="3"/>
            <w:tcBorders>
              <w:top w:val="nil"/>
            </w:tcBorders>
          </w:tcPr>
          <w:p w14:paraId="227DEDEA" w14:textId="77777777" w:rsidR="00FD3188" w:rsidRPr="009B6531" w:rsidRDefault="00FD3188" w:rsidP="000B5951">
            <w:pPr>
              <w:jc w:val="both"/>
            </w:pPr>
          </w:p>
        </w:tc>
        <w:tc>
          <w:tcPr>
            <w:tcW w:w="567" w:type="dxa"/>
            <w:gridSpan w:val="2"/>
            <w:tcBorders>
              <w:top w:val="nil"/>
            </w:tcBorders>
          </w:tcPr>
          <w:p w14:paraId="541CE1D4" w14:textId="77777777" w:rsidR="00FD3188" w:rsidRPr="009B6531" w:rsidRDefault="00FD3188" w:rsidP="000B5951">
            <w:pPr>
              <w:jc w:val="both"/>
            </w:pPr>
          </w:p>
        </w:tc>
        <w:tc>
          <w:tcPr>
            <w:tcW w:w="2109" w:type="dxa"/>
            <w:gridSpan w:val="5"/>
            <w:tcBorders>
              <w:top w:val="nil"/>
            </w:tcBorders>
          </w:tcPr>
          <w:p w14:paraId="73106837" w14:textId="77777777" w:rsidR="00FD3188" w:rsidRPr="009B6531" w:rsidRDefault="00FD3188" w:rsidP="000B5951"/>
        </w:tc>
        <w:tc>
          <w:tcPr>
            <w:tcW w:w="1972" w:type="dxa"/>
            <w:gridSpan w:val="3"/>
            <w:tcBorders>
              <w:top w:val="nil"/>
            </w:tcBorders>
          </w:tcPr>
          <w:p w14:paraId="577AFCE4" w14:textId="77777777" w:rsidR="00FD3188" w:rsidRPr="009B6531" w:rsidRDefault="00FD3188" w:rsidP="000B5951">
            <w:pPr>
              <w:jc w:val="both"/>
            </w:pPr>
          </w:p>
        </w:tc>
      </w:tr>
      <w:tr w:rsidR="00FD3188" w14:paraId="3F397E27" w14:textId="77777777" w:rsidTr="000B5951">
        <w:trPr>
          <w:trHeight w:val="284"/>
        </w:trPr>
        <w:tc>
          <w:tcPr>
            <w:tcW w:w="2802" w:type="dxa"/>
            <w:gridSpan w:val="2"/>
            <w:tcBorders>
              <w:top w:val="nil"/>
            </w:tcBorders>
          </w:tcPr>
          <w:p w14:paraId="76F5B034" w14:textId="77777777" w:rsidR="00FD3188" w:rsidRPr="009B6531" w:rsidRDefault="00FD3188" w:rsidP="000B5951">
            <w:pPr>
              <w:jc w:val="both"/>
            </w:pPr>
          </w:p>
        </w:tc>
        <w:tc>
          <w:tcPr>
            <w:tcW w:w="2409" w:type="dxa"/>
            <w:gridSpan w:val="3"/>
            <w:tcBorders>
              <w:top w:val="nil"/>
            </w:tcBorders>
          </w:tcPr>
          <w:p w14:paraId="4A75A344" w14:textId="77777777" w:rsidR="00FD3188" w:rsidRPr="009B6531" w:rsidRDefault="00FD3188" w:rsidP="000B5951">
            <w:pPr>
              <w:jc w:val="both"/>
            </w:pPr>
          </w:p>
        </w:tc>
        <w:tc>
          <w:tcPr>
            <w:tcW w:w="567" w:type="dxa"/>
            <w:gridSpan w:val="2"/>
            <w:tcBorders>
              <w:top w:val="nil"/>
            </w:tcBorders>
          </w:tcPr>
          <w:p w14:paraId="1E054298" w14:textId="77777777" w:rsidR="00FD3188" w:rsidRPr="009B6531" w:rsidRDefault="00FD3188" w:rsidP="000B5951">
            <w:pPr>
              <w:jc w:val="both"/>
            </w:pPr>
          </w:p>
        </w:tc>
        <w:tc>
          <w:tcPr>
            <w:tcW w:w="2109" w:type="dxa"/>
            <w:gridSpan w:val="5"/>
            <w:tcBorders>
              <w:top w:val="nil"/>
            </w:tcBorders>
          </w:tcPr>
          <w:p w14:paraId="4AD8815B" w14:textId="77777777" w:rsidR="00FD3188" w:rsidRPr="009B6531" w:rsidRDefault="00FD3188" w:rsidP="000B5951"/>
        </w:tc>
        <w:tc>
          <w:tcPr>
            <w:tcW w:w="1972" w:type="dxa"/>
            <w:gridSpan w:val="3"/>
            <w:tcBorders>
              <w:top w:val="nil"/>
            </w:tcBorders>
          </w:tcPr>
          <w:p w14:paraId="6EE76C7A" w14:textId="77777777" w:rsidR="00FD3188" w:rsidRPr="009B6531" w:rsidRDefault="00FD3188" w:rsidP="000B5951">
            <w:pPr>
              <w:jc w:val="both"/>
            </w:pPr>
          </w:p>
        </w:tc>
      </w:tr>
      <w:tr w:rsidR="00FD3188" w14:paraId="68A49203" w14:textId="77777777" w:rsidTr="000B5951">
        <w:trPr>
          <w:trHeight w:val="284"/>
        </w:trPr>
        <w:tc>
          <w:tcPr>
            <w:tcW w:w="2802" w:type="dxa"/>
            <w:gridSpan w:val="2"/>
            <w:tcBorders>
              <w:top w:val="nil"/>
            </w:tcBorders>
          </w:tcPr>
          <w:p w14:paraId="1BA9857F" w14:textId="77777777" w:rsidR="00FD3188" w:rsidRPr="009B6531" w:rsidRDefault="00FD3188" w:rsidP="000B5951">
            <w:pPr>
              <w:jc w:val="both"/>
            </w:pPr>
          </w:p>
        </w:tc>
        <w:tc>
          <w:tcPr>
            <w:tcW w:w="2409" w:type="dxa"/>
            <w:gridSpan w:val="3"/>
            <w:tcBorders>
              <w:top w:val="nil"/>
            </w:tcBorders>
          </w:tcPr>
          <w:p w14:paraId="51731F1E" w14:textId="77777777" w:rsidR="00FD3188" w:rsidRPr="009B6531" w:rsidRDefault="00FD3188" w:rsidP="000B5951">
            <w:pPr>
              <w:jc w:val="both"/>
            </w:pPr>
          </w:p>
        </w:tc>
        <w:tc>
          <w:tcPr>
            <w:tcW w:w="567" w:type="dxa"/>
            <w:gridSpan w:val="2"/>
            <w:tcBorders>
              <w:top w:val="nil"/>
            </w:tcBorders>
          </w:tcPr>
          <w:p w14:paraId="487DB4C3" w14:textId="77777777" w:rsidR="00FD3188" w:rsidRPr="009B6531" w:rsidRDefault="00FD3188" w:rsidP="000B5951">
            <w:pPr>
              <w:jc w:val="both"/>
            </w:pPr>
          </w:p>
        </w:tc>
        <w:tc>
          <w:tcPr>
            <w:tcW w:w="2109" w:type="dxa"/>
            <w:gridSpan w:val="5"/>
            <w:tcBorders>
              <w:top w:val="nil"/>
            </w:tcBorders>
          </w:tcPr>
          <w:p w14:paraId="198C8824" w14:textId="77777777" w:rsidR="00FD3188" w:rsidRPr="009B6531" w:rsidRDefault="00FD3188" w:rsidP="000B5951"/>
        </w:tc>
        <w:tc>
          <w:tcPr>
            <w:tcW w:w="1972" w:type="dxa"/>
            <w:gridSpan w:val="3"/>
            <w:tcBorders>
              <w:top w:val="nil"/>
            </w:tcBorders>
          </w:tcPr>
          <w:p w14:paraId="3F4F84C0" w14:textId="77777777" w:rsidR="00FD3188" w:rsidRPr="009B6531" w:rsidRDefault="00FD3188" w:rsidP="000B5951">
            <w:pPr>
              <w:jc w:val="both"/>
            </w:pPr>
          </w:p>
        </w:tc>
      </w:tr>
      <w:tr w:rsidR="00FD3188" w14:paraId="048F5EC1" w14:textId="77777777" w:rsidTr="000B5951">
        <w:trPr>
          <w:trHeight w:val="284"/>
        </w:trPr>
        <w:tc>
          <w:tcPr>
            <w:tcW w:w="2802" w:type="dxa"/>
            <w:gridSpan w:val="2"/>
            <w:tcBorders>
              <w:top w:val="nil"/>
            </w:tcBorders>
          </w:tcPr>
          <w:p w14:paraId="0C827C3F" w14:textId="77777777" w:rsidR="00FD3188" w:rsidRDefault="00FD3188" w:rsidP="000B5951">
            <w:pPr>
              <w:jc w:val="both"/>
            </w:pPr>
          </w:p>
        </w:tc>
        <w:tc>
          <w:tcPr>
            <w:tcW w:w="2409" w:type="dxa"/>
            <w:gridSpan w:val="3"/>
            <w:tcBorders>
              <w:top w:val="nil"/>
            </w:tcBorders>
          </w:tcPr>
          <w:p w14:paraId="04E539BC" w14:textId="77777777" w:rsidR="00FD3188" w:rsidRDefault="00FD3188" w:rsidP="000B5951">
            <w:pPr>
              <w:jc w:val="both"/>
            </w:pPr>
          </w:p>
        </w:tc>
        <w:tc>
          <w:tcPr>
            <w:tcW w:w="567" w:type="dxa"/>
            <w:gridSpan w:val="2"/>
            <w:tcBorders>
              <w:top w:val="nil"/>
            </w:tcBorders>
          </w:tcPr>
          <w:p w14:paraId="68E4814A" w14:textId="77777777" w:rsidR="00FD3188" w:rsidRDefault="00FD3188" w:rsidP="000B5951">
            <w:pPr>
              <w:jc w:val="both"/>
            </w:pPr>
          </w:p>
        </w:tc>
        <w:tc>
          <w:tcPr>
            <w:tcW w:w="2109" w:type="dxa"/>
            <w:gridSpan w:val="5"/>
            <w:tcBorders>
              <w:top w:val="nil"/>
            </w:tcBorders>
          </w:tcPr>
          <w:p w14:paraId="2140E33A" w14:textId="77777777" w:rsidR="00FD3188" w:rsidRDefault="00FD3188" w:rsidP="000B5951">
            <w:pPr>
              <w:jc w:val="both"/>
            </w:pPr>
          </w:p>
        </w:tc>
        <w:tc>
          <w:tcPr>
            <w:tcW w:w="1972" w:type="dxa"/>
            <w:gridSpan w:val="3"/>
            <w:tcBorders>
              <w:top w:val="nil"/>
            </w:tcBorders>
          </w:tcPr>
          <w:p w14:paraId="5159FEC3" w14:textId="77777777" w:rsidR="00FD3188" w:rsidRPr="009B6531" w:rsidRDefault="00FD3188" w:rsidP="000B5951">
            <w:pPr>
              <w:jc w:val="both"/>
            </w:pPr>
          </w:p>
        </w:tc>
      </w:tr>
      <w:tr w:rsidR="00FD3188" w14:paraId="32F324A3" w14:textId="77777777" w:rsidTr="000B5951">
        <w:tc>
          <w:tcPr>
            <w:tcW w:w="9859" w:type="dxa"/>
            <w:gridSpan w:val="15"/>
            <w:shd w:val="clear" w:color="auto" w:fill="F7CAAC"/>
          </w:tcPr>
          <w:p w14:paraId="0B32B269" w14:textId="77777777" w:rsidR="00FD3188" w:rsidRDefault="00FD3188" w:rsidP="000B5951">
            <w:pPr>
              <w:jc w:val="both"/>
            </w:pPr>
            <w:r>
              <w:rPr>
                <w:b/>
              </w:rPr>
              <w:t>Údaje o vzdělání na VŠ</w:t>
            </w:r>
          </w:p>
        </w:tc>
      </w:tr>
      <w:tr w:rsidR="00FD3188" w14:paraId="5BADDBA4" w14:textId="77777777" w:rsidTr="000B5951">
        <w:trPr>
          <w:trHeight w:val="475"/>
        </w:trPr>
        <w:tc>
          <w:tcPr>
            <w:tcW w:w="9859" w:type="dxa"/>
            <w:gridSpan w:val="15"/>
          </w:tcPr>
          <w:p w14:paraId="34D1476C" w14:textId="77777777" w:rsidR="00FD3188" w:rsidRPr="006E5EE7" w:rsidRDefault="00FD3188" w:rsidP="000B5951">
            <w:pPr>
              <w:jc w:val="both"/>
              <w:rPr>
                <w:bCs/>
              </w:rPr>
            </w:pPr>
            <w:r>
              <w:rPr>
                <w:lang w:eastAsia="en-US"/>
              </w:rPr>
              <w:t>2009 – doktor (Ph.D.), obor: Řízení průmyslových systémů, VŠB TU Ostrava, fakulta FMMI, (Ph.D.)</w:t>
            </w:r>
          </w:p>
        </w:tc>
      </w:tr>
      <w:tr w:rsidR="00FD3188" w14:paraId="41D6DDC0" w14:textId="77777777" w:rsidTr="000B5951">
        <w:tc>
          <w:tcPr>
            <w:tcW w:w="9859" w:type="dxa"/>
            <w:gridSpan w:val="15"/>
            <w:shd w:val="clear" w:color="auto" w:fill="F7CAAC"/>
          </w:tcPr>
          <w:p w14:paraId="37D00183" w14:textId="77777777" w:rsidR="00FD3188" w:rsidRDefault="00FD3188" w:rsidP="000B5951">
            <w:pPr>
              <w:jc w:val="both"/>
              <w:rPr>
                <w:b/>
              </w:rPr>
            </w:pPr>
            <w:r>
              <w:rPr>
                <w:b/>
              </w:rPr>
              <w:t>Údaje o odborném působení od absolvování VŠ</w:t>
            </w:r>
          </w:p>
        </w:tc>
      </w:tr>
      <w:tr w:rsidR="00FD3188" w14:paraId="3553A959" w14:textId="77777777" w:rsidTr="000B5951">
        <w:trPr>
          <w:trHeight w:val="1187"/>
        </w:trPr>
        <w:tc>
          <w:tcPr>
            <w:tcW w:w="9859" w:type="dxa"/>
            <w:gridSpan w:val="15"/>
          </w:tcPr>
          <w:p w14:paraId="6B05DC73" w14:textId="77777777" w:rsidR="00FD3188" w:rsidRDefault="00FD3188" w:rsidP="000B5951">
            <w:pPr>
              <w:jc w:val="both"/>
            </w:pPr>
            <w:r w:rsidRPr="00F85B9B">
              <w:t>202</w:t>
            </w:r>
            <w:r>
              <w:t>3</w:t>
            </w:r>
            <w:r w:rsidRPr="00F85B9B">
              <w:t xml:space="preserve">-dosud: </w:t>
            </w:r>
            <w:r>
              <w:t>UTB ve Zlíně, Fakulta logistiky a krizového řízení, Ústav logistiky, odborný asistent, pp</w:t>
            </w:r>
          </w:p>
          <w:p w14:paraId="5AE70F7A" w14:textId="77777777" w:rsidR="00FD3188" w:rsidRDefault="00FD3188" w:rsidP="000B5951">
            <w:pPr>
              <w:jc w:val="both"/>
              <w:rPr>
                <w:lang w:eastAsia="en-US"/>
              </w:rPr>
            </w:pPr>
            <w:r>
              <w:rPr>
                <w:lang w:eastAsia="en-US"/>
              </w:rPr>
              <w:t>2018-2023: Vysoká škola logistiky o.p.s. Přerov, odborný asistent, pp</w:t>
            </w:r>
          </w:p>
          <w:p w14:paraId="6D49A424" w14:textId="77777777" w:rsidR="00FD3188" w:rsidRDefault="00FD3188" w:rsidP="000B5951">
            <w:pPr>
              <w:jc w:val="both"/>
              <w:rPr>
                <w:lang w:eastAsia="en-US"/>
              </w:rPr>
            </w:pPr>
            <w:r>
              <w:rPr>
                <w:lang w:eastAsia="en-US"/>
              </w:rPr>
              <w:t>2007-2018: VŠB-TU Ostrava, Ekonomická fakulta, odborný asistent, pp</w:t>
            </w:r>
          </w:p>
          <w:p w14:paraId="3D2AFDB4" w14:textId="77777777" w:rsidR="00FD3188" w:rsidRPr="00424EE8" w:rsidRDefault="00FD3188" w:rsidP="000B5951">
            <w:pPr>
              <w:jc w:val="both"/>
              <w:rPr>
                <w:lang w:eastAsia="en-US"/>
              </w:rPr>
            </w:pPr>
            <w:r>
              <w:rPr>
                <w:lang w:eastAsia="en-US"/>
              </w:rPr>
              <w:t>2000-2007: DYNAMIC FUTURE s.r.o., jednatel a projektový manažer, pp</w:t>
            </w:r>
          </w:p>
        </w:tc>
      </w:tr>
      <w:tr w:rsidR="00FD3188" w14:paraId="103FA9C1" w14:textId="77777777" w:rsidTr="000B5951">
        <w:trPr>
          <w:trHeight w:val="250"/>
        </w:trPr>
        <w:tc>
          <w:tcPr>
            <w:tcW w:w="9859" w:type="dxa"/>
            <w:gridSpan w:val="15"/>
            <w:shd w:val="clear" w:color="auto" w:fill="F7CAAC"/>
          </w:tcPr>
          <w:p w14:paraId="659495B2" w14:textId="77777777" w:rsidR="00FD3188" w:rsidRDefault="00FD3188" w:rsidP="000B5951">
            <w:pPr>
              <w:jc w:val="both"/>
            </w:pPr>
            <w:r>
              <w:rPr>
                <w:b/>
              </w:rPr>
              <w:t>Zkušenosti s vedením kvalifikačních a rigorózních prací</w:t>
            </w:r>
          </w:p>
        </w:tc>
      </w:tr>
      <w:tr w:rsidR="00FD3188" w14:paraId="608CAF47" w14:textId="77777777" w:rsidTr="000B5951">
        <w:trPr>
          <w:trHeight w:val="639"/>
        </w:trPr>
        <w:tc>
          <w:tcPr>
            <w:tcW w:w="9859" w:type="dxa"/>
            <w:gridSpan w:val="15"/>
          </w:tcPr>
          <w:p w14:paraId="75600DA7" w14:textId="77777777" w:rsidR="00FD3188" w:rsidRDefault="00FD3188" w:rsidP="000B5951">
            <w:pPr>
              <w:jc w:val="both"/>
            </w:pPr>
            <w:r>
              <w:t>76x vedoucí bakalářské práce</w:t>
            </w:r>
          </w:p>
          <w:p w14:paraId="00F8B6E2" w14:textId="77777777" w:rsidR="00FD3188" w:rsidRDefault="00FD3188" w:rsidP="000B5951">
            <w:pPr>
              <w:jc w:val="both"/>
            </w:pPr>
            <w:r>
              <w:t>110x vedoucí diplomové práce</w:t>
            </w:r>
          </w:p>
        </w:tc>
      </w:tr>
      <w:tr w:rsidR="00FD3188" w14:paraId="5226146B" w14:textId="77777777" w:rsidTr="000B5951">
        <w:trPr>
          <w:cantSplit/>
        </w:trPr>
        <w:tc>
          <w:tcPr>
            <w:tcW w:w="3347" w:type="dxa"/>
            <w:gridSpan w:val="3"/>
            <w:tcBorders>
              <w:top w:val="single" w:sz="12" w:space="0" w:color="auto"/>
            </w:tcBorders>
            <w:shd w:val="clear" w:color="auto" w:fill="F7CAAC"/>
          </w:tcPr>
          <w:p w14:paraId="102D12F6"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2C3D0FFB"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D9AD4E5"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7E61E51" w14:textId="77777777" w:rsidR="00FD3188" w:rsidRDefault="00FD3188" w:rsidP="000B5951">
            <w:pPr>
              <w:jc w:val="both"/>
              <w:rPr>
                <w:b/>
              </w:rPr>
            </w:pPr>
            <w:r>
              <w:rPr>
                <w:b/>
              </w:rPr>
              <w:t>Ohlasy publikací</w:t>
            </w:r>
          </w:p>
        </w:tc>
      </w:tr>
      <w:tr w:rsidR="00FD3188" w14:paraId="216DABB2" w14:textId="77777777" w:rsidTr="000B5951">
        <w:trPr>
          <w:cantSplit/>
        </w:trPr>
        <w:tc>
          <w:tcPr>
            <w:tcW w:w="3347" w:type="dxa"/>
            <w:gridSpan w:val="3"/>
          </w:tcPr>
          <w:p w14:paraId="19EA249D" w14:textId="77777777" w:rsidR="00FD3188" w:rsidRDefault="00FD3188" w:rsidP="000B5951">
            <w:pPr>
              <w:jc w:val="both"/>
            </w:pPr>
          </w:p>
        </w:tc>
        <w:tc>
          <w:tcPr>
            <w:tcW w:w="2245" w:type="dxa"/>
            <w:gridSpan w:val="3"/>
          </w:tcPr>
          <w:p w14:paraId="468B6969" w14:textId="77777777" w:rsidR="00FD3188" w:rsidRDefault="00FD3188" w:rsidP="000B5951">
            <w:pPr>
              <w:jc w:val="both"/>
            </w:pPr>
          </w:p>
        </w:tc>
        <w:tc>
          <w:tcPr>
            <w:tcW w:w="2248" w:type="dxa"/>
            <w:gridSpan w:val="5"/>
            <w:tcBorders>
              <w:right w:val="single" w:sz="12" w:space="0" w:color="auto"/>
            </w:tcBorders>
          </w:tcPr>
          <w:p w14:paraId="6D57BAD5" w14:textId="77777777" w:rsidR="00FD3188" w:rsidRDefault="00FD3188" w:rsidP="000B5951">
            <w:pPr>
              <w:jc w:val="both"/>
            </w:pPr>
          </w:p>
        </w:tc>
        <w:tc>
          <w:tcPr>
            <w:tcW w:w="632" w:type="dxa"/>
            <w:gridSpan w:val="2"/>
            <w:tcBorders>
              <w:left w:val="single" w:sz="12" w:space="0" w:color="auto"/>
            </w:tcBorders>
            <w:shd w:val="clear" w:color="auto" w:fill="F7CAAC"/>
          </w:tcPr>
          <w:p w14:paraId="59A7677A" w14:textId="77777777" w:rsidR="00FD3188" w:rsidRPr="00F20AEF" w:rsidRDefault="00FD3188" w:rsidP="000B5951">
            <w:pPr>
              <w:jc w:val="both"/>
            </w:pPr>
            <w:r w:rsidRPr="00F20AEF">
              <w:rPr>
                <w:b/>
              </w:rPr>
              <w:t>WoS</w:t>
            </w:r>
          </w:p>
        </w:tc>
        <w:tc>
          <w:tcPr>
            <w:tcW w:w="693" w:type="dxa"/>
            <w:shd w:val="clear" w:color="auto" w:fill="F7CAAC"/>
          </w:tcPr>
          <w:p w14:paraId="063994F5"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6A14221D" w14:textId="77777777" w:rsidR="00FD3188" w:rsidRDefault="00FD3188" w:rsidP="000B5951">
            <w:pPr>
              <w:jc w:val="both"/>
            </w:pPr>
            <w:r>
              <w:rPr>
                <w:b/>
                <w:sz w:val="18"/>
              </w:rPr>
              <w:t>ostatní</w:t>
            </w:r>
          </w:p>
        </w:tc>
      </w:tr>
      <w:tr w:rsidR="00FD3188" w14:paraId="05D6AB24" w14:textId="77777777" w:rsidTr="000B5951">
        <w:trPr>
          <w:cantSplit/>
          <w:trHeight w:val="70"/>
        </w:trPr>
        <w:tc>
          <w:tcPr>
            <w:tcW w:w="3347" w:type="dxa"/>
            <w:gridSpan w:val="3"/>
            <w:shd w:val="clear" w:color="auto" w:fill="F7CAAC"/>
          </w:tcPr>
          <w:p w14:paraId="07609A7E" w14:textId="77777777" w:rsidR="00FD3188" w:rsidRDefault="00FD3188" w:rsidP="000B5951">
            <w:pPr>
              <w:jc w:val="both"/>
            </w:pPr>
            <w:r>
              <w:rPr>
                <w:b/>
              </w:rPr>
              <w:t>Obor jmenovacího řízení</w:t>
            </w:r>
          </w:p>
        </w:tc>
        <w:tc>
          <w:tcPr>
            <w:tcW w:w="2245" w:type="dxa"/>
            <w:gridSpan w:val="3"/>
            <w:shd w:val="clear" w:color="auto" w:fill="F7CAAC"/>
          </w:tcPr>
          <w:p w14:paraId="20138A8C"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28B6EE3C" w14:textId="77777777" w:rsidR="00FD3188" w:rsidRDefault="00FD3188" w:rsidP="000B5951">
            <w:pPr>
              <w:jc w:val="both"/>
            </w:pPr>
            <w:r>
              <w:rPr>
                <w:b/>
              </w:rPr>
              <w:t>Řízení konáno na VŠ</w:t>
            </w:r>
          </w:p>
        </w:tc>
        <w:tc>
          <w:tcPr>
            <w:tcW w:w="632" w:type="dxa"/>
            <w:gridSpan w:val="2"/>
            <w:tcBorders>
              <w:left w:val="single" w:sz="12" w:space="0" w:color="auto"/>
            </w:tcBorders>
          </w:tcPr>
          <w:p w14:paraId="0CDE3151" w14:textId="77777777" w:rsidR="00FD3188" w:rsidRPr="00F20AEF" w:rsidRDefault="00FD3188" w:rsidP="000B5951">
            <w:pPr>
              <w:jc w:val="both"/>
              <w:rPr>
                <w:b/>
              </w:rPr>
            </w:pPr>
            <w:r>
              <w:rPr>
                <w:b/>
              </w:rPr>
              <w:t>25</w:t>
            </w:r>
          </w:p>
        </w:tc>
        <w:tc>
          <w:tcPr>
            <w:tcW w:w="693" w:type="dxa"/>
          </w:tcPr>
          <w:p w14:paraId="4316A8C6" w14:textId="77777777" w:rsidR="00FD3188" w:rsidRPr="00F20AEF" w:rsidRDefault="00FD3188" w:rsidP="000B5951">
            <w:pPr>
              <w:jc w:val="both"/>
              <w:rPr>
                <w:b/>
              </w:rPr>
            </w:pPr>
            <w:r>
              <w:rPr>
                <w:b/>
              </w:rPr>
              <w:t>24</w:t>
            </w:r>
          </w:p>
        </w:tc>
        <w:tc>
          <w:tcPr>
            <w:tcW w:w="694" w:type="dxa"/>
          </w:tcPr>
          <w:p w14:paraId="57557E2F" w14:textId="77777777" w:rsidR="00FD3188" w:rsidRPr="005B7443" w:rsidRDefault="00FD3188" w:rsidP="000B5951">
            <w:pPr>
              <w:jc w:val="both"/>
              <w:rPr>
                <w:b/>
              </w:rPr>
            </w:pPr>
            <w:r>
              <w:rPr>
                <w:b/>
              </w:rPr>
              <w:t>15</w:t>
            </w:r>
          </w:p>
        </w:tc>
      </w:tr>
      <w:tr w:rsidR="00FD3188" w14:paraId="5D78198F" w14:textId="77777777" w:rsidTr="000B5951">
        <w:trPr>
          <w:trHeight w:val="205"/>
        </w:trPr>
        <w:tc>
          <w:tcPr>
            <w:tcW w:w="3347" w:type="dxa"/>
            <w:gridSpan w:val="3"/>
          </w:tcPr>
          <w:p w14:paraId="1770444B" w14:textId="77777777" w:rsidR="00FD3188" w:rsidRDefault="00FD3188" w:rsidP="000B5951">
            <w:pPr>
              <w:jc w:val="both"/>
            </w:pPr>
          </w:p>
        </w:tc>
        <w:tc>
          <w:tcPr>
            <w:tcW w:w="2245" w:type="dxa"/>
            <w:gridSpan w:val="3"/>
          </w:tcPr>
          <w:p w14:paraId="48F8BE46" w14:textId="77777777" w:rsidR="00FD3188" w:rsidRDefault="00FD3188" w:rsidP="000B5951">
            <w:pPr>
              <w:jc w:val="both"/>
            </w:pPr>
          </w:p>
        </w:tc>
        <w:tc>
          <w:tcPr>
            <w:tcW w:w="2248" w:type="dxa"/>
            <w:gridSpan w:val="5"/>
            <w:tcBorders>
              <w:right w:val="single" w:sz="12" w:space="0" w:color="auto"/>
            </w:tcBorders>
          </w:tcPr>
          <w:p w14:paraId="09A852C8"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197C83D9" w14:textId="77777777" w:rsidR="00FD3188" w:rsidRPr="00F20AEF" w:rsidRDefault="00FD3188" w:rsidP="000B5951">
            <w:pPr>
              <w:jc w:val="both"/>
              <w:rPr>
                <w:b/>
                <w:sz w:val="18"/>
              </w:rPr>
            </w:pPr>
            <w:r w:rsidRPr="00F20AEF">
              <w:rPr>
                <w:b/>
                <w:sz w:val="18"/>
              </w:rPr>
              <w:t>H-index WoS/Scopus</w:t>
            </w:r>
          </w:p>
        </w:tc>
        <w:tc>
          <w:tcPr>
            <w:tcW w:w="694" w:type="dxa"/>
            <w:vAlign w:val="center"/>
          </w:tcPr>
          <w:p w14:paraId="58DAD05B" w14:textId="77777777" w:rsidR="00FD3188" w:rsidRPr="005B7443" w:rsidRDefault="00FD3188" w:rsidP="000B5951">
            <w:pPr>
              <w:rPr>
                <w:b/>
              </w:rPr>
            </w:pPr>
            <w:r w:rsidRPr="005B7443">
              <w:rPr>
                <w:b/>
              </w:rPr>
              <w:t xml:space="preserve"> </w:t>
            </w:r>
            <w:r>
              <w:rPr>
                <w:b/>
              </w:rPr>
              <w:t>3/3</w:t>
            </w:r>
            <w:r w:rsidRPr="005B7443">
              <w:rPr>
                <w:b/>
              </w:rPr>
              <w:t xml:space="preserve">  </w:t>
            </w:r>
          </w:p>
        </w:tc>
      </w:tr>
      <w:tr w:rsidR="00FD3188" w14:paraId="44B262FB" w14:textId="77777777" w:rsidTr="000B5951">
        <w:tc>
          <w:tcPr>
            <w:tcW w:w="9859" w:type="dxa"/>
            <w:gridSpan w:val="15"/>
            <w:shd w:val="clear" w:color="auto" w:fill="F7CAAC"/>
          </w:tcPr>
          <w:p w14:paraId="63796F5E" w14:textId="77777777" w:rsidR="00FD3188" w:rsidRDefault="00FD3188" w:rsidP="000B5951">
            <w:pPr>
              <w:jc w:val="both"/>
              <w:rPr>
                <w:b/>
              </w:rPr>
            </w:pPr>
            <w:r>
              <w:rPr>
                <w:b/>
              </w:rPr>
              <w:t>Přehled o nejvýznamnější publikační a další tvůrčí činnosti nebo další profesní činnosti u odborníků z praxe vztahující se k zabezpečovaným předmětům</w:t>
            </w:r>
          </w:p>
        </w:tc>
      </w:tr>
      <w:tr w:rsidR="00FD3188" w14:paraId="671D5E47" w14:textId="77777777" w:rsidTr="000B5951">
        <w:trPr>
          <w:trHeight w:val="1261"/>
        </w:trPr>
        <w:tc>
          <w:tcPr>
            <w:tcW w:w="9859" w:type="dxa"/>
            <w:gridSpan w:val="15"/>
          </w:tcPr>
          <w:p w14:paraId="0A8C1E5D" w14:textId="77777777" w:rsidR="00FD3188" w:rsidRDefault="00FD3188" w:rsidP="000B5951">
            <w:pPr>
              <w:spacing w:before="120" w:after="60"/>
              <w:jc w:val="both"/>
              <w:rPr>
                <w:rFonts w:eastAsia="Calibri"/>
                <w:color w:val="000000"/>
                <w:lang w:eastAsia="en-US"/>
              </w:rPr>
            </w:pPr>
            <w:r>
              <w:rPr>
                <w:rFonts w:eastAsia="Calibri"/>
                <w:color w:val="000000"/>
                <w:lang w:eastAsia="en-US"/>
              </w:rPr>
              <w:t xml:space="preserve">KUBÍK, Josef a </w:t>
            </w:r>
            <w:r w:rsidRPr="00E104E5">
              <w:rPr>
                <w:rFonts w:eastAsia="Calibri"/>
                <w:b/>
                <w:color w:val="000000"/>
                <w:lang w:eastAsia="en-US"/>
              </w:rPr>
              <w:t>Leo TVRDOŇ</w:t>
            </w:r>
            <w:r>
              <w:rPr>
                <w:rFonts w:eastAsia="Calibri"/>
                <w:color w:val="000000"/>
                <w:lang w:eastAsia="en-US"/>
              </w:rPr>
              <w:t xml:space="preserve">. </w:t>
            </w:r>
            <w:r w:rsidRPr="00F73822">
              <w:rPr>
                <w:iCs/>
              </w:rPr>
              <w:t>The Tendency to Competitiveness of Urban Public Transport Against Individual Car Transport in the Medium Regional City</w:t>
            </w:r>
            <w:r w:rsidRPr="00F73822">
              <w:t>.</w:t>
            </w:r>
            <w:r>
              <w:t xml:space="preserve"> </w:t>
            </w:r>
            <w:r w:rsidRPr="00F73822">
              <w:rPr>
                <w:i/>
              </w:rPr>
              <w:t>Acta Logistica Moravica</w:t>
            </w:r>
            <w:r>
              <w:rPr>
                <w:i/>
              </w:rPr>
              <w:t>,</w:t>
            </w:r>
            <w:r>
              <w:t xml:space="preserve"> roč. 12 (2022), č. 2, s. 1-10.  ISSN 1804-8315. (D, autorský podíl </w:t>
            </w:r>
            <w:r w:rsidRPr="0038380E">
              <w:rPr>
                <w:b/>
              </w:rPr>
              <w:t>50 %</w:t>
            </w:r>
            <w:r>
              <w:t>)</w:t>
            </w:r>
          </w:p>
          <w:p w14:paraId="3C758DD5" w14:textId="77777777" w:rsidR="00FD3188" w:rsidRDefault="00FD3188" w:rsidP="000B5951">
            <w:pPr>
              <w:spacing w:before="120" w:after="60"/>
              <w:jc w:val="both"/>
              <w:rPr>
                <w:rFonts w:eastAsia="Calibri"/>
                <w:color w:val="000000"/>
                <w:lang w:eastAsia="en-US"/>
              </w:rPr>
            </w:pPr>
            <w:r w:rsidRPr="00401DDE">
              <w:rPr>
                <w:rFonts w:eastAsia="Calibri"/>
                <w:color w:val="000000"/>
                <w:lang w:eastAsia="en-US"/>
              </w:rPr>
              <w:t xml:space="preserve">CEMPÍREK, Václav; </w:t>
            </w:r>
            <w:r>
              <w:rPr>
                <w:rFonts w:eastAsia="Calibri"/>
                <w:color w:val="000000"/>
                <w:lang w:eastAsia="en-US"/>
              </w:rPr>
              <w:t xml:space="preserve">Ondrej </w:t>
            </w:r>
            <w:r w:rsidRPr="00401DDE">
              <w:rPr>
                <w:rFonts w:eastAsia="Calibri"/>
                <w:color w:val="000000"/>
                <w:lang w:eastAsia="en-US"/>
              </w:rPr>
              <w:t xml:space="preserve">STOPKA; </w:t>
            </w:r>
            <w:r>
              <w:rPr>
                <w:rFonts w:eastAsia="Calibri"/>
                <w:color w:val="000000"/>
                <w:lang w:eastAsia="en-US"/>
              </w:rPr>
              <w:t xml:space="preserve">Pavol </w:t>
            </w:r>
            <w:r w:rsidRPr="00401DDE">
              <w:rPr>
                <w:rFonts w:eastAsia="Calibri"/>
                <w:color w:val="000000"/>
                <w:lang w:eastAsia="en-US"/>
              </w:rPr>
              <w:t xml:space="preserve">MEŠKO; </w:t>
            </w:r>
            <w:r>
              <w:rPr>
                <w:rFonts w:eastAsia="Calibri"/>
                <w:color w:val="000000"/>
                <w:lang w:eastAsia="en-US"/>
              </w:rPr>
              <w:t xml:space="preserve">Iveta </w:t>
            </w:r>
            <w:r w:rsidRPr="00401DDE">
              <w:rPr>
                <w:rFonts w:eastAsia="Calibri"/>
                <w:color w:val="000000"/>
                <w:lang w:eastAsia="en-US"/>
              </w:rPr>
              <w:t xml:space="preserve">DOČKALÍKOVÁ a </w:t>
            </w:r>
            <w:r w:rsidRPr="00401DDE">
              <w:rPr>
                <w:rFonts w:eastAsia="Calibri"/>
                <w:b/>
                <w:color w:val="000000"/>
                <w:lang w:eastAsia="en-US"/>
              </w:rPr>
              <w:t>Leo TVRDOŇ</w:t>
            </w:r>
            <w:r w:rsidRPr="00401DDE">
              <w:rPr>
                <w:rFonts w:eastAsia="Calibri"/>
                <w:color w:val="000000"/>
                <w:lang w:eastAsia="en-US"/>
              </w:rPr>
              <w:t xml:space="preserve">. Design of Distribution Centre Location for Small E-shop Consignments Using the Clark-Wright Method. </w:t>
            </w:r>
            <w:r w:rsidRPr="00401DDE">
              <w:rPr>
                <w:rFonts w:eastAsia="Calibri"/>
                <w:i/>
                <w:color w:val="000000"/>
                <w:lang w:eastAsia="en-US"/>
              </w:rPr>
              <w:t>Transportation Research Procedia</w:t>
            </w:r>
            <w:r>
              <w:rPr>
                <w:rFonts w:eastAsia="Calibri"/>
                <w:color w:val="000000"/>
                <w:lang w:eastAsia="en-US"/>
              </w:rPr>
              <w:t>,</w:t>
            </w:r>
            <w:r w:rsidRPr="00401DDE">
              <w:rPr>
                <w:rFonts w:eastAsia="Calibri"/>
                <w:color w:val="000000"/>
                <w:lang w:eastAsia="en-US"/>
              </w:rPr>
              <w:t xml:space="preserve"> </w:t>
            </w:r>
            <w:r>
              <w:rPr>
                <w:rFonts w:eastAsia="Calibri"/>
                <w:color w:val="000000"/>
                <w:lang w:eastAsia="en-US"/>
              </w:rPr>
              <w:t>vol</w:t>
            </w:r>
            <w:r w:rsidRPr="00401DDE">
              <w:rPr>
                <w:rFonts w:eastAsia="Calibri"/>
                <w:color w:val="000000"/>
                <w:lang w:eastAsia="en-US"/>
              </w:rPr>
              <w:t>. 53</w:t>
            </w:r>
            <w:r>
              <w:rPr>
                <w:rFonts w:eastAsia="Calibri"/>
                <w:color w:val="000000"/>
                <w:lang w:eastAsia="en-US"/>
              </w:rPr>
              <w:t xml:space="preserve"> (2021)</w:t>
            </w:r>
            <w:r w:rsidRPr="00401DDE">
              <w:rPr>
                <w:rFonts w:eastAsia="Calibri"/>
                <w:color w:val="000000"/>
                <w:lang w:eastAsia="en-US"/>
              </w:rPr>
              <w:t>, s. 224-233. ISSN 2352</w:t>
            </w:r>
            <w:r>
              <w:rPr>
                <w:rFonts w:eastAsia="Calibri"/>
                <w:color w:val="000000"/>
                <w:lang w:eastAsia="en-US"/>
              </w:rPr>
              <w:t>-</w:t>
            </w:r>
            <w:r w:rsidRPr="00401DDE">
              <w:rPr>
                <w:rFonts w:eastAsia="Calibri"/>
                <w:color w:val="000000"/>
                <w:lang w:eastAsia="en-US"/>
              </w:rPr>
              <w:t xml:space="preserve">1465. </w:t>
            </w:r>
            <w:r>
              <w:rPr>
                <w:rFonts w:eastAsia="Calibri"/>
                <w:color w:val="000000"/>
                <w:lang w:eastAsia="en-US"/>
              </w:rPr>
              <w:t xml:space="preserve">(Jsc, Q3, autorský podíl </w:t>
            </w:r>
            <w:r>
              <w:rPr>
                <w:rFonts w:eastAsia="Calibri"/>
                <w:b/>
                <w:color w:val="000000"/>
                <w:lang w:eastAsia="en-US"/>
              </w:rPr>
              <w:t>20</w:t>
            </w:r>
            <w:r w:rsidRPr="00401DDE">
              <w:rPr>
                <w:rFonts w:eastAsia="Calibri"/>
                <w:b/>
                <w:color w:val="000000"/>
                <w:lang w:eastAsia="en-US"/>
              </w:rPr>
              <w:t xml:space="preserve"> %</w:t>
            </w:r>
            <w:r>
              <w:rPr>
                <w:rFonts w:eastAsia="Calibri"/>
                <w:color w:val="000000"/>
                <w:lang w:eastAsia="en-US"/>
              </w:rPr>
              <w:t>)</w:t>
            </w:r>
          </w:p>
          <w:p w14:paraId="04CEF920" w14:textId="77777777" w:rsidR="00FD3188" w:rsidRDefault="00FD3188" w:rsidP="000B5951">
            <w:pPr>
              <w:spacing w:before="120" w:after="60"/>
              <w:jc w:val="both"/>
              <w:rPr>
                <w:rFonts w:eastAsia="Calibri"/>
                <w:color w:val="000000"/>
                <w:lang w:eastAsia="en-US"/>
              </w:rPr>
            </w:pPr>
            <w:r w:rsidRPr="00401DDE">
              <w:rPr>
                <w:rFonts w:eastAsia="Calibri"/>
                <w:color w:val="000000"/>
                <w:lang w:eastAsia="en-US"/>
              </w:rPr>
              <w:t>TVRDO</w:t>
            </w:r>
            <w:r>
              <w:rPr>
                <w:rFonts w:eastAsia="Calibri"/>
                <w:color w:val="000000"/>
                <w:lang w:eastAsia="en-US"/>
              </w:rPr>
              <w:t>Ň</w:t>
            </w:r>
            <w:r w:rsidRPr="00401DDE">
              <w:rPr>
                <w:rFonts w:eastAsia="Calibri"/>
                <w:color w:val="000000"/>
                <w:lang w:eastAsia="en-US"/>
              </w:rPr>
              <w:t>, L</w:t>
            </w:r>
            <w:r>
              <w:rPr>
                <w:rFonts w:eastAsia="Calibri"/>
                <w:color w:val="000000"/>
                <w:lang w:eastAsia="en-US"/>
              </w:rPr>
              <w:t>eo</w:t>
            </w:r>
            <w:r w:rsidRPr="00401DDE">
              <w:rPr>
                <w:rFonts w:eastAsia="Calibri"/>
                <w:color w:val="000000"/>
                <w:lang w:eastAsia="en-US"/>
              </w:rPr>
              <w:t xml:space="preserve"> a</w:t>
            </w:r>
            <w:r>
              <w:rPr>
                <w:rFonts w:eastAsia="Calibri"/>
                <w:color w:val="000000"/>
                <w:lang w:eastAsia="en-US"/>
              </w:rPr>
              <w:t xml:space="preserve"> Gabriel</w:t>
            </w:r>
            <w:r w:rsidRPr="00401DDE">
              <w:rPr>
                <w:rFonts w:eastAsia="Calibri"/>
                <w:color w:val="000000"/>
                <w:lang w:eastAsia="en-US"/>
              </w:rPr>
              <w:t xml:space="preserve"> FEDORKO. Usage of Dynamic Simulation in Pressing Shop Production System Design. </w:t>
            </w:r>
            <w:r w:rsidRPr="00401DDE">
              <w:rPr>
                <w:rFonts w:eastAsia="Calibri"/>
                <w:i/>
                <w:color w:val="000000"/>
                <w:lang w:eastAsia="en-US"/>
              </w:rPr>
              <w:t>International Journal of Simulation Modelling</w:t>
            </w:r>
            <w:r>
              <w:rPr>
                <w:rFonts w:eastAsia="Calibri"/>
                <w:color w:val="000000"/>
                <w:lang w:eastAsia="en-US"/>
              </w:rPr>
              <w:t>, vol</w:t>
            </w:r>
            <w:r w:rsidRPr="00401DDE">
              <w:rPr>
                <w:rFonts w:eastAsia="Calibri"/>
                <w:color w:val="000000"/>
                <w:lang w:eastAsia="en-US"/>
              </w:rPr>
              <w:t>. 19</w:t>
            </w:r>
            <w:r>
              <w:rPr>
                <w:rFonts w:eastAsia="Calibri"/>
                <w:color w:val="000000"/>
                <w:lang w:eastAsia="en-US"/>
              </w:rPr>
              <w:t xml:space="preserve"> (2020)</w:t>
            </w:r>
            <w:r w:rsidRPr="00401DDE">
              <w:rPr>
                <w:rFonts w:eastAsia="Calibri"/>
                <w:color w:val="000000"/>
                <w:lang w:eastAsia="en-US"/>
              </w:rPr>
              <w:t xml:space="preserve">, </w:t>
            </w:r>
            <w:r>
              <w:rPr>
                <w:rFonts w:eastAsia="Calibri"/>
                <w:color w:val="000000"/>
                <w:lang w:eastAsia="en-US"/>
              </w:rPr>
              <w:t>no</w:t>
            </w:r>
            <w:r w:rsidRPr="00401DDE">
              <w:rPr>
                <w:rFonts w:eastAsia="Calibri"/>
                <w:color w:val="000000"/>
                <w:lang w:eastAsia="en-US"/>
              </w:rPr>
              <w:t>. 2, s. 185-196. ISSN 17264529.</w:t>
            </w:r>
            <w:r>
              <w:rPr>
                <w:rFonts w:eastAsia="Calibri"/>
                <w:color w:val="000000"/>
                <w:lang w:eastAsia="en-US"/>
              </w:rPr>
              <w:t xml:space="preserve"> (Jimp, Q2, autorský podíl </w:t>
            </w:r>
            <w:r w:rsidRPr="00401DDE">
              <w:rPr>
                <w:rFonts w:eastAsia="Calibri"/>
                <w:b/>
                <w:color w:val="000000"/>
                <w:lang w:eastAsia="en-US"/>
              </w:rPr>
              <w:t>90 %</w:t>
            </w:r>
            <w:r>
              <w:rPr>
                <w:rFonts w:eastAsia="Calibri"/>
                <w:color w:val="000000"/>
                <w:lang w:eastAsia="en-US"/>
              </w:rPr>
              <w:t>)</w:t>
            </w:r>
          </w:p>
          <w:p w14:paraId="133804D0" w14:textId="77777777" w:rsidR="00FD3188" w:rsidRPr="00401DDE" w:rsidRDefault="00FD3188" w:rsidP="000B5951">
            <w:pPr>
              <w:spacing w:before="120" w:after="60"/>
              <w:jc w:val="both"/>
            </w:pPr>
            <w:r w:rsidRPr="00401DDE">
              <w:lastRenderedPageBreak/>
              <w:t>KODYM, Old</w:t>
            </w:r>
            <w:r>
              <w:t>ř</w:t>
            </w:r>
            <w:r w:rsidRPr="00401DDE">
              <w:t xml:space="preserve">ich; </w:t>
            </w:r>
            <w:r>
              <w:t xml:space="preserve">Libor </w:t>
            </w:r>
            <w:r w:rsidRPr="00401DDE">
              <w:t xml:space="preserve">KAVKA; </w:t>
            </w:r>
            <w:r w:rsidRPr="00581A67">
              <w:rPr>
                <w:b/>
              </w:rPr>
              <w:t>Leo TVRDOŇ</w:t>
            </w:r>
            <w:r w:rsidRPr="00401DDE">
              <w:t xml:space="preserve"> a </w:t>
            </w:r>
            <w:r>
              <w:t>Zdeněk Č</w:t>
            </w:r>
            <w:r w:rsidRPr="00401DDE">
              <w:t xml:space="preserve">UJAN. DIGITAL TWINS IN THE PRODUCTION ORGANIZATION. </w:t>
            </w:r>
            <w:r w:rsidRPr="00581A67">
              <w:rPr>
                <w:i/>
              </w:rPr>
              <w:t>Proceedings of the International Multidisciplinary Scientific GeoConference SGEM</w:t>
            </w:r>
            <w:r>
              <w:t>, vol</w:t>
            </w:r>
            <w:r w:rsidRPr="00401DDE">
              <w:t>. 19</w:t>
            </w:r>
            <w:r>
              <w:t xml:space="preserve"> (2019)</w:t>
            </w:r>
            <w:r w:rsidRPr="00401DDE">
              <w:t>,</w:t>
            </w:r>
            <w:r>
              <w:t xml:space="preserve"> no. 2, </w:t>
            </w:r>
            <w:r w:rsidRPr="00401DDE">
              <w:t>s. 249-256. ISSN 13142704.</w:t>
            </w:r>
            <w:r>
              <w:t xml:space="preserve"> </w:t>
            </w:r>
            <w:r w:rsidRPr="0038380E">
              <w:t>(</w:t>
            </w:r>
            <w:r>
              <w:t xml:space="preserve">Jsc, Q3, </w:t>
            </w:r>
            <w:r w:rsidRPr="0038380E">
              <w:t>autorský podíl</w:t>
            </w:r>
            <w:r>
              <w:t xml:space="preserve"> </w:t>
            </w:r>
            <w:r>
              <w:rPr>
                <w:b/>
              </w:rPr>
              <w:t xml:space="preserve">30 </w:t>
            </w:r>
            <w:r w:rsidRPr="00581A67">
              <w:rPr>
                <w:b/>
              </w:rPr>
              <w:t>%</w:t>
            </w:r>
            <w:r>
              <w:t>)</w:t>
            </w:r>
          </w:p>
        </w:tc>
      </w:tr>
      <w:tr w:rsidR="00FD3188" w14:paraId="35E12D53" w14:textId="77777777" w:rsidTr="000B5951">
        <w:trPr>
          <w:trHeight w:val="218"/>
        </w:trPr>
        <w:tc>
          <w:tcPr>
            <w:tcW w:w="9859" w:type="dxa"/>
            <w:gridSpan w:val="15"/>
            <w:shd w:val="clear" w:color="auto" w:fill="F7CAAC"/>
          </w:tcPr>
          <w:p w14:paraId="6CB6A4E7" w14:textId="77777777" w:rsidR="00FD3188" w:rsidRDefault="00FD3188" w:rsidP="000B5951">
            <w:pPr>
              <w:rPr>
                <w:b/>
              </w:rPr>
            </w:pPr>
            <w:r>
              <w:rPr>
                <w:b/>
              </w:rPr>
              <w:lastRenderedPageBreak/>
              <w:t>Působení v zahraničí</w:t>
            </w:r>
          </w:p>
        </w:tc>
      </w:tr>
      <w:tr w:rsidR="00FD3188" w14:paraId="542F3115" w14:textId="77777777" w:rsidTr="000B5951">
        <w:trPr>
          <w:trHeight w:val="328"/>
        </w:trPr>
        <w:tc>
          <w:tcPr>
            <w:tcW w:w="9859" w:type="dxa"/>
            <w:gridSpan w:val="15"/>
          </w:tcPr>
          <w:p w14:paraId="1A94A94A" w14:textId="77777777" w:rsidR="00FD3188" w:rsidRDefault="00FD3188" w:rsidP="000B5951">
            <w:pPr>
              <w:rPr>
                <w:b/>
              </w:rPr>
            </w:pPr>
          </w:p>
        </w:tc>
      </w:tr>
      <w:tr w:rsidR="00FD3188" w14:paraId="018A602E" w14:textId="77777777" w:rsidTr="000B5951">
        <w:trPr>
          <w:cantSplit/>
          <w:trHeight w:val="470"/>
        </w:trPr>
        <w:tc>
          <w:tcPr>
            <w:tcW w:w="2518" w:type="dxa"/>
            <w:shd w:val="clear" w:color="auto" w:fill="F7CAAC"/>
          </w:tcPr>
          <w:p w14:paraId="317ACB1F" w14:textId="77777777" w:rsidR="00FD3188" w:rsidRDefault="00FD3188" w:rsidP="000B5951">
            <w:pPr>
              <w:jc w:val="both"/>
              <w:rPr>
                <w:b/>
              </w:rPr>
            </w:pPr>
            <w:r>
              <w:rPr>
                <w:b/>
              </w:rPr>
              <w:t xml:space="preserve">Podpis </w:t>
            </w:r>
          </w:p>
        </w:tc>
        <w:tc>
          <w:tcPr>
            <w:tcW w:w="4536" w:type="dxa"/>
            <w:gridSpan w:val="8"/>
          </w:tcPr>
          <w:p w14:paraId="4ECF2B98" w14:textId="77777777" w:rsidR="00FD3188" w:rsidRDefault="00FD3188" w:rsidP="000B5951">
            <w:pPr>
              <w:jc w:val="both"/>
            </w:pPr>
          </w:p>
        </w:tc>
        <w:tc>
          <w:tcPr>
            <w:tcW w:w="786" w:type="dxa"/>
            <w:gridSpan w:val="2"/>
            <w:shd w:val="clear" w:color="auto" w:fill="F7CAAC"/>
          </w:tcPr>
          <w:p w14:paraId="7CC83D0F" w14:textId="77777777" w:rsidR="00FD3188" w:rsidRDefault="00FD3188" w:rsidP="000B5951">
            <w:pPr>
              <w:jc w:val="both"/>
            </w:pPr>
            <w:r>
              <w:rPr>
                <w:b/>
              </w:rPr>
              <w:t>datum</w:t>
            </w:r>
          </w:p>
        </w:tc>
        <w:tc>
          <w:tcPr>
            <w:tcW w:w="2019" w:type="dxa"/>
            <w:gridSpan w:val="4"/>
          </w:tcPr>
          <w:p w14:paraId="28DB564C" w14:textId="77777777" w:rsidR="00FD3188" w:rsidRDefault="00FD3188" w:rsidP="000B5951">
            <w:pPr>
              <w:jc w:val="both"/>
            </w:pPr>
          </w:p>
        </w:tc>
      </w:tr>
    </w:tbl>
    <w:p w14:paraId="34986B86" w14:textId="77777777" w:rsidR="00FD3188" w:rsidRDefault="00FD3188" w:rsidP="00FD3188"/>
    <w:p w14:paraId="5661D0F7" w14:textId="77777777" w:rsidR="00FD3188" w:rsidRDefault="00FD3188" w:rsidP="00FD3188">
      <w:pPr>
        <w:spacing w:after="160" w:line="259" w:lineRule="auto"/>
      </w:pPr>
      <w:r>
        <w:br w:type="page"/>
      </w:r>
    </w:p>
    <w:tbl>
      <w:tblPr>
        <w:tblW w:w="98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5"/>
        <w:gridCol w:w="284"/>
        <w:gridCol w:w="545"/>
        <w:gridCol w:w="1721"/>
        <w:gridCol w:w="143"/>
        <w:gridCol w:w="381"/>
        <w:gridCol w:w="186"/>
        <w:gridCol w:w="282"/>
        <w:gridCol w:w="994"/>
        <w:gridCol w:w="709"/>
        <w:gridCol w:w="77"/>
        <w:gridCol w:w="47"/>
        <w:gridCol w:w="585"/>
        <w:gridCol w:w="693"/>
        <w:gridCol w:w="694"/>
      </w:tblGrid>
      <w:tr w:rsidR="00FD3188" w14:paraId="1EF55E62" w14:textId="77777777" w:rsidTr="000B5951">
        <w:tc>
          <w:tcPr>
            <w:tcW w:w="9826" w:type="dxa"/>
            <w:gridSpan w:val="15"/>
            <w:tcBorders>
              <w:bottom w:val="double" w:sz="4" w:space="0" w:color="auto"/>
            </w:tcBorders>
            <w:shd w:val="clear" w:color="auto" w:fill="BDD6EE"/>
          </w:tcPr>
          <w:p w14:paraId="019A7E8B" w14:textId="77777777" w:rsidR="00FD3188" w:rsidRDefault="00FD3188" w:rsidP="000B5951">
            <w:pPr>
              <w:jc w:val="both"/>
              <w:rPr>
                <w:b/>
                <w:sz w:val="28"/>
              </w:rPr>
            </w:pPr>
            <w:r>
              <w:rPr>
                <w:b/>
                <w:sz w:val="28"/>
              </w:rPr>
              <w:lastRenderedPageBreak/>
              <w:t>C-I – Personální zabezpečení</w:t>
            </w:r>
          </w:p>
        </w:tc>
      </w:tr>
      <w:tr w:rsidR="00FD3188" w14:paraId="5A1F21FB" w14:textId="77777777" w:rsidTr="000B5951">
        <w:tc>
          <w:tcPr>
            <w:tcW w:w="2485" w:type="dxa"/>
            <w:tcBorders>
              <w:top w:val="double" w:sz="4" w:space="0" w:color="auto"/>
            </w:tcBorders>
            <w:shd w:val="clear" w:color="auto" w:fill="F7CAAC"/>
          </w:tcPr>
          <w:p w14:paraId="46329ECF" w14:textId="77777777" w:rsidR="00FD3188" w:rsidRDefault="00FD3188" w:rsidP="000B5951">
            <w:pPr>
              <w:jc w:val="both"/>
              <w:rPr>
                <w:b/>
              </w:rPr>
            </w:pPr>
            <w:r>
              <w:rPr>
                <w:b/>
              </w:rPr>
              <w:t>Vysoká škola</w:t>
            </w:r>
          </w:p>
        </w:tc>
        <w:tc>
          <w:tcPr>
            <w:tcW w:w="7341" w:type="dxa"/>
            <w:gridSpan w:val="14"/>
          </w:tcPr>
          <w:p w14:paraId="1F033BF0" w14:textId="77777777" w:rsidR="00FD3188" w:rsidRDefault="00FD3188" w:rsidP="000B5951">
            <w:pPr>
              <w:jc w:val="both"/>
            </w:pPr>
            <w:r w:rsidRPr="001B2AE1">
              <w:t>Univerzita Tomáše Bati ve Zlíně</w:t>
            </w:r>
          </w:p>
        </w:tc>
      </w:tr>
      <w:tr w:rsidR="00FD3188" w14:paraId="720A526D" w14:textId="77777777" w:rsidTr="000B5951">
        <w:tc>
          <w:tcPr>
            <w:tcW w:w="2485" w:type="dxa"/>
            <w:shd w:val="clear" w:color="auto" w:fill="F7CAAC"/>
          </w:tcPr>
          <w:p w14:paraId="77677212" w14:textId="77777777" w:rsidR="00FD3188" w:rsidRDefault="00FD3188" w:rsidP="000B5951">
            <w:pPr>
              <w:jc w:val="both"/>
              <w:rPr>
                <w:b/>
              </w:rPr>
            </w:pPr>
            <w:r>
              <w:rPr>
                <w:b/>
              </w:rPr>
              <w:t>Součást vysoké školy</w:t>
            </w:r>
          </w:p>
        </w:tc>
        <w:tc>
          <w:tcPr>
            <w:tcW w:w="7341" w:type="dxa"/>
            <w:gridSpan w:val="14"/>
          </w:tcPr>
          <w:p w14:paraId="56901F37" w14:textId="77777777" w:rsidR="00FD3188" w:rsidRDefault="00FD3188" w:rsidP="000B5951">
            <w:pPr>
              <w:jc w:val="both"/>
            </w:pPr>
            <w:r>
              <w:t>Fakulta logistiky a krizového řízení</w:t>
            </w:r>
          </w:p>
        </w:tc>
      </w:tr>
      <w:tr w:rsidR="00FD3188" w14:paraId="690DBABB" w14:textId="77777777" w:rsidTr="000B5951">
        <w:tc>
          <w:tcPr>
            <w:tcW w:w="2485" w:type="dxa"/>
            <w:shd w:val="clear" w:color="auto" w:fill="F7CAAC"/>
          </w:tcPr>
          <w:p w14:paraId="11090A73" w14:textId="77777777" w:rsidR="00FD3188" w:rsidRDefault="00FD3188" w:rsidP="000B5951">
            <w:pPr>
              <w:jc w:val="both"/>
              <w:rPr>
                <w:b/>
              </w:rPr>
            </w:pPr>
            <w:r>
              <w:rPr>
                <w:b/>
              </w:rPr>
              <w:t>Název studijního programu</w:t>
            </w:r>
          </w:p>
        </w:tc>
        <w:tc>
          <w:tcPr>
            <w:tcW w:w="7341" w:type="dxa"/>
            <w:gridSpan w:val="14"/>
          </w:tcPr>
          <w:p w14:paraId="22E29228" w14:textId="77777777" w:rsidR="00FD3188" w:rsidRDefault="00FD3188" w:rsidP="000B5951">
            <w:pPr>
              <w:jc w:val="both"/>
            </w:pPr>
            <w:r>
              <w:t>Risk Management</w:t>
            </w:r>
          </w:p>
        </w:tc>
      </w:tr>
      <w:tr w:rsidR="00FD3188" w14:paraId="31B8E965" w14:textId="77777777" w:rsidTr="000B5951">
        <w:tc>
          <w:tcPr>
            <w:tcW w:w="2485" w:type="dxa"/>
            <w:shd w:val="clear" w:color="auto" w:fill="F7CAAC"/>
          </w:tcPr>
          <w:p w14:paraId="4EC18C99" w14:textId="77777777" w:rsidR="00FD3188" w:rsidRDefault="00FD3188" w:rsidP="000B5951">
            <w:pPr>
              <w:jc w:val="both"/>
              <w:rPr>
                <w:b/>
              </w:rPr>
            </w:pPr>
            <w:r>
              <w:rPr>
                <w:b/>
              </w:rPr>
              <w:t>Jméno a příjmení</w:t>
            </w:r>
          </w:p>
        </w:tc>
        <w:tc>
          <w:tcPr>
            <w:tcW w:w="4536" w:type="dxa"/>
            <w:gridSpan w:val="8"/>
          </w:tcPr>
          <w:p w14:paraId="723B9C4D" w14:textId="77777777" w:rsidR="00FD3188" w:rsidRPr="00A42879" w:rsidRDefault="00FD3188" w:rsidP="000B5951">
            <w:pPr>
              <w:jc w:val="both"/>
              <w:rPr>
                <w:b/>
                <w:bCs/>
              </w:rPr>
            </w:pPr>
            <w:r>
              <w:rPr>
                <w:b/>
                <w:bCs/>
              </w:rPr>
              <w:t>Pavel Valášek</w:t>
            </w:r>
          </w:p>
        </w:tc>
        <w:tc>
          <w:tcPr>
            <w:tcW w:w="709" w:type="dxa"/>
            <w:shd w:val="clear" w:color="auto" w:fill="F7CAAC"/>
          </w:tcPr>
          <w:p w14:paraId="73E82430" w14:textId="77777777" w:rsidR="00FD3188" w:rsidRDefault="00FD3188" w:rsidP="000B5951">
            <w:pPr>
              <w:jc w:val="both"/>
              <w:rPr>
                <w:b/>
              </w:rPr>
            </w:pPr>
            <w:r>
              <w:rPr>
                <w:b/>
              </w:rPr>
              <w:t>Tituly</w:t>
            </w:r>
          </w:p>
        </w:tc>
        <w:tc>
          <w:tcPr>
            <w:tcW w:w="2096" w:type="dxa"/>
            <w:gridSpan w:val="5"/>
          </w:tcPr>
          <w:p w14:paraId="2BC14D22" w14:textId="77777777" w:rsidR="00FD3188" w:rsidRDefault="00FD3188" w:rsidP="000B5951">
            <w:r>
              <w:t xml:space="preserve">Ing. </w:t>
            </w:r>
          </w:p>
        </w:tc>
      </w:tr>
      <w:tr w:rsidR="00FD3188" w14:paraId="4D4E1831" w14:textId="77777777" w:rsidTr="000B5951">
        <w:tc>
          <w:tcPr>
            <w:tcW w:w="2485" w:type="dxa"/>
            <w:shd w:val="clear" w:color="auto" w:fill="F7CAAC"/>
          </w:tcPr>
          <w:p w14:paraId="1DDE8B94" w14:textId="77777777" w:rsidR="00FD3188" w:rsidRDefault="00FD3188" w:rsidP="000B5951">
            <w:pPr>
              <w:jc w:val="both"/>
              <w:rPr>
                <w:b/>
              </w:rPr>
            </w:pPr>
            <w:r>
              <w:rPr>
                <w:b/>
              </w:rPr>
              <w:t>Rok narození</w:t>
            </w:r>
          </w:p>
        </w:tc>
        <w:tc>
          <w:tcPr>
            <w:tcW w:w="829" w:type="dxa"/>
            <w:gridSpan w:val="2"/>
          </w:tcPr>
          <w:p w14:paraId="7D9D75F8" w14:textId="77777777" w:rsidR="00FD3188" w:rsidRDefault="00FD3188" w:rsidP="000B5951">
            <w:pPr>
              <w:jc w:val="both"/>
            </w:pPr>
            <w:r>
              <w:t>1991</w:t>
            </w:r>
          </w:p>
        </w:tc>
        <w:tc>
          <w:tcPr>
            <w:tcW w:w="1721" w:type="dxa"/>
            <w:shd w:val="clear" w:color="auto" w:fill="F7CAAC"/>
          </w:tcPr>
          <w:p w14:paraId="1CC396B1" w14:textId="77777777" w:rsidR="00FD3188" w:rsidRDefault="00FD3188" w:rsidP="000B5951">
            <w:pPr>
              <w:jc w:val="both"/>
              <w:rPr>
                <w:b/>
              </w:rPr>
            </w:pPr>
            <w:r>
              <w:rPr>
                <w:b/>
              </w:rPr>
              <w:t>typ vztahu k VŠ</w:t>
            </w:r>
          </w:p>
        </w:tc>
        <w:tc>
          <w:tcPr>
            <w:tcW w:w="992" w:type="dxa"/>
            <w:gridSpan w:val="4"/>
          </w:tcPr>
          <w:p w14:paraId="1678D7D9" w14:textId="77777777" w:rsidR="00FD3188" w:rsidRPr="00124859" w:rsidRDefault="00FD3188" w:rsidP="000B5951">
            <w:pPr>
              <w:jc w:val="both"/>
              <w:rPr>
                <w:i/>
                <w:iCs/>
              </w:rPr>
            </w:pPr>
            <w:r>
              <w:rPr>
                <w:i/>
                <w:iCs/>
              </w:rPr>
              <w:t>pp.</w:t>
            </w:r>
          </w:p>
        </w:tc>
        <w:tc>
          <w:tcPr>
            <w:tcW w:w="994" w:type="dxa"/>
            <w:shd w:val="clear" w:color="auto" w:fill="F7CAAC"/>
          </w:tcPr>
          <w:p w14:paraId="34FD679D" w14:textId="77777777" w:rsidR="00FD3188" w:rsidRDefault="00FD3188" w:rsidP="000B5951">
            <w:pPr>
              <w:jc w:val="both"/>
              <w:rPr>
                <w:b/>
              </w:rPr>
            </w:pPr>
            <w:r>
              <w:rPr>
                <w:b/>
              </w:rPr>
              <w:t>rozsah</w:t>
            </w:r>
          </w:p>
        </w:tc>
        <w:tc>
          <w:tcPr>
            <w:tcW w:w="709" w:type="dxa"/>
          </w:tcPr>
          <w:p w14:paraId="787CCC52" w14:textId="77777777" w:rsidR="00FD3188" w:rsidRDefault="00FD3188" w:rsidP="000B5951">
            <w:pPr>
              <w:jc w:val="both"/>
            </w:pPr>
            <w:r>
              <w:t>40</w:t>
            </w:r>
          </w:p>
        </w:tc>
        <w:tc>
          <w:tcPr>
            <w:tcW w:w="709" w:type="dxa"/>
            <w:gridSpan w:val="3"/>
            <w:shd w:val="clear" w:color="auto" w:fill="F7CAAC"/>
          </w:tcPr>
          <w:p w14:paraId="66B76145" w14:textId="77777777" w:rsidR="00FD3188" w:rsidRDefault="00FD3188" w:rsidP="000B5951">
            <w:pPr>
              <w:jc w:val="both"/>
              <w:rPr>
                <w:b/>
              </w:rPr>
            </w:pPr>
            <w:r>
              <w:rPr>
                <w:b/>
              </w:rPr>
              <w:t>do kdy</w:t>
            </w:r>
          </w:p>
        </w:tc>
        <w:tc>
          <w:tcPr>
            <w:tcW w:w="1387" w:type="dxa"/>
            <w:gridSpan w:val="2"/>
          </w:tcPr>
          <w:p w14:paraId="241B7B18" w14:textId="77777777" w:rsidR="00FD3188" w:rsidRDefault="00FD3188" w:rsidP="000B5951">
            <w:pPr>
              <w:jc w:val="both"/>
            </w:pPr>
            <w:r>
              <w:t>N</w:t>
            </w:r>
          </w:p>
        </w:tc>
      </w:tr>
      <w:tr w:rsidR="00FD3188" w14:paraId="558C9FBF" w14:textId="77777777" w:rsidTr="000B5951">
        <w:tc>
          <w:tcPr>
            <w:tcW w:w="5035" w:type="dxa"/>
            <w:gridSpan w:val="4"/>
            <w:shd w:val="clear" w:color="auto" w:fill="F7CAAC"/>
          </w:tcPr>
          <w:p w14:paraId="4802ECC9" w14:textId="77777777" w:rsidR="00FD3188" w:rsidRDefault="00FD3188" w:rsidP="000B5951">
            <w:pPr>
              <w:jc w:val="both"/>
              <w:rPr>
                <w:b/>
              </w:rPr>
            </w:pPr>
            <w:r>
              <w:rPr>
                <w:b/>
              </w:rPr>
              <w:t>Typ vztahu na součásti VŠ, která uskutečňuje st. program</w:t>
            </w:r>
          </w:p>
        </w:tc>
        <w:tc>
          <w:tcPr>
            <w:tcW w:w="992" w:type="dxa"/>
            <w:gridSpan w:val="4"/>
          </w:tcPr>
          <w:p w14:paraId="3342C4D2" w14:textId="77777777" w:rsidR="00FD3188" w:rsidRPr="00124859" w:rsidRDefault="00FD3188" w:rsidP="000B5951">
            <w:pPr>
              <w:jc w:val="both"/>
              <w:rPr>
                <w:i/>
                <w:iCs/>
              </w:rPr>
            </w:pPr>
            <w:r>
              <w:rPr>
                <w:i/>
                <w:iCs/>
              </w:rPr>
              <w:t>pp.</w:t>
            </w:r>
          </w:p>
        </w:tc>
        <w:tc>
          <w:tcPr>
            <w:tcW w:w="994" w:type="dxa"/>
            <w:shd w:val="clear" w:color="auto" w:fill="F7CAAC"/>
          </w:tcPr>
          <w:p w14:paraId="2385720D" w14:textId="77777777" w:rsidR="00FD3188" w:rsidRDefault="00FD3188" w:rsidP="000B5951">
            <w:pPr>
              <w:jc w:val="both"/>
              <w:rPr>
                <w:b/>
              </w:rPr>
            </w:pPr>
            <w:r>
              <w:rPr>
                <w:b/>
              </w:rPr>
              <w:t>rozsah</w:t>
            </w:r>
          </w:p>
        </w:tc>
        <w:tc>
          <w:tcPr>
            <w:tcW w:w="709" w:type="dxa"/>
          </w:tcPr>
          <w:p w14:paraId="51751452" w14:textId="77777777" w:rsidR="00FD3188" w:rsidRDefault="00FD3188" w:rsidP="000B5951">
            <w:pPr>
              <w:jc w:val="both"/>
            </w:pPr>
            <w:r>
              <w:t>40</w:t>
            </w:r>
          </w:p>
        </w:tc>
        <w:tc>
          <w:tcPr>
            <w:tcW w:w="709" w:type="dxa"/>
            <w:gridSpan w:val="3"/>
            <w:shd w:val="clear" w:color="auto" w:fill="F7CAAC"/>
          </w:tcPr>
          <w:p w14:paraId="13995F17" w14:textId="77777777" w:rsidR="00FD3188" w:rsidRDefault="00FD3188" w:rsidP="000B5951">
            <w:pPr>
              <w:jc w:val="both"/>
              <w:rPr>
                <w:b/>
              </w:rPr>
            </w:pPr>
            <w:r>
              <w:rPr>
                <w:b/>
              </w:rPr>
              <w:t>do kdy</w:t>
            </w:r>
          </w:p>
        </w:tc>
        <w:tc>
          <w:tcPr>
            <w:tcW w:w="1387" w:type="dxa"/>
            <w:gridSpan w:val="2"/>
          </w:tcPr>
          <w:p w14:paraId="7DE1ABE6" w14:textId="77777777" w:rsidR="00FD3188" w:rsidRDefault="00FD3188" w:rsidP="000B5951">
            <w:pPr>
              <w:jc w:val="both"/>
            </w:pPr>
            <w:r>
              <w:t>N</w:t>
            </w:r>
          </w:p>
        </w:tc>
      </w:tr>
      <w:tr w:rsidR="00FD3188" w14:paraId="10B4B591" w14:textId="77777777" w:rsidTr="000B5951">
        <w:tc>
          <w:tcPr>
            <w:tcW w:w="6027" w:type="dxa"/>
            <w:gridSpan w:val="8"/>
            <w:shd w:val="clear" w:color="auto" w:fill="F7CAAC"/>
          </w:tcPr>
          <w:p w14:paraId="0ED952B5"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4246A7F2" w14:textId="77777777" w:rsidR="00FD3188" w:rsidRDefault="00FD3188" w:rsidP="000B5951">
            <w:pPr>
              <w:jc w:val="both"/>
              <w:rPr>
                <w:b/>
              </w:rPr>
            </w:pPr>
            <w:r>
              <w:rPr>
                <w:b/>
              </w:rPr>
              <w:t>typ prac. vztahu</w:t>
            </w:r>
          </w:p>
        </w:tc>
        <w:tc>
          <w:tcPr>
            <w:tcW w:w="2096" w:type="dxa"/>
            <w:gridSpan w:val="5"/>
            <w:shd w:val="clear" w:color="auto" w:fill="F7CAAC"/>
          </w:tcPr>
          <w:p w14:paraId="2BA5BF9D" w14:textId="77777777" w:rsidR="00FD3188" w:rsidRDefault="00FD3188" w:rsidP="000B5951">
            <w:pPr>
              <w:jc w:val="both"/>
              <w:rPr>
                <w:b/>
              </w:rPr>
            </w:pPr>
            <w:r>
              <w:rPr>
                <w:b/>
              </w:rPr>
              <w:t>rozsah</w:t>
            </w:r>
          </w:p>
        </w:tc>
      </w:tr>
      <w:tr w:rsidR="00FD3188" w14:paraId="78BC68D5" w14:textId="77777777" w:rsidTr="000B5951">
        <w:tc>
          <w:tcPr>
            <w:tcW w:w="6027" w:type="dxa"/>
            <w:gridSpan w:val="8"/>
          </w:tcPr>
          <w:p w14:paraId="7FA632BF" w14:textId="77777777" w:rsidR="00FD3188" w:rsidRDefault="00FD3188" w:rsidP="000B5951">
            <w:pPr>
              <w:jc w:val="both"/>
            </w:pPr>
          </w:p>
        </w:tc>
        <w:tc>
          <w:tcPr>
            <w:tcW w:w="1703" w:type="dxa"/>
            <w:gridSpan w:val="2"/>
          </w:tcPr>
          <w:p w14:paraId="25F5B6A2" w14:textId="77777777" w:rsidR="00FD3188" w:rsidRPr="00A42879" w:rsidRDefault="00FD3188" w:rsidP="000B5951">
            <w:pPr>
              <w:jc w:val="both"/>
              <w:rPr>
                <w:i/>
                <w:iCs/>
              </w:rPr>
            </w:pPr>
          </w:p>
        </w:tc>
        <w:tc>
          <w:tcPr>
            <w:tcW w:w="2096" w:type="dxa"/>
            <w:gridSpan w:val="5"/>
          </w:tcPr>
          <w:p w14:paraId="5E6C3865" w14:textId="77777777" w:rsidR="00FD3188" w:rsidRDefault="00FD3188" w:rsidP="000B5951">
            <w:pPr>
              <w:jc w:val="both"/>
            </w:pPr>
          </w:p>
        </w:tc>
      </w:tr>
      <w:tr w:rsidR="00FD3188" w14:paraId="7FA5507C" w14:textId="77777777" w:rsidTr="000B5951">
        <w:tc>
          <w:tcPr>
            <w:tcW w:w="6027" w:type="dxa"/>
            <w:gridSpan w:val="8"/>
          </w:tcPr>
          <w:p w14:paraId="6F0EB407" w14:textId="77777777" w:rsidR="00FD3188" w:rsidRDefault="00FD3188" w:rsidP="000B5951">
            <w:pPr>
              <w:jc w:val="both"/>
            </w:pPr>
          </w:p>
        </w:tc>
        <w:tc>
          <w:tcPr>
            <w:tcW w:w="1703" w:type="dxa"/>
            <w:gridSpan w:val="2"/>
          </w:tcPr>
          <w:p w14:paraId="221D6C1A" w14:textId="77777777" w:rsidR="00FD3188" w:rsidRDefault="00FD3188" w:rsidP="000B5951">
            <w:pPr>
              <w:jc w:val="both"/>
            </w:pPr>
          </w:p>
        </w:tc>
        <w:tc>
          <w:tcPr>
            <w:tcW w:w="2096" w:type="dxa"/>
            <w:gridSpan w:val="5"/>
          </w:tcPr>
          <w:p w14:paraId="5DC8E926" w14:textId="77777777" w:rsidR="00FD3188" w:rsidRDefault="00FD3188" w:rsidP="000B5951">
            <w:pPr>
              <w:jc w:val="both"/>
            </w:pPr>
          </w:p>
        </w:tc>
      </w:tr>
      <w:tr w:rsidR="00FD3188" w14:paraId="1B2F5E1F" w14:textId="77777777" w:rsidTr="000B5951">
        <w:tc>
          <w:tcPr>
            <w:tcW w:w="6027" w:type="dxa"/>
            <w:gridSpan w:val="8"/>
          </w:tcPr>
          <w:p w14:paraId="040DA4A7" w14:textId="77777777" w:rsidR="00FD3188" w:rsidRDefault="00FD3188" w:rsidP="000B5951">
            <w:pPr>
              <w:jc w:val="both"/>
            </w:pPr>
          </w:p>
        </w:tc>
        <w:tc>
          <w:tcPr>
            <w:tcW w:w="1703" w:type="dxa"/>
            <w:gridSpan w:val="2"/>
          </w:tcPr>
          <w:p w14:paraId="1A725B09" w14:textId="77777777" w:rsidR="00FD3188" w:rsidRDefault="00FD3188" w:rsidP="000B5951">
            <w:pPr>
              <w:jc w:val="both"/>
            </w:pPr>
          </w:p>
        </w:tc>
        <w:tc>
          <w:tcPr>
            <w:tcW w:w="2096" w:type="dxa"/>
            <w:gridSpan w:val="5"/>
          </w:tcPr>
          <w:p w14:paraId="301B1CDF" w14:textId="77777777" w:rsidR="00FD3188" w:rsidRDefault="00FD3188" w:rsidP="000B5951">
            <w:pPr>
              <w:jc w:val="both"/>
            </w:pPr>
          </w:p>
        </w:tc>
      </w:tr>
      <w:tr w:rsidR="00FD3188" w14:paraId="67A4EB80" w14:textId="77777777" w:rsidTr="000B5951">
        <w:tc>
          <w:tcPr>
            <w:tcW w:w="6027" w:type="dxa"/>
            <w:gridSpan w:val="8"/>
          </w:tcPr>
          <w:p w14:paraId="033A8D34" w14:textId="77777777" w:rsidR="00FD3188" w:rsidRDefault="00FD3188" w:rsidP="000B5951">
            <w:pPr>
              <w:jc w:val="both"/>
            </w:pPr>
          </w:p>
        </w:tc>
        <w:tc>
          <w:tcPr>
            <w:tcW w:w="1703" w:type="dxa"/>
            <w:gridSpan w:val="2"/>
          </w:tcPr>
          <w:p w14:paraId="7847B15E" w14:textId="77777777" w:rsidR="00FD3188" w:rsidRDefault="00FD3188" w:rsidP="000B5951">
            <w:pPr>
              <w:jc w:val="both"/>
            </w:pPr>
          </w:p>
        </w:tc>
        <w:tc>
          <w:tcPr>
            <w:tcW w:w="2096" w:type="dxa"/>
            <w:gridSpan w:val="5"/>
          </w:tcPr>
          <w:p w14:paraId="716C6D2A" w14:textId="77777777" w:rsidR="00FD3188" w:rsidRDefault="00FD3188" w:rsidP="000B5951">
            <w:pPr>
              <w:jc w:val="both"/>
            </w:pPr>
          </w:p>
        </w:tc>
      </w:tr>
      <w:tr w:rsidR="00FD3188" w14:paraId="32DECD1E" w14:textId="77777777" w:rsidTr="000B5951">
        <w:tc>
          <w:tcPr>
            <w:tcW w:w="9826" w:type="dxa"/>
            <w:gridSpan w:val="15"/>
            <w:shd w:val="clear" w:color="auto" w:fill="F7CAAC"/>
          </w:tcPr>
          <w:p w14:paraId="3CEB8875"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77E00931" w14:textId="77777777" w:rsidTr="000B5951">
        <w:trPr>
          <w:trHeight w:val="1417"/>
        </w:trPr>
        <w:tc>
          <w:tcPr>
            <w:tcW w:w="9826" w:type="dxa"/>
            <w:gridSpan w:val="15"/>
            <w:tcBorders>
              <w:top w:val="nil"/>
            </w:tcBorders>
          </w:tcPr>
          <w:p w14:paraId="286FBEDB" w14:textId="77777777" w:rsidR="00FD3188" w:rsidRDefault="00FD3188" w:rsidP="000B5951">
            <w:pPr>
              <w:jc w:val="both"/>
            </w:pPr>
            <w:r>
              <w:t>Cyber Security  –  přednášející (43 %), cvičící (100 %)</w:t>
            </w:r>
          </w:p>
          <w:p w14:paraId="61F9B1EC" w14:textId="77777777" w:rsidR="00FD3188" w:rsidRDefault="00FD3188" w:rsidP="000B5951">
            <w:pPr>
              <w:jc w:val="both"/>
            </w:pPr>
            <w:r>
              <w:t>Informatics – cvičící (50 %)</w:t>
            </w:r>
          </w:p>
          <w:p w14:paraId="432B86D2" w14:textId="1EC2A93C" w:rsidR="00FD3188" w:rsidRPr="002827C6" w:rsidRDefault="00FD3188" w:rsidP="000B5951">
            <w:pPr>
              <w:jc w:val="both"/>
            </w:pPr>
            <w:del w:id="4348" w:author="Eva Skýbová" w:date="2024-05-15T10:04:00Z">
              <w:r w:rsidDel="004179F3">
                <w:delText>Open Data, Spatial Science and Digital Security – přednášející (21,5 %), cvičící (25 %)</w:delText>
              </w:r>
            </w:del>
          </w:p>
        </w:tc>
      </w:tr>
      <w:tr w:rsidR="00FD3188" w14:paraId="31B410A1" w14:textId="77777777" w:rsidTr="000B5951">
        <w:trPr>
          <w:trHeight w:val="340"/>
        </w:trPr>
        <w:tc>
          <w:tcPr>
            <w:tcW w:w="9826" w:type="dxa"/>
            <w:gridSpan w:val="15"/>
            <w:tcBorders>
              <w:top w:val="nil"/>
            </w:tcBorders>
            <w:shd w:val="clear" w:color="auto" w:fill="FBD4B4"/>
          </w:tcPr>
          <w:p w14:paraId="68CD9402"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5B7D0F05" w14:textId="77777777" w:rsidTr="000B5951">
        <w:trPr>
          <w:trHeight w:val="340"/>
        </w:trPr>
        <w:tc>
          <w:tcPr>
            <w:tcW w:w="2769" w:type="dxa"/>
            <w:gridSpan w:val="2"/>
            <w:tcBorders>
              <w:top w:val="nil"/>
            </w:tcBorders>
          </w:tcPr>
          <w:p w14:paraId="63EECCA6"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5B2DE62D"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0AE43F71" w14:textId="77777777" w:rsidR="00FD3188" w:rsidRPr="002827C6" w:rsidRDefault="00FD3188" w:rsidP="000B5951">
            <w:pPr>
              <w:jc w:val="both"/>
              <w:rPr>
                <w:b/>
              </w:rPr>
            </w:pPr>
            <w:r w:rsidRPr="002827C6">
              <w:rPr>
                <w:b/>
              </w:rPr>
              <w:t>Sem.</w:t>
            </w:r>
          </w:p>
        </w:tc>
        <w:tc>
          <w:tcPr>
            <w:tcW w:w="2109" w:type="dxa"/>
            <w:gridSpan w:val="5"/>
            <w:tcBorders>
              <w:top w:val="nil"/>
            </w:tcBorders>
          </w:tcPr>
          <w:p w14:paraId="71628586"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6BA95DB6"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6129698A" w14:textId="77777777" w:rsidTr="000B5951">
        <w:trPr>
          <w:trHeight w:val="285"/>
        </w:trPr>
        <w:tc>
          <w:tcPr>
            <w:tcW w:w="2769" w:type="dxa"/>
            <w:gridSpan w:val="2"/>
            <w:tcBorders>
              <w:top w:val="nil"/>
            </w:tcBorders>
          </w:tcPr>
          <w:p w14:paraId="67B60F0D" w14:textId="77777777" w:rsidR="00FD3188" w:rsidRPr="009B6531" w:rsidRDefault="00FD3188" w:rsidP="000B5951">
            <w:pPr>
              <w:jc w:val="both"/>
            </w:pPr>
          </w:p>
        </w:tc>
        <w:tc>
          <w:tcPr>
            <w:tcW w:w="2409" w:type="dxa"/>
            <w:gridSpan w:val="3"/>
            <w:tcBorders>
              <w:top w:val="nil"/>
            </w:tcBorders>
          </w:tcPr>
          <w:p w14:paraId="4E6C5690" w14:textId="77777777" w:rsidR="00FD3188" w:rsidRPr="009B6531" w:rsidRDefault="00FD3188" w:rsidP="000B5951">
            <w:pPr>
              <w:jc w:val="both"/>
            </w:pPr>
          </w:p>
        </w:tc>
        <w:tc>
          <w:tcPr>
            <w:tcW w:w="567" w:type="dxa"/>
            <w:gridSpan w:val="2"/>
            <w:tcBorders>
              <w:top w:val="nil"/>
            </w:tcBorders>
          </w:tcPr>
          <w:p w14:paraId="2D41C148" w14:textId="77777777" w:rsidR="00FD3188" w:rsidRPr="009B6531" w:rsidRDefault="00FD3188" w:rsidP="000B5951">
            <w:pPr>
              <w:jc w:val="both"/>
            </w:pPr>
          </w:p>
        </w:tc>
        <w:tc>
          <w:tcPr>
            <w:tcW w:w="2109" w:type="dxa"/>
            <w:gridSpan w:val="5"/>
            <w:tcBorders>
              <w:top w:val="nil"/>
            </w:tcBorders>
          </w:tcPr>
          <w:p w14:paraId="4EA0C15F" w14:textId="77777777" w:rsidR="00FD3188" w:rsidRPr="009B6531" w:rsidRDefault="00FD3188" w:rsidP="000B5951"/>
        </w:tc>
        <w:tc>
          <w:tcPr>
            <w:tcW w:w="1972" w:type="dxa"/>
            <w:gridSpan w:val="3"/>
            <w:tcBorders>
              <w:top w:val="nil"/>
            </w:tcBorders>
          </w:tcPr>
          <w:p w14:paraId="082727AA" w14:textId="77777777" w:rsidR="00FD3188" w:rsidRPr="009B6531" w:rsidRDefault="00FD3188" w:rsidP="000B5951">
            <w:pPr>
              <w:jc w:val="both"/>
            </w:pPr>
          </w:p>
        </w:tc>
      </w:tr>
      <w:tr w:rsidR="00FD3188" w14:paraId="7772C9C8" w14:textId="77777777" w:rsidTr="000B5951">
        <w:trPr>
          <w:trHeight w:val="284"/>
        </w:trPr>
        <w:tc>
          <w:tcPr>
            <w:tcW w:w="2769" w:type="dxa"/>
            <w:gridSpan w:val="2"/>
            <w:tcBorders>
              <w:top w:val="nil"/>
            </w:tcBorders>
          </w:tcPr>
          <w:p w14:paraId="0CC2C999" w14:textId="77777777" w:rsidR="00FD3188" w:rsidRPr="009B6531" w:rsidRDefault="00FD3188" w:rsidP="000B5951">
            <w:pPr>
              <w:jc w:val="both"/>
            </w:pPr>
          </w:p>
        </w:tc>
        <w:tc>
          <w:tcPr>
            <w:tcW w:w="2409" w:type="dxa"/>
            <w:gridSpan w:val="3"/>
            <w:tcBorders>
              <w:top w:val="nil"/>
            </w:tcBorders>
          </w:tcPr>
          <w:p w14:paraId="27BCACBA" w14:textId="77777777" w:rsidR="00FD3188" w:rsidRPr="009B6531" w:rsidRDefault="00FD3188" w:rsidP="000B5951">
            <w:pPr>
              <w:jc w:val="both"/>
            </w:pPr>
          </w:p>
        </w:tc>
        <w:tc>
          <w:tcPr>
            <w:tcW w:w="567" w:type="dxa"/>
            <w:gridSpan w:val="2"/>
            <w:tcBorders>
              <w:top w:val="nil"/>
            </w:tcBorders>
          </w:tcPr>
          <w:p w14:paraId="0C3B339D" w14:textId="77777777" w:rsidR="00FD3188" w:rsidRPr="009B6531" w:rsidRDefault="00FD3188" w:rsidP="000B5951">
            <w:pPr>
              <w:jc w:val="both"/>
            </w:pPr>
          </w:p>
        </w:tc>
        <w:tc>
          <w:tcPr>
            <w:tcW w:w="2109" w:type="dxa"/>
            <w:gridSpan w:val="5"/>
            <w:tcBorders>
              <w:top w:val="nil"/>
            </w:tcBorders>
          </w:tcPr>
          <w:p w14:paraId="5637D1EB" w14:textId="77777777" w:rsidR="00FD3188" w:rsidRPr="009B6531" w:rsidRDefault="00FD3188" w:rsidP="000B5951"/>
        </w:tc>
        <w:tc>
          <w:tcPr>
            <w:tcW w:w="1972" w:type="dxa"/>
            <w:gridSpan w:val="3"/>
            <w:tcBorders>
              <w:top w:val="nil"/>
            </w:tcBorders>
          </w:tcPr>
          <w:p w14:paraId="367D13F1" w14:textId="77777777" w:rsidR="00FD3188" w:rsidRPr="009B6531" w:rsidRDefault="00FD3188" w:rsidP="000B5951">
            <w:pPr>
              <w:jc w:val="both"/>
            </w:pPr>
          </w:p>
        </w:tc>
      </w:tr>
      <w:tr w:rsidR="00FD3188" w14:paraId="34066CE8" w14:textId="77777777" w:rsidTr="000B5951">
        <w:trPr>
          <w:trHeight w:val="284"/>
        </w:trPr>
        <w:tc>
          <w:tcPr>
            <w:tcW w:w="2769" w:type="dxa"/>
            <w:gridSpan w:val="2"/>
            <w:tcBorders>
              <w:top w:val="nil"/>
            </w:tcBorders>
          </w:tcPr>
          <w:p w14:paraId="09B3F791" w14:textId="77777777" w:rsidR="00FD3188" w:rsidRPr="009B6531" w:rsidRDefault="00FD3188" w:rsidP="000B5951">
            <w:pPr>
              <w:jc w:val="both"/>
            </w:pPr>
          </w:p>
        </w:tc>
        <w:tc>
          <w:tcPr>
            <w:tcW w:w="2409" w:type="dxa"/>
            <w:gridSpan w:val="3"/>
            <w:tcBorders>
              <w:top w:val="nil"/>
            </w:tcBorders>
          </w:tcPr>
          <w:p w14:paraId="582D3D88" w14:textId="77777777" w:rsidR="00FD3188" w:rsidRPr="009B6531" w:rsidRDefault="00FD3188" w:rsidP="000B5951">
            <w:pPr>
              <w:jc w:val="both"/>
            </w:pPr>
          </w:p>
        </w:tc>
        <w:tc>
          <w:tcPr>
            <w:tcW w:w="567" w:type="dxa"/>
            <w:gridSpan w:val="2"/>
            <w:tcBorders>
              <w:top w:val="nil"/>
            </w:tcBorders>
          </w:tcPr>
          <w:p w14:paraId="5A9E6BA9" w14:textId="77777777" w:rsidR="00FD3188" w:rsidRPr="009B6531" w:rsidRDefault="00FD3188" w:rsidP="000B5951">
            <w:pPr>
              <w:jc w:val="both"/>
            </w:pPr>
          </w:p>
        </w:tc>
        <w:tc>
          <w:tcPr>
            <w:tcW w:w="2109" w:type="dxa"/>
            <w:gridSpan w:val="5"/>
            <w:tcBorders>
              <w:top w:val="nil"/>
            </w:tcBorders>
          </w:tcPr>
          <w:p w14:paraId="0A9529C2" w14:textId="77777777" w:rsidR="00FD3188" w:rsidRPr="009B6531" w:rsidRDefault="00FD3188" w:rsidP="000B5951"/>
        </w:tc>
        <w:tc>
          <w:tcPr>
            <w:tcW w:w="1972" w:type="dxa"/>
            <w:gridSpan w:val="3"/>
            <w:tcBorders>
              <w:top w:val="nil"/>
            </w:tcBorders>
          </w:tcPr>
          <w:p w14:paraId="176FB884" w14:textId="77777777" w:rsidR="00FD3188" w:rsidRPr="009B6531" w:rsidRDefault="00FD3188" w:rsidP="000B5951">
            <w:pPr>
              <w:jc w:val="both"/>
            </w:pPr>
          </w:p>
        </w:tc>
      </w:tr>
      <w:tr w:rsidR="00FD3188" w14:paraId="5F3C12B4" w14:textId="77777777" w:rsidTr="000B5951">
        <w:trPr>
          <w:trHeight w:val="284"/>
        </w:trPr>
        <w:tc>
          <w:tcPr>
            <w:tcW w:w="2769" w:type="dxa"/>
            <w:gridSpan w:val="2"/>
            <w:tcBorders>
              <w:top w:val="nil"/>
            </w:tcBorders>
          </w:tcPr>
          <w:p w14:paraId="758CC8A9" w14:textId="77777777" w:rsidR="00FD3188" w:rsidRPr="009B6531" w:rsidRDefault="00FD3188" w:rsidP="000B5951">
            <w:pPr>
              <w:jc w:val="both"/>
            </w:pPr>
          </w:p>
        </w:tc>
        <w:tc>
          <w:tcPr>
            <w:tcW w:w="2409" w:type="dxa"/>
            <w:gridSpan w:val="3"/>
            <w:tcBorders>
              <w:top w:val="nil"/>
            </w:tcBorders>
          </w:tcPr>
          <w:p w14:paraId="34FAE711" w14:textId="77777777" w:rsidR="00FD3188" w:rsidRPr="009B6531" w:rsidRDefault="00FD3188" w:rsidP="000B5951">
            <w:pPr>
              <w:jc w:val="both"/>
            </w:pPr>
          </w:p>
        </w:tc>
        <w:tc>
          <w:tcPr>
            <w:tcW w:w="567" w:type="dxa"/>
            <w:gridSpan w:val="2"/>
            <w:tcBorders>
              <w:top w:val="nil"/>
            </w:tcBorders>
          </w:tcPr>
          <w:p w14:paraId="187F51C4" w14:textId="77777777" w:rsidR="00FD3188" w:rsidRPr="009B6531" w:rsidRDefault="00FD3188" w:rsidP="000B5951">
            <w:pPr>
              <w:jc w:val="both"/>
            </w:pPr>
          </w:p>
        </w:tc>
        <w:tc>
          <w:tcPr>
            <w:tcW w:w="2109" w:type="dxa"/>
            <w:gridSpan w:val="5"/>
            <w:tcBorders>
              <w:top w:val="nil"/>
            </w:tcBorders>
          </w:tcPr>
          <w:p w14:paraId="677096D4" w14:textId="77777777" w:rsidR="00FD3188" w:rsidRPr="009B6531" w:rsidRDefault="00FD3188" w:rsidP="000B5951"/>
        </w:tc>
        <w:tc>
          <w:tcPr>
            <w:tcW w:w="1972" w:type="dxa"/>
            <w:gridSpan w:val="3"/>
            <w:tcBorders>
              <w:top w:val="nil"/>
            </w:tcBorders>
          </w:tcPr>
          <w:p w14:paraId="65573FEB" w14:textId="77777777" w:rsidR="00FD3188" w:rsidRPr="009B6531" w:rsidRDefault="00FD3188" w:rsidP="000B5951">
            <w:pPr>
              <w:jc w:val="both"/>
            </w:pPr>
          </w:p>
        </w:tc>
      </w:tr>
      <w:tr w:rsidR="00FD3188" w14:paraId="336BAA46" w14:textId="77777777" w:rsidTr="000B5951">
        <w:trPr>
          <w:trHeight w:val="284"/>
        </w:trPr>
        <w:tc>
          <w:tcPr>
            <w:tcW w:w="2769" w:type="dxa"/>
            <w:gridSpan w:val="2"/>
            <w:tcBorders>
              <w:top w:val="nil"/>
            </w:tcBorders>
          </w:tcPr>
          <w:p w14:paraId="1EA678A8" w14:textId="77777777" w:rsidR="00FD3188" w:rsidRPr="009B6531" w:rsidRDefault="00FD3188" w:rsidP="000B5951">
            <w:pPr>
              <w:jc w:val="both"/>
            </w:pPr>
          </w:p>
        </w:tc>
        <w:tc>
          <w:tcPr>
            <w:tcW w:w="2409" w:type="dxa"/>
            <w:gridSpan w:val="3"/>
            <w:tcBorders>
              <w:top w:val="nil"/>
            </w:tcBorders>
          </w:tcPr>
          <w:p w14:paraId="736F82C5" w14:textId="77777777" w:rsidR="00FD3188" w:rsidRPr="009B6531" w:rsidRDefault="00FD3188" w:rsidP="000B5951">
            <w:pPr>
              <w:jc w:val="both"/>
            </w:pPr>
          </w:p>
        </w:tc>
        <w:tc>
          <w:tcPr>
            <w:tcW w:w="567" w:type="dxa"/>
            <w:gridSpan w:val="2"/>
            <w:tcBorders>
              <w:top w:val="nil"/>
            </w:tcBorders>
          </w:tcPr>
          <w:p w14:paraId="17F8B32F" w14:textId="77777777" w:rsidR="00FD3188" w:rsidRPr="009B6531" w:rsidRDefault="00FD3188" w:rsidP="000B5951">
            <w:pPr>
              <w:jc w:val="both"/>
            </w:pPr>
          </w:p>
        </w:tc>
        <w:tc>
          <w:tcPr>
            <w:tcW w:w="2109" w:type="dxa"/>
            <w:gridSpan w:val="5"/>
            <w:tcBorders>
              <w:top w:val="nil"/>
            </w:tcBorders>
          </w:tcPr>
          <w:p w14:paraId="3AFED00A" w14:textId="77777777" w:rsidR="00FD3188" w:rsidRPr="009B6531" w:rsidRDefault="00FD3188" w:rsidP="000B5951"/>
        </w:tc>
        <w:tc>
          <w:tcPr>
            <w:tcW w:w="1972" w:type="dxa"/>
            <w:gridSpan w:val="3"/>
            <w:tcBorders>
              <w:top w:val="nil"/>
            </w:tcBorders>
          </w:tcPr>
          <w:p w14:paraId="5C7FF1CA" w14:textId="77777777" w:rsidR="00FD3188" w:rsidRPr="009B6531" w:rsidRDefault="00FD3188" w:rsidP="000B5951">
            <w:pPr>
              <w:jc w:val="both"/>
            </w:pPr>
          </w:p>
        </w:tc>
      </w:tr>
      <w:tr w:rsidR="00FD3188" w14:paraId="12C6A5CD" w14:textId="77777777" w:rsidTr="000B5951">
        <w:trPr>
          <w:trHeight w:val="284"/>
        </w:trPr>
        <w:tc>
          <w:tcPr>
            <w:tcW w:w="2769" w:type="dxa"/>
            <w:gridSpan w:val="2"/>
            <w:tcBorders>
              <w:top w:val="nil"/>
            </w:tcBorders>
          </w:tcPr>
          <w:p w14:paraId="44701BBE" w14:textId="77777777" w:rsidR="00FD3188" w:rsidRDefault="00FD3188" w:rsidP="000B5951">
            <w:pPr>
              <w:jc w:val="both"/>
            </w:pPr>
          </w:p>
        </w:tc>
        <w:tc>
          <w:tcPr>
            <w:tcW w:w="2409" w:type="dxa"/>
            <w:gridSpan w:val="3"/>
            <w:tcBorders>
              <w:top w:val="nil"/>
            </w:tcBorders>
          </w:tcPr>
          <w:p w14:paraId="1BE51979" w14:textId="77777777" w:rsidR="00FD3188" w:rsidRDefault="00FD3188" w:rsidP="000B5951">
            <w:pPr>
              <w:jc w:val="both"/>
            </w:pPr>
          </w:p>
        </w:tc>
        <w:tc>
          <w:tcPr>
            <w:tcW w:w="567" w:type="dxa"/>
            <w:gridSpan w:val="2"/>
            <w:tcBorders>
              <w:top w:val="nil"/>
            </w:tcBorders>
          </w:tcPr>
          <w:p w14:paraId="3F0EFB71" w14:textId="77777777" w:rsidR="00FD3188" w:rsidRDefault="00FD3188" w:rsidP="000B5951">
            <w:pPr>
              <w:jc w:val="both"/>
            </w:pPr>
          </w:p>
        </w:tc>
        <w:tc>
          <w:tcPr>
            <w:tcW w:w="2109" w:type="dxa"/>
            <w:gridSpan w:val="5"/>
            <w:tcBorders>
              <w:top w:val="nil"/>
            </w:tcBorders>
          </w:tcPr>
          <w:p w14:paraId="3CD0F8A4" w14:textId="77777777" w:rsidR="00FD3188" w:rsidRDefault="00FD3188" w:rsidP="000B5951">
            <w:pPr>
              <w:jc w:val="both"/>
            </w:pPr>
          </w:p>
        </w:tc>
        <w:tc>
          <w:tcPr>
            <w:tcW w:w="1972" w:type="dxa"/>
            <w:gridSpan w:val="3"/>
            <w:tcBorders>
              <w:top w:val="nil"/>
            </w:tcBorders>
          </w:tcPr>
          <w:p w14:paraId="37DF7635" w14:textId="77777777" w:rsidR="00FD3188" w:rsidRPr="009B6531" w:rsidRDefault="00FD3188" w:rsidP="000B5951">
            <w:pPr>
              <w:jc w:val="both"/>
            </w:pPr>
          </w:p>
        </w:tc>
      </w:tr>
      <w:tr w:rsidR="00FD3188" w14:paraId="6B73D587" w14:textId="77777777" w:rsidTr="000B5951">
        <w:tc>
          <w:tcPr>
            <w:tcW w:w="9826" w:type="dxa"/>
            <w:gridSpan w:val="15"/>
            <w:shd w:val="clear" w:color="auto" w:fill="F7CAAC"/>
          </w:tcPr>
          <w:p w14:paraId="69D35514" w14:textId="77777777" w:rsidR="00FD3188" w:rsidRDefault="00FD3188" w:rsidP="000B5951">
            <w:pPr>
              <w:jc w:val="both"/>
            </w:pPr>
            <w:r>
              <w:rPr>
                <w:b/>
              </w:rPr>
              <w:t>Údaje o vzdělání na VŠ</w:t>
            </w:r>
          </w:p>
        </w:tc>
      </w:tr>
      <w:tr w:rsidR="00FD3188" w14:paraId="3C8404CB" w14:textId="77777777" w:rsidTr="000B5951">
        <w:trPr>
          <w:trHeight w:val="1020"/>
        </w:trPr>
        <w:tc>
          <w:tcPr>
            <w:tcW w:w="9826" w:type="dxa"/>
            <w:gridSpan w:val="15"/>
          </w:tcPr>
          <w:p w14:paraId="55D38025" w14:textId="77777777" w:rsidR="00FD3188" w:rsidRDefault="00FD3188" w:rsidP="000B5951">
            <w:pPr>
              <w:jc w:val="both"/>
              <w:rPr>
                <w:bCs/>
              </w:rPr>
            </w:pPr>
            <w:r w:rsidRPr="00BD3262">
              <w:rPr>
                <w:bCs/>
              </w:rPr>
              <w:t>2016</w:t>
            </w:r>
            <w:r>
              <w:rPr>
                <w:bCs/>
              </w:rPr>
              <w:t xml:space="preserve">-dosud: doktor (Ph.D.), </w:t>
            </w:r>
            <w:r w:rsidRPr="00BD3262">
              <w:rPr>
                <w:bCs/>
              </w:rPr>
              <w:t xml:space="preserve"> </w:t>
            </w:r>
            <w:r>
              <w:rPr>
                <w:bCs/>
              </w:rPr>
              <w:t xml:space="preserve">studijní program Bezpečnostní technologie, systémy a management, </w:t>
            </w:r>
            <w:r w:rsidRPr="00BD3262">
              <w:rPr>
                <w:bCs/>
              </w:rPr>
              <w:t>Univerzita Tomáše Bati ve Zlíně</w:t>
            </w:r>
          </w:p>
          <w:p w14:paraId="2DE7FF0F" w14:textId="77777777" w:rsidR="00FD3188" w:rsidRPr="00BD3262" w:rsidRDefault="00FD3188" w:rsidP="000B5951">
            <w:pPr>
              <w:jc w:val="both"/>
              <w:rPr>
                <w:bCs/>
              </w:rPr>
            </w:pPr>
            <w:r w:rsidRPr="00BD3262">
              <w:rPr>
                <w:bCs/>
              </w:rPr>
              <w:t>2016</w:t>
            </w:r>
            <w:r>
              <w:rPr>
                <w:bCs/>
              </w:rPr>
              <w:t xml:space="preserve"> – inženýr (Ing.), studijní program</w:t>
            </w:r>
            <w:r w:rsidRPr="00BD3262">
              <w:rPr>
                <w:bCs/>
              </w:rPr>
              <w:t>:"Bezpečnostní technologie, systémy a</w:t>
            </w:r>
            <w:r>
              <w:rPr>
                <w:bCs/>
              </w:rPr>
              <w:t xml:space="preserve"> </w:t>
            </w:r>
            <w:r w:rsidRPr="00BD3262">
              <w:rPr>
                <w:bCs/>
              </w:rPr>
              <w:t>management" Univerzita Tomáše Bati ve Zlíně</w:t>
            </w:r>
            <w:r>
              <w:rPr>
                <w:bCs/>
              </w:rPr>
              <w:t>.</w:t>
            </w:r>
          </w:p>
          <w:p w14:paraId="3830A057" w14:textId="77777777" w:rsidR="00FD3188" w:rsidRPr="006E5EE7" w:rsidRDefault="00FD3188" w:rsidP="000B5951">
            <w:pPr>
              <w:jc w:val="both"/>
              <w:rPr>
                <w:bCs/>
              </w:rPr>
            </w:pPr>
          </w:p>
        </w:tc>
      </w:tr>
      <w:tr w:rsidR="00FD3188" w14:paraId="5D07DD6A" w14:textId="77777777" w:rsidTr="000B5951">
        <w:tc>
          <w:tcPr>
            <w:tcW w:w="9826" w:type="dxa"/>
            <w:gridSpan w:val="15"/>
            <w:shd w:val="clear" w:color="auto" w:fill="F7CAAC"/>
          </w:tcPr>
          <w:p w14:paraId="2FB8BBC2" w14:textId="77777777" w:rsidR="00FD3188" w:rsidRDefault="00FD3188" w:rsidP="000B5951">
            <w:pPr>
              <w:jc w:val="both"/>
              <w:rPr>
                <w:b/>
              </w:rPr>
            </w:pPr>
            <w:r>
              <w:rPr>
                <w:b/>
              </w:rPr>
              <w:t>Údaje o odborném působení od absolvování VŠ</w:t>
            </w:r>
          </w:p>
        </w:tc>
      </w:tr>
      <w:tr w:rsidR="00FD3188" w14:paraId="4FEECC5F" w14:textId="77777777" w:rsidTr="000B5951">
        <w:trPr>
          <w:trHeight w:val="1361"/>
        </w:trPr>
        <w:tc>
          <w:tcPr>
            <w:tcW w:w="9826" w:type="dxa"/>
            <w:gridSpan w:val="15"/>
          </w:tcPr>
          <w:p w14:paraId="11C6007B" w14:textId="77777777" w:rsidR="00FD3188" w:rsidRDefault="00FD3188" w:rsidP="000B5951">
            <w:pPr>
              <w:jc w:val="both"/>
            </w:pPr>
            <w:r w:rsidRPr="00300D1C">
              <w:t>2017-</w:t>
            </w:r>
            <w:r>
              <w:t xml:space="preserve"> </w:t>
            </w:r>
            <w:r w:rsidRPr="00300D1C">
              <w:t>dosud: Univerzita Tomáše Bati ve Zlíně, Fakulta logistiky a krizového řízení, Ú</w:t>
            </w:r>
            <w:r>
              <w:t xml:space="preserve">stav krizového řízení, asistent, pp. </w:t>
            </w:r>
          </w:p>
          <w:p w14:paraId="740D2168" w14:textId="77777777" w:rsidR="00FD3188" w:rsidRDefault="00FD3188" w:rsidP="000B5951">
            <w:pPr>
              <w:jc w:val="both"/>
            </w:pPr>
          </w:p>
          <w:p w14:paraId="36C791DC" w14:textId="77777777" w:rsidR="00FD3188" w:rsidRPr="00424EE8" w:rsidRDefault="00FD3188" w:rsidP="000B5951">
            <w:pPr>
              <w:jc w:val="both"/>
            </w:pPr>
            <w:r>
              <w:t xml:space="preserve"> </w:t>
            </w:r>
          </w:p>
          <w:p w14:paraId="21338129" w14:textId="77777777" w:rsidR="00FD3188" w:rsidRPr="00424EE8" w:rsidRDefault="00FD3188" w:rsidP="000B5951">
            <w:pPr>
              <w:jc w:val="both"/>
            </w:pPr>
          </w:p>
        </w:tc>
      </w:tr>
      <w:tr w:rsidR="00FD3188" w14:paraId="3F7A13E6" w14:textId="77777777" w:rsidTr="000B5951">
        <w:trPr>
          <w:trHeight w:val="250"/>
        </w:trPr>
        <w:tc>
          <w:tcPr>
            <w:tcW w:w="9826" w:type="dxa"/>
            <w:gridSpan w:val="15"/>
            <w:shd w:val="clear" w:color="auto" w:fill="F7CAAC"/>
          </w:tcPr>
          <w:p w14:paraId="1723477C" w14:textId="77777777" w:rsidR="00FD3188" w:rsidRDefault="00FD3188" w:rsidP="000B5951">
            <w:pPr>
              <w:jc w:val="both"/>
            </w:pPr>
            <w:r>
              <w:rPr>
                <w:b/>
              </w:rPr>
              <w:t>Zkušenosti s vedením kvalifikačních a rigorózních prací</w:t>
            </w:r>
          </w:p>
        </w:tc>
      </w:tr>
      <w:tr w:rsidR="00FD3188" w14:paraId="62BFDE3B" w14:textId="77777777" w:rsidTr="000B5951">
        <w:trPr>
          <w:trHeight w:val="1020"/>
        </w:trPr>
        <w:tc>
          <w:tcPr>
            <w:tcW w:w="9826" w:type="dxa"/>
            <w:gridSpan w:val="15"/>
          </w:tcPr>
          <w:p w14:paraId="495A2CB4" w14:textId="77777777" w:rsidR="00FD3188" w:rsidRDefault="00FD3188" w:rsidP="000B5951">
            <w:pPr>
              <w:jc w:val="both"/>
            </w:pPr>
            <w:r>
              <w:t>7x vedoucí bakalářské práce</w:t>
            </w:r>
          </w:p>
          <w:p w14:paraId="2371E08A" w14:textId="77777777" w:rsidR="00FD3188" w:rsidRDefault="00FD3188" w:rsidP="000B5951">
            <w:pPr>
              <w:jc w:val="both"/>
            </w:pPr>
          </w:p>
        </w:tc>
      </w:tr>
      <w:tr w:rsidR="00FD3188" w14:paraId="45F9E273" w14:textId="77777777" w:rsidTr="000B5951">
        <w:trPr>
          <w:cantSplit/>
        </w:trPr>
        <w:tc>
          <w:tcPr>
            <w:tcW w:w="3314" w:type="dxa"/>
            <w:gridSpan w:val="3"/>
            <w:tcBorders>
              <w:top w:val="single" w:sz="12" w:space="0" w:color="auto"/>
            </w:tcBorders>
            <w:shd w:val="clear" w:color="auto" w:fill="F7CAAC"/>
          </w:tcPr>
          <w:p w14:paraId="75BD5DF0"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7CC9BE97"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2A1912D"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B4B61F5" w14:textId="77777777" w:rsidR="00FD3188" w:rsidRDefault="00FD3188" w:rsidP="000B5951">
            <w:pPr>
              <w:jc w:val="both"/>
              <w:rPr>
                <w:b/>
              </w:rPr>
            </w:pPr>
            <w:r>
              <w:rPr>
                <w:b/>
              </w:rPr>
              <w:t>Ohlasy publikací</w:t>
            </w:r>
          </w:p>
        </w:tc>
      </w:tr>
      <w:tr w:rsidR="00FD3188" w14:paraId="4D404A7D" w14:textId="77777777" w:rsidTr="000B5951">
        <w:trPr>
          <w:cantSplit/>
        </w:trPr>
        <w:tc>
          <w:tcPr>
            <w:tcW w:w="3314" w:type="dxa"/>
            <w:gridSpan w:val="3"/>
          </w:tcPr>
          <w:p w14:paraId="1E7125BA" w14:textId="77777777" w:rsidR="00FD3188" w:rsidRDefault="00FD3188" w:rsidP="000B5951">
            <w:pPr>
              <w:jc w:val="both"/>
            </w:pPr>
          </w:p>
        </w:tc>
        <w:tc>
          <w:tcPr>
            <w:tcW w:w="2245" w:type="dxa"/>
            <w:gridSpan w:val="3"/>
          </w:tcPr>
          <w:p w14:paraId="75C12323" w14:textId="77777777" w:rsidR="00FD3188" w:rsidRDefault="00FD3188" w:rsidP="000B5951">
            <w:pPr>
              <w:jc w:val="both"/>
            </w:pPr>
          </w:p>
        </w:tc>
        <w:tc>
          <w:tcPr>
            <w:tcW w:w="2248" w:type="dxa"/>
            <w:gridSpan w:val="5"/>
            <w:tcBorders>
              <w:right w:val="single" w:sz="12" w:space="0" w:color="auto"/>
            </w:tcBorders>
          </w:tcPr>
          <w:p w14:paraId="0D6DFC5D" w14:textId="77777777" w:rsidR="00FD3188" w:rsidRDefault="00FD3188" w:rsidP="000B5951">
            <w:pPr>
              <w:jc w:val="both"/>
            </w:pPr>
          </w:p>
        </w:tc>
        <w:tc>
          <w:tcPr>
            <w:tcW w:w="632" w:type="dxa"/>
            <w:gridSpan w:val="2"/>
            <w:tcBorders>
              <w:left w:val="single" w:sz="12" w:space="0" w:color="auto"/>
            </w:tcBorders>
            <w:shd w:val="clear" w:color="auto" w:fill="F7CAAC"/>
          </w:tcPr>
          <w:p w14:paraId="4F773EFF" w14:textId="77777777" w:rsidR="00FD3188" w:rsidRPr="00F20AEF" w:rsidRDefault="00FD3188" w:rsidP="000B5951">
            <w:pPr>
              <w:jc w:val="both"/>
            </w:pPr>
            <w:r w:rsidRPr="00F20AEF">
              <w:rPr>
                <w:b/>
              </w:rPr>
              <w:t>WoS</w:t>
            </w:r>
          </w:p>
        </w:tc>
        <w:tc>
          <w:tcPr>
            <w:tcW w:w="693" w:type="dxa"/>
            <w:shd w:val="clear" w:color="auto" w:fill="F7CAAC"/>
          </w:tcPr>
          <w:p w14:paraId="2CB893DB"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400CFC85" w14:textId="77777777" w:rsidR="00FD3188" w:rsidRDefault="00FD3188" w:rsidP="000B5951">
            <w:pPr>
              <w:jc w:val="both"/>
            </w:pPr>
            <w:r>
              <w:rPr>
                <w:b/>
                <w:sz w:val="18"/>
              </w:rPr>
              <w:t>ostatní</w:t>
            </w:r>
          </w:p>
        </w:tc>
      </w:tr>
      <w:tr w:rsidR="00FD3188" w14:paraId="369599E3" w14:textId="77777777" w:rsidTr="000B5951">
        <w:trPr>
          <w:cantSplit/>
          <w:trHeight w:val="70"/>
        </w:trPr>
        <w:tc>
          <w:tcPr>
            <w:tcW w:w="3314" w:type="dxa"/>
            <w:gridSpan w:val="3"/>
            <w:shd w:val="clear" w:color="auto" w:fill="F7CAAC"/>
          </w:tcPr>
          <w:p w14:paraId="367684E3" w14:textId="77777777" w:rsidR="00FD3188" w:rsidRDefault="00FD3188" w:rsidP="000B5951">
            <w:pPr>
              <w:jc w:val="both"/>
            </w:pPr>
            <w:r>
              <w:rPr>
                <w:b/>
              </w:rPr>
              <w:t>Obor jmenovacího řízení</w:t>
            </w:r>
          </w:p>
        </w:tc>
        <w:tc>
          <w:tcPr>
            <w:tcW w:w="2245" w:type="dxa"/>
            <w:gridSpan w:val="3"/>
            <w:shd w:val="clear" w:color="auto" w:fill="F7CAAC"/>
          </w:tcPr>
          <w:p w14:paraId="7BD4CC62"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2DB1B63A" w14:textId="77777777" w:rsidR="00FD3188" w:rsidRDefault="00FD3188" w:rsidP="000B5951">
            <w:pPr>
              <w:jc w:val="both"/>
            </w:pPr>
            <w:r>
              <w:rPr>
                <w:b/>
              </w:rPr>
              <w:t>Řízení konáno na VŠ</w:t>
            </w:r>
          </w:p>
        </w:tc>
        <w:tc>
          <w:tcPr>
            <w:tcW w:w="632" w:type="dxa"/>
            <w:gridSpan w:val="2"/>
            <w:tcBorders>
              <w:left w:val="single" w:sz="12" w:space="0" w:color="auto"/>
            </w:tcBorders>
          </w:tcPr>
          <w:p w14:paraId="15A894D5" w14:textId="67B525EB" w:rsidR="00FD3188" w:rsidRPr="00F20AEF" w:rsidRDefault="004179F3" w:rsidP="000B5951">
            <w:pPr>
              <w:jc w:val="both"/>
              <w:rPr>
                <w:b/>
              </w:rPr>
            </w:pPr>
            <w:ins w:id="4349" w:author="Eva Skýbová" w:date="2024-05-15T10:05:00Z">
              <w:r>
                <w:rPr>
                  <w:b/>
                </w:rPr>
                <w:t>2</w:t>
              </w:r>
            </w:ins>
          </w:p>
        </w:tc>
        <w:tc>
          <w:tcPr>
            <w:tcW w:w="693" w:type="dxa"/>
          </w:tcPr>
          <w:p w14:paraId="7F6266F9" w14:textId="4BA8BBA5" w:rsidR="00FD3188" w:rsidRPr="00F20AEF" w:rsidRDefault="004179F3" w:rsidP="000B5951">
            <w:pPr>
              <w:jc w:val="both"/>
              <w:rPr>
                <w:b/>
              </w:rPr>
            </w:pPr>
            <w:ins w:id="4350" w:author="Eva Skýbová" w:date="2024-05-15T10:05:00Z">
              <w:r>
                <w:rPr>
                  <w:b/>
                </w:rPr>
                <w:t>3</w:t>
              </w:r>
            </w:ins>
          </w:p>
        </w:tc>
        <w:tc>
          <w:tcPr>
            <w:tcW w:w="694" w:type="dxa"/>
          </w:tcPr>
          <w:p w14:paraId="7D15561D" w14:textId="013B9756" w:rsidR="00FD3188" w:rsidRPr="005B7443" w:rsidRDefault="004179F3" w:rsidP="000B5951">
            <w:pPr>
              <w:jc w:val="both"/>
              <w:rPr>
                <w:b/>
              </w:rPr>
            </w:pPr>
            <w:ins w:id="4351" w:author="Eva Skýbová" w:date="2024-05-15T10:05:00Z">
              <w:r>
                <w:rPr>
                  <w:b/>
                </w:rPr>
                <w:t>40</w:t>
              </w:r>
            </w:ins>
          </w:p>
        </w:tc>
      </w:tr>
      <w:tr w:rsidR="00FD3188" w14:paraId="70E71A18" w14:textId="77777777" w:rsidTr="000B5951">
        <w:trPr>
          <w:trHeight w:val="205"/>
        </w:trPr>
        <w:tc>
          <w:tcPr>
            <w:tcW w:w="3314" w:type="dxa"/>
            <w:gridSpan w:val="3"/>
          </w:tcPr>
          <w:p w14:paraId="243D5CFA" w14:textId="77777777" w:rsidR="00FD3188" w:rsidRDefault="00FD3188" w:rsidP="000B5951">
            <w:pPr>
              <w:jc w:val="both"/>
            </w:pPr>
          </w:p>
        </w:tc>
        <w:tc>
          <w:tcPr>
            <w:tcW w:w="2245" w:type="dxa"/>
            <w:gridSpan w:val="3"/>
          </w:tcPr>
          <w:p w14:paraId="6124AF8C" w14:textId="77777777" w:rsidR="00FD3188" w:rsidRDefault="00FD3188" w:rsidP="000B5951">
            <w:pPr>
              <w:jc w:val="both"/>
            </w:pPr>
          </w:p>
        </w:tc>
        <w:tc>
          <w:tcPr>
            <w:tcW w:w="2248" w:type="dxa"/>
            <w:gridSpan w:val="5"/>
            <w:tcBorders>
              <w:right w:val="single" w:sz="12" w:space="0" w:color="auto"/>
            </w:tcBorders>
          </w:tcPr>
          <w:p w14:paraId="576F67B3"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7EA0FB2" w14:textId="77777777" w:rsidR="00FD3188" w:rsidRPr="00F20AEF" w:rsidRDefault="00FD3188" w:rsidP="000B5951">
            <w:pPr>
              <w:jc w:val="both"/>
              <w:rPr>
                <w:b/>
                <w:sz w:val="18"/>
              </w:rPr>
            </w:pPr>
            <w:r w:rsidRPr="00F20AEF">
              <w:rPr>
                <w:b/>
                <w:sz w:val="18"/>
              </w:rPr>
              <w:t>H-index WoS/Scopus</w:t>
            </w:r>
          </w:p>
        </w:tc>
        <w:tc>
          <w:tcPr>
            <w:tcW w:w="694" w:type="dxa"/>
            <w:vAlign w:val="center"/>
          </w:tcPr>
          <w:p w14:paraId="19691F6B" w14:textId="37E5B926" w:rsidR="00FD3188" w:rsidRPr="005B7443" w:rsidRDefault="00FD3188" w:rsidP="000B5951">
            <w:pPr>
              <w:rPr>
                <w:b/>
              </w:rPr>
            </w:pPr>
            <w:r w:rsidRPr="005B7443">
              <w:rPr>
                <w:b/>
              </w:rPr>
              <w:t xml:space="preserve">   </w:t>
            </w:r>
            <w:ins w:id="4352" w:author="Eva Skýbová" w:date="2024-05-15T10:05:00Z">
              <w:r w:rsidR="004179F3">
                <w:rPr>
                  <w:b/>
                </w:rPr>
                <w:t>1/1</w:t>
              </w:r>
            </w:ins>
          </w:p>
        </w:tc>
      </w:tr>
      <w:tr w:rsidR="00FD3188" w14:paraId="0E5069CC" w14:textId="77777777" w:rsidTr="000B5951">
        <w:tc>
          <w:tcPr>
            <w:tcW w:w="9826" w:type="dxa"/>
            <w:gridSpan w:val="15"/>
            <w:shd w:val="clear" w:color="auto" w:fill="F7CAAC"/>
          </w:tcPr>
          <w:p w14:paraId="6CE0FCD5"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574334E0" w14:textId="77777777" w:rsidTr="000B5951">
        <w:trPr>
          <w:trHeight w:val="2347"/>
        </w:trPr>
        <w:tc>
          <w:tcPr>
            <w:tcW w:w="9826" w:type="dxa"/>
            <w:gridSpan w:val="15"/>
          </w:tcPr>
          <w:p w14:paraId="3DF778AC" w14:textId="77777777" w:rsidR="00FD3188" w:rsidRDefault="00FD3188" w:rsidP="000B5951">
            <w:pPr>
              <w:jc w:val="both"/>
            </w:pPr>
            <w:r>
              <w:t xml:space="preserve">ADÁMEK, Milan, MACH, Václav, ŠEVČÍK, Jiří, DROFOVÁ, Irena, </w:t>
            </w:r>
            <w:r>
              <w:rPr>
                <w:b/>
              </w:rPr>
              <w:t>VALÁŠEK, Pavel</w:t>
            </w:r>
            <w:r>
              <w:t xml:space="preserve">, GABKO, Lukáš. Reliability testing of software designed to detect people. </w:t>
            </w:r>
            <w:r>
              <w:rPr>
                <w:i/>
                <w:iCs/>
              </w:rPr>
              <w:t>Proceedings - 26th International Conference on Circuits, Systems, Communications and Computers, CSCC 2022</w:t>
            </w:r>
            <w:r>
              <w:t xml:space="preserve">. Washington, DC : IEEE Computer Society Conference Publishing Services (CPS), 2022, s. 38-44. ISBN 978-1-66548-186-1. (Dnehod1, autorský podíl: </w:t>
            </w:r>
            <w:r>
              <w:rPr>
                <w:b/>
              </w:rPr>
              <w:t>10 %</w:t>
            </w:r>
            <w:r>
              <w:t>)</w:t>
            </w:r>
          </w:p>
          <w:p w14:paraId="59DD35D9" w14:textId="77777777" w:rsidR="00FD3188" w:rsidRDefault="00FD3188" w:rsidP="000B5951">
            <w:pPr>
              <w:jc w:val="both"/>
            </w:pPr>
          </w:p>
          <w:p w14:paraId="1667BE18" w14:textId="77777777" w:rsidR="00FD3188" w:rsidRDefault="00FD3188" w:rsidP="000B5951">
            <w:pPr>
              <w:jc w:val="both"/>
            </w:pPr>
            <w:r>
              <w:t xml:space="preserve">DROFOVÁ, Irena, ADÁMEK, Milan, </w:t>
            </w:r>
            <w:r>
              <w:rPr>
                <w:b/>
              </w:rPr>
              <w:t>VALÁŠEK, Pavel</w:t>
            </w:r>
            <w:r>
              <w:t xml:space="preserve">. Comparison of the security measure at international airports during the spring global crisis covid-19. </w:t>
            </w:r>
            <w:r>
              <w:rPr>
                <w:i/>
                <w:iCs/>
              </w:rPr>
              <w:t>Trilobit</w:t>
            </w:r>
            <w:r>
              <w:t xml:space="preserve">, 2021, roč. 2021, č. 1, s. 1-5. ISSN 1804-1795. (Dnehod1, autorský podíl: </w:t>
            </w:r>
            <w:r>
              <w:rPr>
                <w:b/>
              </w:rPr>
              <w:t>5 %</w:t>
            </w:r>
            <w:r>
              <w:t>)</w:t>
            </w:r>
          </w:p>
          <w:p w14:paraId="24F466A7" w14:textId="77777777" w:rsidR="00FD3188" w:rsidRDefault="00FD3188" w:rsidP="000B5951">
            <w:pPr>
              <w:jc w:val="both"/>
            </w:pPr>
          </w:p>
          <w:p w14:paraId="4F12D688" w14:textId="77777777" w:rsidR="00FD3188" w:rsidRDefault="00FD3188" w:rsidP="000B5951">
            <w:pPr>
              <w:jc w:val="both"/>
            </w:pPr>
            <w:r>
              <w:rPr>
                <w:b/>
              </w:rPr>
              <w:t>VALÁŠEK, Pavel</w:t>
            </w:r>
            <w:r>
              <w:t xml:space="preserve">, DROFOVÁ, Irena. Možnosti využití virtuální reality při výcviku jednotek státní a obecní policie. </w:t>
            </w:r>
            <w:r>
              <w:rPr>
                <w:i/>
                <w:iCs/>
              </w:rPr>
              <w:t>Mladá věda 2022: sborník příspěvků z mezinárodní konference</w:t>
            </w:r>
            <w:r>
              <w:t xml:space="preserve">. Žilina : Žilinská univerzita v Žiline, 2022, s. 1-8. ISBN 978-80-554-1871-1. (Dnehod1, autorský podíl: </w:t>
            </w:r>
            <w:r>
              <w:rPr>
                <w:b/>
              </w:rPr>
              <w:t>75 %</w:t>
            </w:r>
            <w:r>
              <w:t>)</w:t>
            </w:r>
          </w:p>
          <w:p w14:paraId="20BCEC49" w14:textId="77777777" w:rsidR="00FD3188" w:rsidRDefault="00FD3188" w:rsidP="000B5951">
            <w:pPr>
              <w:jc w:val="both"/>
            </w:pPr>
          </w:p>
          <w:p w14:paraId="0AC16DEF" w14:textId="77777777" w:rsidR="00FD3188" w:rsidRDefault="00FD3188" w:rsidP="000B5951">
            <w:pPr>
              <w:jc w:val="both"/>
            </w:pPr>
            <w:r>
              <w:t>DROFOVÁ, Irena, ADÁMEK, Milan</w:t>
            </w:r>
            <w:r>
              <w:rPr>
                <w:b/>
              </w:rPr>
              <w:t>, VALÁŠEK, Pavel</w:t>
            </w:r>
            <w:r>
              <w:t xml:space="preserve">. Use of Forensic Imaging of Protective Elements in Virtual Reality. </w:t>
            </w:r>
            <w:r>
              <w:rPr>
                <w:i/>
                <w:iCs/>
              </w:rPr>
              <w:t>Mladá věda 2022: sborník příspěvků z mezinárodní konference</w:t>
            </w:r>
            <w:r>
              <w:t xml:space="preserve">. Žilina : Žilinská univerzita v Žiline, 2022, s. 1-7. ISBN 978-80-554-1871-1. (Dnehod1, autorský podíl: </w:t>
            </w:r>
            <w:r>
              <w:rPr>
                <w:b/>
              </w:rPr>
              <w:t>25 %</w:t>
            </w:r>
            <w:r>
              <w:t>)</w:t>
            </w:r>
          </w:p>
          <w:p w14:paraId="39A33341" w14:textId="77777777" w:rsidR="00FD3188" w:rsidRDefault="00FD3188" w:rsidP="000B5951">
            <w:pPr>
              <w:jc w:val="both"/>
            </w:pPr>
          </w:p>
          <w:p w14:paraId="44F21EC1" w14:textId="77777777" w:rsidR="00FD3188" w:rsidRDefault="00FD3188" w:rsidP="000B5951">
            <w:pPr>
              <w:jc w:val="both"/>
            </w:pPr>
            <w:r>
              <w:t xml:space="preserve">DOSTÁLOVÁ, Petra, KRÁLÍČKOVÁ, Gabriela, KARHÁNKOVÁ, Michaela, </w:t>
            </w:r>
            <w:r>
              <w:rPr>
                <w:b/>
              </w:rPr>
              <w:t>VALÁŠEK, Pavel</w:t>
            </w:r>
            <w:r>
              <w:t xml:space="preserve">. Nové trendy v bezpečnostních technologiích. </w:t>
            </w:r>
            <w:r>
              <w:rPr>
                <w:i/>
                <w:iCs/>
              </w:rPr>
              <w:t>Mladá věda 2022: sborník příspěvků z mezinárodní konference</w:t>
            </w:r>
            <w:r>
              <w:t xml:space="preserve">. Žilina : Žilinská univerzita v Žiline, 2022, ISBN 978-80-554-1871-1. (Dnehod1, autorský podíl: </w:t>
            </w:r>
            <w:r>
              <w:rPr>
                <w:b/>
              </w:rPr>
              <w:t>25 %</w:t>
            </w:r>
            <w:r>
              <w:t>)</w:t>
            </w:r>
          </w:p>
          <w:p w14:paraId="1792994C" w14:textId="77777777" w:rsidR="00FD3188" w:rsidRDefault="00FD3188" w:rsidP="000B5951">
            <w:pPr>
              <w:jc w:val="both"/>
            </w:pPr>
          </w:p>
          <w:p w14:paraId="6E0FC183" w14:textId="77777777" w:rsidR="00FD3188" w:rsidRDefault="00FD3188" w:rsidP="000B5951">
            <w:pPr>
              <w:jc w:val="both"/>
            </w:pPr>
            <w:r>
              <w:t xml:space="preserve">ĎURICOVÁ, Lucia, </w:t>
            </w:r>
            <w:r>
              <w:rPr>
                <w:b/>
              </w:rPr>
              <w:t>VALÁŠEK, Pavel</w:t>
            </w:r>
            <w:r>
              <w:t xml:space="preserve">, MRÁZEK, Jan, CHUDÁ, Hana. The Software Methodology to the Soft Targets Assessment. </w:t>
            </w:r>
            <w:r>
              <w:rPr>
                <w:i/>
                <w:iCs/>
              </w:rPr>
              <w:t>MATEC Web of Conferences 292</w:t>
            </w:r>
            <w:r>
              <w:t xml:space="preserve">. Les Ulis : EDP Sciences, 2019, s. 1-5. ISSN 2261-236X. (Dnehod1, </w:t>
            </w:r>
            <w:r>
              <w:rPr>
                <w:b/>
              </w:rPr>
              <w:t>40 %</w:t>
            </w:r>
            <w:r>
              <w:t>)</w:t>
            </w:r>
          </w:p>
          <w:p w14:paraId="6D7FB4AD" w14:textId="77777777" w:rsidR="00FD3188" w:rsidRDefault="00FD3188" w:rsidP="000B5951">
            <w:pPr>
              <w:jc w:val="both"/>
              <w:rPr>
                <w:b/>
              </w:rPr>
            </w:pPr>
          </w:p>
        </w:tc>
      </w:tr>
      <w:tr w:rsidR="00FD3188" w14:paraId="4ED02210" w14:textId="77777777" w:rsidTr="000B5951">
        <w:trPr>
          <w:trHeight w:val="218"/>
        </w:trPr>
        <w:tc>
          <w:tcPr>
            <w:tcW w:w="9826" w:type="dxa"/>
            <w:gridSpan w:val="15"/>
            <w:shd w:val="clear" w:color="auto" w:fill="F7CAAC"/>
          </w:tcPr>
          <w:p w14:paraId="48506219" w14:textId="77777777" w:rsidR="00FD3188" w:rsidRDefault="00FD3188" w:rsidP="000B5951">
            <w:pPr>
              <w:rPr>
                <w:b/>
              </w:rPr>
            </w:pPr>
            <w:r>
              <w:rPr>
                <w:b/>
              </w:rPr>
              <w:t>Působení v zahraničí</w:t>
            </w:r>
          </w:p>
        </w:tc>
      </w:tr>
      <w:tr w:rsidR="00FD3188" w14:paraId="1B15B2C6" w14:textId="77777777" w:rsidTr="000B5951">
        <w:trPr>
          <w:trHeight w:val="328"/>
        </w:trPr>
        <w:tc>
          <w:tcPr>
            <w:tcW w:w="9826" w:type="dxa"/>
            <w:gridSpan w:val="15"/>
          </w:tcPr>
          <w:p w14:paraId="21B79682" w14:textId="77777777" w:rsidR="00FD3188" w:rsidRDefault="00FD3188" w:rsidP="000B5951">
            <w:pPr>
              <w:rPr>
                <w:b/>
              </w:rPr>
            </w:pPr>
          </w:p>
        </w:tc>
      </w:tr>
      <w:tr w:rsidR="00FD3188" w14:paraId="59F43311" w14:textId="77777777" w:rsidTr="000B5951">
        <w:trPr>
          <w:cantSplit/>
          <w:trHeight w:val="470"/>
        </w:trPr>
        <w:tc>
          <w:tcPr>
            <w:tcW w:w="2485" w:type="dxa"/>
            <w:shd w:val="clear" w:color="auto" w:fill="F7CAAC"/>
          </w:tcPr>
          <w:p w14:paraId="2A781C97" w14:textId="77777777" w:rsidR="00FD3188" w:rsidRDefault="00FD3188" w:rsidP="000B5951">
            <w:pPr>
              <w:jc w:val="both"/>
              <w:rPr>
                <w:b/>
              </w:rPr>
            </w:pPr>
            <w:r>
              <w:rPr>
                <w:b/>
              </w:rPr>
              <w:t xml:space="preserve">Podpis </w:t>
            </w:r>
          </w:p>
        </w:tc>
        <w:tc>
          <w:tcPr>
            <w:tcW w:w="4536" w:type="dxa"/>
            <w:gridSpan w:val="8"/>
          </w:tcPr>
          <w:p w14:paraId="5CED8B58" w14:textId="77777777" w:rsidR="00FD3188" w:rsidRDefault="00FD3188" w:rsidP="000B5951">
            <w:pPr>
              <w:jc w:val="both"/>
            </w:pPr>
          </w:p>
        </w:tc>
        <w:tc>
          <w:tcPr>
            <w:tcW w:w="786" w:type="dxa"/>
            <w:gridSpan w:val="2"/>
            <w:shd w:val="clear" w:color="auto" w:fill="F7CAAC"/>
          </w:tcPr>
          <w:p w14:paraId="20079B8B" w14:textId="77777777" w:rsidR="00FD3188" w:rsidRDefault="00FD3188" w:rsidP="000B5951">
            <w:pPr>
              <w:jc w:val="both"/>
            </w:pPr>
            <w:r>
              <w:rPr>
                <w:b/>
              </w:rPr>
              <w:t>datum</w:t>
            </w:r>
          </w:p>
        </w:tc>
        <w:tc>
          <w:tcPr>
            <w:tcW w:w="2019" w:type="dxa"/>
            <w:gridSpan w:val="4"/>
          </w:tcPr>
          <w:p w14:paraId="5EE6DE8A" w14:textId="77777777" w:rsidR="00FD3188" w:rsidRDefault="00FD3188" w:rsidP="000B5951">
            <w:pPr>
              <w:jc w:val="both"/>
            </w:pPr>
          </w:p>
        </w:tc>
      </w:tr>
    </w:tbl>
    <w:p w14:paraId="0857F257" w14:textId="77777777" w:rsidR="00FD3188" w:rsidRDefault="00FD3188" w:rsidP="00FD3188"/>
    <w:p w14:paraId="30F89AF2"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015C0D3C"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9DC3EA5" w14:textId="77777777" w:rsidR="00FD3188" w:rsidRPr="000C2B77" w:rsidRDefault="00FD3188" w:rsidP="000B5951">
            <w:pPr>
              <w:spacing w:line="256" w:lineRule="auto"/>
              <w:jc w:val="both"/>
              <w:rPr>
                <w:b/>
                <w:sz w:val="28"/>
                <w:lang w:eastAsia="en-US"/>
              </w:rPr>
            </w:pPr>
            <w:r w:rsidRPr="000C2B77">
              <w:rPr>
                <w:b/>
                <w:sz w:val="28"/>
                <w:lang w:eastAsia="en-US"/>
              </w:rPr>
              <w:lastRenderedPageBreak/>
              <w:t>C-I – Personální zabezpečení</w:t>
            </w:r>
          </w:p>
        </w:tc>
      </w:tr>
      <w:tr w:rsidR="00FD3188" w14:paraId="08878E0C"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37464FE" w14:textId="77777777" w:rsidR="00FD3188" w:rsidRDefault="00FD3188" w:rsidP="000B5951">
            <w:pPr>
              <w:spacing w:line="256" w:lineRule="auto"/>
              <w:jc w:val="both"/>
              <w:rPr>
                <w:lang w:eastAsia="en-US"/>
              </w:rPr>
            </w:pPr>
            <w:r>
              <w:rPr>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63532A38" w14:textId="77777777" w:rsidR="00FD3188" w:rsidRDefault="00FD3188" w:rsidP="000B5951">
            <w:pPr>
              <w:spacing w:line="256" w:lineRule="auto"/>
              <w:jc w:val="both"/>
              <w:rPr>
                <w:lang w:eastAsia="en-US"/>
              </w:rPr>
            </w:pPr>
            <w:r>
              <w:rPr>
                <w:lang w:eastAsia="en-US"/>
              </w:rPr>
              <w:t>Univerzita Tomáše Bati ve Zlíně</w:t>
            </w:r>
          </w:p>
        </w:tc>
      </w:tr>
      <w:tr w:rsidR="00FD3188" w14:paraId="19DA6A08"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6124D2" w14:textId="77777777" w:rsidR="00FD3188" w:rsidRDefault="00FD3188" w:rsidP="000B5951">
            <w:pPr>
              <w:spacing w:line="256" w:lineRule="auto"/>
              <w:jc w:val="both"/>
              <w:rPr>
                <w:lang w:eastAsia="en-US"/>
              </w:rPr>
            </w:pPr>
            <w:r>
              <w:rPr>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0CE6A8C" w14:textId="77777777" w:rsidR="00FD3188" w:rsidRDefault="00FD3188" w:rsidP="000B5951">
            <w:pPr>
              <w:spacing w:line="256" w:lineRule="auto"/>
              <w:jc w:val="both"/>
              <w:rPr>
                <w:lang w:eastAsia="en-US"/>
              </w:rPr>
            </w:pPr>
            <w:r>
              <w:rPr>
                <w:lang w:eastAsia="en-US"/>
              </w:rPr>
              <w:t>Fakulta logistiky a krizového řízení</w:t>
            </w:r>
          </w:p>
        </w:tc>
      </w:tr>
      <w:tr w:rsidR="00FD3188" w14:paraId="179E997D"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B228155" w14:textId="77777777" w:rsidR="00FD3188" w:rsidRDefault="00FD3188" w:rsidP="000B5951">
            <w:pPr>
              <w:spacing w:line="256" w:lineRule="auto"/>
              <w:jc w:val="both"/>
              <w:rPr>
                <w:lang w:eastAsia="en-US"/>
              </w:rPr>
            </w:pPr>
            <w:r>
              <w:rPr>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5C87E36" w14:textId="77777777" w:rsidR="00FD3188" w:rsidRDefault="00FD3188" w:rsidP="000B5951">
            <w:pPr>
              <w:spacing w:line="256" w:lineRule="auto"/>
              <w:jc w:val="both"/>
              <w:rPr>
                <w:lang w:eastAsia="en-US"/>
              </w:rPr>
            </w:pPr>
            <w:r>
              <w:t>Risk Management</w:t>
            </w:r>
          </w:p>
        </w:tc>
      </w:tr>
      <w:tr w:rsidR="00FD3188" w14:paraId="2ABEC4E4"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7308E8" w14:textId="77777777" w:rsidR="00FD3188" w:rsidRDefault="00FD3188" w:rsidP="000B5951">
            <w:pPr>
              <w:spacing w:line="256" w:lineRule="auto"/>
              <w:jc w:val="both"/>
              <w:rPr>
                <w:lang w:eastAsia="en-US"/>
              </w:rPr>
            </w:pPr>
            <w:r>
              <w:rPr>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A298478" w14:textId="77777777" w:rsidR="00FD3188" w:rsidRDefault="00FD3188" w:rsidP="000B5951">
            <w:pPr>
              <w:spacing w:line="256" w:lineRule="auto"/>
              <w:jc w:val="both"/>
              <w:rPr>
                <w:b/>
                <w:lang w:eastAsia="en-US"/>
              </w:rPr>
            </w:pPr>
            <w:r>
              <w:rPr>
                <w:b/>
                <w:lang w:eastAsia="en-US"/>
              </w:rPr>
              <w:t>Pavel Valášek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5CBE7C7" w14:textId="77777777" w:rsidR="00FD3188" w:rsidRDefault="00FD3188" w:rsidP="000B5951">
            <w:pPr>
              <w:spacing w:line="256" w:lineRule="auto"/>
              <w:jc w:val="both"/>
              <w:rPr>
                <w:lang w:eastAsia="en-US"/>
              </w:rPr>
            </w:pPr>
            <w:r>
              <w:rPr>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0A87A49F" w14:textId="77777777" w:rsidR="00FD3188" w:rsidRDefault="00FD3188" w:rsidP="000B5951">
            <w:pPr>
              <w:spacing w:line="256" w:lineRule="auto"/>
              <w:jc w:val="both"/>
              <w:rPr>
                <w:lang w:eastAsia="en-US"/>
              </w:rPr>
            </w:pPr>
            <w:r>
              <w:rPr>
                <w:lang w:eastAsia="en-US"/>
              </w:rPr>
              <w:t xml:space="preserve">doc. Ing. </w:t>
            </w:r>
          </w:p>
          <w:p w14:paraId="10C32DBF" w14:textId="77777777" w:rsidR="00FD3188" w:rsidRDefault="00FD3188" w:rsidP="000B5951">
            <w:pPr>
              <w:spacing w:line="256" w:lineRule="auto"/>
              <w:jc w:val="both"/>
              <w:rPr>
                <w:lang w:eastAsia="en-US"/>
              </w:rPr>
            </w:pPr>
            <w:r>
              <w:rPr>
                <w:lang w:eastAsia="en-US"/>
              </w:rPr>
              <w:t>CSc. LL.M.</w:t>
            </w:r>
          </w:p>
        </w:tc>
      </w:tr>
      <w:tr w:rsidR="00FD3188" w14:paraId="119DAD45"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9423C2" w14:textId="77777777" w:rsidR="00FD3188" w:rsidRDefault="00FD3188" w:rsidP="000B5951">
            <w:pPr>
              <w:spacing w:line="256" w:lineRule="auto"/>
              <w:jc w:val="both"/>
              <w:rPr>
                <w:lang w:eastAsia="en-US"/>
              </w:rPr>
            </w:pPr>
            <w:r>
              <w:rPr>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152CCDE1" w14:textId="77777777" w:rsidR="00FD3188" w:rsidRDefault="00FD3188" w:rsidP="000B5951">
            <w:pPr>
              <w:spacing w:line="256" w:lineRule="auto"/>
              <w:jc w:val="both"/>
              <w:rPr>
                <w:lang w:eastAsia="en-US"/>
              </w:rPr>
            </w:pPr>
            <w:r>
              <w:rPr>
                <w:lang w:eastAsia="en-US"/>
              </w:rPr>
              <w:t>1958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2E2E2B6" w14:textId="77777777" w:rsidR="00FD3188" w:rsidRDefault="00FD3188" w:rsidP="000B5951">
            <w:pPr>
              <w:spacing w:line="256" w:lineRule="auto"/>
              <w:jc w:val="both"/>
              <w:rPr>
                <w:lang w:eastAsia="en-US"/>
              </w:rPr>
            </w:pPr>
            <w:r>
              <w:rPr>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0520663E"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6FF1165" w14:textId="77777777" w:rsidR="00FD3188" w:rsidRDefault="00FD3188" w:rsidP="000B5951">
            <w:pPr>
              <w:spacing w:line="256" w:lineRule="auto"/>
              <w:jc w:val="both"/>
              <w:rPr>
                <w:lang w:eastAsia="en-US"/>
              </w:rPr>
            </w:pPr>
            <w:r>
              <w:rPr>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24B245C"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BEC100" w14:textId="77777777" w:rsidR="00FD3188" w:rsidRDefault="00FD3188" w:rsidP="000B5951">
            <w:pPr>
              <w:spacing w:line="256" w:lineRule="auto"/>
              <w:jc w:val="both"/>
              <w:rPr>
                <w:lang w:eastAsia="en-US"/>
              </w:rPr>
            </w:pPr>
            <w:r>
              <w:rPr>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BFF0633" w14:textId="77777777" w:rsidR="00FD3188" w:rsidRDefault="00FD3188" w:rsidP="000B5951">
            <w:pPr>
              <w:spacing w:line="256" w:lineRule="auto"/>
              <w:jc w:val="both"/>
              <w:rPr>
                <w:lang w:eastAsia="en-US"/>
              </w:rPr>
            </w:pPr>
            <w:r>
              <w:rPr>
                <w:lang w:eastAsia="en-US"/>
              </w:rPr>
              <w:t>N</w:t>
            </w:r>
          </w:p>
        </w:tc>
      </w:tr>
      <w:tr w:rsidR="00FD3188" w14:paraId="2412D816"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90CE244" w14:textId="77777777" w:rsidR="00FD3188" w:rsidRDefault="00FD3188" w:rsidP="000B5951">
            <w:pPr>
              <w:spacing w:line="256" w:lineRule="auto"/>
              <w:jc w:val="both"/>
              <w:rPr>
                <w:lang w:eastAsia="en-US"/>
              </w:rPr>
            </w:pPr>
            <w:r>
              <w:rPr>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E513F5E" w14:textId="77777777" w:rsidR="00FD3188" w:rsidRDefault="00FD3188" w:rsidP="000B5951">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DF8CBDE" w14:textId="77777777" w:rsidR="00FD3188" w:rsidRDefault="00FD3188" w:rsidP="000B5951">
            <w:pPr>
              <w:spacing w:line="256" w:lineRule="auto"/>
              <w:jc w:val="both"/>
              <w:rPr>
                <w:lang w:eastAsia="en-US"/>
              </w:rPr>
            </w:pPr>
            <w:r>
              <w:rPr>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CB1F1DE" w14:textId="77777777" w:rsidR="00FD3188" w:rsidRDefault="00FD3188" w:rsidP="000B5951">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98B2FB" w14:textId="77777777" w:rsidR="00FD3188" w:rsidRDefault="00FD3188" w:rsidP="000B5951">
            <w:pPr>
              <w:spacing w:line="256" w:lineRule="auto"/>
              <w:jc w:val="both"/>
              <w:rPr>
                <w:lang w:eastAsia="en-US"/>
              </w:rPr>
            </w:pPr>
            <w:r>
              <w:rPr>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A171F26" w14:textId="77777777" w:rsidR="00FD3188" w:rsidRDefault="00FD3188" w:rsidP="000B5951">
            <w:pPr>
              <w:spacing w:line="256" w:lineRule="auto"/>
              <w:jc w:val="both"/>
              <w:rPr>
                <w:lang w:eastAsia="en-US"/>
              </w:rPr>
            </w:pPr>
            <w:r>
              <w:rPr>
                <w:lang w:eastAsia="en-US"/>
              </w:rPr>
              <w:t>N</w:t>
            </w:r>
          </w:p>
        </w:tc>
      </w:tr>
      <w:tr w:rsidR="00FD3188" w14:paraId="071D7DE8"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F89153" w14:textId="77777777" w:rsidR="00FD3188" w:rsidRDefault="00FD3188" w:rsidP="000B5951">
            <w:pPr>
              <w:spacing w:line="256" w:lineRule="auto"/>
              <w:jc w:val="both"/>
              <w:rPr>
                <w:lang w:eastAsia="en-US"/>
              </w:rPr>
            </w:pPr>
            <w:r>
              <w:rPr>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EBBBA6" w14:textId="77777777" w:rsidR="00FD3188" w:rsidRDefault="00FD3188" w:rsidP="000B5951">
            <w:pPr>
              <w:spacing w:line="256" w:lineRule="auto"/>
              <w:jc w:val="both"/>
              <w:rPr>
                <w:lang w:eastAsia="en-US"/>
              </w:rPr>
            </w:pPr>
            <w:r>
              <w:rPr>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8AA65F" w14:textId="77777777" w:rsidR="00FD3188" w:rsidRDefault="00FD3188" w:rsidP="000B5951">
            <w:pPr>
              <w:spacing w:line="256" w:lineRule="auto"/>
              <w:jc w:val="both"/>
              <w:rPr>
                <w:lang w:eastAsia="en-US"/>
              </w:rPr>
            </w:pPr>
            <w:r>
              <w:rPr>
                <w:lang w:eastAsia="en-US"/>
              </w:rPr>
              <w:t>rozsah</w:t>
            </w:r>
          </w:p>
        </w:tc>
      </w:tr>
      <w:tr w:rsidR="00FD3188" w14:paraId="3F325301"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1173D645"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3EFD642"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2FB5680" w14:textId="77777777" w:rsidR="00FD3188" w:rsidRDefault="00FD3188" w:rsidP="000B5951">
            <w:pPr>
              <w:spacing w:line="256" w:lineRule="auto"/>
              <w:jc w:val="both"/>
              <w:rPr>
                <w:lang w:eastAsia="en-US"/>
              </w:rPr>
            </w:pPr>
          </w:p>
        </w:tc>
      </w:tr>
      <w:tr w:rsidR="00FD3188" w14:paraId="713AEA15"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08A7136D"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CA0E9B5"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14328592" w14:textId="77777777" w:rsidR="00FD3188" w:rsidRDefault="00FD3188" w:rsidP="000B5951">
            <w:pPr>
              <w:spacing w:line="256" w:lineRule="auto"/>
              <w:jc w:val="both"/>
              <w:rPr>
                <w:lang w:eastAsia="en-US"/>
              </w:rPr>
            </w:pPr>
          </w:p>
        </w:tc>
      </w:tr>
      <w:tr w:rsidR="00FD3188" w14:paraId="18DE66BC"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7C3322BC"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50C870EB"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4A0D37E" w14:textId="77777777" w:rsidR="00FD3188" w:rsidRDefault="00FD3188" w:rsidP="000B5951">
            <w:pPr>
              <w:spacing w:line="256" w:lineRule="auto"/>
              <w:jc w:val="both"/>
              <w:rPr>
                <w:lang w:eastAsia="en-US"/>
              </w:rPr>
            </w:pPr>
          </w:p>
        </w:tc>
      </w:tr>
      <w:tr w:rsidR="00FD3188" w14:paraId="2E3E412B"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27180B99" w14:textId="77777777" w:rsidR="00FD3188" w:rsidRDefault="00FD3188" w:rsidP="000B5951">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081A321" w14:textId="77777777" w:rsidR="00FD3188" w:rsidRDefault="00FD3188" w:rsidP="000B5951">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85C0BD1" w14:textId="77777777" w:rsidR="00FD3188" w:rsidRDefault="00FD3188" w:rsidP="000B5951">
            <w:pPr>
              <w:spacing w:line="256" w:lineRule="auto"/>
              <w:jc w:val="both"/>
              <w:rPr>
                <w:lang w:eastAsia="en-US"/>
              </w:rPr>
            </w:pPr>
          </w:p>
        </w:tc>
      </w:tr>
      <w:tr w:rsidR="00FD3188" w14:paraId="12B08213"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556EC35" w14:textId="77777777" w:rsidR="00FD3188" w:rsidRDefault="00FD3188" w:rsidP="000B5951">
            <w:pPr>
              <w:spacing w:line="256" w:lineRule="auto"/>
              <w:jc w:val="both"/>
              <w:rPr>
                <w:lang w:eastAsia="en-US"/>
              </w:rPr>
            </w:pPr>
            <w:r>
              <w:rPr>
                <w:lang w:eastAsia="en-US"/>
              </w:rPr>
              <w:t>Předměty příslušného studijního programu a způsob zapojení do jejich výuky, příp. další zapojení do uskutečňování studijního programu</w:t>
            </w:r>
          </w:p>
        </w:tc>
      </w:tr>
      <w:tr w:rsidR="00FD3188" w14:paraId="3CA5A00B" w14:textId="77777777" w:rsidTr="000B5951">
        <w:trPr>
          <w:trHeight w:val="785"/>
        </w:trPr>
        <w:tc>
          <w:tcPr>
            <w:tcW w:w="9859" w:type="dxa"/>
            <w:gridSpan w:val="15"/>
            <w:tcBorders>
              <w:top w:val="nil"/>
              <w:left w:val="single" w:sz="4" w:space="0" w:color="auto"/>
              <w:bottom w:val="single" w:sz="4" w:space="0" w:color="auto"/>
              <w:right w:val="single" w:sz="4" w:space="0" w:color="auto"/>
            </w:tcBorders>
            <w:hideMark/>
          </w:tcPr>
          <w:p w14:paraId="187ADE0F" w14:textId="65551F54" w:rsidR="00FD3188" w:rsidRDefault="00FD3188" w:rsidP="004179F3">
            <w:pPr>
              <w:spacing w:line="256" w:lineRule="auto"/>
              <w:jc w:val="both"/>
              <w:rPr>
                <w:lang w:eastAsia="en-US"/>
              </w:rPr>
            </w:pPr>
            <w:r>
              <w:rPr>
                <w:lang w:eastAsia="en-US"/>
              </w:rPr>
              <w:t>Technical Chemistry – garant, přednášející (</w:t>
            </w:r>
            <w:del w:id="4353" w:author="Eva Skýbová" w:date="2024-05-15T10:05:00Z">
              <w:r w:rsidDel="004179F3">
                <w:rPr>
                  <w:lang w:eastAsia="en-US"/>
                </w:rPr>
                <w:delText xml:space="preserve">79 </w:delText>
              </w:r>
            </w:del>
            <w:ins w:id="4354" w:author="Eva Skýbová" w:date="2024-05-15T10:05:00Z">
              <w:r w:rsidR="004179F3">
                <w:rPr>
                  <w:lang w:eastAsia="en-US"/>
                </w:rPr>
                <w:t xml:space="preserve">100 </w:t>
              </w:r>
            </w:ins>
            <w:r>
              <w:rPr>
                <w:lang w:eastAsia="en-US"/>
              </w:rPr>
              <w:t>%)</w:t>
            </w:r>
          </w:p>
        </w:tc>
      </w:tr>
      <w:tr w:rsidR="00FD3188" w14:paraId="5BB4E391"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8F9A17C" w14:textId="77777777" w:rsidR="00FD3188" w:rsidRDefault="00FD3188" w:rsidP="000B5951">
            <w:pPr>
              <w:spacing w:line="256" w:lineRule="auto"/>
              <w:jc w:val="both"/>
              <w:rPr>
                <w:lang w:eastAsia="en-US"/>
              </w:rPr>
            </w:pPr>
            <w:r>
              <w:rPr>
                <w:lang w:eastAsia="en-US"/>
              </w:rPr>
              <w:t>Zapojení do výuky v dalších studijních programech na téže vysoké škole (pouze u garantů ZT a PZ předmětů)</w:t>
            </w:r>
          </w:p>
        </w:tc>
      </w:tr>
      <w:tr w:rsidR="00FD3188" w14:paraId="33163045"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458B237E" w14:textId="77777777" w:rsidR="00FD3188" w:rsidRDefault="00FD3188" w:rsidP="000B5951">
            <w:pPr>
              <w:spacing w:line="256" w:lineRule="auto"/>
              <w:jc w:val="both"/>
              <w:rPr>
                <w:lang w:eastAsia="en-US"/>
              </w:rPr>
            </w:pPr>
            <w:r>
              <w:rPr>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5DD6F3F" w14:textId="77777777" w:rsidR="00FD3188" w:rsidRDefault="00FD3188" w:rsidP="000B5951">
            <w:pPr>
              <w:spacing w:line="256" w:lineRule="auto"/>
              <w:jc w:val="both"/>
              <w:rPr>
                <w:lang w:eastAsia="en-US"/>
              </w:rPr>
            </w:pPr>
            <w:r>
              <w:rPr>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B016887" w14:textId="77777777" w:rsidR="00FD3188" w:rsidRDefault="00FD3188" w:rsidP="000B5951">
            <w:pPr>
              <w:spacing w:line="256" w:lineRule="auto"/>
              <w:jc w:val="both"/>
              <w:rPr>
                <w:lang w:eastAsia="en-US"/>
              </w:rPr>
            </w:pPr>
            <w:r>
              <w:rPr>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2013D611" w14:textId="77777777" w:rsidR="00FD3188" w:rsidRDefault="00FD3188" w:rsidP="000B5951">
            <w:pPr>
              <w:spacing w:line="256" w:lineRule="auto"/>
              <w:jc w:val="both"/>
              <w:rPr>
                <w:lang w:eastAsia="en-US"/>
              </w:rPr>
            </w:pPr>
            <w:r>
              <w:rPr>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408078B" w14:textId="77777777" w:rsidR="00FD3188" w:rsidRDefault="00FD3188" w:rsidP="000B5951">
            <w:pPr>
              <w:spacing w:line="256" w:lineRule="auto"/>
              <w:jc w:val="both"/>
              <w:rPr>
                <w:lang w:eastAsia="en-US"/>
              </w:rPr>
            </w:pPr>
            <w:r>
              <w:rPr>
                <w:lang w:eastAsia="en-US"/>
              </w:rPr>
              <w:t>(</w:t>
            </w:r>
            <w:r>
              <w:rPr>
                <w:i/>
                <w:iCs/>
                <w:lang w:eastAsia="en-US"/>
              </w:rPr>
              <w:t>nepovinný údaj</w:t>
            </w:r>
            <w:r>
              <w:rPr>
                <w:lang w:eastAsia="en-US"/>
              </w:rPr>
              <w:t>) Počet hodin za semestr</w:t>
            </w:r>
          </w:p>
        </w:tc>
      </w:tr>
      <w:tr w:rsidR="00FD3188" w14:paraId="5C796EB2" w14:textId="77777777" w:rsidTr="000B5951">
        <w:trPr>
          <w:trHeight w:val="285"/>
        </w:trPr>
        <w:tc>
          <w:tcPr>
            <w:tcW w:w="2802" w:type="dxa"/>
            <w:gridSpan w:val="2"/>
            <w:tcBorders>
              <w:top w:val="nil"/>
              <w:left w:val="single" w:sz="4" w:space="0" w:color="auto"/>
              <w:bottom w:val="single" w:sz="4" w:space="0" w:color="auto"/>
              <w:right w:val="single" w:sz="4" w:space="0" w:color="auto"/>
            </w:tcBorders>
            <w:vAlign w:val="center"/>
          </w:tcPr>
          <w:p w14:paraId="7546998F"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307E02A1" w14:textId="77777777" w:rsidR="00FD3188" w:rsidRDefault="00FD3188" w:rsidP="000B5951">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6D37A1BE" w14:textId="77777777" w:rsidR="00FD3188" w:rsidRDefault="00FD3188" w:rsidP="000B5951">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0A44EC44" w14:textId="77777777" w:rsidR="00FD3188" w:rsidRDefault="00FD3188" w:rsidP="000B5951">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11289218" w14:textId="77777777" w:rsidR="00FD3188" w:rsidRDefault="00FD3188" w:rsidP="000B5951">
            <w:pPr>
              <w:spacing w:line="256" w:lineRule="auto"/>
              <w:rPr>
                <w:color w:val="FF0000"/>
                <w:lang w:eastAsia="en-US"/>
              </w:rPr>
            </w:pPr>
          </w:p>
        </w:tc>
      </w:tr>
      <w:tr w:rsidR="00FD3188" w14:paraId="213085B7" w14:textId="77777777" w:rsidTr="000B5951">
        <w:trPr>
          <w:trHeight w:val="285"/>
        </w:trPr>
        <w:tc>
          <w:tcPr>
            <w:tcW w:w="2802" w:type="dxa"/>
            <w:gridSpan w:val="2"/>
            <w:tcBorders>
              <w:top w:val="nil"/>
              <w:left w:val="single" w:sz="4" w:space="0" w:color="auto"/>
              <w:bottom w:val="single" w:sz="4" w:space="0" w:color="auto"/>
              <w:right w:val="single" w:sz="4" w:space="0" w:color="auto"/>
            </w:tcBorders>
            <w:vAlign w:val="center"/>
          </w:tcPr>
          <w:p w14:paraId="3998838C" w14:textId="77777777" w:rsidR="00FD3188" w:rsidRDefault="00FD3188" w:rsidP="000B5951">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2AFB6661" w14:textId="77777777" w:rsidR="00FD3188" w:rsidRDefault="00FD3188" w:rsidP="000B5951">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09936CE3" w14:textId="77777777" w:rsidR="00FD3188" w:rsidRDefault="00FD3188" w:rsidP="000B5951">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77C4E52D" w14:textId="77777777" w:rsidR="00FD3188" w:rsidRDefault="00FD3188" w:rsidP="000B5951">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5798EFB3" w14:textId="77777777" w:rsidR="00FD3188" w:rsidRDefault="00FD3188" w:rsidP="000B5951">
            <w:pPr>
              <w:spacing w:line="256" w:lineRule="auto"/>
              <w:rPr>
                <w:color w:val="FF0000"/>
                <w:lang w:eastAsia="en-US"/>
              </w:rPr>
            </w:pPr>
          </w:p>
        </w:tc>
      </w:tr>
      <w:tr w:rsidR="00FD3188" w14:paraId="281C70FA"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5D866F3B" w14:textId="77777777" w:rsidR="00FD3188" w:rsidRDefault="00FD3188" w:rsidP="000B5951">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09661BA7"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D3F9AC1" w14:textId="77777777" w:rsidR="00FD3188" w:rsidRDefault="00FD3188" w:rsidP="000B5951">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7C20A3B8"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B35C03C" w14:textId="77777777" w:rsidR="00FD3188" w:rsidRDefault="00FD3188" w:rsidP="000B5951">
            <w:pPr>
              <w:spacing w:line="256" w:lineRule="auto"/>
              <w:jc w:val="both"/>
              <w:rPr>
                <w:color w:val="FF0000"/>
                <w:lang w:eastAsia="en-US"/>
              </w:rPr>
            </w:pPr>
          </w:p>
        </w:tc>
      </w:tr>
      <w:tr w:rsidR="00FD3188" w14:paraId="67B0D755"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6626DC9E"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7BEA8345"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6EBAE127"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125C9560"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4DB2F43" w14:textId="77777777" w:rsidR="00FD3188" w:rsidRDefault="00FD3188" w:rsidP="000B5951">
            <w:pPr>
              <w:spacing w:line="256" w:lineRule="auto"/>
              <w:jc w:val="both"/>
              <w:rPr>
                <w:color w:val="FF0000"/>
                <w:lang w:eastAsia="en-US"/>
              </w:rPr>
            </w:pPr>
          </w:p>
        </w:tc>
      </w:tr>
      <w:tr w:rsidR="00FD3188" w14:paraId="52638A18"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0641C85A" w14:textId="77777777" w:rsidR="00FD3188" w:rsidRDefault="00FD3188" w:rsidP="000B5951">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24AFCA76"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06F6D954" w14:textId="77777777" w:rsidR="00FD3188" w:rsidRDefault="00FD3188" w:rsidP="000B5951">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46FC116E"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4F357F5A" w14:textId="77777777" w:rsidR="00FD3188" w:rsidRDefault="00FD3188" w:rsidP="000B5951">
            <w:pPr>
              <w:spacing w:line="256" w:lineRule="auto"/>
              <w:jc w:val="both"/>
              <w:rPr>
                <w:color w:val="FF0000"/>
                <w:lang w:eastAsia="en-US"/>
              </w:rPr>
            </w:pPr>
          </w:p>
        </w:tc>
      </w:tr>
      <w:tr w:rsidR="00FD3188" w14:paraId="1B6018D6"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4FB591DC" w14:textId="77777777" w:rsidR="00FD3188" w:rsidRDefault="00FD3188" w:rsidP="000B5951">
            <w:pPr>
              <w:spacing w:line="256" w:lineRule="auto"/>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03A98848" w14:textId="77777777" w:rsidR="00FD3188" w:rsidRDefault="00FD3188" w:rsidP="000B5951">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19DDE017" w14:textId="77777777" w:rsidR="00FD3188" w:rsidRDefault="00FD3188" w:rsidP="000B5951">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6FEA9317" w14:textId="77777777" w:rsidR="00FD3188" w:rsidRDefault="00FD3188" w:rsidP="000B5951">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1519D72A" w14:textId="77777777" w:rsidR="00FD3188" w:rsidRDefault="00FD3188" w:rsidP="000B5951">
            <w:pPr>
              <w:spacing w:line="256" w:lineRule="auto"/>
              <w:jc w:val="both"/>
              <w:rPr>
                <w:color w:val="FF0000"/>
                <w:lang w:eastAsia="en-US"/>
              </w:rPr>
            </w:pPr>
          </w:p>
        </w:tc>
      </w:tr>
      <w:tr w:rsidR="00FD3188" w14:paraId="7B3F96CB"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A59485" w14:textId="77777777" w:rsidR="00FD3188" w:rsidRDefault="00FD3188" w:rsidP="000B5951">
            <w:pPr>
              <w:spacing w:line="256" w:lineRule="auto"/>
              <w:jc w:val="both"/>
              <w:rPr>
                <w:lang w:eastAsia="en-US"/>
              </w:rPr>
            </w:pPr>
            <w:r>
              <w:rPr>
                <w:lang w:eastAsia="en-US"/>
              </w:rPr>
              <w:t xml:space="preserve">Údaje o vzdělání na VŠ </w:t>
            </w:r>
          </w:p>
        </w:tc>
      </w:tr>
      <w:tr w:rsidR="00FD3188" w14:paraId="0A19DCC2"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5188D9D7" w14:textId="77777777" w:rsidR="00FD3188" w:rsidRDefault="00FD3188" w:rsidP="000B5951">
            <w:pPr>
              <w:spacing w:line="256" w:lineRule="auto"/>
              <w:jc w:val="both"/>
              <w:rPr>
                <w:lang w:eastAsia="en-US"/>
              </w:rPr>
            </w:pPr>
            <w:r>
              <w:rPr>
                <w:lang w:eastAsia="en-US"/>
              </w:rPr>
              <w:t xml:space="preserve">1991 – kandidát technických věd (CSc) - vědecká aspirantura, obor: Chemie a technologie poživatin, Slovenská technická uníverzita v Bratislave </w:t>
            </w:r>
          </w:p>
        </w:tc>
      </w:tr>
      <w:tr w:rsidR="00FD3188" w14:paraId="56D149C0"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D36B52D" w14:textId="77777777" w:rsidR="00FD3188" w:rsidRDefault="00FD3188" w:rsidP="000B5951">
            <w:pPr>
              <w:spacing w:line="256" w:lineRule="auto"/>
              <w:jc w:val="both"/>
              <w:rPr>
                <w:lang w:eastAsia="en-US"/>
              </w:rPr>
            </w:pPr>
            <w:r>
              <w:rPr>
                <w:lang w:eastAsia="en-US"/>
              </w:rPr>
              <w:t>Údaje o odborném působení od absolvování VŠ</w:t>
            </w:r>
          </w:p>
        </w:tc>
      </w:tr>
      <w:tr w:rsidR="00FD3188" w14:paraId="24B320E0" w14:textId="77777777" w:rsidTr="000B5951">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360732C0" w14:textId="77777777" w:rsidR="00FD3188" w:rsidRDefault="00FD3188" w:rsidP="000B5951">
            <w:pPr>
              <w:spacing w:line="256" w:lineRule="auto"/>
              <w:jc w:val="both"/>
              <w:rPr>
                <w:lang w:eastAsia="en-US"/>
              </w:rPr>
            </w:pPr>
            <w:r>
              <w:rPr>
                <w:lang w:eastAsia="en-US"/>
              </w:rPr>
              <w:t>2004 – dosud: Univerzita Tomáše Bati ve Zlíně, odborný asistent, docent, pp</w:t>
            </w:r>
            <w:r>
              <w:rPr>
                <w:i/>
                <w:lang w:eastAsia="en-US"/>
              </w:rPr>
              <w:t>.</w:t>
            </w:r>
          </w:p>
          <w:p w14:paraId="4D32CE16" w14:textId="77777777" w:rsidR="00FD3188" w:rsidRDefault="00FD3188" w:rsidP="000B5951">
            <w:pPr>
              <w:spacing w:line="256" w:lineRule="auto"/>
              <w:jc w:val="both"/>
              <w:rPr>
                <w:lang w:eastAsia="en-US"/>
              </w:rPr>
            </w:pPr>
            <w:r>
              <w:rPr>
                <w:lang w:eastAsia="en-US"/>
              </w:rPr>
              <w:t>1994 – 2004: Intercaps, spol. s r.o. Zlín, ředitel QA/QC, výrobně technický ředitel, pp.</w:t>
            </w:r>
          </w:p>
          <w:p w14:paraId="3118EFC5" w14:textId="77777777" w:rsidR="00FD3188" w:rsidRDefault="00FD3188" w:rsidP="000B5951">
            <w:pPr>
              <w:spacing w:line="256" w:lineRule="auto"/>
              <w:jc w:val="both"/>
              <w:rPr>
                <w:lang w:eastAsia="en-US"/>
              </w:rPr>
            </w:pPr>
          </w:p>
        </w:tc>
      </w:tr>
      <w:tr w:rsidR="00FD3188" w14:paraId="49F91E1D"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00EFB8" w14:textId="77777777" w:rsidR="00FD3188" w:rsidRDefault="00FD3188" w:rsidP="000B5951">
            <w:pPr>
              <w:spacing w:line="256" w:lineRule="auto"/>
              <w:jc w:val="both"/>
              <w:rPr>
                <w:lang w:eastAsia="en-US"/>
              </w:rPr>
            </w:pPr>
            <w:r>
              <w:rPr>
                <w:lang w:eastAsia="en-US"/>
              </w:rPr>
              <w:t>Zkušenosti s vedením kvalifikačních a rigorózních prací</w:t>
            </w:r>
          </w:p>
        </w:tc>
      </w:tr>
      <w:tr w:rsidR="00FD3188" w14:paraId="5FBBA194" w14:textId="77777777" w:rsidTr="000B5951">
        <w:trPr>
          <w:trHeight w:val="1713"/>
        </w:trPr>
        <w:tc>
          <w:tcPr>
            <w:tcW w:w="9859" w:type="dxa"/>
            <w:gridSpan w:val="15"/>
            <w:tcBorders>
              <w:top w:val="single" w:sz="4" w:space="0" w:color="auto"/>
              <w:left w:val="single" w:sz="4" w:space="0" w:color="auto"/>
              <w:bottom w:val="single" w:sz="4" w:space="0" w:color="auto"/>
              <w:right w:val="single" w:sz="4" w:space="0" w:color="auto"/>
            </w:tcBorders>
          </w:tcPr>
          <w:p w14:paraId="7505282E" w14:textId="77777777" w:rsidR="00FD3188" w:rsidRDefault="00FD3188" w:rsidP="000B5951">
            <w:pPr>
              <w:tabs>
                <w:tab w:val="left" w:pos="1620"/>
              </w:tabs>
              <w:spacing w:line="256" w:lineRule="auto"/>
              <w:rPr>
                <w:lang w:eastAsia="en-US"/>
              </w:rPr>
            </w:pPr>
            <w:r>
              <w:rPr>
                <w:lang w:eastAsia="en-US"/>
              </w:rPr>
              <w:t>23x  vedoucí bakalářské práce</w:t>
            </w:r>
          </w:p>
          <w:p w14:paraId="61E37142" w14:textId="77777777" w:rsidR="00FD3188" w:rsidRDefault="00FD3188" w:rsidP="000B5951">
            <w:pPr>
              <w:tabs>
                <w:tab w:val="left" w:pos="1620"/>
              </w:tabs>
              <w:spacing w:line="256" w:lineRule="auto"/>
              <w:rPr>
                <w:lang w:eastAsia="en-US"/>
              </w:rPr>
            </w:pPr>
            <w:r>
              <w:rPr>
                <w:lang w:eastAsia="en-US"/>
              </w:rPr>
              <w:t>25x vedoucí diplomové práce</w:t>
            </w:r>
          </w:p>
          <w:p w14:paraId="6D7CD740" w14:textId="77777777" w:rsidR="00FD3188" w:rsidRDefault="00FD3188" w:rsidP="000B5951">
            <w:pPr>
              <w:tabs>
                <w:tab w:val="left" w:pos="1620"/>
              </w:tabs>
              <w:spacing w:line="256" w:lineRule="auto"/>
              <w:rPr>
                <w:lang w:eastAsia="en-US"/>
              </w:rPr>
            </w:pPr>
            <w:r>
              <w:rPr>
                <w:lang w:eastAsia="en-US"/>
              </w:rPr>
              <w:t>5x  konzultant doktorské disertační práce</w:t>
            </w:r>
          </w:p>
          <w:p w14:paraId="695AB021" w14:textId="77777777" w:rsidR="00FD3188" w:rsidRDefault="00FD3188" w:rsidP="000B5951">
            <w:pPr>
              <w:tabs>
                <w:tab w:val="left" w:pos="1620"/>
              </w:tabs>
              <w:spacing w:line="256" w:lineRule="auto"/>
              <w:rPr>
                <w:lang w:eastAsia="en-US"/>
              </w:rPr>
            </w:pPr>
            <w:r>
              <w:rPr>
                <w:lang w:eastAsia="en-US"/>
              </w:rPr>
              <w:t xml:space="preserve">3x  školitel specialista doktorské disertační práce (EN) </w:t>
            </w:r>
          </w:p>
          <w:p w14:paraId="5723C1D2" w14:textId="77777777" w:rsidR="00FD3188" w:rsidRDefault="00FD3188" w:rsidP="000B5951">
            <w:pPr>
              <w:tabs>
                <w:tab w:val="left" w:pos="1620"/>
              </w:tabs>
              <w:spacing w:line="256" w:lineRule="auto"/>
              <w:rPr>
                <w:lang w:eastAsia="en-US"/>
              </w:rPr>
            </w:pPr>
            <w:r>
              <w:rPr>
                <w:lang w:eastAsia="en-US"/>
              </w:rPr>
              <w:t>3x  školitel doktorské disertační práce</w:t>
            </w:r>
          </w:p>
          <w:p w14:paraId="11CF7B58" w14:textId="77777777" w:rsidR="00FD3188" w:rsidRDefault="00FD3188" w:rsidP="000B5951">
            <w:pPr>
              <w:tabs>
                <w:tab w:val="left" w:pos="1620"/>
              </w:tabs>
              <w:spacing w:line="256" w:lineRule="auto"/>
              <w:rPr>
                <w:sz w:val="16"/>
                <w:szCs w:val="16"/>
                <w:lang w:eastAsia="en-US"/>
              </w:rPr>
            </w:pPr>
          </w:p>
        </w:tc>
      </w:tr>
      <w:tr w:rsidR="00FD3188" w14:paraId="59C0CB63"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C3296F6" w14:textId="77777777" w:rsidR="00FD3188" w:rsidRDefault="00FD3188" w:rsidP="000B5951">
            <w:pPr>
              <w:spacing w:line="256" w:lineRule="auto"/>
              <w:jc w:val="both"/>
              <w:rPr>
                <w:lang w:eastAsia="en-US"/>
              </w:rPr>
            </w:pPr>
            <w:r>
              <w:rPr>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BD6404B" w14:textId="77777777" w:rsidR="00FD3188" w:rsidRDefault="00FD3188" w:rsidP="000B5951">
            <w:pPr>
              <w:spacing w:line="256" w:lineRule="auto"/>
              <w:jc w:val="both"/>
              <w:rPr>
                <w:lang w:eastAsia="en-US"/>
              </w:rPr>
            </w:pPr>
            <w:r>
              <w:rPr>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56D70C9" w14:textId="77777777" w:rsidR="00FD3188" w:rsidRDefault="00FD3188" w:rsidP="000B5951">
            <w:pPr>
              <w:spacing w:line="256" w:lineRule="auto"/>
              <w:jc w:val="both"/>
              <w:rPr>
                <w:lang w:eastAsia="en-US"/>
              </w:rPr>
            </w:pPr>
            <w:r>
              <w:rPr>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28CAC75" w14:textId="77777777" w:rsidR="00FD3188" w:rsidRDefault="00FD3188" w:rsidP="000B5951">
            <w:pPr>
              <w:spacing w:line="256" w:lineRule="auto"/>
              <w:jc w:val="both"/>
              <w:rPr>
                <w:lang w:eastAsia="en-US"/>
              </w:rPr>
            </w:pPr>
            <w:r>
              <w:rPr>
                <w:lang w:eastAsia="en-US"/>
              </w:rPr>
              <w:t>Ohlasy publikací</w:t>
            </w:r>
          </w:p>
        </w:tc>
      </w:tr>
      <w:tr w:rsidR="00FD3188" w14:paraId="50E1AD15" w14:textId="77777777" w:rsidTr="000B5951">
        <w:trPr>
          <w:cantSplit/>
          <w:trHeight w:val="282"/>
        </w:trPr>
        <w:tc>
          <w:tcPr>
            <w:tcW w:w="3347" w:type="dxa"/>
            <w:gridSpan w:val="3"/>
            <w:tcBorders>
              <w:top w:val="single" w:sz="4" w:space="0" w:color="auto"/>
              <w:left w:val="single" w:sz="4" w:space="0" w:color="auto"/>
              <w:bottom w:val="single" w:sz="4" w:space="0" w:color="auto"/>
              <w:right w:val="single" w:sz="4" w:space="0" w:color="auto"/>
            </w:tcBorders>
            <w:hideMark/>
          </w:tcPr>
          <w:p w14:paraId="5447685C" w14:textId="77777777" w:rsidR="00FD3188" w:rsidRDefault="00FD3188" w:rsidP="000B5951">
            <w:pPr>
              <w:spacing w:line="256" w:lineRule="auto"/>
              <w:jc w:val="both"/>
              <w:rPr>
                <w:lang w:eastAsia="en-US"/>
              </w:rPr>
            </w:pPr>
            <w:r>
              <w:rPr>
                <w:lang w:eastAsia="en-US"/>
              </w:rPr>
              <w:t>Zpracování zemědělských produktů</w:t>
            </w:r>
          </w:p>
        </w:tc>
        <w:tc>
          <w:tcPr>
            <w:tcW w:w="2245" w:type="dxa"/>
            <w:gridSpan w:val="3"/>
            <w:tcBorders>
              <w:top w:val="single" w:sz="4" w:space="0" w:color="auto"/>
              <w:left w:val="single" w:sz="4" w:space="0" w:color="auto"/>
              <w:bottom w:val="single" w:sz="4" w:space="0" w:color="auto"/>
              <w:right w:val="single" w:sz="4" w:space="0" w:color="auto"/>
            </w:tcBorders>
            <w:hideMark/>
          </w:tcPr>
          <w:p w14:paraId="527B71A1" w14:textId="77777777" w:rsidR="00FD3188" w:rsidRDefault="00FD3188" w:rsidP="000B5951">
            <w:pPr>
              <w:spacing w:line="256" w:lineRule="auto"/>
              <w:jc w:val="both"/>
              <w:rPr>
                <w:lang w:eastAsia="en-US"/>
              </w:rPr>
            </w:pPr>
            <w:r>
              <w:rPr>
                <w:lang w:eastAsia="en-US"/>
              </w:rPr>
              <w:t>2011</w:t>
            </w:r>
          </w:p>
        </w:tc>
        <w:tc>
          <w:tcPr>
            <w:tcW w:w="2248" w:type="dxa"/>
            <w:gridSpan w:val="5"/>
            <w:tcBorders>
              <w:top w:val="single" w:sz="4" w:space="0" w:color="auto"/>
              <w:left w:val="single" w:sz="4" w:space="0" w:color="auto"/>
              <w:bottom w:val="single" w:sz="4" w:space="0" w:color="auto"/>
              <w:right w:val="single" w:sz="12" w:space="0" w:color="auto"/>
            </w:tcBorders>
            <w:hideMark/>
          </w:tcPr>
          <w:p w14:paraId="64C31004" w14:textId="77777777" w:rsidR="00FD3188" w:rsidRDefault="00FD3188" w:rsidP="000B5951">
            <w:pPr>
              <w:spacing w:line="256" w:lineRule="auto"/>
              <w:jc w:val="both"/>
              <w:rPr>
                <w:lang w:eastAsia="en-US"/>
              </w:rPr>
            </w:pPr>
            <w:r>
              <w:rPr>
                <w:lang w:eastAsia="en-US"/>
              </w:rPr>
              <w:t>SPU v Nitre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A4A6430" w14:textId="77777777" w:rsidR="00FD3188" w:rsidRDefault="00FD3188" w:rsidP="000B5951">
            <w:pPr>
              <w:spacing w:line="256" w:lineRule="auto"/>
              <w:jc w:val="both"/>
              <w:rPr>
                <w:lang w:eastAsia="en-US"/>
              </w:rPr>
            </w:pPr>
            <w:r>
              <w:rPr>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2F24D26" w14:textId="77777777" w:rsidR="00FD3188" w:rsidRDefault="00FD3188" w:rsidP="000B5951">
            <w:pPr>
              <w:spacing w:line="256" w:lineRule="auto"/>
              <w:jc w:val="both"/>
              <w:rPr>
                <w:sz w:val="18"/>
                <w:lang w:eastAsia="en-US"/>
              </w:rPr>
            </w:pPr>
            <w:r>
              <w:rPr>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48657C3" w14:textId="77777777" w:rsidR="00FD3188" w:rsidRDefault="00FD3188" w:rsidP="000B5951">
            <w:pPr>
              <w:spacing w:line="256" w:lineRule="auto"/>
              <w:jc w:val="both"/>
              <w:rPr>
                <w:lang w:eastAsia="en-US"/>
              </w:rPr>
            </w:pPr>
            <w:r>
              <w:rPr>
                <w:sz w:val="18"/>
                <w:lang w:eastAsia="en-US"/>
              </w:rPr>
              <w:t>ostatní</w:t>
            </w:r>
          </w:p>
        </w:tc>
      </w:tr>
      <w:tr w:rsidR="00FD3188" w14:paraId="4C4091B8"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B9D5EB" w14:textId="77777777" w:rsidR="00FD3188" w:rsidRDefault="00FD3188" w:rsidP="000B5951">
            <w:pPr>
              <w:spacing w:line="256" w:lineRule="auto"/>
              <w:jc w:val="both"/>
              <w:rPr>
                <w:lang w:eastAsia="en-US"/>
              </w:rPr>
            </w:pPr>
            <w:r>
              <w:rPr>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5089AB" w14:textId="77777777" w:rsidR="00FD3188" w:rsidRDefault="00FD3188" w:rsidP="000B5951">
            <w:pPr>
              <w:spacing w:line="256" w:lineRule="auto"/>
              <w:jc w:val="both"/>
              <w:rPr>
                <w:lang w:eastAsia="en-US"/>
              </w:rPr>
            </w:pPr>
            <w:r>
              <w:rPr>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CBE0AD0" w14:textId="77777777" w:rsidR="00FD3188" w:rsidRDefault="00FD3188" w:rsidP="000B5951">
            <w:pPr>
              <w:spacing w:line="256" w:lineRule="auto"/>
              <w:jc w:val="both"/>
              <w:rPr>
                <w:lang w:eastAsia="en-US"/>
              </w:rPr>
            </w:pPr>
            <w:r>
              <w:rPr>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11B18F0E" w14:textId="77777777" w:rsidR="00FD3188" w:rsidRDefault="00FD3188" w:rsidP="000B5951">
            <w:pPr>
              <w:spacing w:line="256" w:lineRule="auto"/>
              <w:jc w:val="both"/>
              <w:rPr>
                <w:lang w:eastAsia="en-US"/>
              </w:rPr>
            </w:pPr>
            <w:r>
              <w:rPr>
                <w:lang w:eastAsia="en-US"/>
              </w:rPr>
              <w:t>333</w:t>
            </w:r>
          </w:p>
        </w:tc>
        <w:tc>
          <w:tcPr>
            <w:tcW w:w="693" w:type="dxa"/>
            <w:tcBorders>
              <w:top w:val="single" w:sz="4" w:space="0" w:color="auto"/>
              <w:left w:val="single" w:sz="4" w:space="0" w:color="auto"/>
              <w:bottom w:val="single" w:sz="4" w:space="0" w:color="auto"/>
              <w:right w:val="single" w:sz="4" w:space="0" w:color="auto"/>
            </w:tcBorders>
            <w:hideMark/>
          </w:tcPr>
          <w:p w14:paraId="63C9C481" w14:textId="77777777" w:rsidR="00FD3188" w:rsidRDefault="00FD3188" w:rsidP="000B5951">
            <w:pPr>
              <w:spacing w:line="256" w:lineRule="auto"/>
              <w:jc w:val="both"/>
              <w:rPr>
                <w:lang w:eastAsia="en-US"/>
              </w:rPr>
            </w:pPr>
            <w:r>
              <w:rPr>
                <w:lang w:eastAsia="en-US"/>
              </w:rPr>
              <w:t>418</w:t>
            </w:r>
          </w:p>
        </w:tc>
        <w:tc>
          <w:tcPr>
            <w:tcW w:w="694" w:type="dxa"/>
            <w:tcBorders>
              <w:top w:val="single" w:sz="4" w:space="0" w:color="auto"/>
              <w:left w:val="single" w:sz="4" w:space="0" w:color="auto"/>
              <w:bottom w:val="single" w:sz="4" w:space="0" w:color="auto"/>
              <w:right w:val="single" w:sz="4" w:space="0" w:color="auto"/>
            </w:tcBorders>
          </w:tcPr>
          <w:p w14:paraId="4E848073" w14:textId="77777777" w:rsidR="00FD3188" w:rsidRDefault="00FD3188" w:rsidP="000B5951">
            <w:pPr>
              <w:spacing w:line="256" w:lineRule="auto"/>
              <w:jc w:val="both"/>
              <w:rPr>
                <w:lang w:eastAsia="en-US"/>
              </w:rPr>
            </w:pPr>
          </w:p>
        </w:tc>
      </w:tr>
      <w:tr w:rsidR="00FD3188" w14:paraId="3A90FCA5"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42326CB" w14:textId="77777777" w:rsidR="00FD3188" w:rsidRDefault="00FD3188" w:rsidP="000B5951">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3394299D" w14:textId="77777777" w:rsidR="00FD3188" w:rsidRDefault="00FD3188" w:rsidP="000B5951">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560D4D24" w14:textId="77777777" w:rsidR="00FD3188" w:rsidRDefault="00FD3188" w:rsidP="000B5951">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7554780" w14:textId="77777777" w:rsidR="00FD3188" w:rsidRDefault="00FD3188" w:rsidP="000B5951">
            <w:pPr>
              <w:spacing w:line="256" w:lineRule="auto"/>
              <w:jc w:val="both"/>
              <w:rPr>
                <w:sz w:val="18"/>
                <w:lang w:eastAsia="en-US"/>
              </w:rPr>
            </w:pPr>
            <w:r>
              <w:rPr>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DA4E924" w14:textId="77777777" w:rsidR="00FD3188" w:rsidRDefault="00FD3188" w:rsidP="000B5951">
            <w:pPr>
              <w:spacing w:line="256" w:lineRule="auto"/>
              <w:rPr>
                <w:lang w:eastAsia="en-US"/>
              </w:rPr>
            </w:pPr>
            <w:r>
              <w:rPr>
                <w:lang w:eastAsia="en-US"/>
              </w:rPr>
              <w:t>8 / 8</w:t>
            </w:r>
          </w:p>
        </w:tc>
      </w:tr>
      <w:tr w:rsidR="00FD3188" w14:paraId="13F85F2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7391570" w14:textId="77777777" w:rsidR="00FD3188" w:rsidRDefault="00FD3188" w:rsidP="000B5951">
            <w:pPr>
              <w:spacing w:line="256" w:lineRule="auto"/>
              <w:jc w:val="both"/>
              <w:rPr>
                <w:lang w:eastAsia="en-US"/>
              </w:rPr>
            </w:pPr>
            <w:r>
              <w:rPr>
                <w:lang w:eastAsia="en-US"/>
              </w:rPr>
              <w:t xml:space="preserve">Přehled o nejvýznamnější publikační a další tvůrčí činnosti nebo další profesní činnosti u odborníků z praxe vztahující se k zabezpečovaným předmětům </w:t>
            </w:r>
          </w:p>
        </w:tc>
      </w:tr>
      <w:tr w:rsidR="00FD3188" w14:paraId="2E3CA11B"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A6813FF" w14:textId="77777777" w:rsidR="00FD3188" w:rsidRDefault="00FD3188" w:rsidP="000B5951">
            <w:pPr>
              <w:spacing w:after="240" w:line="256" w:lineRule="auto"/>
              <w:jc w:val="both"/>
              <w:rPr>
                <w:bCs/>
                <w:lang w:eastAsia="en-US"/>
              </w:rPr>
            </w:pPr>
            <w:r>
              <w:rPr>
                <w:b/>
                <w:lang w:eastAsia="en-US"/>
              </w:rPr>
              <w:lastRenderedPageBreak/>
              <w:t>VALÁŠEK, Pavel</w:t>
            </w:r>
            <w:r>
              <w:rPr>
                <w:lang w:eastAsia="en-US"/>
              </w:rPr>
              <w:t xml:space="preserve">, Eva SEDLÁČKOVÁ, Vendula ŠEVČÍKOVÁ; </w:t>
            </w:r>
            <w:r>
              <w:rPr>
                <w:bCs/>
                <w:lang w:eastAsia="en-US"/>
              </w:rPr>
              <w:t xml:space="preserve">Vývoj vybraných ukazatelů jakosti pitné vody </w:t>
            </w:r>
            <w:r>
              <w:rPr>
                <w:bCs/>
                <w:lang w:eastAsia="en-US"/>
              </w:rPr>
              <w:br/>
              <w:t>v letech od 2004 do 2022,  In Sborník příspěvků z mezinárodní konference</w:t>
            </w:r>
            <w:r>
              <w:rPr>
                <w:bCs/>
                <w:i/>
                <w:lang w:eastAsia="en-US"/>
              </w:rPr>
              <w:t xml:space="preserve"> CRISCON 2023</w:t>
            </w:r>
            <w:r>
              <w:rPr>
                <w:i/>
                <w:lang w:eastAsia="en-US"/>
              </w:rPr>
              <w:t>– Krizové řízení a  řešení krizových situací</w:t>
            </w:r>
            <w:r>
              <w:rPr>
                <w:bCs/>
                <w:i/>
                <w:lang w:eastAsia="en-US"/>
              </w:rPr>
              <w:t>,</w:t>
            </w:r>
            <w:r>
              <w:rPr>
                <w:bCs/>
                <w:lang w:eastAsia="en-US"/>
              </w:rPr>
              <w:t xml:space="preserve"> Uherské Hradiště, 13. - 14. 9. 2023. ISBN 978-80-7678-197-9. (D, autorský podíl </w:t>
            </w:r>
            <w:r>
              <w:rPr>
                <w:b/>
                <w:lang w:eastAsia="en-US"/>
              </w:rPr>
              <w:t>60 %</w:t>
            </w:r>
            <w:r>
              <w:rPr>
                <w:bCs/>
                <w:lang w:eastAsia="en-US"/>
              </w:rPr>
              <w:t>)</w:t>
            </w:r>
          </w:p>
          <w:p w14:paraId="45D3DE86" w14:textId="77777777" w:rsidR="00FD3188" w:rsidRDefault="00FD3188" w:rsidP="000B5951">
            <w:pPr>
              <w:spacing w:after="240" w:line="256" w:lineRule="auto"/>
              <w:jc w:val="both"/>
              <w:rPr>
                <w:lang w:eastAsia="en-US"/>
              </w:rPr>
            </w:pPr>
            <w:r>
              <w:rPr>
                <w:b/>
                <w:lang w:eastAsia="en-US"/>
              </w:rPr>
              <w:t>VALÁŠEK, Pavel</w:t>
            </w:r>
            <w:r>
              <w:rPr>
                <w:lang w:eastAsia="en-US"/>
              </w:rPr>
              <w:t xml:space="preserve">, Eva SEDLÁČKOVÁ; </w:t>
            </w:r>
            <w:r>
              <w:rPr>
                <w:bCs/>
                <w:lang w:eastAsia="en-US"/>
              </w:rPr>
              <w:t>Vakcíny proti onemocnění Covid-19. In Sborník příspěvků z mezinárodní konference</w:t>
            </w:r>
            <w:r>
              <w:rPr>
                <w:bCs/>
                <w:i/>
                <w:lang w:eastAsia="en-US"/>
              </w:rPr>
              <w:t xml:space="preserve"> CRISCON 2021 </w:t>
            </w:r>
            <w:r>
              <w:rPr>
                <w:i/>
                <w:lang w:eastAsia="en-US"/>
              </w:rPr>
              <w:t>– Krizové řízení a řešení krizových situací</w:t>
            </w:r>
            <w:r>
              <w:rPr>
                <w:bCs/>
                <w:i/>
                <w:lang w:eastAsia="en-US"/>
              </w:rPr>
              <w:t>,</w:t>
            </w:r>
            <w:r>
              <w:rPr>
                <w:bCs/>
                <w:lang w:eastAsia="en-US"/>
              </w:rPr>
              <w:t xml:space="preserve"> </w:t>
            </w:r>
            <w:r>
              <w:rPr>
                <w:lang w:eastAsia="en-US"/>
              </w:rPr>
              <w:t xml:space="preserve">Uherského Hradiště diskutovat v termínu </w:t>
            </w:r>
            <w:r>
              <w:rPr>
                <w:bCs/>
                <w:lang w:eastAsia="en-US"/>
              </w:rPr>
              <w:t xml:space="preserve">9. – 10. září 2021. ISBN </w:t>
            </w:r>
            <w:r>
              <w:rPr>
                <w:rStyle w:val="markedcontent"/>
                <w:lang w:eastAsia="en-US"/>
              </w:rPr>
              <w:t xml:space="preserve">978-80-7678-028-6. </w:t>
            </w:r>
            <w:r>
              <w:rPr>
                <w:bCs/>
                <w:lang w:eastAsia="en-US"/>
              </w:rPr>
              <w:t xml:space="preserve">(D, autorský podíl </w:t>
            </w:r>
            <w:r>
              <w:rPr>
                <w:b/>
                <w:lang w:eastAsia="en-US"/>
              </w:rPr>
              <w:t>70 %</w:t>
            </w:r>
            <w:r>
              <w:rPr>
                <w:bCs/>
                <w:lang w:eastAsia="en-US"/>
              </w:rPr>
              <w:t>)</w:t>
            </w:r>
          </w:p>
          <w:p w14:paraId="6C0CA00E" w14:textId="77777777" w:rsidR="00FD3188" w:rsidRDefault="00FD3188" w:rsidP="000B5951">
            <w:pPr>
              <w:pStyle w:val="Nadpis3"/>
              <w:spacing w:before="0" w:after="240" w:line="240" w:lineRule="auto"/>
              <w:jc w:val="both"/>
              <w:rPr>
                <w:rFonts w:ascii="Times New Roman" w:hAnsi="Times New Roman" w:cs="Times New Roman"/>
                <w:bCs/>
                <w:color w:val="auto"/>
                <w:sz w:val="20"/>
                <w:szCs w:val="20"/>
              </w:rPr>
            </w:pPr>
            <w:r>
              <w:rPr>
                <w:rFonts w:ascii="Times New Roman" w:hAnsi="Times New Roman" w:cs="Times New Roman"/>
                <w:b/>
                <w:color w:val="auto"/>
                <w:sz w:val="20"/>
                <w:szCs w:val="20"/>
              </w:rPr>
              <w:t>VALÁŠEK, Pavel</w:t>
            </w:r>
            <w:r>
              <w:rPr>
                <w:rFonts w:ascii="Times New Roman" w:hAnsi="Times New Roman" w:cs="Times New Roman"/>
                <w:color w:val="auto"/>
                <w:sz w:val="20"/>
                <w:szCs w:val="20"/>
              </w:rPr>
              <w:t>; Minimalizace rizik při úchově potravin. </w:t>
            </w:r>
            <w:r>
              <w:rPr>
                <w:rFonts w:ascii="Times New Roman" w:hAnsi="Times New Roman" w:cs="Times New Roman"/>
                <w:i/>
                <w:iCs/>
                <w:color w:val="auto"/>
                <w:sz w:val="20"/>
                <w:szCs w:val="20"/>
              </w:rPr>
              <w:t>Soudní inženýrství</w:t>
            </w:r>
            <w:r>
              <w:rPr>
                <w:rFonts w:ascii="Times New Roman" w:hAnsi="Times New Roman" w:cs="Times New Roman"/>
                <w:color w:val="auto"/>
                <w:sz w:val="20"/>
                <w:szCs w:val="20"/>
              </w:rPr>
              <w:t> [online]. Akademické nakladatelství CERM, 2020, </w:t>
            </w:r>
            <w:r>
              <w:rPr>
                <w:rFonts w:ascii="Times New Roman" w:hAnsi="Times New Roman" w:cs="Times New Roman"/>
                <w:bCs/>
                <w:color w:val="auto"/>
                <w:sz w:val="20"/>
                <w:szCs w:val="20"/>
              </w:rPr>
              <w:t>31</w:t>
            </w:r>
            <w:r>
              <w:rPr>
                <w:rFonts w:ascii="Times New Roman" w:hAnsi="Times New Roman" w:cs="Times New Roman"/>
                <w:color w:val="auto"/>
                <w:sz w:val="20"/>
                <w:szCs w:val="20"/>
              </w:rPr>
              <w:t xml:space="preserve">(2), 47-52 [cit. 2021-01-25]. ISSN 1211-443X. Dostupné z: doi:10.13164/SI.2020.2.47. </w:t>
            </w:r>
            <w:r>
              <w:rPr>
                <w:rFonts w:ascii="Times New Roman" w:hAnsi="Times New Roman" w:cs="Times New Roman"/>
                <w:bCs/>
                <w:color w:val="auto"/>
                <w:sz w:val="20"/>
                <w:szCs w:val="20"/>
              </w:rPr>
              <w:t xml:space="preserve">(Jost, autorský podíl </w:t>
            </w:r>
            <w:r>
              <w:rPr>
                <w:rFonts w:ascii="Times New Roman" w:hAnsi="Times New Roman" w:cs="Times New Roman"/>
                <w:b/>
                <w:color w:val="auto"/>
                <w:sz w:val="20"/>
                <w:szCs w:val="20"/>
              </w:rPr>
              <w:t>100 %</w:t>
            </w:r>
            <w:r>
              <w:rPr>
                <w:rFonts w:ascii="Times New Roman" w:hAnsi="Times New Roman" w:cs="Times New Roman"/>
                <w:bCs/>
                <w:color w:val="auto"/>
                <w:sz w:val="20"/>
                <w:szCs w:val="20"/>
              </w:rPr>
              <w:t>)</w:t>
            </w:r>
          </w:p>
          <w:p w14:paraId="3B653013" w14:textId="77777777" w:rsidR="00FD3188" w:rsidRDefault="00FD3188" w:rsidP="000B5951">
            <w:pPr>
              <w:spacing w:after="240" w:line="256" w:lineRule="auto"/>
              <w:jc w:val="both"/>
              <w:rPr>
                <w:lang w:eastAsia="en-US"/>
              </w:rPr>
            </w:pPr>
            <w:r>
              <w:rPr>
                <w:b/>
                <w:lang w:eastAsia="en-US"/>
              </w:rPr>
              <w:t>VALÁŠEK, Pavel</w:t>
            </w:r>
            <w:r>
              <w:rPr>
                <w:lang w:eastAsia="en-US"/>
              </w:rPr>
              <w:t>,</w:t>
            </w:r>
            <w:r>
              <w:rPr>
                <w:b/>
                <w:lang w:eastAsia="en-US"/>
              </w:rPr>
              <w:t xml:space="preserve"> </w:t>
            </w:r>
            <w:r>
              <w:rPr>
                <w:lang w:eastAsia="en-US"/>
              </w:rPr>
              <w:t>Eva SEDLÁČKOVÁ; Praktické poznatky a zkušenosti s COVID-19 ve Zlínském kraji. In Sborník příspěvků z mezinárodní konference</w:t>
            </w:r>
            <w:r>
              <w:rPr>
                <w:i/>
                <w:iCs/>
                <w:lang w:eastAsia="en-US"/>
              </w:rPr>
              <w:t xml:space="preserve"> CRISCON 2020 – Krizové řízení a řešení krizových situací,</w:t>
            </w:r>
            <w:r>
              <w:rPr>
                <w:lang w:eastAsia="en-US"/>
              </w:rPr>
              <w:t xml:space="preserve"> Uherského Hradiště diskutovat v termínu 9. – 10. září 2020. ISBN 978-80-7454-957-1. </w:t>
            </w:r>
            <w:r>
              <w:rPr>
                <w:bCs/>
                <w:lang w:eastAsia="en-US"/>
              </w:rPr>
              <w:t xml:space="preserve">(D, autorský podíl </w:t>
            </w:r>
            <w:r>
              <w:rPr>
                <w:b/>
                <w:lang w:eastAsia="en-US"/>
              </w:rPr>
              <w:t>70 %</w:t>
            </w:r>
            <w:r>
              <w:rPr>
                <w:bCs/>
                <w:lang w:eastAsia="en-US"/>
              </w:rPr>
              <w:t>)</w:t>
            </w:r>
          </w:p>
          <w:p w14:paraId="33F20D76" w14:textId="77777777" w:rsidR="00FD3188" w:rsidRDefault="00FD3188" w:rsidP="000B5951">
            <w:pPr>
              <w:spacing w:after="240" w:line="256" w:lineRule="auto"/>
              <w:jc w:val="both"/>
              <w:rPr>
                <w:b/>
                <w:lang w:eastAsia="en-US"/>
              </w:rPr>
            </w:pPr>
            <w:r>
              <w:rPr>
                <w:b/>
                <w:bCs/>
                <w:lang w:eastAsia="en-US"/>
              </w:rPr>
              <w:t>VALÁŠEK</w:t>
            </w:r>
            <w:r>
              <w:rPr>
                <w:b/>
                <w:lang w:eastAsia="en-US"/>
              </w:rPr>
              <w:t xml:space="preserve">, </w:t>
            </w:r>
            <w:r>
              <w:rPr>
                <w:b/>
                <w:bCs/>
                <w:lang w:eastAsia="en-US"/>
              </w:rPr>
              <w:t>Pavel</w:t>
            </w:r>
            <w:r>
              <w:rPr>
                <w:bCs/>
                <w:lang w:eastAsia="en-US"/>
              </w:rPr>
              <w:t xml:space="preserve"> et al.;.</w:t>
            </w:r>
            <w:r>
              <w:rPr>
                <w:rStyle w:val="list-title"/>
                <w:lang w:eastAsia="en-US"/>
              </w:rPr>
              <w:t xml:space="preserve">Comparison of contents of selected esters, higher alcohols and total content of poly-phenolic substances in wines of the varieties 'chardonnay'  by Vintre. </w:t>
            </w:r>
            <w:hyperlink r:id="rId45" w:anchor="disabled" w:tooltip="Show document details" w:history="1">
              <w:r>
                <w:rPr>
                  <w:rStyle w:val="linktext"/>
                  <w:i/>
                  <w:lang w:eastAsia="en-US"/>
                </w:rPr>
                <w:t>Mitteilungen Klosterneuburg</w:t>
              </w:r>
            </w:hyperlink>
            <w:r>
              <w:rPr>
                <w:lang w:eastAsia="en-US"/>
              </w:rPr>
              <w:t xml:space="preserve">, 2019, roč. 69, č. 1, s. 115-123. ISSN 0007-5922. </w:t>
            </w:r>
            <w:r>
              <w:rPr>
                <w:bCs/>
                <w:lang w:eastAsia="en-US"/>
              </w:rPr>
              <w:t xml:space="preserve">(Jimp, Q4, autorský podíl </w:t>
            </w:r>
            <w:r>
              <w:rPr>
                <w:b/>
                <w:lang w:eastAsia="en-US"/>
              </w:rPr>
              <w:t>45 %</w:t>
            </w:r>
            <w:r>
              <w:rPr>
                <w:bCs/>
                <w:lang w:eastAsia="en-US"/>
              </w:rPr>
              <w:t>)</w:t>
            </w:r>
          </w:p>
          <w:p w14:paraId="67FB496C" w14:textId="77777777" w:rsidR="00FD3188" w:rsidRDefault="00FD3188" w:rsidP="000B5951">
            <w:pPr>
              <w:spacing w:line="256" w:lineRule="auto"/>
              <w:jc w:val="both"/>
              <w:rPr>
                <w:bCs/>
                <w:lang w:eastAsia="en-US"/>
              </w:rPr>
            </w:pPr>
          </w:p>
        </w:tc>
      </w:tr>
      <w:tr w:rsidR="00FD3188" w14:paraId="214E3106"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FD5FB9" w14:textId="77777777" w:rsidR="00FD3188" w:rsidRDefault="00FD3188" w:rsidP="000B5951">
            <w:pPr>
              <w:spacing w:line="256" w:lineRule="auto"/>
              <w:rPr>
                <w:lang w:eastAsia="en-US"/>
              </w:rPr>
            </w:pPr>
            <w:r>
              <w:rPr>
                <w:lang w:eastAsia="en-US"/>
              </w:rPr>
              <w:t>Působení v zahraničí</w:t>
            </w:r>
          </w:p>
        </w:tc>
      </w:tr>
      <w:tr w:rsidR="00FD3188" w14:paraId="6463A0EF"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FBB6D79" w14:textId="77777777" w:rsidR="00FD3188" w:rsidRDefault="00FD3188" w:rsidP="000B5951">
            <w:pPr>
              <w:spacing w:line="256" w:lineRule="auto"/>
              <w:rPr>
                <w:lang w:eastAsia="en-US"/>
              </w:rPr>
            </w:pPr>
          </w:p>
        </w:tc>
      </w:tr>
      <w:tr w:rsidR="00FD3188" w14:paraId="2E369C73"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D21D2D4" w14:textId="77777777" w:rsidR="00FD3188" w:rsidRDefault="00FD3188" w:rsidP="000B5951">
            <w:pPr>
              <w:spacing w:line="256" w:lineRule="auto"/>
              <w:jc w:val="both"/>
              <w:rPr>
                <w:lang w:eastAsia="en-US"/>
              </w:rPr>
            </w:pPr>
            <w:r>
              <w:rPr>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5A1FF55" w14:textId="77777777" w:rsidR="00FD3188" w:rsidRDefault="00FD3188" w:rsidP="000B5951">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CD446E" w14:textId="77777777" w:rsidR="00FD3188" w:rsidRDefault="00FD3188" w:rsidP="000B5951">
            <w:pPr>
              <w:spacing w:line="256" w:lineRule="auto"/>
              <w:jc w:val="both"/>
              <w:rPr>
                <w:lang w:eastAsia="en-US"/>
              </w:rPr>
            </w:pPr>
            <w:r>
              <w:rPr>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77C7272B" w14:textId="77777777" w:rsidR="00FD3188" w:rsidRDefault="00FD3188" w:rsidP="000B5951">
            <w:pPr>
              <w:spacing w:line="256" w:lineRule="auto"/>
              <w:jc w:val="both"/>
              <w:rPr>
                <w:lang w:eastAsia="en-US"/>
              </w:rPr>
            </w:pPr>
          </w:p>
        </w:tc>
      </w:tr>
    </w:tbl>
    <w:p w14:paraId="001CBD20" w14:textId="77777777" w:rsidR="00FD3188" w:rsidRDefault="00FD3188" w:rsidP="00FD3188"/>
    <w:p w14:paraId="699023D4"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0557B5E9" w14:textId="77777777" w:rsidTr="000B5951">
        <w:tc>
          <w:tcPr>
            <w:tcW w:w="9859" w:type="dxa"/>
            <w:gridSpan w:val="15"/>
            <w:tcBorders>
              <w:bottom w:val="double" w:sz="4" w:space="0" w:color="auto"/>
            </w:tcBorders>
            <w:shd w:val="clear" w:color="auto" w:fill="BDD6EE"/>
          </w:tcPr>
          <w:p w14:paraId="59BB667D" w14:textId="77777777" w:rsidR="00FD3188" w:rsidRDefault="00FD3188" w:rsidP="000B5951">
            <w:pPr>
              <w:jc w:val="both"/>
              <w:rPr>
                <w:b/>
                <w:sz w:val="28"/>
              </w:rPr>
            </w:pPr>
            <w:r>
              <w:rPr>
                <w:b/>
                <w:sz w:val="28"/>
              </w:rPr>
              <w:lastRenderedPageBreak/>
              <w:t>C-I – Personální zabezpečení</w:t>
            </w:r>
          </w:p>
        </w:tc>
      </w:tr>
      <w:tr w:rsidR="00FD3188" w14:paraId="2B676E57" w14:textId="77777777" w:rsidTr="000B5951">
        <w:tc>
          <w:tcPr>
            <w:tcW w:w="2518" w:type="dxa"/>
            <w:tcBorders>
              <w:top w:val="double" w:sz="4" w:space="0" w:color="auto"/>
            </w:tcBorders>
            <w:shd w:val="clear" w:color="auto" w:fill="F7CAAC"/>
          </w:tcPr>
          <w:p w14:paraId="10EA5FB9" w14:textId="77777777" w:rsidR="00FD3188" w:rsidRDefault="00FD3188" w:rsidP="000B5951">
            <w:pPr>
              <w:jc w:val="both"/>
              <w:rPr>
                <w:b/>
              </w:rPr>
            </w:pPr>
            <w:r>
              <w:rPr>
                <w:b/>
              </w:rPr>
              <w:t>Vysoká škola</w:t>
            </w:r>
          </w:p>
        </w:tc>
        <w:tc>
          <w:tcPr>
            <w:tcW w:w="7341" w:type="dxa"/>
            <w:gridSpan w:val="14"/>
          </w:tcPr>
          <w:p w14:paraId="0A66F8E7" w14:textId="77777777" w:rsidR="00FD3188" w:rsidRDefault="00FD3188" w:rsidP="000B5951">
            <w:pPr>
              <w:jc w:val="both"/>
            </w:pPr>
            <w:r>
              <w:t>Univerzita Tomáše Bati ve Zlíně</w:t>
            </w:r>
          </w:p>
        </w:tc>
      </w:tr>
      <w:tr w:rsidR="00FD3188" w14:paraId="6D74DFF4" w14:textId="77777777" w:rsidTr="000B5951">
        <w:tc>
          <w:tcPr>
            <w:tcW w:w="2518" w:type="dxa"/>
            <w:shd w:val="clear" w:color="auto" w:fill="F7CAAC"/>
          </w:tcPr>
          <w:p w14:paraId="3A00D0D4" w14:textId="77777777" w:rsidR="00FD3188" w:rsidRDefault="00FD3188" w:rsidP="000B5951">
            <w:pPr>
              <w:jc w:val="both"/>
              <w:rPr>
                <w:b/>
              </w:rPr>
            </w:pPr>
            <w:r>
              <w:rPr>
                <w:b/>
              </w:rPr>
              <w:t>Součást vysoké školy</w:t>
            </w:r>
          </w:p>
        </w:tc>
        <w:tc>
          <w:tcPr>
            <w:tcW w:w="7341" w:type="dxa"/>
            <w:gridSpan w:val="14"/>
          </w:tcPr>
          <w:p w14:paraId="4C582AF5" w14:textId="77777777" w:rsidR="00FD3188" w:rsidRDefault="00FD3188" w:rsidP="000B5951">
            <w:pPr>
              <w:jc w:val="both"/>
            </w:pPr>
            <w:r>
              <w:t>Fakulta logistiky a krizového řízení</w:t>
            </w:r>
          </w:p>
        </w:tc>
      </w:tr>
      <w:tr w:rsidR="00FD3188" w14:paraId="6763CD2C" w14:textId="77777777" w:rsidTr="000B5951">
        <w:tc>
          <w:tcPr>
            <w:tcW w:w="2518" w:type="dxa"/>
            <w:shd w:val="clear" w:color="auto" w:fill="F7CAAC"/>
          </w:tcPr>
          <w:p w14:paraId="37C08382" w14:textId="77777777" w:rsidR="00FD3188" w:rsidRDefault="00FD3188" w:rsidP="000B5951">
            <w:pPr>
              <w:jc w:val="both"/>
              <w:rPr>
                <w:b/>
              </w:rPr>
            </w:pPr>
            <w:r>
              <w:rPr>
                <w:b/>
              </w:rPr>
              <w:t>Název studijního programu</w:t>
            </w:r>
          </w:p>
        </w:tc>
        <w:tc>
          <w:tcPr>
            <w:tcW w:w="7341" w:type="dxa"/>
            <w:gridSpan w:val="14"/>
          </w:tcPr>
          <w:p w14:paraId="6F81F368" w14:textId="77777777" w:rsidR="00FD3188" w:rsidRDefault="00FD3188" w:rsidP="000B5951">
            <w:pPr>
              <w:jc w:val="both"/>
            </w:pPr>
            <w:r>
              <w:t>Risk Management</w:t>
            </w:r>
          </w:p>
        </w:tc>
      </w:tr>
      <w:tr w:rsidR="00FD3188" w14:paraId="1B8A9CBF" w14:textId="77777777" w:rsidTr="000B5951">
        <w:tc>
          <w:tcPr>
            <w:tcW w:w="2518" w:type="dxa"/>
            <w:shd w:val="clear" w:color="auto" w:fill="F7CAAC"/>
          </w:tcPr>
          <w:p w14:paraId="7AC2FC81" w14:textId="77777777" w:rsidR="00FD3188" w:rsidRDefault="00FD3188" w:rsidP="000B5951">
            <w:pPr>
              <w:jc w:val="both"/>
              <w:rPr>
                <w:b/>
              </w:rPr>
            </w:pPr>
            <w:r>
              <w:rPr>
                <w:b/>
              </w:rPr>
              <w:t>Jméno a příjmení</w:t>
            </w:r>
          </w:p>
        </w:tc>
        <w:tc>
          <w:tcPr>
            <w:tcW w:w="4536" w:type="dxa"/>
            <w:gridSpan w:val="8"/>
          </w:tcPr>
          <w:p w14:paraId="255DD3CE" w14:textId="77777777" w:rsidR="00FD3188" w:rsidRPr="00F06DA9" w:rsidRDefault="00FD3188" w:rsidP="000B5951">
            <w:pPr>
              <w:jc w:val="both"/>
              <w:rPr>
                <w:b/>
                <w:bCs/>
              </w:rPr>
            </w:pPr>
            <w:r w:rsidRPr="00F06DA9">
              <w:rPr>
                <w:b/>
              </w:rPr>
              <w:t>Slavomíra Vargová</w:t>
            </w:r>
          </w:p>
        </w:tc>
        <w:tc>
          <w:tcPr>
            <w:tcW w:w="709" w:type="dxa"/>
            <w:shd w:val="clear" w:color="auto" w:fill="F7CAAC"/>
          </w:tcPr>
          <w:p w14:paraId="1B9351E4" w14:textId="77777777" w:rsidR="00FD3188" w:rsidRDefault="00FD3188" w:rsidP="000B5951">
            <w:pPr>
              <w:jc w:val="both"/>
              <w:rPr>
                <w:b/>
              </w:rPr>
            </w:pPr>
            <w:r>
              <w:rPr>
                <w:b/>
              </w:rPr>
              <w:t>Tituly</w:t>
            </w:r>
          </w:p>
        </w:tc>
        <w:tc>
          <w:tcPr>
            <w:tcW w:w="2096" w:type="dxa"/>
            <w:gridSpan w:val="5"/>
          </w:tcPr>
          <w:p w14:paraId="7DB95950" w14:textId="77777777" w:rsidR="00FD3188" w:rsidRDefault="00FD3188" w:rsidP="000B5951">
            <w:r>
              <w:t>Ing.</w:t>
            </w:r>
          </w:p>
          <w:p w14:paraId="4AA448D3" w14:textId="77777777" w:rsidR="00FD3188" w:rsidRDefault="00FD3188" w:rsidP="000B5951">
            <w:r>
              <w:t xml:space="preserve">Ph.D. </w:t>
            </w:r>
          </w:p>
        </w:tc>
      </w:tr>
      <w:tr w:rsidR="00FD3188" w14:paraId="51E2183E" w14:textId="77777777" w:rsidTr="000B5951">
        <w:tc>
          <w:tcPr>
            <w:tcW w:w="2518" w:type="dxa"/>
            <w:shd w:val="clear" w:color="auto" w:fill="F7CAAC"/>
          </w:tcPr>
          <w:p w14:paraId="2FAC19EA" w14:textId="77777777" w:rsidR="00FD3188" w:rsidRDefault="00FD3188" w:rsidP="000B5951">
            <w:pPr>
              <w:jc w:val="both"/>
              <w:rPr>
                <w:b/>
              </w:rPr>
            </w:pPr>
            <w:r>
              <w:rPr>
                <w:b/>
              </w:rPr>
              <w:t>Rok narození</w:t>
            </w:r>
          </w:p>
        </w:tc>
        <w:tc>
          <w:tcPr>
            <w:tcW w:w="829" w:type="dxa"/>
            <w:gridSpan w:val="2"/>
          </w:tcPr>
          <w:p w14:paraId="786AE744" w14:textId="77777777" w:rsidR="00FD3188" w:rsidRDefault="00FD3188" w:rsidP="000B5951">
            <w:pPr>
              <w:jc w:val="both"/>
            </w:pPr>
            <w:r>
              <w:t>1986</w:t>
            </w:r>
          </w:p>
        </w:tc>
        <w:tc>
          <w:tcPr>
            <w:tcW w:w="1721" w:type="dxa"/>
            <w:shd w:val="clear" w:color="auto" w:fill="F7CAAC"/>
          </w:tcPr>
          <w:p w14:paraId="383723EC" w14:textId="77777777" w:rsidR="00FD3188" w:rsidRDefault="00FD3188" w:rsidP="000B5951">
            <w:pPr>
              <w:jc w:val="both"/>
              <w:rPr>
                <w:b/>
              </w:rPr>
            </w:pPr>
            <w:r>
              <w:rPr>
                <w:b/>
              </w:rPr>
              <w:t>typ vztahu k VŠ</w:t>
            </w:r>
          </w:p>
        </w:tc>
        <w:tc>
          <w:tcPr>
            <w:tcW w:w="992" w:type="dxa"/>
            <w:gridSpan w:val="4"/>
          </w:tcPr>
          <w:p w14:paraId="3669F744" w14:textId="77777777" w:rsidR="00FD3188" w:rsidRPr="00124859" w:rsidRDefault="00FD3188" w:rsidP="000B5951">
            <w:pPr>
              <w:jc w:val="both"/>
              <w:rPr>
                <w:i/>
                <w:iCs/>
              </w:rPr>
            </w:pPr>
            <w:r w:rsidRPr="00124859">
              <w:rPr>
                <w:i/>
                <w:iCs/>
              </w:rPr>
              <w:t>pp.</w:t>
            </w:r>
          </w:p>
        </w:tc>
        <w:tc>
          <w:tcPr>
            <w:tcW w:w="994" w:type="dxa"/>
            <w:shd w:val="clear" w:color="auto" w:fill="F7CAAC"/>
          </w:tcPr>
          <w:p w14:paraId="1A3FC013" w14:textId="77777777" w:rsidR="00FD3188" w:rsidRDefault="00FD3188" w:rsidP="000B5951">
            <w:pPr>
              <w:jc w:val="both"/>
              <w:rPr>
                <w:b/>
              </w:rPr>
            </w:pPr>
            <w:r>
              <w:rPr>
                <w:b/>
              </w:rPr>
              <w:t>rozsah</w:t>
            </w:r>
          </w:p>
        </w:tc>
        <w:tc>
          <w:tcPr>
            <w:tcW w:w="709" w:type="dxa"/>
          </w:tcPr>
          <w:p w14:paraId="1AB8609C" w14:textId="77777777" w:rsidR="00FD3188" w:rsidRDefault="00FD3188" w:rsidP="000B5951">
            <w:pPr>
              <w:jc w:val="both"/>
            </w:pPr>
            <w:r>
              <w:t>40</w:t>
            </w:r>
          </w:p>
        </w:tc>
        <w:tc>
          <w:tcPr>
            <w:tcW w:w="709" w:type="dxa"/>
            <w:gridSpan w:val="3"/>
            <w:shd w:val="clear" w:color="auto" w:fill="F7CAAC"/>
          </w:tcPr>
          <w:p w14:paraId="2E5F13FE" w14:textId="77777777" w:rsidR="00FD3188" w:rsidRDefault="00FD3188" w:rsidP="000B5951">
            <w:pPr>
              <w:jc w:val="both"/>
              <w:rPr>
                <w:b/>
              </w:rPr>
            </w:pPr>
            <w:r>
              <w:rPr>
                <w:b/>
              </w:rPr>
              <w:t>do kdy</w:t>
            </w:r>
          </w:p>
        </w:tc>
        <w:tc>
          <w:tcPr>
            <w:tcW w:w="1387" w:type="dxa"/>
            <w:gridSpan w:val="2"/>
          </w:tcPr>
          <w:p w14:paraId="108ED084" w14:textId="77777777" w:rsidR="00FD3188" w:rsidRDefault="00FD3188" w:rsidP="000B5951">
            <w:pPr>
              <w:jc w:val="both"/>
            </w:pPr>
            <w:r>
              <w:t>N</w:t>
            </w:r>
          </w:p>
        </w:tc>
      </w:tr>
      <w:tr w:rsidR="00FD3188" w14:paraId="4B7A9148" w14:textId="77777777" w:rsidTr="000B5951">
        <w:tc>
          <w:tcPr>
            <w:tcW w:w="5068" w:type="dxa"/>
            <w:gridSpan w:val="4"/>
            <w:shd w:val="clear" w:color="auto" w:fill="F7CAAC"/>
          </w:tcPr>
          <w:p w14:paraId="69C8D684" w14:textId="77777777" w:rsidR="00FD3188" w:rsidRDefault="00FD3188" w:rsidP="000B5951">
            <w:pPr>
              <w:jc w:val="both"/>
              <w:rPr>
                <w:b/>
              </w:rPr>
            </w:pPr>
            <w:r>
              <w:rPr>
                <w:b/>
              </w:rPr>
              <w:t>Typ vztahu na součásti VŠ, která uskutečňuje st. program</w:t>
            </w:r>
          </w:p>
        </w:tc>
        <w:tc>
          <w:tcPr>
            <w:tcW w:w="992" w:type="dxa"/>
            <w:gridSpan w:val="4"/>
          </w:tcPr>
          <w:p w14:paraId="58DA778B" w14:textId="77777777" w:rsidR="00FD3188" w:rsidRPr="00124859" w:rsidRDefault="00FD3188" w:rsidP="000B5951">
            <w:pPr>
              <w:jc w:val="both"/>
              <w:rPr>
                <w:i/>
                <w:iCs/>
              </w:rPr>
            </w:pPr>
            <w:r>
              <w:rPr>
                <w:i/>
                <w:iCs/>
              </w:rPr>
              <w:t>pp.</w:t>
            </w:r>
          </w:p>
        </w:tc>
        <w:tc>
          <w:tcPr>
            <w:tcW w:w="994" w:type="dxa"/>
            <w:shd w:val="clear" w:color="auto" w:fill="F7CAAC"/>
          </w:tcPr>
          <w:p w14:paraId="5028F76C" w14:textId="77777777" w:rsidR="00FD3188" w:rsidRDefault="00FD3188" w:rsidP="000B5951">
            <w:pPr>
              <w:jc w:val="both"/>
              <w:rPr>
                <w:b/>
              </w:rPr>
            </w:pPr>
            <w:r>
              <w:rPr>
                <w:b/>
              </w:rPr>
              <w:t>rozsah</w:t>
            </w:r>
          </w:p>
        </w:tc>
        <w:tc>
          <w:tcPr>
            <w:tcW w:w="709" w:type="dxa"/>
          </w:tcPr>
          <w:p w14:paraId="4EA8C19A" w14:textId="77777777" w:rsidR="00FD3188" w:rsidRDefault="00FD3188" w:rsidP="000B5951">
            <w:pPr>
              <w:jc w:val="both"/>
            </w:pPr>
            <w:r>
              <w:t>40</w:t>
            </w:r>
          </w:p>
        </w:tc>
        <w:tc>
          <w:tcPr>
            <w:tcW w:w="709" w:type="dxa"/>
            <w:gridSpan w:val="3"/>
            <w:shd w:val="clear" w:color="auto" w:fill="F7CAAC"/>
          </w:tcPr>
          <w:p w14:paraId="3B1802D8" w14:textId="77777777" w:rsidR="00FD3188" w:rsidRDefault="00FD3188" w:rsidP="000B5951">
            <w:pPr>
              <w:jc w:val="both"/>
              <w:rPr>
                <w:b/>
              </w:rPr>
            </w:pPr>
            <w:r>
              <w:rPr>
                <w:b/>
              </w:rPr>
              <w:t>do kdy</w:t>
            </w:r>
          </w:p>
        </w:tc>
        <w:tc>
          <w:tcPr>
            <w:tcW w:w="1387" w:type="dxa"/>
            <w:gridSpan w:val="2"/>
          </w:tcPr>
          <w:p w14:paraId="2331E067" w14:textId="77777777" w:rsidR="00FD3188" w:rsidRDefault="00FD3188" w:rsidP="000B5951">
            <w:pPr>
              <w:jc w:val="both"/>
            </w:pPr>
            <w:r>
              <w:t>N</w:t>
            </w:r>
          </w:p>
        </w:tc>
      </w:tr>
      <w:tr w:rsidR="00FD3188" w14:paraId="49C4D580" w14:textId="77777777" w:rsidTr="000B5951">
        <w:tc>
          <w:tcPr>
            <w:tcW w:w="6060" w:type="dxa"/>
            <w:gridSpan w:val="8"/>
            <w:shd w:val="clear" w:color="auto" w:fill="F7CAAC"/>
          </w:tcPr>
          <w:p w14:paraId="38244409"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6252CEAE" w14:textId="77777777" w:rsidR="00FD3188" w:rsidRDefault="00FD3188" w:rsidP="000B5951">
            <w:pPr>
              <w:jc w:val="both"/>
              <w:rPr>
                <w:b/>
              </w:rPr>
            </w:pPr>
            <w:r>
              <w:rPr>
                <w:b/>
              </w:rPr>
              <w:t>typ prac. vztahu</w:t>
            </w:r>
          </w:p>
        </w:tc>
        <w:tc>
          <w:tcPr>
            <w:tcW w:w="2096" w:type="dxa"/>
            <w:gridSpan w:val="5"/>
            <w:shd w:val="clear" w:color="auto" w:fill="F7CAAC"/>
          </w:tcPr>
          <w:p w14:paraId="1DCFD902" w14:textId="77777777" w:rsidR="00FD3188" w:rsidRDefault="00FD3188" w:rsidP="000B5951">
            <w:pPr>
              <w:jc w:val="both"/>
              <w:rPr>
                <w:b/>
              </w:rPr>
            </w:pPr>
            <w:r>
              <w:rPr>
                <w:b/>
              </w:rPr>
              <w:t>rozsah</w:t>
            </w:r>
          </w:p>
        </w:tc>
      </w:tr>
      <w:tr w:rsidR="00FD3188" w14:paraId="46D1A7A0" w14:textId="77777777" w:rsidTr="000B5951">
        <w:tc>
          <w:tcPr>
            <w:tcW w:w="6060" w:type="dxa"/>
            <w:gridSpan w:val="8"/>
          </w:tcPr>
          <w:p w14:paraId="1F3F7D0C" w14:textId="77777777" w:rsidR="00FD3188" w:rsidRDefault="00FD3188" w:rsidP="000B5951">
            <w:pPr>
              <w:jc w:val="both"/>
            </w:pPr>
          </w:p>
        </w:tc>
        <w:tc>
          <w:tcPr>
            <w:tcW w:w="1703" w:type="dxa"/>
            <w:gridSpan w:val="2"/>
          </w:tcPr>
          <w:p w14:paraId="61ACFE43" w14:textId="77777777" w:rsidR="00FD3188" w:rsidRPr="00A42879" w:rsidRDefault="00FD3188" w:rsidP="000B5951">
            <w:pPr>
              <w:jc w:val="both"/>
              <w:rPr>
                <w:i/>
                <w:iCs/>
              </w:rPr>
            </w:pPr>
          </w:p>
        </w:tc>
        <w:tc>
          <w:tcPr>
            <w:tcW w:w="2096" w:type="dxa"/>
            <w:gridSpan w:val="5"/>
          </w:tcPr>
          <w:p w14:paraId="44A3466D" w14:textId="77777777" w:rsidR="00FD3188" w:rsidRDefault="00FD3188" w:rsidP="000B5951">
            <w:pPr>
              <w:jc w:val="both"/>
            </w:pPr>
          </w:p>
        </w:tc>
      </w:tr>
      <w:tr w:rsidR="00FD3188" w14:paraId="33433144" w14:textId="77777777" w:rsidTr="000B5951">
        <w:tc>
          <w:tcPr>
            <w:tcW w:w="6060" w:type="dxa"/>
            <w:gridSpan w:val="8"/>
          </w:tcPr>
          <w:p w14:paraId="741891C5" w14:textId="77777777" w:rsidR="00FD3188" w:rsidRDefault="00FD3188" w:rsidP="000B5951">
            <w:pPr>
              <w:jc w:val="both"/>
            </w:pPr>
          </w:p>
        </w:tc>
        <w:tc>
          <w:tcPr>
            <w:tcW w:w="1703" w:type="dxa"/>
            <w:gridSpan w:val="2"/>
          </w:tcPr>
          <w:p w14:paraId="6D9D1AF0" w14:textId="77777777" w:rsidR="00FD3188" w:rsidRDefault="00FD3188" w:rsidP="000B5951">
            <w:pPr>
              <w:jc w:val="both"/>
            </w:pPr>
          </w:p>
        </w:tc>
        <w:tc>
          <w:tcPr>
            <w:tcW w:w="2096" w:type="dxa"/>
            <w:gridSpan w:val="5"/>
          </w:tcPr>
          <w:p w14:paraId="3F1F6A70" w14:textId="77777777" w:rsidR="00FD3188" w:rsidRDefault="00FD3188" w:rsidP="000B5951">
            <w:pPr>
              <w:jc w:val="both"/>
            </w:pPr>
          </w:p>
        </w:tc>
      </w:tr>
      <w:tr w:rsidR="00FD3188" w14:paraId="610676A4" w14:textId="77777777" w:rsidTr="000B5951">
        <w:tc>
          <w:tcPr>
            <w:tcW w:w="6060" w:type="dxa"/>
            <w:gridSpan w:val="8"/>
          </w:tcPr>
          <w:p w14:paraId="33C5CABB" w14:textId="77777777" w:rsidR="00FD3188" w:rsidRDefault="00FD3188" w:rsidP="000B5951">
            <w:pPr>
              <w:jc w:val="both"/>
            </w:pPr>
          </w:p>
        </w:tc>
        <w:tc>
          <w:tcPr>
            <w:tcW w:w="1703" w:type="dxa"/>
            <w:gridSpan w:val="2"/>
          </w:tcPr>
          <w:p w14:paraId="45FF3748" w14:textId="77777777" w:rsidR="00FD3188" w:rsidRDefault="00FD3188" w:rsidP="000B5951">
            <w:pPr>
              <w:jc w:val="both"/>
            </w:pPr>
          </w:p>
        </w:tc>
        <w:tc>
          <w:tcPr>
            <w:tcW w:w="2096" w:type="dxa"/>
            <w:gridSpan w:val="5"/>
          </w:tcPr>
          <w:p w14:paraId="6AF8ACB4" w14:textId="77777777" w:rsidR="00FD3188" w:rsidRDefault="00FD3188" w:rsidP="000B5951">
            <w:pPr>
              <w:jc w:val="both"/>
            </w:pPr>
          </w:p>
        </w:tc>
      </w:tr>
      <w:tr w:rsidR="00FD3188" w14:paraId="0F028F2A" w14:textId="77777777" w:rsidTr="000B5951">
        <w:tc>
          <w:tcPr>
            <w:tcW w:w="6060" w:type="dxa"/>
            <w:gridSpan w:val="8"/>
          </w:tcPr>
          <w:p w14:paraId="50025828" w14:textId="77777777" w:rsidR="00FD3188" w:rsidRDefault="00FD3188" w:rsidP="000B5951">
            <w:pPr>
              <w:jc w:val="both"/>
            </w:pPr>
          </w:p>
        </w:tc>
        <w:tc>
          <w:tcPr>
            <w:tcW w:w="1703" w:type="dxa"/>
            <w:gridSpan w:val="2"/>
          </w:tcPr>
          <w:p w14:paraId="04FCC390" w14:textId="77777777" w:rsidR="00FD3188" w:rsidRDefault="00FD3188" w:rsidP="000B5951">
            <w:pPr>
              <w:jc w:val="both"/>
            </w:pPr>
          </w:p>
        </w:tc>
        <w:tc>
          <w:tcPr>
            <w:tcW w:w="2096" w:type="dxa"/>
            <w:gridSpan w:val="5"/>
          </w:tcPr>
          <w:p w14:paraId="6FE7144C" w14:textId="77777777" w:rsidR="00FD3188" w:rsidRDefault="00FD3188" w:rsidP="000B5951">
            <w:pPr>
              <w:jc w:val="both"/>
            </w:pPr>
          </w:p>
        </w:tc>
      </w:tr>
      <w:tr w:rsidR="00FD3188" w14:paraId="208688E7" w14:textId="77777777" w:rsidTr="000B5951">
        <w:tc>
          <w:tcPr>
            <w:tcW w:w="9859" w:type="dxa"/>
            <w:gridSpan w:val="15"/>
            <w:shd w:val="clear" w:color="auto" w:fill="F7CAAC"/>
          </w:tcPr>
          <w:p w14:paraId="703AF2EE"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096748BD" w14:textId="77777777" w:rsidTr="000B5951">
        <w:trPr>
          <w:trHeight w:val="1417"/>
        </w:trPr>
        <w:tc>
          <w:tcPr>
            <w:tcW w:w="9859" w:type="dxa"/>
            <w:gridSpan w:val="15"/>
            <w:tcBorders>
              <w:top w:val="nil"/>
            </w:tcBorders>
          </w:tcPr>
          <w:p w14:paraId="643EC3E2" w14:textId="1B05A0C6" w:rsidR="00FD3188" w:rsidRPr="000D2374" w:rsidDel="004179F3" w:rsidRDefault="00FD3188" w:rsidP="000B5951">
            <w:pPr>
              <w:jc w:val="both"/>
              <w:rPr>
                <w:del w:id="4355" w:author="Eva Skýbová" w:date="2024-05-15T10:06:00Z"/>
              </w:rPr>
            </w:pPr>
            <w:del w:id="4356" w:author="Eva Skýbová" w:date="2024-05-15T10:06:00Z">
              <w:r w:rsidDel="004179F3">
                <w:delText>Integrated System of Management</w:delText>
              </w:r>
              <w:r w:rsidRPr="000D2374" w:rsidDel="004179F3">
                <w:delText xml:space="preserve"> – </w:delText>
              </w:r>
              <w:r w:rsidDel="004179F3">
                <w:delText>garant, přednášející (100 %), cvičící (100 %)</w:delText>
              </w:r>
            </w:del>
          </w:p>
          <w:p w14:paraId="56ED9742" w14:textId="28E5201F" w:rsidR="00FD3188" w:rsidRDefault="00FD3188" w:rsidP="000B5951">
            <w:pPr>
              <w:jc w:val="both"/>
              <w:rPr>
                <w:ins w:id="4357" w:author="Eva Skýbová" w:date="2024-05-15T10:24:00Z"/>
              </w:rPr>
            </w:pPr>
            <w:del w:id="4358" w:author="Eva Skýbová" w:date="2024-05-15T10:07:00Z">
              <w:r w:rsidDel="004179F3">
                <w:delText>Safety and Health Protection during Work</w:delText>
              </w:r>
            </w:del>
            <w:ins w:id="4359" w:author="Eva Skýbová" w:date="2024-05-15T10:07:00Z">
              <w:r w:rsidR="004179F3">
                <w:t>Occupation Health and Safety</w:t>
              </w:r>
            </w:ins>
            <w:r>
              <w:t xml:space="preserve"> (PZ) </w:t>
            </w:r>
            <w:r w:rsidRPr="000D2374">
              <w:t>- garant</w:t>
            </w:r>
            <w:r>
              <w:t>, přednášející (100 %), cvičící (100 %)</w:t>
            </w:r>
          </w:p>
          <w:p w14:paraId="790E0A7E" w14:textId="4F20745F" w:rsidR="000A02DC" w:rsidRDefault="000A02DC" w:rsidP="000B5951">
            <w:pPr>
              <w:jc w:val="both"/>
            </w:pPr>
            <w:ins w:id="4360" w:author="Eva Skýbová" w:date="2024-05-15T10:24:00Z">
              <w:r>
                <w:t>Integrated Management System – garant, přednášející</w:t>
              </w:r>
            </w:ins>
            <w:ins w:id="4361" w:author="Eva Skýbová" w:date="2024-05-15T10:25:00Z">
              <w:r>
                <w:t xml:space="preserve"> (100 %)</w:t>
              </w:r>
            </w:ins>
            <w:ins w:id="4362" w:author="Eva Skýbová" w:date="2024-05-15T10:24:00Z">
              <w:r>
                <w:t xml:space="preserve">, vede semináře </w:t>
              </w:r>
            </w:ins>
            <w:ins w:id="4363" w:author="Eva Skýbová" w:date="2024-05-15T10:25:00Z">
              <w:r>
                <w:t>(100 %)</w:t>
              </w:r>
            </w:ins>
          </w:p>
          <w:p w14:paraId="73D096DD" w14:textId="5EFBA998" w:rsidR="00FD3188" w:rsidDel="004179F3" w:rsidRDefault="00FD3188" w:rsidP="000B5951">
            <w:pPr>
              <w:jc w:val="both"/>
              <w:rPr>
                <w:del w:id="4364" w:author="Eva Skýbová" w:date="2024-05-15T10:07:00Z"/>
              </w:rPr>
            </w:pPr>
            <w:del w:id="4365" w:author="Eva Skýbová" w:date="2024-05-15T10:07:00Z">
              <w:r w:rsidDel="004179F3">
                <w:delText>Machinery Safety – garant, přednášející (100 %), vede semináře (100 %)</w:delText>
              </w:r>
            </w:del>
          </w:p>
          <w:p w14:paraId="24389EF6" w14:textId="687DD2F6" w:rsidR="00FD3188" w:rsidRDefault="00FD3188" w:rsidP="000B5951">
            <w:pPr>
              <w:jc w:val="both"/>
            </w:pPr>
            <w:del w:id="4366" w:author="Eva Skýbová" w:date="2024-05-15T10:06:00Z">
              <w:r w:rsidDel="004179F3">
                <w:delText>Operationam Accidents and their Prevention</w:delText>
              </w:r>
            </w:del>
            <w:ins w:id="4367" w:author="Eva Skýbová" w:date="2024-05-15T10:06:00Z">
              <w:r w:rsidR="004179F3">
                <w:t>Major Accident Preventions</w:t>
              </w:r>
            </w:ins>
            <w:r>
              <w:t xml:space="preserve"> – garant, přednášející (100 %), vede semináře (100 %)</w:t>
            </w:r>
          </w:p>
          <w:p w14:paraId="2B3714D1" w14:textId="0BA14A52" w:rsidR="00FD3188" w:rsidDel="004179F3" w:rsidRDefault="00FD3188" w:rsidP="000B5951">
            <w:pPr>
              <w:jc w:val="both"/>
              <w:rPr>
                <w:del w:id="4368" w:author="Eva Skýbová" w:date="2024-05-15T10:07:00Z"/>
              </w:rPr>
            </w:pPr>
            <w:del w:id="4369" w:author="Eva Skýbová" w:date="2024-05-15T10:07:00Z">
              <w:r w:rsidDel="004179F3">
                <w:delText>Workplace Risk Assessment Methods (PZ) – garant, přednášející (100 %), vede semináře (100 %)</w:delText>
              </w:r>
            </w:del>
          </w:p>
          <w:p w14:paraId="7B265A68" w14:textId="7A4B8F23" w:rsidR="00FD3188" w:rsidRPr="002827C6" w:rsidRDefault="00FD3188" w:rsidP="000A02DC">
            <w:pPr>
              <w:jc w:val="both"/>
            </w:pPr>
            <w:del w:id="4370" w:author="Eva Skýbová" w:date="2024-05-15T10:05:00Z">
              <w:r w:rsidDel="004179F3">
                <w:delText xml:space="preserve">Ergonomy </w:delText>
              </w:r>
            </w:del>
            <w:ins w:id="4371" w:author="Eva Skýbová" w:date="2024-05-15T10:05:00Z">
              <w:r w:rsidR="004179F3">
                <w:t xml:space="preserve">Ergonomics </w:t>
              </w:r>
            </w:ins>
            <w:r>
              <w:t xml:space="preserve">– přednášející (43 %), </w:t>
            </w:r>
            <w:del w:id="4372" w:author="Eva Skýbová" w:date="2024-05-15T10:25:00Z">
              <w:r w:rsidDel="000A02DC">
                <w:delText xml:space="preserve">cvičící </w:delText>
              </w:r>
            </w:del>
            <w:ins w:id="4373" w:author="Eva Skýbová" w:date="2024-05-15T10:25:00Z">
              <w:r w:rsidR="000A02DC">
                <w:t xml:space="preserve">vede semináře </w:t>
              </w:r>
            </w:ins>
            <w:r>
              <w:t>(100 %)</w:t>
            </w:r>
          </w:p>
        </w:tc>
      </w:tr>
      <w:tr w:rsidR="00FD3188" w14:paraId="67D82082" w14:textId="77777777" w:rsidTr="000B5951">
        <w:trPr>
          <w:trHeight w:val="340"/>
        </w:trPr>
        <w:tc>
          <w:tcPr>
            <w:tcW w:w="9859" w:type="dxa"/>
            <w:gridSpan w:val="15"/>
            <w:tcBorders>
              <w:top w:val="nil"/>
            </w:tcBorders>
            <w:shd w:val="clear" w:color="auto" w:fill="FBD4B4"/>
          </w:tcPr>
          <w:p w14:paraId="5A5E1F00" w14:textId="77777777" w:rsidR="00FD3188" w:rsidRPr="002827C6" w:rsidRDefault="00FD3188" w:rsidP="000B5951">
            <w:pPr>
              <w:jc w:val="both"/>
              <w:rPr>
                <w:b/>
              </w:rPr>
            </w:pPr>
            <w:r w:rsidRPr="002827C6">
              <w:rPr>
                <w:b/>
              </w:rPr>
              <w:t xml:space="preserve">Zapojení do výuky v dalších studijních programech na téže vysoké škole (pouze u garantů ZT a PZ </w:t>
            </w:r>
            <w:r>
              <w:rPr>
                <w:b/>
              </w:rPr>
              <w:t>předmětů)</w:t>
            </w:r>
          </w:p>
        </w:tc>
      </w:tr>
      <w:tr w:rsidR="00FD3188" w14:paraId="460850CF" w14:textId="77777777" w:rsidTr="000B5951">
        <w:trPr>
          <w:trHeight w:val="340"/>
        </w:trPr>
        <w:tc>
          <w:tcPr>
            <w:tcW w:w="2802" w:type="dxa"/>
            <w:gridSpan w:val="2"/>
            <w:tcBorders>
              <w:top w:val="nil"/>
            </w:tcBorders>
          </w:tcPr>
          <w:p w14:paraId="69640F70"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3EB13153"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2EBE1DBC" w14:textId="77777777" w:rsidR="00FD3188" w:rsidRPr="002827C6" w:rsidRDefault="00FD3188" w:rsidP="000B5951">
            <w:pPr>
              <w:jc w:val="both"/>
              <w:rPr>
                <w:b/>
              </w:rPr>
            </w:pPr>
            <w:r w:rsidRPr="002827C6">
              <w:rPr>
                <w:b/>
              </w:rPr>
              <w:t>Sem.</w:t>
            </w:r>
          </w:p>
        </w:tc>
        <w:tc>
          <w:tcPr>
            <w:tcW w:w="2109" w:type="dxa"/>
            <w:gridSpan w:val="5"/>
            <w:tcBorders>
              <w:top w:val="nil"/>
            </w:tcBorders>
          </w:tcPr>
          <w:p w14:paraId="4E87944E"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42515A77"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4346417C" w14:textId="77777777" w:rsidTr="000B5951">
        <w:trPr>
          <w:trHeight w:val="285"/>
        </w:trPr>
        <w:tc>
          <w:tcPr>
            <w:tcW w:w="2802" w:type="dxa"/>
            <w:gridSpan w:val="2"/>
            <w:tcBorders>
              <w:top w:val="nil"/>
            </w:tcBorders>
          </w:tcPr>
          <w:p w14:paraId="4810FD46" w14:textId="77777777" w:rsidR="00FD3188" w:rsidRPr="009B6531" w:rsidRDefault="00FD3188" w:rsidP="000B5951"/>
        </w:tc>
        <w:tc>
          <w:tcPr>
            <w:tcW w:w="2409" w:type="dxa"/>
            <w:gridSpan w:val="3"/>
            <w:tcBorders>
              <w:top w:val="nil"/>
            </w:tcBorders>
          </w:tcPr>
          <w:p w14:paraId="4ED14BBB" w14:textId="77777777" w:rsidR="00FD3188" w:rsidRPr="009B6531" w:rsidRDefault="00FD3188" w:rsidP="000B5951">
            <w:pPr>
              <w:jc w:val="both"/>
            </w:pPr>
          </w:p>
        </w:tc>
        <w:tc>
          <w:tcPr>
            <w:tcW w:w="567" w:type="dxa"/>
            <w:gridSpan w:val="2"/>
            <w:tcBorders>
              <w:top w:val="nil"/>
            </w:tcBorders>
          </w:tcPr>
          <w:p w14:paraId="4E5334F3" w14:textId="77777777" w:rsidR="00FD3188" w:rsidRPr="009B6531" w:rsidRDefault="00FD3188" w:rsidP="000B5951">
            <w:pPr>
              <w:jc w:val="both"/>
            </w:pPr>
          </w:p>
        </w:tc>
        <w:tc>
          <w:tcPr>
            <w:tcW w:w="2109" w:type="dxa"/>
            <w:gridSpan w:val="5"/>
            <w:tcBorders>
              <w:top w:val="nil"/>
            </w:tcBorders>
          </w:tcPr>
          <w:p w14:paraId="69233D52" w14:textId="77777777" w:rsidR="00FD3188" w:rsidRPr="009B6531" w:rsidRDefault="00FD3188" w:rsidP="000B5951"/>
        </w:tc>
        <w:tc>
          <w:tcPr>
            <w:tcW w:w="1972" w:type="dxa"/>
            <w:gridSpan w:val="3"/>
            <w:tcBorders>
              <w:top w:val="nil"/>
            </w:tcBorders>
          </w:tcPr>
          <w:p w14:paraId="07F453FA" w14:textId="77777777" w:rsidR="00FD3188" w:rsidRPr="009B6531" w:rsidRDefault="00FD3188" w:rsidP="000B5951">
            <w:pPr>
              <w:jc w:val="both"/>
            </w:pPr>
          </w:p>
        </w:tc>
      </w:tr>
      <w:tr w:rsidR="00FD3188" w14:paraId="40BEB839" w14:textId="77777777" w:rsidTr="000B5951">
        <w:trPr>
          <w:trHeight w:val="284"/>
        </w:trPr>
        <w:tc>
          <w:tcPr>
            <w:tcW w:w="2802" w:type="dxa"/>
            <w:gridSpan w:val="2"/>
            <w:tcBorders>
              <w:top w:val="nil"/>
            </w:tcBorders>
          </w:tcPr>
          <w:p w14:paraId="794B1D91" w14:textId="77777777" w:rsidR="00FD3188" w:rsidRPr="009B6531" w:rsidRDefault="00FD3188" w:rsidP="000B5951">
            <w:pPr>
              <w:jc w:val="both"/>
            </w:pPr>
          </w:p>
        </w:tc>
        <w:tc>
          <w:tcPr>
            <w:tcW w:w="2409" w:type="dxa"/>
            <w:gridSpan w:val="3"/>
            <w:tcBorders>
              <w:top w:val="nil"/>
            </w:tcBorders>
          </w:tcPr>
          <w:p w14:paraId="51BA369D" w14:textId="77777777" w:rsidR="00FD3188" w:rsidRPr="009B6531" w:rsidRDefault="00FD3188" w:rsidP="000B5951">
            <w:pPr>
              <w:jc w:val="both"/>
            </w:pPr>
          </w:p>
        </w:tc>
        <w:tc>
          <w:tcPr>
            <w:tcW w:w="567" w:type="dxa"/>
            <w:gridSpan w:val="2"/>
            <w:tcBorders>
              <w:top w:val="nil"/>
            </w:tcBorders>
          </w:tcPr>
          <w:p w14:paraId="6FCE1773" w14:textId="77777777" w:rsidR="00FD3188" w:rsidRPr="009B6531" w:rsidRDefault="00FD3188" w:rsidP="000B5951">
            <w:pPr>
              <w:jc w:val="both"/>
            </w:pPr>
          </w:p>
        </w:tc>
        <w:tc>
          <w:tcPr>
            <w:tcW w:w="2109" w:type="dxa"/>
            <w:gridSpan w:val="5"/>
            <w:tcBorders>
              <w:top w:val="nil"/>
            </w:tcBorders>
          </w:tcPr>
          <w:p w14:paraId="50667EA1" w14:textId="77777777" w:rsidR="00FD3188" w:rsidRPr="009B6531" w:rsidRDefault="00FD3188" w:rsidP="000B5951"/>
        </w:tc>
        <w:tc>
          <w:tcPr>
            <w:tcW w:w="1972" w:type="dxa"/>
            <w:gridSpan w:val="3"/>
            <w:tcBorders>
              <w:top w:val="nil"/>
            </w:tcBorders>
          </w:tcPr>
          <w:p w14:paraId="0714B70A" w14:textId="77777777" w:rsidR="00FD3188" w:rsidRPr="009B6531" w:rsidRDefault="00FD3188" w:rsidP="000B5951">
            <w:pPr>
              <w:jc w:val="both"/>
            </w:pPr>
          </w:p>
        </w:tc>
      </w:tr>
      <w:tr w:rsidR="00FD3188" w14:paraId="18661DD6" w14:textId="77777777" w:rsidTr="000B5951">
        <w:trPr>
          <w:trHeight w:val="284"/>
        </w:trPr>
        <w:tc>
          <w:tcPr>
            <w:tcW w:w="2802" w:type="dxa"/>
            <w:gridSpan w:val="2"/>
            <w:tcBorders>
              <w:top w:val="nil"/>
            </w:tcBorders>
          </w:tcPr>
          <w:p w14:paraId="6FAE4862" w14:textId="77777777" w:rsidR="00FD3188" w:rsidRPr="009B6531" w:rsidRDefault="00FD3188" w:rsidP="000B5951">
            <w:pPr>
              <w:jc w:val="both"/>
            </w:pPr>
          </w:p>
        </w:tc>
        <w:tc>
          <w:tcPr>
            <w:tcW w:w="2409" w:type="dxa"/>
            <w:gridSpan w:val="3"/>
            <w:tcBorders>
              <w:top w:val="nil"/>
            </w:tcBorders>
          </w:tcPr>
          <w:p w14:paraId="0C1BC41A" w14:textId="77777777" w:rsidR="00FD3188" w:rsidRPr="009B6531" w:rsidRDefault="00FD3188" w:rsidP="000B5951">
            <w:pPr>
              <w:jc w:val="both"/>
            </w:pPr>
          </w:p>
        </w:tc>
        <w:tc>
          <w:tcPr>
            <w:tcW w:w="567" w:type="dxa"/>
            <w:gridSpan w:val="2"/>
            <w:tcBorders>
              <w:top w:val="nil"/>
            </w:tcBorders>
          </w:tcPr>
          <w:p w14:paraId="203ECD86" w14:textId="77777777" w:rsidR="00FD3188" w:rsidRPr="009B6531" w:rsidRDefault="00FD3188" w:rsidP="000B5951">
            <w:pPr>
              <w:jc w:val="both"/>
            </w:pPr>
          </w:p>
        </w:tc>
        <w:tc>
          <w:tcPr>
            <w:tcW w:w="2109" w:type="dxa"/>
            <w:gridSpan w:val="5"/>
            <w:tcBorders>
              <w:top w:val="nil"/>
            </w:tcBorders>
          </w:tcPr>
          <w:p w14:paraId="245F4A60" w14:textId="77777777" w:rsidR="00FD3188" w:rsidRPr="009B6531" w:rsidRDefault="00FD3188" w:rsidP="000B5951"/>
        </w:tc>
        <w:tc>
          <w:tcPr>
            <w:tcW w:w="1972" w:type="dxa"/>
            <w:gridSpan w:val="3"/>
            <w:tcBorders>
              <w:top w:val="nil"/>
            </w:tcBorders>
          </w:tcPr>
          <w:p w14:paraId="76B4FD4B" w14:textId="77777777" w:rsidR="00FD3188" w:rsidRPr="009B6531" w:rsidRDefault="00FD3188" w:rsidP="000B5951">
            <w:pPr>
              <w:jc w:val="both"/>
            </w:pPr>
          </w:p>
        </w:tc>
      </w:tr>
      <w:tr w:rsidR="00FD3188" w14:paraId="6076E7C9" w14:textId="77777777" w:rsidTr="000B5951">
        <w:trPr>
          <w:trHeight w:val="284"/>
        </w:trPr>
        <w:tc>
          <w:tcPr>
            <w:tcW w:w="2802" w:type="dxa"/>
            <w:gridSpan w:val="2"/>
            <w:tcBorders>
              <w:top w:val="nil"/>
            </w:tcBorders>
          </w:tcPr>
          <w:p w14:paraId="20934A53" w14:textId="77777777" w:rsidR="00FD3188" w:rsidRPr="009B6531" w:rsidRDefault="00FD3188" w:rsidP="000B5951">
            <w:pPr>
              <w:jc w:val="both"/>
            </w:pPr>
          </w:p>
        </w:tc>
        <w:tc>
          <w:tcPr>
            <w:tcW w:w="2409" w:type="dxa"/>
            <w:gridSpan w:val="3"/>
            <w:tcBorders>
              <w:top w:val="nil"/>
            </w:tcBorders>
          </w:tcPr>
          <w:p w14:paraId="4D9712BD" w14:textId="77777777" w:rsidR="00FD3188" w:rsidRPr="009B6531" w:rsidRDefault="00FD3188" w:rsidP="000B5951">
            <w:pPr>
              <w:jc w:val="both"/>
            </w:pPr>
          </w:p>
        </w:tc>
        <w:tc>
          <w:tcPr>
            <w:tcW w:w="567" w:type="dxa"/>
            <w:gridSpan w:val="2"/>
            <w:tcBorders>
              <w:top w:val="nil"/>
            </w:tcBorders>
          </w:tcPr>
          <w:p w14:paraId="37B6CC87" w14:textId="77777777" w:rsidR="00FD3188" w:rsidRPr="009B6531" w:rsidRDefault="00FD3188" w:rsidP="000B5951">
            <w:pPr>
              <w:jc w:val="both"/>
            </w:pPr>
          </w:p>
        </w:tc>
        <w:tc>
          <w:tcPr>
            <w:tcW w:w="2109" w:type="dxa"/>
            <w:gridSpan w:val="5"/>
            <w:tcBorders>
              <w:top w:val="nil"/>
            </w:tcBorders>
          </w:tcPr>
          <w:p w14:paraId="7AD13826" w14:textId="77777777" w:rsidR="00FD3188" w:rsidRPr="009B6531" w:rsidRDefault="00FD3188" w:rsidP="000B5951"/>
        </w:tc>
        <w:tc>
          <w:tcPr>
            <w:tcW w:w="1972" w:type="dxa"/>
            <w:gridSpan w:val="3"/>
            <w:tcBorders>
              <w:top w:val="nil"/>
            </w:tcBorders>
          </w:tcPr>
          <w:p w14:paraId="4763F33B" w14:textId="77777777" w:rsidR="00FD3188" w:rsidRPr="009B6531" w:rsidRDefault="00FD3188" w:rsidP="000B5951">
            <w:pPr>
              <w:jc w:val="both"/>
            </w:pPr>
          </w:p>
        </w:tc>
      </w:tr>
      <w:tr w:rsidR="00FD3188" w14:paraId="3FB3051A" w14:textId="77777777" w:rsidTr="000B5951">
        <w:trPr>
          <w:trHeight w:val="284"/>
        </w:trPr>
        <w:tc>
          <w:tcPr>
            <w:tcW w:w="2802" w:type="dxa"/>
            <w:gridSpan w:val="2"/>
            <w:tcBorders>
              <w:top w:val="nil"/>
            </w:tcBorders>
          </w:tcPr>
          <w:p w14:paraId="4CA7038E" w14:textId="77777777" w:rsidR="00FD3188" w:rsidRPr="009B6531" w:rsidRDefault="00FD3188" w:rsidP="000B5951">
            <w:pPr>
              <w:jc w:val="both"/>
            </w:pPr>
          </w:p>
        </w:tc>
        <w:tc>
          <w:tcPr>
            <w:tcW w:w="2409" w:type="dxa"/>
            <w:gridSpan w:val="3"/>
            <w:tcBorders>
              <w:top w:val="nil"/>
            </w:tcBorders>
          </w:tcPr>
          <w:p w14:paraId="3E4029E4" w14:textId="77777777" w:rsidR="00FD3188" w:rsidRPr="009B6531" w:rsidRDefault="00FD3188" w:rsidP="000B5951">
            <w:pPr>
              <w:jc w:val="both"/>
            </w:pPr>
          </w:p>
        </w:tc>
        <w:tc>
          <w:tcPr>
            <w:tcW w:w="567" w:type="dxa"/>
            <w:gridSpan w:val="2"/>
            <w:tcBorders>
              <w:top w:val="nil"/>
            </w:tcBorders>
          </w:tcPr>
          <w:p w14:paraId="3E93D85C" w14:textId="77777777" w:rsidR="00FD3188" w:rsidRPr="009B6531" w:rsidRDefault="00FD3188" w:rsidP="000B5951">
            <w:pPr>
              <w:jc w:val="both"/>
            </w:pPr>
          </w:p>
        </w:tc>
        <w:tc>
          <w:tcPr>
            <w:tcW w:w="2109" w:type="dxa"/>
            <w:gridSpan w:val="5"/>
            <w:tcBorders>
              <w:top w:val="nil"/>
            </w:tcBorders>
          </w:tcPr>
          <w:p w14:paraId="48E014AB" w14:textId="77777777" w:rsidR="00FD3188" w:rsidRPr="009B6531" w:rsidRDefault="00FD3188" w:rsidP="000B5951"/>
        </w:tc>
        <w:tc>
          <w:tcPr>
            <w:tcW w:w="1972" w:type="dxa"/>
            <w:gridSpan w:val="3"/>
            <w:tcBorders>
              <w:top w:val="nil"/>
            </w:tcBorders>
          </w:tcPr>
          <w:p w14:paraId="5785B664" w14:textId="77777777" w:rsidR="00FD3188" w:rsidRPr="009B6531" w:rsidRDefault="00FD3188" w:rsidP="000B5951">
            <w:pPr>
              <w:jc w:val="both"/>
            </w:pPr>
          </w:p>
        </w:tc>
      </w:tr>
      <w:tr w:rsidR="00FD3188" w14:paraId="1158735B" w14:textId="77777777" w:rsidTr="000B5951">
        <w:trPr>
          <w:trHeight w:val="284"/>
        </w:trPr>
        <w:tc>
          <w:tcPr>
            <w:tcW w:w="2802" w:type="dxa"/>
            <w:gridSpan w:val="2"/>
            <w:tcBorders>
              <w:top w:val="nil"/>
            </w:tcBorders>
          </w:tcPr>
          <w:p w14:paraId="51D78A11" w14:textId="77777777" w:rsidR="00FD3188" w:rsidRDefault="00FD3188" w:rsidP="000B5951">
            <w:pPr>
              <w:jc w:val="both"/>
            </w:pPr>
          </w:p>
        </w:tc>
        <w:tc>
          <w:tcPr>
            <w:tcW w:w="2409" w:type="dxa"/>
            <w:gridSpan w:val="3"/>
            <w:tcBorders>
              <w:top w:val="nil"/>
            </w:tcBorders>
          </w:tcPr>
          <w:p w14:paraId="54D87CED" w14:textId="77777777" w:rsidR="00FD3188" w:rsidRDefault="00FD3188" w:rsidP="000B5951">
            <w:pPr>
              <w:jc w:val="both"/>
            </w:pPr>
          </w:p>
        </w:tc>
        <w:tc>
          <w:tcPr>
            <w:tcW w:w="567" w:type="dxa"/>
            <w:gridSpan w:val="2"/>
            <w:tcBorders>
              <w:top w:val="nil"/>
            </w:tcBorders>
          </w:tcPr>
          <w:p w14:paraId="103D6645" w14:textId="77777777" w:rsidR="00FD3188" w:rsidRDefault="00FD3188" w:rsidP="000B5951">
            <w:pPr>
              <w:jc w:val="both"/>
            </w:pPr>
          </w:p>
        </w:tc>
        <w:tc>
          <w:tcPr>
            <w:tcW w:w="2109" w:type="dxa"/>
            <w:gridSpan w:val="5"/>
            <w:tcBorders>
              <w:top w:val="nil"/>
            </w:tcBorders>
          </w:tcPr>
          <w:p w14:paraId="1E891433" w14:textId="77777777" w:rsidR="00FD3188" w:rsidRDefault="00FD3188" w:rsidP="000B5951">
            <w:pPr>
              <w:jc w:val="both"/>
            </w:pPr>
          </w:p>
        </w:tc>
        <w:tc>
          <w:tcPr>
            <w:tcW w:w="1972" w:type="dxa"/>
            <w:gridSpan w:val="3"/>
            <w:tcBorders>
              <w:top w:val="nil"/>
            </w:tcBorders>
          </w:tcPr>
          <w:p w14:paraId="0BD8A5AC" w14:textId="77777777" w:rsidR="00FD3188" w:rsidRPr="009B6531" w:rsidRDefault="00FD3188" w:rsidP="000B5951">
            <w:pPr>
              <w:jc w:val="both"/>
            </w:pPr>
          </w:p>
        </w:tc>
      </w:tr>
      <w:tr w:rsidR="00FD3188" w14:paraId="159079C8" w14:textId="77777777" w:rsidTr="000B5951">
        <w:tc>
          <w:tcPr>
            <w:tcW w:w="9859" w:type="dxa"/>
            <w:gridSpan w:val="15"/>
            <w:shd w:val="clear" w:color="auto" w:fill="F7CAAC"/>
          </w:tcPr>
          <w:p w14:paraId="094E228F" w14:textId="77777777" w:rsidR="00FD3188" w:rsidRDefault="00FD3188" w:rsidP="000B5951">
            <w:pPr>
              <w:jc w:val="both"/>
            </w:pPr>
            <w:r>
              <w:rPr>
                <w:b/>
              </w:rPr>
              <w:t>Údaje o vzdělání na VŠ</w:t>
            </w:r>
          </w:p>
        </w:tc>
      </w:tr>
      <w:tr w:rsidR="00FD3188" w14:paraId="30B4E845" w14:textId="77777777" w:rsidTr="000B5951">
        <w:trPr>
          <w:trHeight w:val="1020"/>
        </w:trPr>
        <w:tc>
          <w:tcPr>
            <w:tcW w:w="9859" w:type="dxa"/>
            <w:gridSpan w:val="15"/>
          </w:tcPr>
          <w:p w14:paraId="629C991D" w14:textId="77777777" w:rsidR="00FD3188" w:rsidRPr="006E5EE7" w:rsidRDefault="00FD3188" w:rsidP="000B5951">
            <w:pPr>
              <w:jc w:val="both"/>
              <w:rPr>
                <w:bCs/>
              </w:rPr>
            </w:pPr>
            <w:r w:rsidRPr="006E5EE7">
              <w:rPr>
                <w:bCs/>
              </w:rPr>
              <w:t>201</w:t>
            </w:r>
            <w:r>
              <w:rPr>
                <w:bCs/>
              </w:rPr>
              <w:t>3</w:t>
            </w:r>
            <w:r w:rsidRPr="006E5EE7">
              <w:rPr>
                <w:bCs/>
              </w:rPr>
              <w:t xml:space="preserve"> - doktor (Ph.D.), studijní program: </w:t>
            </w:r>
            <w:r w:rsidRPr="00687B53">
              <w:rPr>
                <w:bCs/>
              </w:rPr>
              <w:t xml:space="preserve">Bezpečnosť technických systémov </w:t>
            </w:r>
            <w:r>
              <w:rPr>
                <w:bCs/>
              </w:rPr>
              <w:t xml:space="preserve">a bezpečnost práce. </w:t>
            </w:r>
            <w:r w:rsidRPr="00687B53">
              <w:rPr>
                <w:bCs/>
              </w:rPr>
              <w:t>Strojnícka fakulta Technická Univerzita v Košiciach,</w:t>
            </w:r>
          </w:p>
          <w:p w14:paraId="2CAAD4DD" w14:textId="77777777" w:rsidR="00FD3188" w:rsidRPr="006E5EE7" w:rsidRDefault="00FD3188" w:rsidP="000B5951">
            <w:pPr>
              <w:jc w:val="both"/>
              <w:rPr>
                <w:bCs/>
              </w:rPr>
            </w:pPr>
          </w:p>
        </w:tc>
      </w:tr>
      <w:tr w:rsidR="00FD3188" w14:paraId="470E84F9" w14:textId="77777777" w:rsidTr="000B5951">
        <w:tc>
          <w:tcPr>
            <w:tcW w:w="9859" w:type="dxa"/>
            <w:gridSpan w:val="15"/>
            <w:shd w:val="clear" w:color="auto" w:fill="F7CAAC"/>
          </w:tcPr>
          <w:p w14:paraId="273F6B92" w14:textId="77777777" w:rsidR="00FD3188" w:rsidRDefault="00FD3188" w:rsidP="000B5951">
            <w:pPr>
              <w:jc w:val="both"/>
              <w:rPr>
                <w:b/>
              </w:rPr>
            </w:pPr>
            <w:r>
              <w:rPr>
                <w:b/>
              </w:rPr>
              <w:t>Údaje o odborném působení od absolvování VŠ</w:t>
            </w:r>
          </w:p>
        </w:tc>
      </w:tr>
      <w:tr w:rsidR="00FD3188" w14:paraId="69F59C6C" w14:textId="77777777" w:rsidTr="000B5951">
        <w:trPr>
          <w:trHeight w:val="1361"/>
        </w:trPr>
        <w:tc>
          <w:tcPr>
            <w:tcW w:w="9859" w:type="dxa"/>
            <w:gridSpan w:val="15"/>
          </w:tcPr>
          <w:p w14:paraId="1310227F" w14:textId="77777777" w:rsidR="00FD3188" w:rsidRDefault="00FD3188" w:rsidP="000B5951">
            <w:pPr>
              <w:jc w:val="both"/>
            </w:pPr>
            <w:r w:rsidRPr="00E626C4">
              <w:t>2015</w:t>
            </w:r>
            <w:r>
              <w:t>-</w:t>
            </w:r>
            <w:r w:rsidRPr="00E626C4">
              <w:t>dosud:</w:t>
            </w:r>
            <w:r>
              <w:t xml:space="preserve">  Univerzita Tomáše Bati ve Zlíně, odborný asistent</w:t>
            </w:r>
            <w:r w:rsidRPr="00424EE8">
              <w:t xml:space="preserve"> </w:t>
            </w:r>
            <w:r>
              <w:t xml:space="preserve"> (pp.)</w:t>
            </w:r>
          </w:p>
          <w:p w14:paraId="6D081409" w14:textId="77777777" w:rsidR="00FD3188" w:rsidRPr="00424EE8" w:rsidRDefault="00FD3188" w:rsidP="000B5951">
            <w:pPr>
              <w:jc w:val="both"/>
            </w:pPr>
            <w:r w:rsidRPr="00E626C4">
              <w:t>2013</w:t>
            </w:r>
            <w:r>
              <w:t>-</w:t>
            </w:r>
            <w:r w:rsidRPr="00E626C4">
              <w:t>2015:</w:t>
            </w:r>
            <w:r>
              <w:t xml:space="preserve"> Vědeckovýzkumný pracovník, Strojnícka fakulta Technická Univerzita v Košiciach (pp.)</w:t>
            </w:r>
          </w:p>
        </w:tc>
      </w:tr>
      <w:tr w:rsidR="00FD3188" w14:paraId="2F5F9B48" w14:textId="77777777" w:rsidTr="000B5951">
        <w:trPr>
          <w:trHeight w:val="250"/>
        </w:trPr>
        <w:tc>
          <w:tcPr>
            <w:tcW w:w="9859" w:type="dxa"/>
            <w:gridSpan w:val="15"/>
            <w:shd w:val="clear" w:color="auto" w:fill="F7CAAC"/>
          </w:tcPr>
          <w:p w14:paraId="0E7EBE85" w14:textId="77777777" w:rsidR="00FD3188" w:rsidRDefault="00FD3188" w:rsidP="000B5951">
            <w:pPr>
              <w:jc w:val="both"/>
            </w:pPr>
            <w:r>
              <w:rPr>
                <w:b/>
              </w:rPr>
              <w:t>Zkušenosti s vedením kvalifikačních a rigorózních prací</w:t>
            </w:r>
          </w:p>
        </w:tc>
      </w:tr>
      <w:tr w:rsidR="00FD3188" w14:paraId="5DE290CF" w14:textId="77777777" w:rsidTr="000B5951">
        <w:trPr>
          <w:trHeight w:val="1020"/>
        </w:trPr>
        <w:tc>
          <w:tcPr>
            <w:tcW w:w="9859" w:type="dxa"/>
            <w:gridSpan w:val="15"/>
          </w:tcPr>
          <w:p w14:paraId="01D4DE05" w14:textId="77777777" w:rsidR="00FD3188" w:rsidRDefault="00FD3188" w:rsidP="000B5951">
            <w:pPr>
              <w:jc w:val="both"/>
            </w:pPr>
            <w:r>
              <w:t>114 x vedoucí bakalářské práce</w:t>
            </w:r>
          </w:p>
          <w:p w14:paraId="5E561685" w14:textId="77777777" w:rsidR="00FD3188" w:rsidRDefault="00FD3188" w:rsidP="000B5951">
            <w:pPr>
              <w:jc w:val="both"/>
            </w:pPr>
            <w:r>
              <w:t>23 x vedoucí diplomové práce (UTB)</w:t>
            </w:r>
          </w:p>
          <w:p w14:paraId="27AAC8B5" w14:textId="77777777" w:rsidR="00FD3188" w:rsidRDefault="00FD3188" w:rsidP="000B5951">
            <w:pPr>
              <w:jc w:val="both"/>
            </w:pPr>
          </w:p>
        </w:tc>
      </w:tr>
      <w:tr w:rsidR="00FD3188" w14:paraId="4AACA3AE" w14:textId="77777777" w:rsidTr="000B5951">
        <w:trPr>
          <w:cantSplit/>
        </w:trPr>
        <w:tc>
          <w:tcPr>
            <w:tcW w:w="3347" w:type="dxa"/>
            <w:gridSpan w:val="3"/>
            <w:tcBorders>
              <w:top w:val="single" w:sz="12" w:space="0" w:color="auto"/>
            </w:tcBorders>
            <w:shd w:val="clear" w:color="auto" w:fill="F7CAAC"/>
          </w:tcPr>
          <w:p w14:paraId="57DA32DC"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68DDFDB5"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75AF627"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7A1F122" w14:textId="77777777" w:rsidR="00FD3188" w:rsidRDefault="00FD3188" w:rsidP="000B5951">
            <w:pPr>
              <w:jc w:val="both"/>
              <w:rPr>
                <w:b/>
              </w:rPr>
            </w:pPr>
            <w:r>
              <w:rPr>
                <w:b/>
              </w:rPr>
              <w:t>Ohlasy publikací</w:t>
            </w:r>
          </w:p>
        </w:tc>
      </w:tr>
      <w:tr w:rsidR="00FD3188" w14:paraId="633B6B11" w14:textId="77777777" w:rsidTr="000B5951">
        <w:trPr>
          <w:cantSplit/>
        </w:trPr>
        <w:tc>
          <w:tcPr>
            <w:tcW w:w="3347" w:type="dxa"/>
            <w:gridSpan w:val="3"/>
          </w:tcPr>
          <w:p w14:paraId="5C102D7D" w14:textId="77777777" w:rsidR="00FD3188" w:rsidRDefault="00FD3188" w:rsidP="000B5951">
            <w:pPr>
              <w:jc w:val="both"/>
            </w:pPr>
          </w:p>
        </w:tc>
        <w:tc>
          <w:tcPr>
            <w:tcW w:w="2245" w:type="dxa"/>
            <w:gridSpan w:val="3"/>
          </w:tcPr>
          <w:p w14:paraId="73AE0819" w14:textId="77777777" w:rsidR="00FD3188" w:rsidRDefault="00FD3188" w:rsidP="000B5951">
            <w:pPr>
              <w:jc w:val="both"/>
            </w:pPr>
          </w:p>
        </w:tc>
        <w:tc>
          <w:tcPr>
            <w:tcW w:w="2248" w:type="dxa"/>
            <w:gridSpan w:val="5"/>
            <w:tcBorders>
              <w:right w:val="single" w:sz="12" w:space="0" w:color="auto"/>
            </w:tcBorders>
          </w:tcPr>
          <w:p w14:paraId="7679924D" w14:textId="77777777" w:rsidR="00FD3188" w:rsidRDefault="00FD3188" w:rsidP="000B5951">
            <w:pPr>
              <w:jc w:val="both"/>
            </w:pPr>
          </w:p>
        </w:tc>
        <w:tc>
          <w:tcPr>
            <w:tcW w:w="632" w:type="dxa"/>
            <w:gridSpan w:val="2"/>
            <w:tcBorders>
              <w:left w:val="single" w:sz="12" w:space="0" w:color="auto"/>
            </w:tcBorders>
            <w:shd w:val="clear" w:color="auto" w:fill="F7CAAC"/>
          </w:tcPr>
          <w:p w14:paraId="30EE917B" w14:textId="77777777" w:rsidR="00FD3188" w:rsidRPr="00F20AEF" w:rsidRDefault="00FD3188" w:rsidP="000B5951">
            <w:pPr>
              <w:jc w:val="both"/>
            </w:pPr>
            <w:r w:rsidRPr="00F20AEF">
              <w:rPr>
                <w:b/>
              </w:rPr>
              <w:t>WoS</w:t>
            </w:r>
          </w:p>
        </w:tc>
        <w:tc>
          <w:tcPr>
            <w:tcW w:w="693" w:type="dxa"/>
            <w:shd w:val="clear" w:color="auto" w:fill="F7CAAC"/>
          </w:tcPr>
          <w:p w14:paraId="4B4FD8C0"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513B1903" w14:textId="77777777" w:rsidR="00FD3188" w:rsidRDefault="00FD3188" w:rsidP="000B5951">
            <w:pPr>
              <w:jc w:val="both"/>
            </w:pPr>
            <w:r>
              <w:rPr>
                <w:b/>
                <w:sz w:val="18"/>
              </w:rPr>
              <w:t>ostatní</w:t>
            </w:r>
          </w:p>
        </w:tc>
      </w:tr>
      <w:tr w:rsidR="00FD3188" w14:paraId="3220E7EB" w14:textId="77777777" w:rsidTr="000B5951">
        <w:trPr>
          <w:cantSplit/>
          <w:trHeight w:val="70"/>
        </w:trPr>
        <w:tc>
          <w:tcPr>
            <w:tcW w:w="3347" w:type="dxa"/>
            <w:gridSpan w:val="3"/>
            <w:shd w:val="clear" w:color="auto" w:fill="F7CAAC"/>
          </w:tcPr>
          <w:p w14:paraId="7987695A" w14:textId="77777777" w:rsidR="00FD3188" w:rsidRDefault="00FD3188" w:rsidP="000B5951">
            <w:pPr>
              <w:jc w:val="both"/>
            </w:pPr>
            <w:r>
              <w:rPr>
                <w:b/>
              </w:rPr>
              <w:t>Obor jmenovacího řízení</w:t>
            </w:r>
          </w:p>
        </w:tc>
        <w:tc>
          <w:tcPr>
            <w:tcW w:w="2245" w:type="dxa"/>
            <w:gridSpan w:val="3"/>
            <w:shd w:val="clear" w:color="auto" w:fill="F7CAAC"/>
          </w:tcPr>
          <w:p w14:paraId="5AE19D67"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1C604E10" w14:textId="77777777" w:rsidR="00FD3188" w:rsidRDefault="00FD3188" w:rsidP="000B5951">
            <w:pPr>
              <w:jc w:val="both"/>
            </w:pPr>
            <w:r>
              <w:rPr>
                <w:b/>
              </w:rPr>
              <w:t>Řízení konáno na VŠ</w:t>
            </w:r>
          </w:p>
        </w:tc>
        <w:tc>
          <w:tcPr>
            <w:tcW w:w="632" w:type="dxa"/>
            <w:gridSpan w:val="2"/>
            <w:tcBorders>
              <w:left w:val="single" w:sz="12" w:space="0" w:color="auto"/>
            </w:tcBorders>
          </w:tcPr>
          <w:p w14:paraId="359F86E4" w14:textId="46C56AD8" w:rsidR="00FD3188" w:rsidRPr="00F20AEF" w:rsidRDefault="004179F3" w:rsidP="000B5951">
            <w:pPr>
              <w:jc w:val="both"/>
              <w:rPr>
                <w:b/>
              </w:rPr>
            </w:pPr>
            <w:ins w:id="4374" w:author="Eva Skýbová" w:date="2024-05-15T10:08:00Z">
              <w:r>
                <w:rPr>
                  <w:b/>
                </w:rPr>
                <w:t>2</w:t>
              </w:r>
            </w:ins>
          </w:p>
        </w:tc>
        <w:tc>
          <w:tcPr>
            <w:tcW w:w="693" w:type="dxa"/>
          </w:tcPr>
          <w:p w14:paraId="4406B2D1" w14:textId="6FD0AD53" w:rsidR="00FD3188" w:rsidRPr="00F20AEF" w:rsidRDefault="004179F3" w:rsidP="000B5951">
            <w:pPr>
              <w:jc w:val="both"/>
              <w:rPr>
                <w:b/>
              </w:rPr>
            </w:pPr>
            <w:ins w:id="4375" w:author="Eva Skýbová" w:date="2024-05-15T10:08:00Z">
              <w:r>
                <w:rPr>
                  <w:b/>
                </w:rPr>
                <w:t>0</w:t>
              </w:r>
            </w:ins>
          </w:p>
        </w:tc>
        <w:tc>
          <w:tcPr>
            <w:tcW w:w="694" w:type="dxa"/>
          </w:tcPr>
          <w:p w14:paraId="5006DB89" w14:textId="28AC53FF" w:rsidR="00FD3188" w:rsidRPr="005B7443" w:rsidRDefault="004179F3" w:rsidP="000B5951">
            <w:pPr>
              <w:jc w:val="both"/>
              <w:rPr>
                <w:b/>
              </w:rPr>
            </w:pPr>
            <w:ins w:id="4376" w:author="Eva Skýbová" w:date="2024-05-15T10:08:00Z">
              <w:r>
                <w:rPr>
                  <w:b/>
                </w:rPr>
                <w:t>10</w:t>
              </w:r>
            </w:ins>
          </w:p>
        </w:tc>
      </w:tr>
      <w:tr w:rsidR="00FD3188" w14:paraId="602E3590" w14:textId="77777777" w:rsidTr="000B5951">
        <w:trPr>
          <w:trHeight w:val="205"/>
        </w:trPr>
        <w:tc>
          <w:tcPr>
            <w:tcW w:w="3347" w:type="dxa"/>
            <w:gridSpan w:val="3"/>
          </w:tcPr>
          <w:p w14:paraId="336DF159" w14:textId="77777777" w:rsidR="00FD3188" w:rsidRDefault="00FD3188" w:rsidP="000B5951">
            <w:pPr>
              <w:jc w:val="both"/>
            </w:pPr>
          </w:p>
        </w:tc>
        <w:tc>
          <w:tcPr>
            <w:tcW w:w="2245" w:type="dxa"/>
            <w:gridSpan w:val="3"/>
          </w:tcPr>
          <w:p w14:paraId="1BD0A80B" w14:textId="77777777" w:rsidR="00FD3188" w:rsidRDefault="00FD3188" w:rsidP="000B5951">
            <w:pPr>
              <w:jc w:val="both"/>
            </w:pPr>
          </w:p>
        </w:tc>
        <w:tc>
          <w:tcPr>
            <w:tcW w:w="2248" w:type="dxa"/>
            <w:gridSpan w:val="5"/>
            <w:tcBorders>
              <w:right w:val="single" w:sz="12" w:space="0" w:color="auto"/>
            </w:tcBorders>
          </w:tcPr>
          <w:p w14:paraId="2ECB7721"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4EA5EB41" w14:textId="77777777" w:rsidR="00FD3188" w:rsidRPr="00F20AEF" w:rsidRDefault="00FD3188" w:rsidP="000B5951">
            <w:pPr>
              <w:jc w:val="both"/>
              <w:rPr>
                <w:b/>
                <w:sz w:val="18"/>
              </w:rPr>
            </w:pPr>
            <w:r w:rsidRPr="00F20AEF">
              <w:rPr>
                <w:b/>
                <w:sz w:val="18"/>
              </w:rPr>
              <w:t>H-index WoS/Scopus</w:t>
            </w:r>
          </w:p>
        </w:tc>
        <w:tc>
          <w:tcPr>
            <w:tcW w:w="694" w:type="dxa"/>
            <w:vAlign w:val="center"/>
          </w:tcPr>
          <w:p w14:paraId="4E3EF447" w14:textId="4EB60681" w:rsidR="00FD3188" w:rsidRPr="005B7443" w:rsidRDefault="00FD3188" w:rsidP="000B5951">
            <w:pPr>
              <w:rPr>
                <w:b/>
              </w:rPr>
            </w:pPr>
            <w:r w:rsidRPr="005B7443">
              <w:rPr>
                <w:b/>
              </w:rPr>
              <w:t xml:space="preserve">   </w:t>
            </w:r>
            <w:ins w:id="4377" w:author="Eva Skýbová" w:date="2024-05-15T10:08:00Z">
              <w:r w:rsidR="004179F3">
                <w:rPr>
                  <w:b/>
                </w:rPr>
                <w:t>1/0</w:t>
              </w:r>
            </w:ins>
          </w:p>
        </w:tc>
      </w:tr>
      <w:tr w:rsidR="00FD3188" w14:paraId="3FE995FC" w14:textId="77777777" w:rsidTr="000B5951">
        <w:tc>
          <w:tcPr>
            <w:tcW w:w="9859" w:type="dxa"/>
            <w:gridSpan w:val="15"/>
            <w:shd w:val="clear" w:color="auto" w:fill="F7CAAC"/>
          </w:tcPr>
          <w:p w14:paraId="67C9B31F"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52C7F2B7" w14:textId="77777777" w:rsidTr="000B5951">
        <w:trPr>
          <w:trHeight w:val="2347"/>
        </w:trPr>
        <w:tc>
          <w:tcPr>
            <w:tcW w:w="9859" w:type="dxa"/>
            <w:gridSpan w:val="15"/>
          </w:tcPr>
          <w:p w14:paraId="7F2BC9B2" w14:textId="77777777" w:rsidR="00FD3188" w:rsidRDefault="00FD3188" w:rsidP="000B5951">
            <w:pPr>
              <w:spacing w:after="240"/>
              <w:jc w:val="both"/>
              <w:rPr>
                <w:bCs/>
              </w:rPr>
            </w:pPr>
            <w:r>
              <w:rPr>
                <w:b/>
              </w:rPr>
              <w:t xml:space="preserve">VARGOVÁ, Slavomíra; </w:t>
            </w:r>
            <w:r w:rsidRPr="00610187">
              <w:rPr>
                <w:bCs/>
              </w:rPr>
              <w:t>Rudolf URBAN</w:t>
            </w:r>
            <w:r>
              <w:rPr>
                <w:bCs/>
              </w:rPr>
              <w:t>; Aleš KUDLÁK;  Tomáš ZEMAN;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15</w:t>
            </w:r>
            <w:r w:rsidRPr="00462405">
              <w:rPr>
                <w:b/>
              </w:rPr>
              <w:t xml:space="preserve"> %</w:t>
            </w:r>
            <w:r>
              <w:rPr>
                <w:bCs/>
              </w:rPr>
              <w:t>)</w:t>
            </w:r>
          </w:p>
          <w:p w14:paraId="4DE5BA1C" w14:textId="77777777" w:rsidR="00FD3188" w:rsidRDefault="00FD3188" w:rsidP="000B5951">
            <w:pPr>
              <w:spacing w:after="240"/>
              <w:jc w:val="both"/>
            </w:pPr>
            <w:r w:rsidRPr="005731A5">
              <w:rPr>
                <w:b/>
              </w:rPr>
              <w:t>VARGOVÁ</w:t>
            </w:r>
            <w:r>
              <w:t xml:space="preserve">, </w:t>
            </w:r>
            <w:r w:rsidRPr="008870A0">
              <w:rPr>
                <w:b/>
              </w:rPr>
              <w:t>Slavomíra</w:t>
            </w:r>
            <w:r>
              <w:rPr>
                <w:b/>
              </w:rPr>
              <w:t xml:space="preserve">; </w:t>
            </w:r>
            <w:r>
              <w:t xml:space="preserve">VESELÍK, Petr. </w:t>
            </w:r>
            <w:r w:rsidRPr="0072535D">
              <w:t>Psychosociální rizika: nová výzva v oblasti bezpečnosti a ochrany zdraví při práci</w:t>
            </w:r>
            <w:r>
              <w:t xml:space="preserve">. Bezpečnost a ochrana zdraví při práci 2021 : 21. ročník mezinárodní konference:sborník: 24. – 25. listopadu 2021, Sepetná, Česká republika. – Ostrava: SPBI. 2021. ISBN 978-80-7385-251-1. (D autorský podíl </w:t>
            </w:r>
            <w:r w:rsidRPr="00E626C4">
              <w:rPr>
                <w:b/>
              </w:rPr>
              <w:t>20 %</w:t>
            </w:r>
            <w:r>
              <w:t>)</w:t>
            </w:r>
          </w:p>
          <w:p w14:paraId="0121952C" w14:textId="77777777" w:rsidR="00FD3188" w:rsidRDefault="00FD3188" w:rsidP="000B5951">
            <w:pPr>
              <w:spacing w:after="240"/>
              <w:jc w:val="both"/>
              <w:rPr>
                <w:rStyle w:val="databold"/>
              </w:rPr>
            </w:pPr>
            <w:r w:rsidRPr="00ED1401">
              <w:rPr>
                <w:rStyle w:val="databold"/>
                <w:b/>
              </w:rPr>
              <w:t>VARGOVÁ, S</w:t>
            </w:r>
            <w:r>
              <w:rPr>
                <w:rStyle w:val="databold"/>
                <w:b/>
              </w:rPr>
              <w:t xml:space="preserve">lavomíra; </w:t>
            </w:r>
            <w:r>
              <w:rPr>
                <w:rStyle w:val="databold"/>
              </w:rPr>
              <w:t>ORAVEC, Milan;</w:t>
            </w:r>
            <w:r w:rsidRPr="00340951">
              <w:rPr>
                <w:rStyle w:val="databold"/>
              </w:rPr>
              <w:t xml:space="preserve">  KOTIANOVÁ, Z</w:t>
            </w:r>
            <w:r>
              <w:rPr>
                <w:rStyle w:val="databold"/>
              </w:rPr>
              <w:t xml:space="preserve">uzana; </w:t>
            </w:r>
            <w:r w:rsidRPr="00340951">
              <w:rPr>
                <w:rStyle w:val="databold"/>
              </w:rPr>
              <w:t>FIC, M</w:t>
            </w:r>
            <w:r>
              <w:rPr>
                <w:rStyle w:val="databold"/>
              </w:rPr>
              <w:t>arek M</w:t>
            </w:r>
            <w:r w:rsidRPr="00340951">
              <w:rPr>
                <w:rStyle w:val="databold"/>
              </w:rPr>
              <w:t>anažérstvo pri</w:t>
            </w:r>
            <w:r>
              <w:rPr>
                <w:rStyle w:val="databold"/>
              </w:rPr>
              <w:t xml:space="preserve">emyselných havarií - SEVESO 3 </w:t>
            </w:r>
            <w:r w:rsidRPr="00340951">
              <w:rPr>
                <w:rStyle w:val="databold"/>
              </w:rPr>
              <w:t>- 1. vyd - Ostrava : SPBI.</w:t>
            </w:r>
            <w:r>
              <w:rPr>
                <w:rStyle w:val="databold"/>
              </w:rPr>
              <w:t xml:space="preserve"> 2017.</w:t>
            </w:r>
            <w:r w:rsidRPr="00340951">
              <w:rPr>
                <w:rStyle w:val="databold"/>
              </w:rPr>
              <w:t xml:space="preserve"> ISBN 978-80-7385-181-1.</w:t>
            </w:r>
            <w:r>
              <w:rPr>
                <w:rStyle w:val="databold"/>
              </w:rPr>
              <w:t xml:space="preserve"> (B autorský podíl </w:t>
            </w:r>
            <w:r w:rsidRPr="00E626C4">
              <w:rPr>
                <w:rStyle w:val="databold"/>
                <w:b/>
              </w:rPr>
              <w:t>15 %</w:t>
            </w:r>
            <w:r>
              <w:rPr>
                <w:rStyle w:val="databold"/>
              </w:rPr>
              <w:t>)</w:t>
            </w:r>
          </w:p>
          <w:p w14:paraId="00647A07" w14:textId="77777777" w:rsidR="00FD3188" w:rsidRPr="008870A0" w:rsidRDefault="00FD3188" w:rsidP="000B5951">
            <w:pPr>
              <w:spacing w:before="120" w:after="60"/>
              <w:jc w:val="both"/>
              <w:rPr>
                <w:b/>
              </w:rPr>
            </w:pPr>
          </w:p>
          <w:p w14:paraId="29AA0522" w14:textId="77777777" w:rsidR="00FD3188" w:rsidRPr="008870A0" w:rsidRDefault="00FD3188" w:rsidP="000B5951">
            <w:pPr>
              <w:jc w:val="both"/>
              <w:rPr>
                <w:b/>
              </w:rPr>
            </w:pPr>
            <w:r w:rsidRPr="008870A0">
              <w:rPr>
                <w:b/>
              </w:rPr>
              <w:t>Projekty:</w:t>
            </w:r>
          </w:p>
          <w:p w14:paraId="7A93BD3A" w14:textId="77777777" w:rsidR="00FD3188" w:rsidRDefault="00FD3188" w:rsidP="000B5951">
            <w:pPr>
              <w:jc w:val="both"/>
            </w:pPr>
            <w:r>
              <w:t xml:space="preserve">2023 – dosud: </w:t>
            </w:r>
            <w:r w:rsidRPr="00935B86">
              <w:t>International Visegrad Fund’s Visegrad Grant No. 22230024. Project: Improving quality management teaching in the era of Industry 4.0</w:t>
            </w:r>
            <w:r>
              <w:t xml:space="preserve"> – člen řešitelského týmu</w:t>
            </w:r>
          </w:p>
          <w:p w14:paraId="10CF66A4" w14:textId="77777777" w:rsidR="00FD3188" w:rsidRDefault="00FD3188" w:rsidP="000B5951">
            <w:pPr>
              <w:jc w:val="both"/>
            </w:pPr>
            <w:r>
              <w:t xml:space="preserve">2020 – 2023: </w:t>
            </w:r>
            <w:r w:rsidRPr="00070F2B">
              <w:t xml:space="preserve">TL03000213 - </w:t>
            </w:r>
            <w:r>
              <w:t>A</w:t>
            </w:r>
            <w:r w:rsidRPr="00070F2B">
              <w:t>nalýza a podpora rozvoje kompetencí dětí v oblasti bezpečnosti a ochrany zdraví</w:t>
            </w:r>
            <w:r>
              <w:t xml:space="preserve"> (poskytovatel: TA ČR) – člen řešitelského týmu</w:t>
            </w:r>
          </w:p>
          <w:p w14:paraId="7FA14BC2" w14:textId="77777777" w:rsidR="00FD3188" w:rsidRDefault="00FD3188" w:rsidP="000B5951">
            <w:pPr>
              <w:jc w:val="both"/>
            </w:pPr>
            <w:r>
              <w:t xml:space="preserve">2019 - 2022: </w:t>
            </w:r>
            <w:r w:rsidRPr="0066243A">
              <w:t xml:space="preserve">TL02000177 - </w:t>
            </w:r>
            <w:r>
              <w:t>V</w:t>
            </w:r>
            <w:r w:rsidRPr="0066243A">
              <w:t>ýzkum vlivu digitalizace pracovišť a pracovních operací na kulturu bezpečnosti v průmyslovém sektoru (</w:t>
            </w:r>
            <w:r>
              <w:t>poskytovatel: TA ČR</w:t>
            </w:r>
            <w:r w:rsidRPr="0066243A">
              <w:t>)</w:t>
            </w:r>
            <w:r>
              <w:t>: člen řešitelského týmu</w:t>
            </w:r>
          </w:p>
          <w:p w14:paraId="69E45BCB" w14:textId="77777777" w:rsidR="00FD3188" w:rsidRDefault="00FD3188" w:rsidP="000B5951">
            <w:pPr>
              <w:jc w:val="both"/>
            </w:pPr>
            <w:r>
              <w:t xml:space="preserve">2019 – 2022: </w:t>
            </w:r>
            <w:r w:rsidRPr="0066243A">
              <w:t xml:space="preserve">TL02000226 - </w:t>
            </w:r>
            <w:r>
              <w:t>E</w:t>
            </w:r>
            <w:r w:rsidRPr="0066243A">
              <w:t>valuace postupů pro bezpečnou praktickou výuku chemie ve školách</w:t>
            </w:r>
            <w:r>
              <w:t xml:space="preserve"> (poskytovatel: TA ČR) : člen řešitelského týmu</w:t>
            </w:r>
          </w:p>
          <w:p w14:paraId="78A26092" w14:textId="77777777" w:rsidR="00FD3188" w:rsidRDefault="00FD3188" w:rsidP="000B5951">
            <w:pPr>
              <w:spacing w:after="240"/>
              <w:jc w:val="both"/>
              <w:rPr>
                <w:rStyle w:val="databold"/>
              </w:rPr>
            </w:pPr>
            <w:r>
              <w:t xml:space="preserve">2013–2015 </w:t>
            </w:r>
            <w:r w:rsidRPr="00B75CFD">
              <w:t>APVV-0337-11</w:t>
            </w:r>
            <w:r>
              <w:t xml:space="preserve">: </w:t>
            </w:r>
            <w:r w:rsidRPr="00B75CFD">
              <w:t>Výskum nových a novo vznikajúcich rizík priemyselných technológii v rámci integrovanej bezpečnosti ako predpoklad pre riadenie trvalého rozvoja.</w:t>
            </w:r>
            <w:r>
              <w:t xml:space="preserve">  (poskytovatel: </w:t>
            </w:r>
            <w:r w:rsidRPr="00B75CFD">
              <w:t>Agentúra na podporu výskumu a vývoja</w:t>
            </w:r>
            <w:r>
              <w:t xml:space="preserve"> SR): člen řešitelského týmu</w:t>
            </w:r>
          </w:p>
          <w:p w14:paraId="085FBB7A" w14:textId="77777777" w:rsidR="00FD3188" w:rsidRDefault="00FD3188" w:rsidP="000B5951">
            <w:pPr>
              <w:spacing w:before="60" w:after="60"/>
              <w:jc w:val="both"/>
              <w:rPr>
                <w:bCs/>
              </w:rPr>
            </w:pPr>
          </w:p>
          <w:p w14:paraId="5BA7E34D" w14:textId="77777777" w:rsidR="00FD3188" w:rsidRDefault="00FD3188" w:rsidP="000B5951">
            <w:pPr>
              <w:jc w:val="both"/>
              <w:rPr>
                <w:b/>
              </w:rPr>
            </w:pPr>
          </w:p>
        </w:tc>
      </w:tr>
      <w:tr w:rsidR="00FD3188" w14:paraId="1C38DD4F" w14:textId="77777777" w:rsidTr="000B5951">
        <w:trPr>
          <w:trHeight w:val="218"/>
        </w:trPr>
        <w:tc>
          <w:tcPr>
            <w:tcW w:w="9859" w:type="dxa"/>
            <w:gridSpan w:val="15"/>
            <w:shd w:val="clear" w:color="auto" w:fill="F7CAAC"/>
          </w:tcPr>
          <w:p w14:paraId="5BB725FA" w14:textId="77777777" w:rsidR="00FD3188" w:rsidRDefault="00FD3188" w:rsidP="000B5951">
            <w:pPr>
              <w:rPr>
                <w:b/>
              </w:rPr>
            </w:pPr>
            <w:r>
              <w:rPr>
                <w:b/>
              </w:rPr>
              <w:t>Působení v zahraničí</w:t>
            </w:r>
          </w:p>
        </w:tc>
      </w:tr>
      <w:tr w:rsidR="00FD3188" w14:paraId="22F40139" w14:textId="77777777" w:rsidTr="000B5951">
        <w:trPr>
          <w:trHeight w:val="328"/>
        </w:trPr>
        <w:tc>
          <w:tcPr>
            <w:tcW w:w="9859" w:type="dxa"/>
            <w:gridSpan w:val="15"/>
          </w:tcPr>
          <w:p w14:paraId="4C8EF258" w14:textId="77777777" w:rsidR="00FD3188" w:rsidRDefault="00FD3188" w:rsidP="000B5951">
            <w:pPr>
              <w:rPr>
                <w:b/>
              </w:rPr>
            </w:pPr>
          </w:p>
        </w:tc>
      </w:tr>
      <w:tr w:rsidR="00FD3188" w14:paraId="457657C4" w14:textId="77777777" w:rsidTr="000B5951">
        <w:trPr>
          <w:cantSplit/>
          <w:trHeight w:val="470"/>
        </w:trPr>
        <w:tc>
          <w:tcPr>
            <w:tcW w:w="2518" w:type="dxa"/>
            <w:shd w:val="clear" w:color="auto" w:fill="F7CAAC"/>
          </w:tcPr>
          <w:p w14:paraId="05DFA6BA" w14:textId="77777777" w:rsidR="00FD3188" w:rsidRDefault="00FD3188" w:rsidP="000B5951">
            <w:pPr>
              <w:jc w:val="both"/>
              <w:rPr>
                <w:b/>
              </w:rPr>
            </w:pPr>
            <w:r>
              <w:rPr>
                <w:b/>
              </w:rPr>
              <w:t xml:space="preserve">Podpis </w:t>
            </w:r>
          </w:p>
        </w:tc>
        <w:tc>
          <w:tcPr>
            <w:tcW w:w="4536" w:type="dxa"/>
            <w:gridSpan w:val="8"/>
          </w:tcPr>
          <w:p w14:paraId="700BD7D4" w14:textId="77777777" w:rsidR="00FD3188" w:rsidRDefault="00FD3188" w:rsidP="000B5951">
            <w:pPr>
              <w:jc w:val="both"/>
            </w:pPr>
          </w:p>
        </w:tc>
        <w:tc>
          <w:tcPr>
            <w:tcW w:w="786" w:type="dxa"/>
            <w:gridSpan w:val="2"/>
            <w:shd w:val="clear" w:color="auto" w:fill="F7CAAC"/>
          </w:tcPr>
          <w:p w14:paraId="1163CAF1" w14:textId="77777777" w:rsidR="00FD3188" w:rsidRDefault="00FD3188" w:rsidP="000B5951">
            <w:pPr>
              <w:jc w:val="both"/>
            </w:pPr>
            <w:r>
              <w:rPr>
                <w:b/>
              </w:rPr>
              <w:t>datum</w:t>
            </w:r>
          </w:p>
        </w:tc>
        <w:tc>
          <w:tcPr>
            <w:tcW w:w="2019" w:type="dxa"/>
            <w:gridSpan w:val="4"/>
          </w:tcPr>
          <w:p w14:paraId="3C6D3AD2" w14:textId="77777777" w:rsidR="00FD3188" w:rsidRDefault="00FD3188" w:rsidP="000B5951">
            <w:pPr>
              <w:jc w:val="both"/>
            </w:pPr>
          </w:p>
        </w:tc>
      </w:tr>
    </w:tbl>
    <w:p w14:paraId="6811CCFF" w14:textId="77777777" w:rsidR="00FD3188" w:rsidRDefault="00FD3188" w:rsidP="00FD3188"/>
    <w:p w14:paraId="0DF247D4"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5F3A84C1" w14:textId="77777777" w:rsidTr="000B5951">
        <w:tc>
          <w:tcPr>
            <w:tcW w:w="9859" w:type="dxa"/>
            <w:gridSpan w:val="15"/>
            <w:tcBorders>
              <w:bottom w:val="double" w:sz="4" w:space="0" w:color="auto"/>
            </w:tcBorders>
            <w:shd w:val="clear" w:color="auto" w:fill="BDD6EE"/>
          </w:tcPr>
          <w:p w14:paraId="22BA46CA" w14:textId="77777777" w:rsidR="00FD3188" w:rsidRDefault="00FD3188" w:rsidP="000B5951">
            <w:pPr>
              <w:jc w:val="both"/>
              <w:rPr>
                <w:b/>
                <w:sz w:val="28"/>
              </w:rPr>
            </w:pPr>
            <w:r>
              <w:rPr>
                <w:b/>
                <w:sz w:val="28"/>
              </w:rPr>
              <w:lastRenderedPageBreak/>
              <w:t>C-I – Personální zabezpečení</w:t>
            </w:r>
          </w:p>
        </w:tc>
      </w:tr>
      <w:tr w:rsidR="00FD3188" w14:paraId="0DF21ECE" w14:textId="77777777" w:rsidTr="000B5951">
        <w:tc>
          <w:tcPr>
            <w:tcW w:w="2518" w:type="dxa"/>
            <w:tcBorders>
              <w:top w:val="double" w:sz="4" w:space="0" w:color="auto"/>
            </w:tcBorders>
            <w:shd w:val="clear" w:color="auto" w:fill="F7CAAC"/>
          </w:tcPr>
          <w:p w14:paraId="6303C3FE" w14:textId="77777777" w:rsidR="00FD3188" w:rsidRDefault="00FD3188" w:rsidP="000B5951">
            <w:pPr>
              <w:jc w:val="both"/>
              <w:rPr>
                <w:b/>
              </w:rPr>
            </w:pPr>
            <w:r>
              <w:rPr>
                <w:b/>
              </w:rPr>
              <w:t>Vysoká škola</w:t>
            </w:r>
          </w:p>
        </w:tc>
        <w:tc>
          <w:tcPr>
            <w:tcW w:w="7341" w:type="dxa"/>
            <w:gridSpan w:val="14"/>
          </w:tcPr>
          <w:p w14:paraId="2282C5FC" w14:textId="77777777" w:rsidR="00FD3188" w:rsidRDefault="00FD3188" w:rsidP="000B5951">
            <w:pPr>
              <w:jc w:val="both"/>
            </w:pPr>
            <w:r w:rsidRPr="001B2AE1">
              <w:t>Univerzita Tomáše Bati ve Zlíně</w:t>
            </w:r>
          </w:p>
        </w:tc>
      </w:tr>
      <w:tr w:rsidR="00FD3188" w14:paraId="01BD515D" w14:textId="77777777" w:rsidTr="000B5951">
        <w:tc>
          <w:tcPr>
            <w:tcW w:w="2518" w:type="dxa"/>
            <w:shd w:val="clear" w:color="auto" w:fill="F7CAAC"/>
          </w:tcPr>
          <w:p w14:paraId="1C94788A" w14:textId="77777777" w:rsidR="00FD3188" w:rsidRDefault="00FD3188" w:rsidP="000B5951">
            <w:pPr>
              <w:jc w:val="both"/>
              <w:rPr>
                <w:b/>
              </w:rPr>
            </w:pPr>
            <w:r>
              <w:rPr>
                <w:b/>
              </w:rPr>
              <w:t>Součást vysoké školy</w:t>
            </w:r>
          </w:p>
        </w:tc>
        <w:tc>
          <w:tcPr>
            <w:tcW w:w="7341" w:type="dxa"/>
            <w:gridSpan w:val="14"/>
          </w:tcPr>
          <w:p w14:paraId="06E1065A" w14:textId="77777777" w:rsidR="00FD3188" w:rsidRDefault="00FD3188" w:rsidP="000B5951">
            <w:pPr>
              <w:jc w:val="both"/>
            </w:pPr>
            <w:r>
              <w:t>Fakulta logistiky a krizového řízení</w:t>
            </w:r>
          </w:p>
        </w:tc>
      </w:tr>
      <w:tr w:rsidR="00FD3188" w14:paraId="4ABCF6CA" w14:textId="77777777" w:rsidTr="000B5951">
        <w:tc>
          <w:tcPr>
            <w:tcW w:w="2518" w:type="dxa"/>
            <w:shd w:val="clear" w:color="auto" w:fill="F7CAAC"/>
          </w:tcPr>
          <w:p w14:paraId="56E705C5" w14:textId="77777777" w:rsidR="00FD3188" w:rsidRDefault="00FD3188" w:rsidP="000B5951">
            <w:pPr>
              <w:jc w:val="both"/>
              <w:rPr>
                <w:b/>
              </w:rPr>
            </w:pPr>
            <w:r>
              <w:rPr>
                <w:b/>
              </w:rPr>
              <w:t>Název studijního programu</w:t>
            </w:r>
          </w:p>
        </w:tc>
        <w:tc>
          <w:tcPr>
            <w:tcW w:w="7341" w:type="dxa"/>
            <w:gridSpan w:val="14"/>
          </w:tcPr>
          <w:p w14:paraId="77D53E1E" w14:textId="77777777" w:rsidR="00FD3188" w:rsidRDefault="00FD3188" w:rsidP="000B5951">
            <w:pPr>
              <w:jc w:val="both"/>
            </w:pPr>
            <w:r>
              <w:t>Risk Management</w:t>
            </w:r>
          </w:p>
        </w:tc>
      </w:tr>
      <w:tr w:rsidR="00FD3188" w14:paraId="6B78DAF1" w14:textId="77777777" w:rsidTr="000B5951">
        <w:tc>
          <w:tcPr>
            <w:tcW w:w="2518" w:type="dxa"/>
            <w:shd w:val="clear" w:color="auto" w:fill="F7CAAC"/>
          </w:tcPr>
          <w:p w14:paraId="4E5480D1" w14:textId="77777777" w:rsidR="00FD3188" w:rsidRDefault="00FD3188" w:rsidP="000B5951">
            <w:pPr>
              <w:jc w:val="both"/>
              <w:rPr>
                <w:b/>
              </w:rPr>
            </w:pPr>
            <w:r>
              <w:rPr>
                <w:b/>
              </w:rPr>
              <w:t>Jméno a příjmení</w:t>
            </w:r>
          </w:p>
        </w:tc>
        <w:tc>
          <w:tcPr>
            <w:tcW w:w="4536" w:type="dxa"/>
            <w:gridSpan w:val="8"/>
          </w:tcPr>
          <w:p w14:paraId="1ADEBF2C" w14:textId="77777777" w:rsidR="00FD3188" w:rsidRPr="00A42879" w:rsidRDefault="00FD3188" w:rsidP="000B5951">
            <w:pPr>
              <w:jc w:val="both"/>
              <w:rPr>
                <w:b/>
                <w:bCs/>
              </w:rPr>
            </w:pPr>
            <w:r>
              <w:rPr>
                <w:b/>
                <w:bCs/>
              </w:rPr>
              <w:t>Radomíra Veselá</w:t>
            </w:r>
          </w:p>
        </w:tc>
        <w:tc>
          <w:tcPr>
            <w:tcW w:w="709" w:type="dxa"/>
            <w:shd w:val="clear" w:color="auto" w:fill="F7CAAC"/>
          </w:tcPr>
          <w:p w14:paraId="6E58CE61" w14:textId="77777777" w:rsidR="00FD3188" w:rsidRDefault="00FD3188" w:rsidP="000B5951">
            <w:pPr>
              <w:jc w:val="both"/>
              <w:rPr>
                <w:b/>
              </w:rPr>
            </w:pPr>
            <w:r>
              <w:rPr>
                <w:b/>
              </w:rPr>
              <w:t>Tituly</w:t>
            </w:r>
          </w:p>
        </w:tc>
        <w:tc>
          <w:tcPr>
            <w:tcW w:w="2096" w:type="dxa"/>
            <w:gridSpan w:val="5"/>
          </w:tcPr>
          <w:p w14:paraId="5FF23F72" w14:textId="77777777" w:rsidR="00FD3188" w:rsidRDefault="00FD3188" w:rsidP="000B5951">
            <w:r>
              <w:t xml:space="preserve">JUDr. Ph.D. </w:t>
            </w:r>
          </w:p>
        </w:tc>
      </w:tr>
      <w:tr w:rsidR="00FD3188" w14:paraId="6D369768" w14:textId="77777777" w:rsidTr="000B5951">
        <w:tc>
          <w:tcPr>
            <w:tcW w:w="2518" w:type="dxa"/>
            <w:shd w:val="clear" w:color="auto" w:fill="F7CAAC"/>
          </w:tcPr>
          <w:p w14:paraId="16744A49" w14:textId="77777777" w:rsidR="00FD3188" w:rsidRDefault="00FD3188" w:rsidP="000B5951">
            <w:pPr>
              <w:jc w:val="both"/>
              <w:rPr>
                <w:b/>
              </w:rPr>
            </w:pPr>
            <w:r>
              <w:rPr>
                <w:b/>
              </w:rPr>
              <w:t>Rok narození</w:t>
            </w:r>
          </w:p>
        </w:tc>
        <w:tc>
          <w:tcPr>
            <w:tcW w:w="829" w:type="dxa"/>
            <w:gridSpan w:val="2"/>
          </w:tcPr>
          <w:p w14:paraId="06529A61" w14:textId="77777777" w:rsidR="00FD3188" w:rsidRDefault="00FD3188" w:rsidP="000B5951">
            <w:pPr>
              <w:jc w:val="both"/>
            </w:pPr>
            <w:r>
              <w:t>1961</w:t>
            </w:r>
          </w:p>
        </w:tc>
        <w:tc>
          <w:tcPr>
            <w:tcW w:w="1721" w:type="dxa"/>
            <w:shd w:val="clear" w:color="auto" w:fill="F7CAAC"/>
          </w:tcPr>
          <w:p w14:paraId="29F93622" w14:textId="77777777" w:rsidR="00FD3188" w:rsidRDefault="00FD3188" w:rsidP="000B5951">
            <w:pPr>
              <w:jc w:val="both"/>
              <w:rPr>
                <w:b/>
              </w:rPr>
            </w:pPr>
            <w:r>
              <w:rPr>
                <w:b/>
              </w:rPr>
              <w:t>typ vztahu k VŠ</w:t>
            </w:r>
          </w:p>
        </w:tc>
        <w:tc>
          <w:tcPr>
            <w:tcW w:w="992" w:type="dxa"/>
            <w:gridSpan w:val="4"/>
          </w:tcPr>
          <w:p w14:paraId="589E8759" w14:textId="77777777" w:rsidR="00FD3188" w:rsidRPr="00124859" w:rsidRDefault="00FD3188" w:rsidP="000B5951">
            <w:pPr>
              <w:jc w:val="both"/>
              <w:rPr>
                <w:i/>
                <w:iCs/>
              </w:rPr>
            </w:pPr>
            <w:r w:rsidRPr="00124859">
              <w:rPr>
                <w:i/>
                <w:iCs/>
              </w:rPr>
              <w:t>pp.</w:t>
            </w:r>
          </w:p>
        </w:tc>
        <w:tc>
          <w:tcPr>
            <w:tcW w:w="994" w:type="dxa"/>
            <w:shd w:val="clear" w:color="auto" w:fill="F7CAAC"/>
          </w:tcPr>
          <w:p w14:paraId="54BB48BB" w14:textId="77777777" w:rsidR="00FD3188" w:rsidRDefault="00FD3188" w:rsidP="000B5951">
            <w:pPr>
              <w:jc w:val="both"/>
              <w:rPr>
                <w:b/>
              </w:rPr>
            </w:pPr>
            <w:r>
              <w:rPr>
                <w:b/>
              </w:rPr>
              <w:t>rozsah</w:t>
            </w:r>
          </w:p>
        </w:tc>
        <w:tc>
          <w:tcPr>
            <w:tcW w:w="709" w:type="dxa"/>
          </w:tcPr>
          <w:p w14:paraId="2FE22140" w14:textId="77777777" w:rsidR="00FD3188" w:rsidRDefault="00FD3188" w:rsidP="000B5951">
            <w:pPr>
              <w:jc w:val="both"/>
            </w:pPr>
            <w:r>
              <w:t>36</w:t>
            </w:r>
          </w:p>
        </w:tc>
        <w:tc>
          <w:tcPr>
            <w:tcW w:w="709" w:type="dxa"/>
            <w:gridSpan w:val="3"/>
            <w:shd w:val="clear" w:color="auto" w:fill="F7CAAC"/>
          </w:tcPr>
          <w:p w14:paraId="11225CA2" w14:textId="77777777" w:rsidR="00FD3188" w:rsidRDefault="00FD3188" w:rsidP="000B5951">
            <w:pPr>
              <w:jc w:val="both"/>
              <w:rPr>
                <w:b/>
              </w:rPr>
            </w:pPr>
            <w:r>
              <w:rPr>
                <w:b/>
              </w:rPr>
              <w:t>do kdy</w:t>
            </w:r>
          </w:p>
        </w:tc>
        <w:tc>
          <w:tcPr>
            <w:tcW w:w="1387" w:type="dxa"/>
            <w:gridSpan w:val="2"/>
          </w:tcPr>
          <w:p w14:paraId="6E487828" w14:textId="77777777" w:rsidR="00FD3188" w:rsidRDefault="00FD3188" w:rsidP="000B5951">
            <w:pPr>
              <w:jc w:val="both"/>
            </w:pPr>
            <w:r>
              <w:t>N</w:t>
            </w:r>
          </w:p>
        </w:tc>
      </w:tr>
      <w:tr w:rsidR="00FD3188" w14:paraId="0DE1E60C" w14:textId="77777777" w:rsidTr="000B5951">
        <w:tc>
          <w:tcPr>
            <w:tcW w:w="5068" w:type="dxa"/>
            <w:gridSpan w:val="4"/>
            <w:shd w:val="clear" w:color="auto" w:fill="F7CAAC"/>
          </w:tcPr>
          <w:p w14:paraId="625B5ACE" w14:textId="77777777" w:rsidR="00FD3188" w:rsidRDefault="00FD3188" w:rsidP="000B5951">
            <w:pPr>
              <w:jc w:val="both"/>
              <w:rPr>
                <w:b/>
              </w:rPr>
            </w:pPr>
            <w:r>
              <w:rPr>
                <w:b/>
              </w:rPr>
              <w:t>Typ vztahu na součásti VŠ, která uskutečňuje st. program</w:t>
            </w:r>
          </w:p>
        </w:tc>
        <w:tc>
          <w:tcPr>
            <w:tcW w:w="992" w:type="dxa"/>
            <w:gridSpan w:val="4"/>
          </w:tcPr>
          <w:p w14:paraId="65B76B92" w14:textId="77777777" w:rsidR="00FD3188" w:rsidRPr="00124859" w:rsidRDefault="00FD3188" w:rsidP="000B5951">
            <w:pPr>
              <w:jc w:val="both"/>
              <w:rPr>
                <w:i/>
                <w:iCs/>
              </w:rPr>
            </w:pPr>
            <w:r>
              <w:rPr>
                <w:i/>
                <w:iCs/>
              </w:rPr>
              <w:t>pp.</w:t>
            </w:r>
          </w:p>
        </w:tc>
        <w:tc>
          <w:tcPr>
            <w:tcW w:w="994" w:type="dxa"/>
            <w:shd w:val="clear" w:color="auto" w:fill="F7CAAC"/>
          </w:tcPr>
          <w:p w14:paraId="48A6BEF8" w14:textId="77777777" w:rsidR="00FD3188" w:rsidRDefault="00FD3188" w:rsidP="000B5951">
            <w:pPr>
              <w:jc w:val="both"/>
              <w:rPr>
                <w:b/>
              </w:rPr>
            </w:pPr>
            <w:r>
              <w:rPr>
                <w:b/>
              </w:rPr>
              <w:t>rozsah</w:t>
            </w:r>
          </w:p>
        </w:tc>
        <w:tc>
          <w:tcPr>
            <w:tcW w:w="709" w:type="dxa"/>
          </w:tcPr>
          <w:p w14:paraId="3FF8FE65" w14:textId="77777777" w:rsidR="00FD3188" w:rsidRDefault="00FD3188" w:rsidP="000B5951">
            <w:pPr>
              <w:jc w:val="both"/>
            </w:pPr>
            <w:r>
              <w:t>36</w:t>
            </w:r>
          </w:p>
        </w:tc>
        <w:tc>
          <w:tcPr>
            <w:tcW w:w="709" w:type="dxa"/>
            <w:gridSpan w:val="3"/>
            <w:shd w:val="clear" w:color="auto" w:fill="F7CAAC"/>
          </w:tcPr>
          <w:p w14:paraId="4E443B69" w14:textId="77777777" w:rsidR="00FD3188" w:rsidRDefault="00FD3188" w:rsidP="000B5951">
            <w:pPr>
              <w:jc w:val="both"/>
              <w:rPr>
                <w:b/>
              </w:rPr>
            </w:pPr>
            <w:r>
              <w:rPr>
                <w:b/>
              </w:rPr>
              <w:t>do kdy</w:t>
            </w:r>
          </w:p>
        </w:tc>
        <w:tc>
          <w:tcPr>
            <w:tcW w:w="1387" w:type="dxa"/>
            <w:gridSpan w:val="2"/>
          </w:tcPr>
          <w:p w14:paraId="2AA8195E" w14:textId="77777777" w:rsidR="00FD3188" w:rsidRDefault="00FD3188" w:rsidP="000B5951">
            <w:pPr>
              <w:jc w:val="both"/>
            </w:pPr>
            <w:r>
              <w:t>N</w:t>
            </w:r>
          </w:p>
        </w:tc>
      </w:tr>
      <w:tr w:rsidR="00FD3188" w14:paraId="0A80B8DB" w14:textId="77777777" w:rsidTr="000B5951">
        <w:tc>
          <w:tcPr>
            <w:tcW w:w="6060" w:type="dxa"/>
            <w:gridSpan w:val="8"/>
            <w:shd w:val="clear" w:color="auto" w:fill="F7CAAC"/>
          </w:tcPr>
          <w:p w14:paraId="2E4304FF"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5C236BAC" w14:textId="77777777" w:rsidR="00FD3188" w:rsidRDefault="00FD3188" w:rsidP="000B5951">
            <w:pPr>
              <w:jc w:val="both"/>
              <w:rPr>
                <w:b/>
              </w:rPr>
            </w:pPr>
            <w:r>
              <w:rPr>
                <w:b/>
              </w:rPr>
              <w:t>typ prac. vztahu</w:t>
            </w:r>
          </w:p>
        </w:tc>
        <w:tc>
          <w:tcPr>
            <w:tcW w:w="2096" w:type="dxa"/>
            <w:gridSpan w:val="5"/>
            <w:shd w:val="clear" w:color="auto" w:fill="F7CAAC"/>
          </w:tcPr>
          <w:p w14:paraId="55E698CC" w14:textId="77777777" w:rsidR="00FD3188" w:rsidRDefault="00FD3188" w:rsidP="000B5951">
            <w:pPr>
              <w:jc w:val="both"/>
              <w:rPr>
                <w:b/>
              </w:rPr>
            </w:pPr>
            <w:r>
              <w:rPr>
                <w:b/>
              </w:rPr>
              <w:t>rozsah</w:t>
            </w:r>
          </w:p>
        </w:tc>
      </w:tr>
      <w:tr w:rsidR="00FD3188" w14:paraId="6E7BA508" w14:textId="77777777" w:rsidTr="000B5951">
        <w:tc>
          <w:tcPr>
            <w:tcW w:w="6060" w:type="dxa"/>
            <w:gridSpan w:val="8"/>
          </w:tcPr>
          <w:p w14:paraId="07406EDF" w14:textId="77777777" w:rsidR="00FD3188" w:rsidRDefault="00FD3188" w:rsidP="000B5951">
            <w:pPr>
              <w:jc w:val="both"/>
            </w:pPr>
          </w:p>
        </w:tc>
        <w:tc>
          <w:tcPr>
            <w:tcW w:w="1703" w:type="dxa"/>
            <w:gridSpan w:val="2"/>
          </w:tcPr>
          <w:p w14:paraId="4DEA1529" w14:textId="77777777" w:rsidR="00FD3188" w:rsidRPr="00A42879" w:rsidRDefault="00FD3188" w:rsidP="000B5951">
            <w:pPr>
              <w:jc w:val="both"/>
              <w:rPr>
                <w:i/>
                <w:iCs/>
              </w:rPr>
            </w:pPr>
          </w:p>
        </w:tc>
        <w:tc>
          <w:tcPr>
            <w:tcW w:w="2096" w:type="dxa"/>
            <w:gridSpan w:val="5"/>
          </w:tcPr>
          <w:p w14:paraId="283AAFEB" w14:textId="77777777" w:rsidR="00FD3188" w:rsidRDefault="00FD3188" w:rsidP="000B5951">
            <w:pPr>
              <w:jc w:val="both"/>
            </w:pPr>
            <w:r>
              <w:t>1</w:t>
            </w:r>
          </w:p>
        </w:tc>
      </w:tr>
      <w:tr w:rsidR="00FD3188" w14:paraId="7B46C3BB" w14:textId="77777777" w:rsidTr="000B5951">
        <w:tc>
          <w:tcPr>
            <w:tcW w:w="6060" w:type="dxa"/>
            <w:gridSpan w:val="8"/>
          </w:tcPr>
          <w:p w14:paraId="18771BDF" w14:textId="77777777" w:rsidR="00FD3188" w:rsidRDefault="00FD3188" w:rsidP="000B5951">
            <w:pPr>
              <w:jc w:val="both"/>
            </w:pPr>
          </w:p>
        </w:tc>
        <w:tc>
          <w:tcPr>
            <w:tcW w:w="1703" w:type="dxa"/>
            <w:gridSpan w:val="2"/>
          </w:tcPr>
          <w:p w14:paraId="2C74E625" w14:textId="77777777" w:rsidR="00FD3188" w:rsidRDefault="00FD3188" w:rsidP="000B5951">
            <w:pPr>
              <w:jc w:val="both"/>
            </w:pPr>
          </w:p>
        </w:tc>
        <w:tc>
          <w:tcPr>
            <w:tcW w:w="2096" w:type="dxa"/>
            <w:gridSpan w:val="5"/>
          </w:tcPr>
          <w:p w14:paraId="1BADF2C2" w14:textId="77777777" w:rsidR="00FD3188" w:rsidRDefault="00FD3188" w:rsidP="000B5951">
            <w:pPr>
              <w:jc w:val="both"/>
            </w:pPr>
          </w:p>
        </w:tc>
      </w:tr>
      <w:tr w:rsidR="00FD3188" w14:paraId="40C00E19" w14:textId="77777777" w:rsidTr="000B5951">
        <w:tc>
          <w:tcPr>
            <w:tcW w:w="6060" w:type="dxa"/>
            <w:gridSpan w:val="8"/>
          </w:tcPr>
          <w:p w14:paraId="64CFD32B" w14:textId="77777777" w:rsidR="00FD3188" w:rsidRDefault="00FD3188" w:rsidP="000B5951">
            <w:pPr>
              <w:jc w:val="both"/>
            </w:pPr>
          </w:p>
        </w:tc>
        <w:tc>
          <w:tcPr>
            <w:tcW w:w="1703" w:type="dxa"/>
            <w:gridSpan w:val="2"/>
          </w:tcPr>
          <w:p w14:paraId="13E50ABD" w14:textId="77777777" w:rsidR="00FD3188" w:rsidRDefault="00FD3188" w:rsidP="000B5951">
            <w:pPr>
              <w:jc w:val="both"/>
            </w:pPr>
          </w:p>
        </w:tc>
        <w:tc>
          <w:tcPr>
            <w:tcW w:w="2096" w:type="dxa"/>
            <w:gridSpan w:val="5"/>
          </w:tcPr>
          <w:p w14:paraId="54D9C0A3" w14:textId="77777777" w:rsidR="00FD3188" w:rsidRDefault="00FD3188" w:rsidP="000B5951">
            <w:pPr>
              <w:jc w:val="both"/>
            </w:pPr>
          </w:p>
        </w:tc>
      </w:tr>
      <w:tr w:rsidR="00FD3188" w14:paraId="67BFC7F6" w14:textId="77777777" w:rsidTr="000B5951">
        <w:tc>
          <w:tcPr>
            <w:tcW w:w="6060" w:type="dxa"/>
            <w:gridSpan w:val="8"/>
          </w:tcPr>
          <w:p w14:paraId="22E9A99A" w14:textId="77777777" w:rsidR="00FD3188" w:rsidRDefault="00FD3188" w:rsidP="000B5951">
            <w:pPr>
              <w:jc w:val="both"/>
            </w:pPr>
          </w:p>
        </w:tc>
        <w:tc>
          <w:tcPr>
            <w:tcW w:w="1703" w:type="dxa"/>
            <w:gridSpan w:val="2"/>
          </w:tcPr>
          <w:p w14:paraId="791C4E96" w14:textId="77777777" w:rsidR="00FD3188" w:rsidRDefault="00FD3188" w:rsidP="000B5951">
            <w:pPr>
              <w:jc w:val="both"/>
            </w:pPr>
          </w:p>
        </w:tc>
        <w:tc>
          <w:tcPr>
            <w:tcW w:w="2096" w:type="dxa"/>
            <w:gridSpan w:val="5"/>
          </w:tcPr>
          <w:p w14:paraId="4DFFC1EF" w14:textId="77777777" w:rsidR="00FD3188" w:rsidRDefault="00FD3188" w:rsidP="000B5951">
            <w:pPr>
              <w:jc w:val="both"/>
            </w:pPr>
          </w:p>
        </w:tc>
      </w:tr>
      <w:tr w:rsidR="00FD3188" w14:paraId="64C07AE9" w14:textId="77777777" w:rsidTr="000B5951">
        <w:tc>
          <w:tcPr>
            <w:tcW w:w="9859" w:type="dxa"/>
            <w:gridSpan w:val="15"/>
            <w:shd w:val="clear" w:color="auto" w:fill="F7CAAC"/>
          </w:tcPr>
          <w:p w14:paraId="436715EA"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51FF13F6" w14:textId="77777777" w:rsidTr="000B5951">
        <w:trPr>
          <w:trHeight w:val="1417"/>
        </w:trPr>
        <w:tc>
          <w:tcPr>
            <w:tcW w:w="9859" w:type="dxa"/>
            <w:gridSpan w:val="15"/>
            <w:tcBorders>
              <w:top w:val="nil"/>
            </w:tcBorders>
          </w:tcPr>
          <w:p w14:paraId="473832BB" w14:textId="218D9617" w:rsidR="00FD3188" w:rsidRPr="002827C6" w:rsidRDefault="00FD3188" w:rsidP="004179F3">
            <w:pPr>
              <w:jc w:val="both"/>
            </w:pPr>
            <w:r>
              <w:rPr>
                <w:bCs/>
              </w:rPr>
              <w:t xml:space="preserve">Public </w:t>
            </w:r>
            <w:ins w:id="4378" w:author="Eva Skýbová" w:date="2024-05-15T10:08:00Z">
              <w:r w:rsidR="004179F3">
                <w:rPr>
                  <w:bCs/>
                </w:rPr>
                <w:t>Administration and Law</w:t>
              </w:r>
            </w:ins>
            <w:del w:id="4379" w:author="Eva Skýbová" w:date="2024-05-15T10:08:00Z">
              <w:r w:rsidDel="004179F3">
                <w:rPr>
                  <w:bCs/>
                </w:rPr>
                <w:delText>Law and Related Basic Regulations</w:delText>
              </w:r>
            </w:del>
            <w:r>
              <w:rPr>
                <w:bCs/>
              </w:rPr>
              <w:t xml:space="preserve"> –</w:t>
            </w:r>
            <w:del w:id="4380" w:author="Eva Skýbová" w:date="2024-05-15T10:08:00Z">
              <w:r w:rsidDel="004179F3">
                <w:rPr>
                  <w:bCs/>
                </w:rPr>
                <w:delText xml:space="preserve"> garant, </w:delText>
              </w:r>
            </w:del>
            <w:r>
              <w:rPr>
                <w:bCs/>
              </w:rPr>
              <w:t>přednášející (</w:t>
            </w:r>
            <w:del w:id="4381" w:author="Eva Skýbová" w:date="2024-05-15T10:08:00Z">
              <w:r w:rsidDel="004179F3">
                <w:rPr>
                  <w:bCs/>
                </w:rPr>
                <w:delText xml:space="preserve">100 </w:delText>
              </w:r>
            </w:del>
            <w:ins w:id="4382" w:author="Eva Skýbová" w:date="2024-05-15T10:08:00Z">
              <w:r w:rsidR="004179F3">
                <w:rPr>
                  <w:bCs/>
                </w:rPr>
                <w:t xml:space="preserve">43 </w:t>
              </w:r>
            </w:ins>
            <w:r>
              <w:rPr>
                <w:bCs/>
              </w:rPr>
              <w:t>%)</w:t>
            </w:r>
            <w:del w:id="4383" w:author="Eva Skýbová" w:date="2024-05-15T10:09:00Z">
              <w:r w:rsidDel="004179F3">
                <w:rPr>
                  <w:bCs/>
                </w:rPr>
                <w:delText>, vede semináře (100 %)</w:delText>
              </w:r>
            </w:del>
          </w:p>
        </w:tc>
      </w:tr>
      <w:tr w:rsidR="00FD3188" w14:paraId="3F6CA877" w14:textId="77777777" w:rsidTr="000B5951">
        <w:trPr>
          <w:trHeight w:val="340"/>
        </w:trPr>
        <w:tc>
          <w:tcPr>
            <w:tcW w:w="9859" w:type="dxa"/>
            <w:gridSpan w:val="15"/>
            <w:tcBorders>
              <w:top w:val="nil"/>
            </w:tcBorders>
            <w:shd w:val="clear" w:color="auto" w:fill="FBD4B4"/>
          </w:tcPr>
          <w:p w14:paraId="41ADB103"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00E1EE54" w14:textId="77777777" w:rsidTr="000B5951">
        <w:trPr>
          <w:trHeight w:val="340"/>
        </w:trPr>
        <w:tc>
          <w:tcPr>
            <w:tcW w:w="2802" w:type="dxa"/>
            <w:gridSpan w:val="2"/>
            <w:tcBorders>
              <w:top w:val="nil"/>
            </w:tcBorders>
          </w:tcPr>
          <w:p w14:paraId="4687B80B"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5FAC5D87"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728CF495" w14:textId="77777777" w:rsidR="00FD3188" w:rsidRPr="002827C6" w:rsidRDefault="00FD3188" w:rsidP="000B5951">
            <w:pPr>
              <w:jc w:val="both"/>
              <w:rPr>
                <w:b/>
              </w:rPr>
            </w:pPr>
            <w:r w:rsidRPr="002827C6">
              <w:rPr>
                <w:b/>
              </w:rPr>
              <w:t>Sem.</w:t>
            </w:r>
          </w:p>
        </w:tc>
        <w:tc>
          <w:tcPr>
            <w:tcW w:w="2109" w:type="dxa"/>
            <w:gridSpan w:val="5"/>
            <w:tcBorders>
              <w:top w:val="nil"/>
            </w:tcBorders>
          </w:tcPr>
          <w:p w14:paraId="248FF197"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4133F244"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3CF9CC4D" w14:textId="77777777" w:rsidTr="000B5951">
        <w:trPr>
          <w:trHeight w:val="285"/>
        </w:trPr>
        <w:tc>
          <w:tcPr>
            <w:tcW w:w="2802" w:type="dxa"/>
            <w:gridSpan w:val="2"/>
            <w:tcBorders>
              <w:top w:val="nil"/>
            </w:tcBorders>
          </w:tcPr>
          <w:p w14:paraId="7680B4E6" w14:textId="77777777" w:rsidR="00FD3188" w:rsidRPr="009B6531" w:rsidRDefault="00FD3188" w:rsidP="000B5951">
            <w:pPr>
              <w:jc w:val="both"/>
            </w:pPr>
          </w:p>
        </w:tc>
        <w:tc>
          <w:tcPr>
            <w:tcW w:w="2409" w:type="dxa"/>
            <w:gridSpan w:val="3"/>
            <w:tcBorders>
              <w:top w:val="nil"/>
            </w:tcBorders>
          </w:tcPr>
          <w:p w14:paraId="42A8D816" w14:textId="77777777" w:rsidR="00FD3188" w:rsidRPr="009B6531" w:rsidRDefault="00FD3188" w:rsidP="000B5951">
            <w:pPr>
              <w:jc w:val="both"/>
            </w:pPr>
          </w:p>
        </w:tc>
        <w:tc>
          <w:tcPr>
            <w:tcW w:w="567" w:type="dxa"/>
            <w:gridSpan w:val="2"/>
            <w:tcBorders>
              <w:top w:val="nil"/>
            </w:tcBorders>
          </w:tcPr>
          <w:p w14:paraId="6276A506" w14:textId="77777777" w:rsidR="00FD3188" w:rsidRPr="009B6531" w:rsidRDefault="00FD3188" w:rsidP="000B5951">
            <w:pPr>
              <w:jc w:val="both"/>
            </w:pPr>
          </w:p>
        </w:tc>
        <w:tc>
          <w:tcPr>
            <w:tcW w:w="2109" w:type="dxa"/>
            <w:gridSpan w:val="5"/>
            <w:tcBorders>
              <w:top w:val="nil"/>
            </w:tcBorders>
          </w:tcPr>
          <w:p w14:paraId="7CA5B9A2" w14:textId="77777777" w:rsidR="00FD3188" w:rsidRPr="009B6531" w:rsidRDefault="00FD3188" w:rsidP="000B5951"/>
        </w:tc>
        <w:tc>
          <w:tcPr>
            <w:tcW w:w="1972" w:type="dxa"/>
            <w:gridSpan w:val="3"/>
            <w:tcBorders>
              <w:top w:val="nil"/>
            </w:tcBorders>
          </w:tcPr>
          <w:p w14:paraId="7CCF6F9D" w14:textId="77777777" w:rsidR="00FD3188" w:rsidRPr="009B6531" w:rsidRDefault="00FD3188" w:rsidP="000B5951">
            <w:pPr>
              <w:jc w:val="both"/>
            </w:pPr>
          </w:p>
        </w:tc>
      </w:tr>
      <w:tr w:rsidR="00FD3188" w14:paraId="7A944E1E" w14:textId="77777777" w:rsidTr="000B5951">
        <w:trPr>
          <w:trHeight w:val="284"/>
        </w:trPr>
        <w:tc>
          <w:tcPr>
            <w:tcW w:w="2802" w:type="dxa"/>
            <w:gridSpan w:val="2"/>
            <w:tcBorders>
              <w:top w:val="nil"/>
            </w:tcBorders>
          </w:tcPr>
          <w:p w14:paraId="561F7FF6" w14:textId="77777777" w:rsidR="00FD3188" w:rsidRPr="009B6531" w:rsidRDefault="00FD3188" w:rsidP="000B5951">
            <w:pPr>
              <w:jc w:val="both"/>
            </w:pPr>
          </w:p>
        </w:tc>
        <w:tc>
          <w:tcPr>
            <w:tcW w:w="2409" w:type="dxa"/>
            <w:gridSpan w:val="3"/>
            <w:tcBorders>
              <w:top w:val="nil"/>
            </w:tcBorders>
          </w:tcPr>
          <w:p w14:paraId="117CDFFB" w14:textId="77777777" w:rsidR="00FD3188" w:rsidRPr="009B6531" w:rsidRDefault="00FD3188" w:rsidP="000B5951">
            <w:pPr>
              <w:jc w:val="both"/>
            </w:pPr>
          </w:p>
        </w:tc>
        <w:tc>
          <w:tcPr>
            <w:tcW w:w="567" w:type="dxa"/>
            <w:gridSpan w:val="2"/>
            <w:tcBorders>
              <w:top w:val="nil"/>
            </w:tcBorders>
          </w:tcPr>
          <w:p w14:paraId="7EA94AF7" w14:textId="77777777" w:rsidR="00FD3188" w:rsidRPr="009B6531" w:rsidRDefault="00FD3188" w:rsidP="000B5951">
            <w:pPr>
              <w:jc w:val="both"/>
            </w:pPr>
          </w:p>
        </w:tc>
        <w:tc>
          <w:tcPr>
            <w:tcW w:w="2109" w:type="dxa"/>
            <w:gridSpan w:val="5"/>
            <w:tcBorders>
              <w:top w:val="nil"/>
            </w:tcBorders>
          </w:tcPr>
          <w:p w14:paraId="3FADDB12" w14:textId="77777777" w:rsidR="00FD3188" w:rsidRPr="009B6531" w:rsidRDefault="00FD3188" w:rsidP="000B5951"/>
        </w:tc>
        <w:tc>
          <w:tcPr>
            <w:tcW w:w="1972" w:type="dxa"/>
            <w:gridSpan w:val="3"/>
            <w:tcBorders>
              <w:top w:val="nil"/>
            </w:tcBorders>
          </w:tcPr>
          <w:p w14:paraId="0BBA0667" w14:textId="77777777" w:rsidR="00FD3188" w:rsidRPr="009B6531" w:rsidRDefault="00FD3188" w:rsidP="000B5951">
            <w:pPr>
              <w:jc w:val="both"/>
            </w:pPr>
          </w:p>
        </w:tc>
      </w:tr>
      <w:tr w:rsidR="00FD3188" w14:paraId="65A31043" w14:textId="77777777" w:rsidTr="000B5951">
        <w:trPr>
          <w:trHeight w:val="284"/>
        </w:trPr>
        <w:tc>
          <w:tcPr>
            <w:tcW w:w="2802" w:type="dxa"/>
            <w:gridSpan w:val="2"/>
            <w:tcBorders>
              <w:top w:val="nil"/>
            </w:tcBorders>
          </w:tcPr>
          <w:p w14:paraId="2685D7A6" w14:textId="77777777" w:rsidR="00FD3188" w:rsidRPr="009B6531" w:rsidRDefault="00FD3188" w:rsidP="000B5951">
            <w:pPr>
              <w:jc w:val="both"/>
            </w:pPr>
          </w:p>
        </w:tc>
        <w:tc>
          <w:tcPr>
            <w:tcW w:w="2409" w:type="dxa"/>
            <w:gridSpan w:val="3"/>
            <w:tcBorders>
              <w:top w:val="nil"/>
            </w:tcBorders>
          </w:tcPr>
          <w:p w14:paraId="77AED3CB" w14:textId="77777777" w:rsidR="00FD3188" w:rsidRPr="009B6531" w:rsidRDefault="00FD3188" w:rsidP="000B5951">
            <w:pPr>
              <w:jc w:val="both"/>
            </w:pPr>
          </w:p>
        </w:tc>
        <w:tc>
          <w:tcPr>
            <w:tcW w:w="567" w:type="dxa"/>
            <w:gridSpan w:val="2"/>
            <w:tcBorders>
              <w:top w:val="nil"/>
            </w:tcBorders>
          </w:tcPr>
          <w:p w14:paraId="09000072" w14:textId="77777777" w:rsidR="00FD3188" w:rsidRPr="009B6531" w:rsidRDefault="00FD3188" w:rsidP="000B5951">
            <w:pPr>
              <w:jc w:val="both"/>
            </w:pPr>
          </w:p>
        </w:tc>
        <w:tc>
          <w:tcPr>
            <w:tcW w:w="2109" w:type="dxa"/>
            <w:gridSpan w:val="5"/>
            <w:tcBorders>
              <w:top w:val="nil"/>
            </w:tcBorders>
          </w:tcPr>
          <w:p w14:paraId="601DC5E4" w14:textId="77777777" w:rsidR="00FD3188" w:rsidRPr="009B6531" w:rsidRDefault="00FD3188" w:rsidP="000B5951"/>
        </w:tc>
        <w:tc>
          <w:tcPr>
            <w:tcW w:w="1972" w:type="dxa"/>
            <w:gridSpan w:val="3"/>
            <w:tcBorders>
              <w:top w:val="nil"/>
            </w:tcBorders>
          </w:tcPr>
          <w:p w14:paraId="713DA9AC" w14:textId="77777777" w:rsidR="00FD3188" w:rsidRPr="009B6531" w:rsidRDefault="00FD3188" w:rsidP="000B5951">
            <w:pPr>
              <w:jc w:val="both"/>
            </w:pPr>
          </w:p>
        </w:tc>
      </w:tr>
      <w:tr w:rsidR="00FD3188" w14:paraId="5DB340B3" w14:textId="77777777" w:rsidTr="000B5951">
        <w:trPr>
          <w:trHeight w:val="284"/>
        </w:trPr>
        <w:tc>
          <w:tcPr>
            <w:tcW w:w="2802" w:type="dxa"/>
            <w:gridSpan w:val="2"/>
            <w:tcBorders>
              <w:top w:val="nil"/>
            </w:tcBorders>
          </w:tcPr>
          <w:p w14:paraId="3BB3C005" w14:textId="77777777" w:rsidR="00FD3188" w:rsidRPr="009B6531" w:rsidRDefault="00FD3188" w:rsidP="000B5951">
            <w:pPr>
              <w:jc w:val="both"/>
            </w:pPr>
          </w:p>
        </w:tc>
        <w:tc>
          <w:tcPr>
            <w:tcW w:w="2409" w:type="dxa"/>
            <w:gridSpan w:val="3"/>
            <w:tcBorders>
              <w:top w:val="nil"/>
            </w:tcBorders>
          </w:tcPr>
          <w:p w14:paraId="79DA45F2" w14:textId="77777777" w:rsidR="00FD3188" w:rsidRPr="009B6531" w:rsidRDefault="00FD3188" w:rsidP="000B5951">
            <w:pPr>
              <w:jc w:val="both"/>
            </w:pPr>
          </w:p>
        </w:tc>
        <w:tc>
          <w:tcPr>
            <w:tcW w:w="567" w:type="dxa"/>
            <w:gridSpan w:val="2"/>
            <w:tcBorders>
              <w:top w:val="nil"/>
            </w:tcBorders>
          </w:tcPr>
          <w:p w14:paraId="45BA55B7" w14:textId="77777777" w:rsidR="00FD3188" w:rsidRPr="009B6531" w:rsidRDefault="00FD3188" w:rsidP="000B5951">
            <w:pPr>
              <w:jc w:val="both"/>
            </w:pPr>
          </w:p>
        </w:tc>
        <w:tc>
          <w:tcPr>
            <w:tcW w:w="2109" w:type="dxa"/>
            <w:gridSpan w:val="5"/>
            <w:tcBorders>
              <w:top w:val="nil"/>
            </w:tcBorders>
          </w:tcPr>
          <w:p w14:paraId="1877309D" w14:textId="77777777" w:rsidR="00FD3188" w:rsidRPr="009B6531" w:rsidRDefault="00FD3188" w:rsidP="000B5951"/>
        </w:tc>
        <w:tc>
          <w:tcPr>
            <w:tcW w:w="1972" w:type="dxa"/>
            <w:gridSpan w:val="3"/>
            <w:tcBorders>
              <w:top w:val="nil"/>
            </w:tcBorders>
          </w:tcPr>
          <w:p w14:paraId="2F90B66D" w14:textId="77777777" w:rsidR="00FD3188" w:rsidRPr="009B6531" w:rsidRDefault="00FD3188" w:rsidP="000B5951">
            <w:pPr>
              <w:jc w:val="both"/>
            </w:pPr>
          </w:p>
        </w:tc>
      </w:tr>
      <w:tr w:rsidR="00FD3188" w14:paraId="40A8FDED" w14:textId="77777777" w:rsidTr="000B5951">
        <w:trPr>
          <w:trHeight w:val="284"/>
        </w:trPr>
        <w:tc>
          <w:tcPr>
            <w:tcW w:w="2802" w:type="dxa"/>
            <w:gridSpan w:val="2"/>
            <w:tcBorders>
              <w:top w:val="nil"/>
            </w:tcBorders>
          </w:tcPr>
          <w:p w14:paraId="40C5E958" w14:textId="77777777" w:rsidR="00FD3188" w:rsidRPr="009B6531" w:rsidRDefault="00FD3188" w:rsidP="000B5951">
            <w:pPr>
              <w:jc w:val="both"/>
            </w:pPr>
          </w:p>
        </w:tc>
        <w:tc>
          <w:tcPr>
            <w:tcW w:w="2409" w:type="dxa"/>
            <w:gridSpan w:val="3"/>
            <w:tcBorders>
              <w:top w:val="nil"/>
            </w:tcBorders>
          </w:tcPr>
          <w:p w14:paraId="0395B867" w14:textId="77777777" w:rsidR="00FD3188" w:rsidRPr="009B6531" w:rsidRDefault="00FD3188" w:rsidP="000B5951">
            <w:pPr>
              <w:jc w:val="both"/>
            </w:pPr>
          </w:p>
        </w:tc>
        <w:tc>
          <w:tcPr>
            <w:tcW w:w="567" w:type="dxa"/>
            <w:gridSpan w:val="2"/>
            <w:tcBorders>
              <w:top w:val="nil"/>
            </w:tcBorders>
          </w:tcPr>
          <w:p w14:paraId="21CFFC52" w14:textId="77777777" w:rsidR="00FD3188" w:rsidRPr="009B6531" w:rsidRDefault="00FD3188" w:rsidP="000B5951">
            <w:pPr>
              <w:jc w:val="both"/>
            </w:pPr>
          </w:p>
        </w:tc>
        <w:tc>
          <w:tcPr>
            <w:tcW w:w="2109" w:type="dxa"/>
            <w:gridSpan w:val="5"/>
            <w:tcBorders>
              <w:top w:val="nil"/>
            </w:tcBorders>
          </w:tcPr>
          <w:p w14:paraId="430F9268" w14:textId="77777777" w:rsidR="00FD3188" w:rsidRPr="009B6531" w:rsidRDefault="00FD3188" w:rsidP="000B5951"/>
        </w:tc>
        <w:tc>
          <w:tcPr>
            <w:tcW w:w="1972" w:type="dxa"/>
            <w:gridSpan w:val="3"/>
            <w:tcBorders>
              <w:top w:val="nil"/>
            </w:tcBorders>
          </w:tcPr>
          <w:p w14:paraId="47707799" w14:textId="77777777" w:rsidR="00FD3188" w:rsidRPr="009B6531" w:rsidRDefault="00FD3188" w:rsidP="000B5951">
            <w:pPr>
              <w:jc w:val="both"/>
            </w:pPr>
          </w:p>
        </w:tc>
      </w:tr>
      <w:tr w:rsidR="00FD3188" w14:paraId="478DDB66" w14:textId="77777777" w:rsidTr="000B5951">
        <w:trPr>
          <w:trHeight w:val="284"/>
        </w:trPr>
        <w:tc>
          <w:tcPr>
            <w:tcW w:w="2802" w:type="dxa"/>
            <w:gridSpan w:val="2"/>
            <w:tcBorders>
              <w:top w:val="nil"/>
            </w:tcBorders>
          </w:tcPr>
          <w:p w14:paraId="2E2242AB" w14:textId="77777777" w:rsidR="00FD3188" w:rsidRDefault="00FD3188" w:rsidP="000B5951">
            <w:pPr>
              <w:jc w:val="both"/>
            </w:pPr>
          </w:p>
        </w:tc>
        <w:tc>
          <w:tcPr>
            <w:tcW w:w="2409" w:type="dxa"/>
            <w:gridSpan w:val="3"/>
            <w:tcBorders>
              <w:top w:val="nil"/>
            </w:tcBorders>
          </w:tcPr>
          <w:p w14:paraId="73645E3A" w14:textId="77777777" w:rsidR="00FD3188" w:rsidRDefault="00FD3188" w:rsidP="000B5951">
            <w:pPr>
              <w:jc w:val="both"/>
            </w:pPr>
          </w:p>
        </w:tc>
        <w:tc>
          <w:tcPr>
            <w:tcW w:w="567" w:type="dxa"/>
            <w:gridSpan w:val="2"/>
            <w:tcBorders>
              <w:top w:val="nil"/>
            </w:tcBorders>
          </w:tcPr>
          <w:p w14:paraId="6C7FDB8B" w14:textId="77777777" w:rsidR="00FD3188" w:rsidRDefault="00FD3188" w:rsidP="000B5951">
            <w:pPr>
              <w:jc w:val="both"/>
            </w:pPr>
          </w:p>
        </w:tc>
        <w:tc>
          <w:tcPr>
            <w:tcW w:w="2109" w:type="dxa"/>
            <w:gridSpan w:val="5"/>
            <w:tcBorders>
              <w:top w:val="nil"/>
            </w:tcBorders>
          </w:tcPr>
          <w:p w14:paraId="001642BC" w14:textId="77777777" w:rsidR="00FD3188" w:rsidRDefault="00FD3188" w:rsidP="000B5951">
            <w:pPr>
              <w:jc w:val="both"/>
            </w:pPr>
          </w:p>
        </w:tc>
        <w:tc>
          <w:tcPr>
            <w:tcW w:w="1972" w:type="dxa"/>
            <w:gridSpan w:val="3"/>
            <w:tcBorders>
              <w:top w:val="nil"/>
            </w:tcBorders>
          </w:tcPr>
          <w:p w14:paraId="710AD4AD" w14:textId="77777777" w:rsidR="00FD3188" w:rsidRPr="009B6531" w:rsidRDefault="00FD3188" w:rsidP="000B5951">
            <w:pPr>
              <w:jc w:val="both"/>
            </w:pPr>
          </w:p>
        </w:tc>
      </w:tr>
      <w:tr w:rsidR="00FD3188" w14:paraId="6D83C6E1" w14:textId="77777777" w:rsidTr="000B5951">
        <w:tc>
          <w:tcPr>
            <w:tcW w:w="9859" w:type="dxa"/>
            <w:gridSpan w:val="15"/>
            <w:shd w:val="clear" w:color="auto" w:fill="F7CAAC"/>
          </w:tcPr>
          <w:p w14:paraId="2826A48F" w14:textId="77777777" w:rsidR="00FD3188" w:rsidRDefault="00FD3188" w:rsidP="000B5951">
            <w:pPr>
              <w:jc w:val="both"/>
            </w:pPr>
            <w:r>
              <w:rPr>
                <w:b/>
              </w:rPr>
              <w:t>Údaje o vzdělání na VŠ</w:t>
            </w:r>
          </w:p>
        </w:tc>
      </w:tr>
      <w:tr w:rsidR="00FD3188" w14:paraId="04CBCDEC" w14:textId="77777777" w:rsidTr="000B5951">
        <w:trPr>
          <w:trHeight w:val="1020"/>
        </w:trPr>
        <w:tc>
          <w:tcPr>
            <w:tcW w:w="9859" w:type="dxa"/>
            <w:gridSpan w:val="15"/>
          </w:tcPr>
          <w:p w14:paraId="7371AA22" w14:textId="77777777" w:rsidR="00FD3188" w:rsidRDefault="00FD3188" w:rsidP="000B5951">
            <w:pPr>
              <w:jc w:val="both"/>
            </w:pPr>
            <w:r>
              <w:t>2014 – doktor (</w:t>
            </w:r>
            <w:r w:rsidRPr="00CB5AA2">
              <w:t>PhD</w:t>
            </w:r>
            <w:r>
              <w:t>.)</w:t>
            </w:r>
            <w:r w:rsidRPr="00F71CA5">
              <w:t>, obor Ochrana bezpečnosti osob a majetku</w:t>
            </w:r>
            <w:r>
              <w:t xml:space="preserve">, </w:t>
            </w:r>
            <w:r w:rsidRPr="00F71CA5">
              <w:t>Akademie policejního sboru v Bratislavě</w:t>
            </w:r>
          </w:p>
          <w:p w14:paraId="6A98D90E" w14:textId="77777777" w:rsidR="00FD3188" w:rsidRPr="006E5EE7" w:rsidRDefault="00FD3188" w:rsidP="000B5951">
            <w:pPr>
              <w:jc w:val="both"/>
              <w:rPr>
                <w:bCs/>
              </w:rPr>
            </w:pPr>
          </w:p>
        </w:tc>
      </w:tr>
      <w:tr w:rsidR="00FD3188" w14:paraId="4D429635" w14:textId="77777777" w:rsidTr="000B5951">
        <w:tc>
          <w:tcPr>
            <w:tcW w:w="9859" w:type="dxa"/>
            <w:gridSpan w:val="15"/>
            <w:shd w:val="clear" w:color="auto" w:fill="F7CAAC"/>
          </w:tcPr>
          <w:p w14:paraId="19A7966D" w14:textId="77777777" w:rsidR="00FD3188" w:rsidRDefault="00FD3188" w:rsidP="000B5951">
            <w:pPr>
              <w:jc w:val="both"/>
              <w:rPr>
                <w:b/>
              </w:rPr>
            </w:pPr>
            <w:r>
              <w:rPr>
                <w:b/>
              </w:rPr>
              <w:t>Údaje o odborném působení od absolvování VŠ</w:t>
            </w:r>
          </w:p>
        </w:tc>
      </w:tr>
      <w:tr w:rsidR="00FD3188" w14:paraId="06F29170" w14:textId="77777777" w:rsidTr="000B5951">
        <w:trPr>
          <w:trHeight w:val="1361"/>
        </w:trPr>
        <w:tc>
          <w:tcPr>
            <w:tcW w:w="9859" w:type="dxa"/>
            <w:gridSpan w:val="15"/>
          </w:tcPr>
          <w:p w14:paraId="0E895B74" w14:textId="77777777" w:rsidR="00FD3188" w:rsidRPr="002D43E6" w:rsidRDefault="00FD3188" w:rsidP="000B5951">
            <w:pPr>
              <w:pStyle w:val="Text"/>
              <w:rPr>
                <w:sz w:val="20"/>
              </w:rPr>
            </w:pPr>
            <w:r w:rsidRPr="002D43E6">
              <w:rPr>
                <w:sz w:val="20"/>
              </w:rPr>
              <w:t>2018 – dosud: AK Uherské Hradiště, Krátká 143, advokátka (pp)</w:t>
            </w:r>
          </w:p>
          <w:p w14:paraId="46862FB5" w14:textId="77777777" w:rsidR="00FD3188" w:rsidRPr="002D43E6" w:rsidRDefault="00FD3188" w:rsidP="000B5951">
            <w:pPr>
              <w:jc w:val="both"/>
            </w:pPr>
            <w:r w:rsidRPr="002D43E6">
              <w:t>2018 – dosud: FLKŘ UTB Uherské Hradiště, odborná asistentka (pp)</w:t>
            </w:r>
          </w:p>
          <w:p w14:paraId="24E0FFEF" w14:textId="77777777" w:rsidR="00FD3188" w:rsidRPr="002D43E6" w:rsidRDefault="00FD3188" w:rsidP="000B5951">
            <w:pPr>
              <w:jc w:val="both"/>
            </w:pPr>
            <w:r w:rsidRPr="002D43E6">
              <w:t>2017: AVEC trade CZ, s.r.o. Kunovice, personalistka (pp)</w:t>
            </w:r>
          </w:p>
          <w:p w14:paraId="66C72ABF" w14:textId="77777777" w:rsidR="00FD3188" w:rsidRPr="002D43E6" w:rsidRDefault="00FD3188" w:rsidP="000B5951">
            <w:pPr>
              <w:jc w:val="both"/>
            </w:pPr>
            <w:r w:rsidRPr="002D43E6">
              <w:t xml:space="preserve">2006 </w:t>
            </w:r>
            <w:r w:rsidRPr="002D43E6">
              <w:rPr>
                <w:color w:val="000000"/>
                <w:lang w:eastAsia="zh-TW" w:bidi="he-IL"/>
              </w:rPr>
              <w:t>–</w:t>
            </w:r>
            <w:r w:rsidRPr="002D43E6">
              <w:t xml:space="preserve"> 2016: EPI s.r.o. Kunovice, odborná asistentka (pp) </w:t>
            </w:r>
          </w:p>
          <w:p w14:paraId="01BFC0B3" w14:textId="77777777" w:rsidR="00FD3188" w:rsidRPr="002D43E6" w:rsidRDefault="00FD3188" w:rsidP="000B5951">
            <w:pPr>
              <w:pStyle w:val="FormtovanvHTML"/>
              <w:jc w:val="both"/>
              <w:rPr>
                <w:rFonts w:ascii="Times New Roman" w:hAnsi="Times New Roman" w:cs="Times New Roman"/>
              </w:rPr>
            </w:pPr>
            <w:r w:rsidRPr="002D43E6">
              <w:rPr>
                <w:rFonts w:ascii="Times New Roman" w:hAnsi="Times New Roman" w:cs="Times New Roman"/>
              </w:rPr>
              <w:t xml:space="preserve">2006 </w:t>
            </w:r>
            <w:r w:rsidRPr="002D43E6">
              <w:rPr>
                <w:rFonts w:ascii="Times New Roman" w:hAnsi="Times New Roman" w:cs="Times New Roman"/>
                <w:color w:val="000000"/>
                <w:lang w:eastAsia="zh-TW" w:bidi="he-IL"/>
              </w:rPr>
              <w:t>–</w:t>
            </w:r>
            <w:r w:rsidRPr="002D43E6">
              <w:rPr>
                <w:rFonts w:ascii="Times New Roman" w:hAnsi="Times New Roman" w:cs="Times New Roman"/>
              </w:rPr>
              <w:t xml:space="preserve"> 2016: </w:t>
            </w:r>
            <w:r w:rsidRPr="002D43E6">
              <w:rPr>
                <w:rFonts w:ascii="Times New Roman" w:hAnsi="Times New Roman" w:cs="Times New Roman"/>
                <w:color w:val="000000"/>
              </w:rPr>
              <w:t xml:space="preserve">Soukromé gymnázium, střední odborná škola a jazyková škola s právem státní jazykové zkoušky, s.r.o. Kunovice, </w:t>
            </w:r>
            <w:r w:rsidRPr="002D43E6">
              <w:rPr>
                <w:rFonts w:ascii="Times New Roman" w:hAnsi="Times New Roman" w:cs="Times New Roman"/>
              </w:rPr>
              <w:t>učitelka odborných předmětů, ředitelka (pp)</w:t>
            </w:r>
          </w:p>
          <w:p w14:paraId="3450484D" w14:textId="77777777" w:rsidR="00FD3188" w:rsidRPr="00424EE8" w:rsidRDefault="00FD3188" w:rsidP="000B5951">
            <w:pPr>
              <w:jc w:val="both"/>
            </w:pPr>
            <w:r w:rsidRPr="002D43E6">
              <w:t xml:space="preserve">1993 </w:t>
            </w:r>
            <w:r w:rsidRPr="002D43E6">
              <w:rPr>
                <w:color w:val="000000"/>
                <w:lang w:eastAsia="zh-TW" w:bidi="he-IL"/>
              </w:rPr>
              <w:t>–</w:t>
            </w:r>
            <w:r w:rsidRPr="002D43E6">
              <w:t xml:space="preserve"> 2006: Okresní soud v Uherském Hradišti, soudkyně (pp)</w:t>
            </w:r>
          </w:p>
        </w:tc>
      </w:tr>
      <w:tr w:rsidR="00FD3188" w14:paraId="0DC06149" w14:textId="77777777" w:rsidTr="000B5951">
        <w:trPr>
          <w:trHeight w:val="250"/>
        </w:trPr>
        <w:tc>
          <w:tcPr>
            <w:tcW w:w="9859" w:type="dxa"/>
            <w:gridSpan w:val="15"/>
            <w:shd w:val="clear" w:color="auto" w:fill="F7CAAC"/>
          </w:tcPr>
          <w:p w14:paraId="22C2298A" w14:textId="77777777" w:rsidR="00FD3188" w:rsidRDefault="00FD3188" w:rsidP="000B5951">
            <w:pPr>
              <w:jc w:val="both"/>
            </w:pPr>
            <w:r>
              <w:rPr>
                <w:b/>
              </w:rPr>
              <w:t>Zkušenosti s vedením kvalifikačních a rigorózních prací</w:t>
            </w:r>
          </w:p>
        </w:tc>
      </w:tr>
      <w:tr w:rsidR="00FD3188" w14:paraId="2FE2376C" w14:textId="77777777" w:rsidTr="000B5951">
        <w:trPr>
          <w:trHeight w:val="1020"/>
        </w:trPr>
        <w:tc>
          <w:tcPr>
            <w:tcW w:w="9859" w:type="dxa"/>
            <w:gridSpan w:val="15"/>
          </w:tcPr>
          <w:p w14:paraId="2860F24E" w14:textId="77777777" w:rsidR="00FD3188" w:rsidRDefault="00FD3188" w:rsidP="000B5951">
            <w:r>
              <w:t xml:space="preserve">42x vedoucí bakalářské práce </w:t>
            </w:r>
          </w:p>
          <w:p w14:paraId="2A3C6A70" w14:textId="77777777" w:rsidR="00FD3188" w:rsidRDefault="00FD3188" w:rsidP="000B5951">
            <w:r>
              <w:t xml:space="preserve">6x vedoucí diplomové práce </w:t>
            </w:r>
          </w:p>
          <w:p w14:paraId="6ACC04D4" w14:textId="77777777" w:rsidR="00FD3188" w:rsidRDefault="00FD3188" w:rsidP="000B5951">
            <w:pPr>
              <w:jc w:val="both"/>
            </w:pPr>
          </w:p>
        </w:tc>
      </w:tr>
      <w:tr w:rsidR="00FD3188" w14:paraId="2CEA9F77" w14:textId="77777777" w:rsidTr="000B5951">
        <w:trPr>
          <w:cantSplit/>
        </w:trPr>
        <w:tc>
          <w:tcPr>
            <w:tcW w:w="3347" w:type="dxa"/>
            <w:gridSpan w:val="3"/>
            <w:tcBorders>
              <w:top w:val="single" w:sz="12" w:space="0" w:color="auto"/>
            </w:tcBorders>
            <w:shd w:val="clear" w:color="auto" w:fill="F7CAAC"/>
          </w:tcPr>
          <w:p w14:paraId="1474EE33"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64E2C456"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A92FEB7"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442ACC4" w14:textId="77777777" w:rsidR="00FD3188" w:rsidRDefault="00FD3188" w:rsidP="000B5951">
            <w:pPr>
              <w:jc w:val="both"/>
              <w:rPr>
                <w:b/>
              </w:rPr>
            </w:pPr>
            <w:r>
              <w:rPr>
                <w:b/>
              </w:rPr>
              <w:t>Ohlasy publikací</w:t>
            </w:r>
          </w:p>
        </w:tc>
      </w:tr>
      <w:tr w:rsidR="00FD3188" w14:paraId="4DF2A232" w14:textId="77777777" w:rsidTr="000B5951">
        <w:trPr>
          <w:cantSplit/>
        </w:trPr>
        <w:tc>
          <w:tcPr>
            <w:tcW w:w="3347" w:type="dxa"/>
            <w:gridSpan w:val="3"/>
          </w:tcPr>
          <w:p w14:paraId="3FF45DEA" w14:textId="77777777" w:rsidR="00FD3188" w:rsidRDefault="00FD3188" w:rsidP="000B5951">
            <w:pPr>
              <w:jc w:val="both"/>
            </w:pPr>
          </w:p>
        </w:tc>
        <w:tc>
          <w:tcPr>
            <w:tcW w:w="2245" w:type="dxa"/>
            <w:gridSpan w:val="3"/>
          </w:tcPr>
          <w:p w14:paraId="1CC3B101" w14:textId="77777777" w:rsidR="00FD3188" w:rsidRDefault="00FD3188" w:rsidP="000B5951">
            <w:pPr>
              <w:jc w:val="both"/>
            </w:pPr>
          </w:p>
        </w:tc>
        <w:tc>
          <w:tcPr>
            <w:tcW w:w="2248" w:type="dxa"/>
            <w:gridSpan w:val="5"/>
            <w:tcBorders>
              <w:right w:val="single" w:sz="12" w:space="0" w:color="auto"/>
            </w:tcBorders>
          </w:tcPr>
          <w:p w14:paraId="1A6A226C" w14:textId="77777777" w:rsidR="00FD3188" w:rsidRDefault="00FD3188" w:rsidP="000B5951">
            <w:pPr>
              <w:jc w:val="both"/>
            </w:pPr>
          </w:p>
        </w:tc>
        <w:tc>
          <w:tcPr>
            <w:tcW w:w="632" w:type="dxa"/>
            <w:gridSpan w:val="2"/>
            <w:tcBorders>
              <w:left w:val="single" w:sz="12" w:space="0" w:color="auto"/>
            </w:tcBorders>
            <w:shd w:val="clear" w:color="auto" w:fill="F7CAAC"/>
          </w:tcPr>
          <w:p w14:paraId="74B73F68" w14:textId="77777777" w:rsidR="00FD3188" w:rsidRPr="00F20AEF" w:rsidRDefault="00FD3188" w:rsidP="000B5951">
            <w:pPr>
              <w:jc w:val="both"/>
            </w:pPr>
            <w:r w:rsidRPr="00F20AEF">
              <w:rPr>
                <w:b/>
              </w:rPr>
              <w:t>WoS</w:t>
            </w:r>
          </w:p>
        </w:tc>
        <w:tc>
          <w:tcPr>
            <w:tcW w:w="693" w:type="dxa"/>
            <w:shd w:val="clear" w:color="auto" w:fill="F7CAAC"/>
          </w:tcPr>
          <w:p w14:paraId="35085F22"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1D3679FD" w14:textId="77777777" w:rsidR="00FD3188" w:rsidRDefault="00FD3188" w:rsidP="000B5951">
            <w:pPr>
              <w:jc w:val="both"/>
            </w:pPr>
            <w:r>
              <w:rPr>
                <w:b/>
                <w:sz w:val="18"/>
              </w:rPr>
              <w:t>ostatní</w:t>
            </w:r>
          </w:p>
        </w:tc>
      </w:tr>
      <w:tr w:rsidR="00FD3188" w14:paraId="046E434E" w14:textId="77777777" w:rsidTr="000B5951">
        <w:trPr>
          <w:cantSplit/>
          <w:trHeight w:val="70"/>
        </w:trPr>
        <w:tc>
          <w:tcPr>
            <w:tcW w:w="3347" w:type="dxa"/>
            <w:gridSpan w:val="3"/>
            <w:shd w:val="clear" w:color="auto" w:fill="F7CAAC"/>
          </w:tcPr>
          <w:p w14:paraId="70453659" w14:textId="77777777" w:rsidR="00FD3188" w:rsidRDefault="00FD3188" w:rsidP="000B5951">
            <w:pPr>
              <w:jc w:val="both"/>
            </w:pPr>
            <w:r>
              <w:rPr>
                <w:b/>
              </w:rPr>
              <w:t>Obor jmenovacího řízení</w:t>
            </w:r>
          </w:p>
        </w:tc>
        <w:tc>
          <w:tcPr>
            <w:tcW w:w="2245" w:type="dxa"/>
            <w:gridSpan w:val="3"/>
            <w:shd w:val="clear" w:color="auto" w:fill="F7CAAC"/>
          </w:tcPr>
          <w:p w14:paraId="2A42DA89"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61C68A51" w14:textId="77777777" w:rsidR="00FD3188" w:rsidRDefault="00FD3188" w:rsidP="000B5951">
            <w:pPr>
              <w:jc w:val="both"/>
            </w:pPr>
            <w:r>
              <w:rPr>
                <w:b/>
              </w:rPr>
              <w:t>Řízení konáno na VŠ</w:t>
            </w:r>
          </w:p>
        </w:tc>
        <w:tc>
          <w:tcPr>
            <w:tcW w:w="632" w:type="dxa"/>
            <w:gridSpan w:val="2"/>
            <w:tcBorders>
              <w:left w:val="single" w:sz="12" w:space="0" w:color="auto"/>
            </w:tcBorders>
          </w:tcPr>
          <w:p w14:paraId="18B52962" w14:textId="77777777" w:rsidR="00FD3188" w:rsidRPr="00F20AEF" w:rsidRDefault="00FD3188" w:rsidP="000B5951">
            <w:pPr>
              <w:jc w:val="both"/>
              <w:rPr>
                <w:b/>
              </w:rPr>
            </w:pPr>
          </w:p>
        </w:tc>
        <w:tc>
          <w:tcPr>
            <w:tcW w:w="693" w:type="dxa"/>
          </w:tcPr>
          <w:p w14:paraId="790153EA" w14:textId="77777777" w:rsidR="00FD3188" w:rsidRPr="00F20AEF" w:rsidRDefault="00FD3188" w:rsidP="000B5951">
            <w:pPr>
              <w:jc w:val="both"/>
              <w:rPr>
                <w:b/>
              </w:rPr>
            </w:pPr>
          </w:p>
        </w:tc>
        <w:tc>
          <w:tcPr>
            <w:tcW w:w="694" w:type="dxa"/>
          </w:tcPr>
          <w:p w14:paraId="42FD2481" w14:textId="77777777" w:rsidR="00FD3188" w:rsidRPr="005B7443" w:rsidRDefault="00FD3188" w:rsidP="000B5951">
            <w:pPr>
              <w:jc w:val="both"/>
              <w:rPr>
                <w:b/>
              </w:rPr>
            </w:pPr>
          </w:p>
        </w:tc>
      </w:tr>
      <w:tr w:rsidR="00FD3188" w14:paraId="20F3CD10" w14:textId="77777777" w:rsidTr="000B5951">
        <w:trPr>
          <w:trHeight w:val="205"/>
        </w:trPr>
        <w:tc>
          <w:tcPr>
            <w:tcW w:w="3347" w:type="dxa"/>
            <w:gridSpan w:val="3"/>
          </w:tcPr>
          <w:p w14:paraId="1518C408" w14:textId="77777777" w:rsidR="00FD3188" w:rsidRDefault="00FD3188" w:rsidP="000B5951">
            <w:pPr>
              <w:jc w:val="both"/>
            </w:pPr>
          </w:p>
        </w:tc>
        <w:tc>
          <w:tcPr>
            <w:tcW w:w="2245" w:type="dxa"/>
            <w:gridSpan w:val="3"/>
          </w:tcPr>
          <w:p w14:paraId="72251F53" w14:textId="77777777" w:rsidR="00FD3188" w:rsidRDefault="00FD3188" w:rsidP="000B5951">
            <w:pPr>
              <w:jc w:val="both"/>
            </w:pPr>
          </w:p>
        </w:tc>
        <w:tc>
          <w:tcPr>
            <w:tcW w:w="2248" w:type="dxa"/>
            <w:gridSpan w:val="5"/>
            <w:tcBorders>
              <w:right w:val="single" w:sz="12" w:space="0" w:color="auto"/>
            </w:tcBorders>
          </w:tcPr>
          <w:p w14:paraId="152FAABE"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60B5EA9A" w14:textId="77777777" w:rsidR="00FD3188" w:rsidRPr="00F20AEF" w:rsidRDefault="00FD3188" w:rsidP="000B5951">
            <w:pPr>
              <w:jc w:val="both"/>
              <w:rPr>
                <w:b/>
                <w:sz w:val="18"/>
              </w:rPr>
            </w:pPr>
            <w:r w:rsidRPr="00F20AEF">
              <w:rPr>
                <w:b/>
                <w:sz w:val="18"/>
              </w:rPr>
              <w:t>H-index WoS/Scopus</w:t>
            </w:r>
          </w:p>
        </w:tc>
        <w:tc>
          <w:tcPr>
            <w:tcW w:w="694" w:type="dxa"/>
            <w:vAlign w:val="center"/>
          </w:tcPr>
          <w:p w14:paraId="3DF5FCE6" w14:textId="77777777" w:rsidR="00FD3188" w:rsidRPr="005B7443" w:rsidRDefault="00FD3188" w:rsidP="000B5951">
            <w:pPr>
              <w:rPr>
                <w:b/>
              </w:rPr>
            </w:pPr>
            <w:r w:rsidRPr="005B7443">
              <w:rPr>
                <w:b/>
              </w:rPr>
              <w:t xml:space="preserve">   </w:t>
            </w:r>
          </w:p>
        </w:tc>
      </w:tr>
      <w:tr w:rsidR="00FD3188" w14:paraId="7F25C602" w14:textId="77777777" w:rsidTr="000B5951">
        <w:tc>
          <w:tcPr>
            <w:tcW w:w="9859" w:type="dxa"/>
            <w:gridSpan w:val="15"/>
            <w:shd w:val="clear" w:color="auto" w:fill="F7CAAC"/>
          </w:tcPr>
          <w:p w14:paraId="440E998E"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1A83FD83" w14:textId="77777777" w:rsidTr="000B5951">
        <w:trPr>
          <w:trHeight w:val="2347"/>
        </w:trPr>
        <w:tc>
          <w:tcPr>
            <w:tcW w:w="9859" w:type="dxa"/>
            <w:gridSpan w:val="15"/>
          </w:tcPr>
          <w:p w14:paraId="672A2A5E" w14:textId="77777777" w:rsidR="00FD3188" w:rsidRDefault="00FD3188" w:rsidP="000B5951">
            <w:pPr>
              <w:spacing w:after="240"/>
            </w:pPr>
            <w:r w:rsidRPr="006477DE">
              <w:rPr>
                <w:b/>
                <w:bCs/>
              </w:rPr>
              <w:t>VESELÁ, Radomíra</w:t>
            </w:r>
            <w:r>
              <w:t xml:space="preserve">, SPECIFIKA IMPLEMENTACE AARHUSKÉ ÚMLUVY DO PRÁVNÍHO ŘÁDU ČESKÉ REPUBLIKY, </w:t>
            </w:r>
            <w:r w:rsidRPr="00113C3F">
              <w:rPr>
                <w:i/>
              </w:rPr>
              <w:t>Aktuálne otázky vývoja a súčasne podoby</w:t>
            </w:r>
            <w:r>
              <w:rPr>
                <w:i/>
              </w:rPr>
              <w:t xml:space="preserve"> </w:t>
            </w:r>
            <w:r w:rsidRPr="00113C3F">
              <w:rPr>
                <w:i/>
              </w:rPr>
              <w:t>medzinárodného a európskeho</w:t>
            </w:r>
            <w:r>
              <w:rPr>
                <w:i/>
              </w:rPr>
              <w:t xml:space="preserve"> </w:t>
            </w:r>
            <w:r w:rsidRPr="00113C3F">
              <w:rPr>
                <w:i/>
              </w:rPr>
              <w:t>práva životného prostredia</w:t>
            </w:r>
            <w:r>
              <w:rPr>
                <w:i/>
              </w:rPr>
              <w:t xml:space="preserve"> </w:t>
            </w:r>
            <w:r w:rsidRPr="00113C3F">
              <w:rPr>
                <w:i/>
              </w:rPr>
              <w:t>na právny poriadok Slovenskej republiky a Českej republiky.</w:t>
            </w:r>
            <w:r w:rsidRPr="00113C3F">
              <w:rPr>
                <w:i/>
                <w:iCs/>
              </w:rPr>
              <w:t xml:space="preserve"> </w:t>
            </w:r>
            <w:r>
              <w:rPr>
                <w:i/>
                <w:iCs/>
              </w:rPr>
              <w:t xml:space="preserve">Zborník príspevkov z medzinárodnej online konferencie. </w:t>
            </w:r>
            <w:r w:rsidRPr="00113C3F">
              <w:rPr>
                <w:iCs/>
              </w:rPr>
              <w:t>Trnava:</w:t>
            </w:r>
            <w:r>
              <w:rPr>
                <w:iCs/>
              </w:rPr>
              <w:t xml:space="preserve"> Právnická fakulta Trnavskej univerzity v Trnave, 2020. ISBN 978-80-568-0336-3. </w:t>
            </w:r>
            <w:r>
              <w:t xml:space="preserve">(autorský podíl </w:t>
            </w:r>
            <w:r w:rsidRPr="006477DE">
              <w:rPr>
                <w:b/>
                <w:bCs/>
              </w:rPr>
              <w:t>100 %</w:t>
            </w:r>
            <w:r>
              <w:t>)</w:t>
            </w:r>
          </w:p>
          <w:p w14:paraId="57A84ADD" w14:textId="77777777" w:rsidR="00FD3188" w:rsidRDefault="00FD3188" w:rsidP="000B5951">
            <w:pPr>
              <w:spacing w:after="240"/>
            </w:pPr>
            <w:r w:rsidRPr="006477DE">
              <w:rPr>
                <w:b/>
                <w:bCs/>
              </w:rPr>
              <w:t>VESELÁ, Radomíra</w:t>
            </w:r>
            <w:r>
              <w:t xml:space="preserve">. NOVÁ HRANICE VÝŠE ŠKODY V TRESTNÍM PRÁVU ČR. </w:t>
            </w:r>
            <w:r>
              <w:rPr>
                <w:i/>
                <w:iCs/>
              </w:rPr>
              <w:t>AKTUÁLNE OTÁZKY TRESTNÉHO PRÁVA V TEÓRII A PRAXI 9. ročník Zborník príspevkov z 9. ročníka interdisciplinárnej celoštátnej vedeckej konferencie s medzinárodnou účasťou</w:t>
            </w:r>
            <w:r>
              <w:t xml:space="preserve">. Bratislava: Akadémia policajného zboru v Bratislave, 2021, s. 130-136. ISBN 978-80-8054-910-7. (autorský podíl </w:t>
            </w:r>
            <w:r w:rsidRPr="006477DE">
              <w:rPr>
                <w:b/>
                <w:bCs/>
              </w:rPr>
              <w:t>100 %</w:t>
            </w:r>
            <w:r>
              <w:t>)</w:t>
            </w:r>
          </w:p>
          <w:p w14:paraId="6E4CDDA5" w14:textId="77777777" w:rsidR="00FD3188" w:rsidRDefault="00FD3188" w:rsidP="000B5951">
            <w:r w:rsidRPr="006477DE">
              <w:rPr>
                <w:b/>
                <w:bCs/>
              </w:rPr>
              <w:t>VESELÁ, Radomíra</w:t>
            </w:r>
            <w:r>
              <w:t xml:space="preserve">. TRESTNĚPRÁVNÍ RÁMEC PANDEMIE COVID-19 V ROCE 2020. </w:t>
            </w:r>
            <w:r>
              <w:rPr>
                <w:i/>
                <w:iCs/>
              </w:rPr>
              <w:t>CrisCon 2021 - Krizové řízení a řešení krizových situací</w:t>
            </w:r>
            <w:r>
              <w:t xml:space="preserve">. Zlín: Univerzita Tomáše Bati ve Zlíně, 2021, s. 337-346. ISBN 978-80-7678-028-6. </w:t>
            </w:r>
          </w:p>
          <w:p w14:paraId="15DFE939" w14:textId="77777777" w:rsidR="00FD3188" w:rsidRDefault="00FD3188" w:rsidP="000B5951">
            <w:pPr>
              <w:spacing w:after="240"/>
            </w:pPr>
            <w:r>
              <w:t xml:space="preserve">(autorský podíl </w:t>
            </w:r>
            <w:r w:rsidRPr="006477DE">
              <w:rPr>
                <w:b/>
                <w:bCs/>
              </w:rPr>
              <w:t>100 %</w:t>
            </w:r>
            <w:r>
              <w:t>)</w:t>
            </w:r>
          </w:p>
          <w:p w14:paraId="4A02E0EF" w14:textId="77777777" w:rsidR="00FD3188" w:rsidRDefault="00FD3188" w:rsidP="000B5951">
            <w:r w:rsidRPr="006477DE">
              <w:rPr>
                <w:b/>
                <w:bCs/>
              </w:rPr>
              <w:t>VESELÁ, Radomíra</w:t>
            </w:r>
            <w:r>
              <w:t xml:space="preserve">. K AKTUÁLNÍMU STAVU KRIMINALITY V ČESKÉ REPUBLICE. </w:t>
            </w:r>
            <w:r>
              <w:rPr>
                <w:i/>
                <w:iCs/>
              </w:rPr>
              <w:t>CrisCon 2022 - Krizové řízení a řešení krizových situací</w:t>
            </w:r>
            <w:r>
              <w:t xml:space="preserve">. Zlín: Univerzita Tomáše Bati ve Zlíně, 2022, s. 143-155. ISBN 978-80-7678-113-9. </w:t>
            </w:r>
          </w:p>
          <w:p w14:paraId="6B7C17A0" w14:textId="77777777" w:rsidR="00FD3188" w:rsidRDefault="00FD3188" w:rsidP="000B5951">
            <w:pPr>
              <w:spacing w:after="240"/>
            </w:pPr>
            <w:r>
              <w:t xml:space="preserve">(autorský podíl </w:t>
            </w:r>
            <w:r w:rsidRPr="006477DE">
              <w:rPr>
                <w:b/>
                <w:bCs/>
              </w:rPr>
              <w:t>100 %</w:t>
            </w:r>
            <w:r>
              <w:t>)</w:t>
            </w:r>
          </w:p>
          <w:p w14:paraId="12A3370F" w14:textId="77777777" w:rsidR="00FD3188" w:rsidRDefault="00FD3188" w:rsidP="000B5951">
            <w:pPr>
              <w:spacing w:before="60" w:after="240"/>
              <w:jc w:val="both"/>
              <w:rPr>
                <w:b/>
              </w:rPr>
            </w:pPr>
            <w:r w:rsidRPr="006477DE">
              <w:rPr>
                <w:b/>
                <w:bCs/>
              </w:rPr>
              <w:t>VESELÁ, Radomíra</w:t>
            </w:r>
            <w:r>
              <w:t xml:space="preserve">. VLIV AKTUÁLNÍHO STAVU KRIMINALITY NA VNITŘNÍ BEZPEČNOST ČESKÉ REPUBLIKY. </w:t>
            </w:r>
            <w:r>
              <w:rPr>
                <w:i/>
                <w:iCs/>
              </w:rPr>
              <w:t>CrisCon 2023 - Krizové řízení a řešení krizových situací</w:t>
            </w:r>
            <w:r>
              <w:t xml:space="preserve">. Zlín: Univerzita Tomáše Bati ve Zlíně, 2023, s. 337-346. ISBN 978-80-7678-197-9. (autorský podíl </w:t>
            </w:r>
            <w:r w:rsidRPr="006477DE">
              <w:rPr>
                <w:b/>
                <w:bCs/>
              </w:rPr>
              <w:t>100 %</w:t>
            </w:r>
            <w:r>
              <w:t>)</w:t>
            </w:r>
          </w:p>
        </w:tc>
      </w:tr>
      <w:tr w:rsidR="00FD3188" w14:paraId="4C1B5E37" w14:textId="77777777" w:rsidTr="000B5951">
        <w:trPr>
          <w:trHeight w:val="218"/>
        </w:trPr>
        <w:tc>
          <w:tcPr>
            <w:tcW w:w="9859" w:type="dxa"/>
            <w:gridSpan w:val="15"/>
            <w:shd w:val="clear" w:color="auto" w:fill="F7CAAC"/>
          </w:tcPr>
          <w:p w14:paraId="54A153DE" w14:textId="77777777" w:rsidR="00FD3188" w:rsidRDefault="00FD3188" w:rsidP="000B5951">
            <w:pPr>
              <w:rPr>
                <w:b/>
              </w:rPr>
            </w:pPr>
            <w:r>
              <w:rPr>
                <w:b/>
              </w:rPr>
              <w:t>Působení v zahraničí</w:t>
            </w:r>
          </w:p>
        </w:tc>
      </w:tr>
      <w:tr w:rsidR="00FD3188" w14:paraId="2992E4F0" w14:textId="77777777" w:rsidTr="000B5951">
        <w:trPr>
          <w:trHeight w:val="328"/>
        </w:trPr>
        <w:tc>
          <w:tcPr>
            <w:tcW w:w="9859" w:type="dxa"/>
            <w:gridSpan w:val="15"/>
          </w:tcPr>
          <w:p w14:paraId="50FA3367" w14:textId="77777777" w:rsidR="00FD3188" w:rsidRDefault="00FD3188" w:rsidP="000B5951">
            <w:pPr>
              <w:rPr>
                <w:b/>
              </w:rPr>
            </w:pPr>
          </w:p>
        </w:tc>
      </w:tr>
      <w:tr w:rsidR="00FD3188" w14:paraId="08535C4A" w14:textId="77777777" w:rsidTr="000B5951">
        <w:trPr>
          <w:cantSplit/>
          <w:trHeight w:val="470"/>
        </w:trPr>
        <w:tc>
          <w:tcPr>
            <w:tcW w:w="2518" w:type="dxa"/>
            <w:shd w:val="clear" w:color="auto" w:fill="F7CAAC"/>
          </w:tcPr>
          <w:p w14:paraId="0365A1F5" w14:textId="77777777" w:rsidR="00FD3188" w:rsidRDefault="00FD3188" w:rsidP="000B5951">
            <w:pPr>
              <w:jc w:val="both"/>
              <w:rPr>
                <w:b/>
              </w:rPr>
            </w:pPr>
            <w:r>
              <w:rPr>
                <w:b/>
              </w:rPr>
              <w:t xml:space="preserve">Podpis </w:t>
            </w:r>
          </w:p>
        </w:tc>
        <w:tc>
          <w:tcPr>
            <w:tcW w:w="4536" w:type="dxa"/>
            <w:gridSpan w:val="8"/>
          </w:tcPr>
          <w:p w14:paraId="6D02F484" w14:textId="77777777" w:rsidR="00FD3188" w:rsidRDefault="00FD3188" w:rsidP="000B5951">
            <w:pPr>
              <w:jc w:val="both"/>
            </w:pPr>
          </w:p>
        </w:tc>
        <w:tc>
          <w:tcPr>
            <w:tcW w:w="786" w:type="dxa"/>
            <w:gridSpan w:val="2"/>
            <w:shd w:val="clear" w:color="auto" w:fill="F7CAAC"/>
          </w:tcPr>
          <w:p w14:paraId="256B54DB" w14:textId="77777777" w:rsidR="00FD3188" w:rsidRDefault="00FD3188" w:rsidP="000B5951">
            <w:pPr>
              <w:jc w:val="both"/>
            </w:pPr>
            <w:r>
              <w:rPr>
                <w:b/>
              </w:rPr>
              <w:t>datum</w:t>
            </w:r>
          </w:p>
        </w:tc>
        <w:tc>
          <w:tcPr>
            <w:tcW w:w="2019" w:type="dxa"/>
            <w:gridSpan w:val="4"/>
          </w:tcPr>
          <w:p w14:paraId="21A3146D" w14:textId="77777777" w:rsidR="00FD3188" w:rsidRDefault="00FD3188" w:rsidP="000B5951">
            <w:pPr>
              <w:jc w:val="both"/>
            </w:pPr>
          </w:p>
        </w:tc>
      </w:tr>
    </w:tbl>
    <w:p w14:paraId="01082953" w14:textId="77777777" w:rsidR="00FD3188" w:rsidRDefault="00FD3188" w:rsidP="00FD3188"/>
    <w:p w14:paraId="31260F99"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25C3B39E" w14:textId="77777777" w:rsidTr="000B5951">
        <w:tc>
          <w:tcPr>
            <w:tcW w:w="9859" w:type="dxa"/>
            <w:gridSpan w:val="15"/>
            <w:tcBorders>
              <w:bottom w:val="double" w:sz="4" w:space="0" w:color="auto"/>
            </w:tcBorders>
            <w:shd w:val="clear" w:color="auto" w:fill="BDD6EE"/>
          </w:tcPr>
          <w:p w14:paraId="1C312E23" w14:textId="77777777" w:rsidR="00FD3188" w:rsidRDefault="00FD3188" w:rsidP="000B5951">
            <w:pPr>
              <w:jc w:val="both"/>
              <w:rPr>
                <w:b/>
                <w:sz w:val="28"/>
              </w:rPr>
            </w:pPr>
            <w:r>
              <w:rPr>
                <w:b/>
                <w:sz w:val="28"/>
              </w:rPr>
              <w:lastRenderedPageBreak/>
              <w:t>C-I – Personální zabezpečení</w:t>
            </w:r>
          </w:p>
        </w:tc>
      </w:tr>
      <w:tr w:rsidR="00FD3188" w14:paraId="11BE9372" w14:textId="77777777" w:rsidTr="000B5951">
        <w:tc>
          <w:tcPr>
            <w:tcW w:w="2518" w:type="dxa"/>
            <w:tcBorders>
              <w:top w:val="double" w:sz="4" w:space="0" w:color="auto"/>
            </w:tcBorders>
            <w:shd w:val="clear" w:color="auto" w:fill="F7CAAC"/>
          </w:tcPr>
          <w:p w14:paraId="5FCE8DC0" w14:textId="77777777" w:rsidR="00FD3188" w:rsidRDefault="00FD3188" w:rsidP="000B5951">
            <w:pPr>
              <w:jc w:val="both"/>
              <w:rPr>
                <w:b/>
              </w:rPr>
            </w:pPr>
            <w:r>
              <w:rPr>
                <w:b/>
              </w:rPr>
              <w:t>Vysoká škola</w:t>
            </w:r>
          </w:p>
        </w:tc>
        <w:tc>
          <w:tcPr>
            <w:tcW w:w="7341" w:type="dxa"/>
            <w:gridSpan w:val="14"/>
          </w:tcPr>
          <w:p w14:paraId="1220DCAD" w14:textId="77777777" w:rsidR="00FD3188" w:rsidRDefault="00FD3188" w:rsidP="000B5951">
            <w:pPr>
              <w:jc w:val="both"/>
            </w:pPr>
            <w:r w:rsidRPr="001B2AE1">
              <w:t>Univerzita Tomáše Bati ve Zlíně</w:t>
            </w:r>
          </w:p>
        </w:tc>
      </w:tr>
      <w:tr w:rsidR="00FD3188" w14:paraId="5241947C" w14:textId="77777777" w:rsidTr="000B5951">
        <w:tc>
          <w:tcPr>
            <w:tcW w:w="2518" w:type="dxa"/>
            <w:shd w:val="clear" w:color="auto" w:fill="F7CAAC"/>
          </w:tcPr>
          <w:p w14:paraId="572B318A" w14:textId="77777777" w:rsidR="00FD3188" w:rsidRDefault="00FD3188" w:rsidP="000B5951">
            <w:pPr>
              <w:jc w:val="both"/>
              <w:rPr>
                <w:b/>
              </w:rPr>
            </w:pPr>
            <w:r>
              <w:rPr>
                <w:b/>
              </w:rPr>
              <w:t>Součást vysoké školy</w:t>
            </w:r>
          </w:p>
        </w:tc>
        <w:tc>
          <w:tcPr>
            <w:tcW w:w="7341" w:type="dxa"/>
            <w:gridSpan w:val="14"/>
          </w:tcPr>
          <w:p w14:paraId="2F184CA8" w14:textId="77777777" w:rsidR="00FD3188" w:rsidRDefault="00FD3188" w:rsidP="000B5951">
            <w:pPr>
              <w:jc w:val="both"/>
            </w:pPr>
            <w:r>
              <w:t>Fakulta logistiky a krizového řízení</w:t>
            </w:r>
          </w:p>
        </w:tc>
      </w:tr>
      <w:tr w:rsidR="00FD3188" w14:paraId="71447B06" w14:textId="77777777" w:rsidTr="000B5951">
        <w:tc>
          <w:tcPr>
            <w:tcW w:w="2518" w:type="dxa"/>
            <w:shd w:val="clear" w:color="auto" w:fill="F7CAAC"/>
          </w:tcPr>
          <w:p w14:paraId="38EA2F84" w14:textId="77777777" w:rsidR="00FD3188" w:rsidRDefault="00FD3188" w:rsidP="000B5951">
            <w:pPr>
              <w:jc w:val="both"/>
              <w:rPr>
                <w:b/>
              </w:rPr>
            </w:pPr>
            <w:r>
              <w:rPr>
                <w:b/>
              </w:rPr>
              <w:t>Název studijního programu</w:t>
            </w:r>
          </w:p>
        </w:tc>
        <w:tc>
          <w:tcPr>
            <w:tcW w:w="7341" w:type="dxa"/>
            <w:gridSpan w:val="14"/>
          </w:tcPr>
          <w:p w14:paraId="0B2DA5F6" w14:textId="77777777" w:rsidR="00FD3188" w:rsidRDefault="00FD3188" w:rsidP="000B5951">
            <w:pPr>
              <w:jc w:val="both"/>
            </w:pPr>
            <w:r>
              <w:t>Risk Management</w:t>
            </w:r>
          </w:p>
        </w:tc>
      </w:tr>
      <w:tr w:rsidR="00FD3188" w14:paraId="572BBB94" w14:textId="77777777" w:rsidTr="000B5951">
        <w:tc>
          <w:tcPr>
            <w:tcW w:w="2518" w:type="dxa"/>
            <w:shd w:val="clear" w:color="auto" w:fill="F7CAAC"/>
          </w:tcPr>
          <w:p w14:paraId="6B3078E8" w14:textId="77777777" w:rsidR="00FD3188" w:rsidRDefault="00FD3188" w:rsidP="000B5951">
            <w:pPr>
              <w:jc w:val="both"/>
              <w:rPr>
                <w:b/>
              </w:rPr>
            </w:pPr>
            <w:r>
              <w:rPr>
                <w:b/>
              </w:rPr>
              <w:t>Jméno a příjmení</w:t>
            </w:r>
          </w:p>
        </w:tc>
        <w:tc>
          <w:tcPr>
            <w:tcW w:w="4536" w:type="dxa"/>
            <w:gridSpan w:val="8"/>
          </w:tcPr>
          <w:p w14:paraId="3D9B537E" w14:textId="77777777" w:rsidR="00FD3188" w:rsidRPr="00291A6B" w:rsidRDefault="00FD3188" w:rsidP="000B5951">
            <w:pPr>
              <w:jc w:val="both"/>
              <w:rPr>
                <w:b/>
                <w:bCs/>
              </w:rPr>
            </w:pPr>
            <w:r w:rsidRPr="00291A6B">
              <w:rPr>
                <w:b/>
                <w:bCs/>
              </w:rPr>
              <w:t>Petr Veselík</w:t>
            </w:r>
          </w:p>
        </w:tc>
        <w:tc>
          <w:tcPr>
            <w:tcW w:w="709" w:type="dxa"/>
            <w:shd w:val="clear" w:color="auto" w:fill="F7CAAC"/>
          </w:tcPr>
          <w:p w14:paraId="0ADEE251" w14:textId="77777777" w:rsidR="00FD3188" w:rsidRDefault="00FD3188" w:rsidP="000B5951">
            <w:pPr>
              <w:jc w:val="both"/>
              <w:rPr>
                <w:b/>
              </w:rPr>
            </w:pPr>
            <w:r>
              <w:rPr>
                <w:b/>
              </w:rPr>
              <w:t>Tituly</w:t>
            </w:r>
          </w:p>
        </w:tc>
        <w:tc>
          <w:tcPr>
            <w:tcW w:w="2096" w:type="dxa"/>
            <w:gridSpan w:val="5"/>
          </w:tcPr>
          <w:p w14:paraId="239CF33A" w14:textId="77777777" w:rsidR="00FD3188" w:rsidRDefault="00FD3188" w:rsidP="000B5951">
            <w:r>
              <w:t>Ing. Ph.D.</w:t>
            </w:r>
          </w:p>
        </w:tc>
      </w:tr>
      <w:tr w:rsidR="00FD3188" w14:paraId="6AD9ABA9" w14:textId="77777777" w:rsidTr="000B5951">
        <w:tc>
          <w:tcPr>
            <w:tcW w:w="2518" w:type="dxa"/>
            <w:shd w:val="clear" w:color="auto" w:fill="F7CAAC"/>
          </w:tcPr>
          <w:p w14:paraId="43C80FDB" w14:textId="77777777" w:rsidR="00FD3188" w:rsidRDefault="00FD3188" w:rsidP="000B5951">
            <w:pPr>
              <w:jc w:val="both"/>
              <w:rPr>
                <w:b/>
              </w:rPr>
            </w:pPr>
            <w:r>
              <w:rPr>
                <w:b/>
              </w:rPr>
              <w:t>Rok narození</w:t>
            </w:r>
          </w:p>
        </w:tc>
        <w:tc>
          <w:tcPr>
            <w:tcW w:w="829" w:type="dxa"/>
            <w:gridSpan w:val="2"/>
          </w:tcPr>
          <w:p w14:paraId="6D151E65" w14:textId="77777777" w:rsidR="00FD3188" w:rsidRDefault="00FD3188" w:rsidP="000B5951">
            <w:pPr>
              <w:jc w:val="both"/>
            </w:pPr>
            <w:r>
              <w:t>1988</w:t>
            </w:r>
          </w:p>
        </w:tc>
        <w:tc>
          <w:tcPr>
            <w:tcW w:w="1721" w:type="dxa"/>
            <w:shd w:val="clear" w:color="auto" w:fill="F7CAAC"/>
          </w:tcPr>
          <w:p w14:paraId="5E3C00BA" w14:textId="77777777" w:rsidR="00FD3188" w:rsidRDefault="00FD3188" w:rsidP="000B5951">
            <w:pPr>
              <w:jc w:val="both"/>
              <w:rPr>
                <w:b/>
              </w:rPr>
            </w:pPr>
            <w:r>
              <w:rPr>
                <w:b/>
              </w:rPr>
              <w:t>typ vztahu k VŠ</w:t>
            </w:r>
          </w:p>
        </w:tc>
        <w:tc>
          <w:tcPr>
            <w:tcW w:w="992" w:type="dxa"/>
            <w:gridSpan w:val="4"/>
          </w:tcPr>
          <w:p w14:paraId="3EF4B91C" w14:textId="77777777" w:rsidR="00FD3188" w:rsidRPr="00124859" w:rsidRDefault="00FD3188" w:rsidP="000B5951">
            <w:pPr>
              <w:jc w:val="both"/>
              <w:rPr>
                <w:i/>
                <w:iCs/>
              </w:rPr>
            </w:pPr>
            <w:r w:rsidRPr="00124859">
              <w:rPr>
                <w:i/>
                <w:iCs/>
              </w:rPr>
              <w:t>pp.</w:t>
            </w:r>
          </w:p>
        </w:tc>
        <w:tc>
          <w:tcPr>
            <w:tcW w:w="994" w:type="dxa"/>
            <w:shd w:val="clear" w:color="auto" w:fill="F7CAAC"/>
          </w:tcPr>
          <w:p w14:paraId="4D6E4355" w14:textId="77777777" w:rsidR="00FD3188" w:rsidRDefault="00FD3188" w:rsidP="000B5951">
            <w:pPr>
              <w:jc w:val="both"/>
              <w:rPr>
                <w:b/>
              </w:rPr>
            </w:pPr>
            <w:r>
              <w:rPr>
                <w:b/>
              </w:rPr>
              <w:t>rozsah</w:t>
            </w:r>
          </w:p>
        </w:tc>
        <w:tc>
          <w:tcPr>
            <w:tcW w:w="709" w:type="dxa"/>
          </w:tcPr>
          <w:p w14:paraId="1A19FDC1" w14:textId="77777777" w:rsidR="00FD3188" w:rsidRDefault="00FD3188" w:rsidP="000B5951">
            <w:pPr>
              <w:jc w:val="both"/>
            </w:pPr>
            <w:r>
              <w:t>40</w:t>
            </w:r>
          </w:p>
        </w:tc>
        <w:tc>
          <w:tcPr>
            <w:tcW w:w="709" w:type="dxa"/>
            <w:gridSpan w:val="3"/>
            <w:shd w:val="clear" w:color="auto" w:fill="F7CAAC"/>
          </w:tcPr>
          <w:p w14:paraId="7228A1D6" w14:textId="77777777" w:rsidR="00FD3188" w:rsidRDefault="00FD3188" w:rsidP="000B5951">
            <w:pPr>
              <w:jc w:val="both"/>
              <w:rPr>
                <w:b/>
              </w:rPr>
            </w:pPr>
            <w:r>
              <w:rPr>
                <w:b/>
              </w:rPr>
              <w:t>do kdy</w:t>
            </w:r>
          </w:p>
        </w:tc>
        <w:tc>
          <w:tcPr>
            <w:tcW w:w="1387" w:type="dxa"/>
            <w:gridSpan w:val="2"/>
          </w:tcPr>
          <w:p w14:paraId="1BD58EF2" w14:textId="77777777" w:rsidR="00FD3188" w:rsidRDefault="00FD3188" w:rsidP="000B5951">
            <w:pPr>
              <w:jc w:val="both"/>
            </w:pPr>
            <w:r>
              <w:t>01/2025</w:t>
            </w:r>
          </w:p>
        </w:tc>
      </w:tr>
      <w:tr w:rsidR="00FD3188" w14:paraId="7BF40D5A" w14:textId="77777777" w:rsidTr="000B5951">
        <w:tc>
          <w:tcPr>
            <w:tcW w:w="5068" w:type="dxa"/>
            <w:gridSpan w:val="4"/>
            <w:shd w:val="clear" w:color="auto" w:fill="F7CAAC"/>
          </w:tcPr>
          <w:p w14:paraId="3B9B52C1" w14:textId="77777777" w:rsidR="00FD3188" w:rsidRDefault="00FD3188" w:rsidP="000B5951">
            <w:pPr>
              <w:jc w:val="both"/>
              <w:rPr>
                <w:b/>
              </w:rPr>
            </w:pPr>
            <w:r>
              <w:rPr>
                <w:b/>
              </w:rPr>
              <w:t>Typ vztahu na součásti VŠ, která uskutečňuje st. program</w:t>
            </w:r>
          </w:p>
        </w:tc>
        <w:tc>
          <w:tcPr>
            <w:tcW w:w="992" w:type="dxa"/>
            <w:gridSpan w:val="4"/>
          </w:tcPr>
          <w:p w14:paraId="50C2805E" w14:textId="77777777" w:rsidR="00FD3188" w:rsidRPr="00124859" w:rsidRDefault="00FD3188" w:rsidP="000B5951">
            <w:pPr>
              <w:jc w:val="both"/>
              <w:rPr>
                <w:i/>
                <w:iCs/>
              </w:rPr>
            </w:pPr>
            <w:r>
              <w:rPr>
                <w:i/>
                <w:iCs/>
              </w:rPr>
              <w:t>pp.</w:t>
            </w:r>
          </w:p>
        </w:tc>
        <w:tc>
          <w:tcPr>
            <w:tcW w:w="994" w:type="dxa"/>
            <w:shd w:val="clear" w:color="auto" w:fill="F7CAAC"/>
          </w:tcPr>
          <w:p w14:paraId="50C37036" w14:textId="77777777" w:rsidR="00FD3188" w:rsidRDefault="00FD3188" w:rsidP="000B5951">
            <w:pPr>
              <w:jc w:val="both"/>
              <w:rPr>
                <w:b/>
              </w:rPr>
            </w:pPr>
            <w:r>
              <w:rPr>
                <w:b/>
              </w:rPr>
              <w:t>rozsah</w:t>
            </w:r>
          </w:p>
        </w:tc>
        <w:tc>
          <w:tcPr>
            <w:tcW w:w="709" w:type="dxa"/>
          </w:tcPr>
          <w:p w14:paraId="74B4AE31" w14:textId="77777777" w:rsidR="00FD3188" w:rsidRDefault="00FD3188" w:rsidP="000B5951">
            <w:pPr>
              <w:jc w:val="both"/>
            </w:pPr>
            <w:r>
              <w:t>40</w:t>
            </w:r>
          </w:p>
        </w:tc>
        <w:tc>
          <w:tcPr>
            <w:tcW w:w="709" w:type="dxa"/>
            <w:gridSpan w:val="3"/>
            <w:shd w:val="clear" w:color="auto" w:fill="F7CAAC"/>
          </w:tcPr>
          <w:p w14:paraId="528B8131" w14:textId="77777777" w:rsidR="00FD3188" w:rsidRDefault="00FD3188" w:rsidP="000B5951">
            <w:pPr>
              <w:jc w:val="both"/>
              <w:rPr>
                <w:b/>
              </w:rPr>
            </w:pPr>
            <w:r>
              <w:rPr>
                <w:b/>
              </w:rPr>
              <w:t>do kdy</w:t>
            </w:r>
          </w:p>
        </w:tc>
        <w:tc>
          <w:tcPr>
            <w:tcW w:w="1387" w:type="dxa"/>
            <w:gridSpan w:val="2"/>
          </w:tcPr>
          <w:p w14:paraId="4CE80426" w14:textId="77777777" w:rsidR="00FD3188" w:rsidRDefault="00FD3188" w:rsidP="000B5951">
            <w:pPr>
              <w:jc w:val="both"/>
            </w:pPr>
            <w:r>
              <w:t>01/2025</w:t>
            </w:r>
          </w:p>
        </w:tc>
      </w:tr>
      <w:tr w:rsidR="00FD3188" w14:paraId="68C3C5D2" w14:textId="77777777" w:rsidTr="000B5951">
        <w:tc>
          <w:tcPr>
            <w:tcW w:w="6060" w:type="dxa"/>
            <w:gridSpan w:val="8"/>
            <w:shd w:val="clear" w:color="auto" w:fill="F7CAAC"/>
          </w:tcPr>
          <w:p w14:paraId="5CB136F2" w14:textId="77777777" w:rsidR="00FD3188" w:rsidRDefault="00FD3188" w:rsidP="000B5951">
            <w:pPr>
              <w:jc w:val="both"/>
            </w:pPr>
            <w:r>
              <w:rPr>
                <w:b/>
              </w:rPr>
              <w:t>Další současná působení jako akademický pracovník na jiných VŠ</w:t>
            </w:r>
          </w:p>
        </w:tc>
        <w:tc>
          <w:tcPr>
            <w:tcW w:w="1703" w:type="dxa"/>
            <w:gridSpan w:val="2"/>
            <w:shd w:val="clear" w:color="auto" w:fill="F7CAAC"/>
          </w:tcPr>
          <w:p w14:paraId="1595C87E" w14:textId="77777777" w:rsidR="00FD3188" w:rsidRDefault="00FD3188" w:rsidP="000B5951">
            <w:pPr>
              <w:jc w:val="both"/>
              <w:rPr>
                <w:b/>
              </w:rPr>
            </w:pPr>
            <w:r>
              <w:rPr>
                <w:b/>
              </w:rPr>
              <w:t>typ prac. vztahu</w:t>
            </w:r>
          </w:p>
        </w:tc>
        <w:tc>
          <w:tcPr>
            <w:tcW w:w="2096" w:type="dxa"/>
            <w:gridSpan w:val="5"/>
            <w:shd w:val="clear" w:color="auto" w:fill="F7CAAC"/>
          </w:tcPr>
          <w:p w14:paraId="2E3956CD" w14:textId="77777777" w:rsidR="00FD3188" w:rsidRDefault="00FD3188" w:rsidP="000B5951">
            <w:pPr>
              <w:jc w:val="both"/>
              <w:rPr>
                <w:b/>
              </w:rPr>
            </w:pPr>
            <w:r>
              <w:rPr>
                <w:b/>
              </w:rPr>
              <w:t>rozsah</w:t>
            </w:r>
          </w:p>
        </w:tc>
      </w:tr>
      <w:tr w:rsidR="00FD3188" w14:paraId="030BC85B" w14:textId="77777777" w:rsidTr="000B5951">
        <w:tc>
          <w:tcPr>
            <w:tcW w:w="6060" w:type="dxa"/>
            <w:gridSpan w:val="8"/>
          </w:tcPr>
          <w:p w14:paraId="3988F0D7" w14:textId="77777777" w:rsidR="00FD3188" w:rsidRDefault="00FD3188" w:rsidP="000B5951">
            <w:pPr>
              <w:jc w:val="both"/>
            </w:pPr>
          </w:p>
        </w:tc>
        <w:tc>
          <w:tcPr>
            <w:tcW w:w="1703" w:type="dxa"/>
            <w:gridSpan w:val="2"/>
          </w:tcPr>
          <w:p w14:paraId="558C42FE" w14:textId="77777777" w:rsidR="00FD3188" w:rsidRPr="00A42879" w:rsidRDefault="00FD3188" w:rsidP="000B5951">
            <w:pPr>
              <w:jc w:val="both"/>
              <w:rPr>
                <w:i/>
                <w:iCs/>
              </w:rPr>
            </w:pPr>
          </w:p>
        </w:tc>
        <w:tc>
          <w:tcPr>
            <w:tcW w:w="2096" w:type="dxa"/>
            <w:gridSpan w:val="5"/>
          </w:tcPr>
          <w:p w14:paraId="00F2F0C8" w14:textId="77777777" w:rsidR="00FD3188" w:rsidRDefault="00FD3188" w:rsidP="000B5951">
            <w:pPr>
              <w:jc w:val="both"/>
            </w:pPr>
          </w:p>
        </w:tc>
      </w:tr>
      <w:tr w:rsidR="00FD3188" w14:paraId="6DBE10E5" w14:textId="77777777" w:rsidTr="000B5951">
        <w:tc>
          <w:tcPr>
            <w:tcW w:w="6060" w:type="dxa"/>
            <w:gridSpan w:val="8"/>
          </w:tcPr>
          <w:p w14:paraId="7611F82A" w14:textId="77777777" w:rsidR="00FD3188" w:rsidRDefault="00FD3188" w:rsidP="000B5951">
            <w:pPr>
              <w:jc w:val="both"/>
            </w:pPr>
          </w:p>
        </w:tc>
        <w:tc>
          <w:tcPr>
            <w:tcW w:w="1703" w:type="dxa"/>
            <w:gridSpan w:val="2"/>
          </w:tcPr>
          <w:p w14:paraId="2A6A55EF" w14:textId="77777777" w:rsidR="00FD3188" w:rsidRDefault="00FD3188" w:rsidP="000B5951">
            <w:pPr>
              <w:jc w:val="both"/>
            </w:pPr>
          </w:p>
        </w:tc>
        <w:tc>
          <w:tcPr>
            <w:tcW w:w="2096" w:type="dxa"/>
            <w:gridSpan w:val="5"/>
          </w:tcPr>
          <w:p w14:paraId="4C6F87EB" w14:textId="77777777" w:rsidR="00FD3188" w:rsidRDefault="00FD3188" w:rsidP="000B5951">
            <w:pPr>
              <w:jc w:val="both"/>
            </w:pPr>
          </w:p>
        </w:tc>
      </w:tr>
      <w:tr w:rsidR="00FD3188" w14:paraId="6D0A71F4" w14:textId="77777777" w:rsidTr="000B5951">
        <w:tc>
          <w:tcPr>
            <w:tcW w:w="6060" w:type="dxa"/>
            <w:gridSpan w:val="8"/>
          </w:tcPr>
          <w:p w14:paraId="2F9B08D2" w14:textId="77777777" w:rsidR="00FD3188" w:rsidRDefault="00FD3188" w:rsidP="000B5951">
            <w:pPr>
              <w:jc w:val="both"/>
            </w:pPr>
          </w:p>
        </w:tc>
        <w:tc>
          <w:tcPr>
            <w:tcW w:w="1703" w:type="dxa"/>
            <w:gridSpan w:val="2"/>
          </w:tcPr>
          <w:p w14:paraId="69AE1BDB" w14:textId="77777777" w:rsidR="00FD3188" w:rsidRDefault="00FD3188" w:rsidP="000B5951">
            <w:pPr>
              <w:jc w:val="both"/>
            </w:pPr>
          </w:p>
        </w:tc>
        <w:tc>
          <w:tcPr>
            <w:tcW w:w="2096" w:type="dxa"/>
            <w:gridSpan w:val="5"/>
          </w:tcPr>
          <w:p w14:paraId="576F89E8" w14:textId="77777777" w:rsidR="00FD3188" w:rsidRDefault="00FD3188" w:rsidP="000B5951">
            <w:pPr>
              <w:jc w:val="both"/>
            </w:pPr>
          </w:p>
        </w:tc>
      </w:tr>
      <w:tr w:rsidR="00FD3188" w14:paraId="4F774737" w14:textId="77777777" w:rsidTr="000B5951">
        <w:tc>
          <w:tcPr>
            <w:tcW w:w="6060" w:type="dxa"/>
            <w:gridSpan w:val="8"/>
          </w:tcPr>
          <w:p w14:paraId="44C29454" w14:textId="77777777" w:rsidR="00FD3188" w:rsidRDefault="00FD3188" w:rsidP="000B5951">
            <w:pPr>
              <w:jc w:val="both"/>
            </w:pPr>
          </w:p>
        </w:tc>
        <w:tc>
          <w:tcPr>
            <w:tcW w:w="1703" w:type="dxa"/>
            <w:gridSpan w:val="2"/>
          </w:tcPr>
          <w:p w14:paraId="77C12990" w14:textId="77777777" w:rsidR="00FD3188" w:rsidRDefault="00FD3188" w:rsidP="000B5951">
            <w:pPr>
              <w:jc w:val="both"/>
            </w:pPr>
          </w:p>
        </w:tc>
        <w:tc>
          <w:tcPr>
            <w:tcW w:w="2096" w:type="dxa"/>
            <w:gridSpan w:val="5"/>
          </w:tcPr>
          <w:p w14:paraId="48646B5A" w14:textId="77777777" w:rsidR="00FD3188" w:rsidRDefault="00FD3188" w:rsidP="000B5951">
            <w:pPr>
              <w:jc w:val="both"/>
            </w:pPr>
          </w:p>
        </w:tc>
      </w:tr>
      <w:tr w:rsidR="00FD3188" w14:paraId="041458A4" w14:textId="77777777" w:rsidTr="000B5951">
        <w:tc>
          <w:tcPr>
            <w:tcW w:w="9859" w:type="dxa"/>
            <w:gridSpan w:val="15"/>
            <w:shd w:val="clear" w:color="auto" w:fill="F7CAAC"/>
          </w:tcPr>
          <w:p w14:paraId="2DF3FBEC"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673DFE0" w14:textId="77777777" w:rsidTr="000B5951">
        <w:trPr>
          <w:trHeight w:val="1417"/>
        </w:trPr>
        <w:tc>
          <w:tcPr>
            <w:tcW w:w="9859" w:type="dxa"/>
            <w:gridSpan w:val="15"/>
            <w:tcBorders>
              <w:top w:val="nil"/>
            </w:tcBorders>
          </w:tcPr>
          <w:p w14:paraId="1B993F22" w14:textId="77777777" w:rsidR="00FD3188" w:rsidRDefault="00FD3188" w:rsidP="000B5951">
            <w:pPr>
              <w:jc w:val="both"/>
              <w:rPr>
                <w:color w:val="000000"/>
              </w:rPr>
            </w:pPr>
            <w:r>
              <w:t>Applied statistics and Data Analysis  – garant, přednášející (70 %), cvičící (</w:t>
            </w:r>
            <w:r>
              <w:rPr>
                <w:color w:val="000000"/>
              </w:rPr>
              <w:t xml:space="preserve">70 </w:t>
            </w:r>
            <w:r w:rsidRPr="003C7012">
              <w:rPr>
                <w:color w:val="000000"/>
              </w:rPr>
              <w:t>%)</w:t>
            </w:r>
          </w:p>
          <w:p w14:paraId="6117ADA0" w14:textId="77777777" w:rsidR="00FD3188" w:rsidRDefault="00FD3188" w:rsidP="000B5951">
            <w:pPr>
              <w:jc w:val="both"/>
            </w:pPr>
            <w:r>
              <w:rPr>
                <w:color w:val="000000"/>
              </w:rPr>
              <w:t xml:space="preserve">Risk Management I (ZT) </w:t>
            </w:r>
            <w:r>
              <w:t>– cvičící (100 %)</w:t>
            </w:r>
          </w:p>
          <w:p w14:paraId="646CCEC1" w14:textId="77777777" w:rsidR="00FD3188" w:rsidRDefault="00FD3188" w:rsidP="000B5951">
            <w:pPr>
              <w:jc w:val="both"/>
            </w:pPr>
            <w:r>
              <w:rPr>
                <w:color w:val="000000"/>
              </w:rPr>
              <w:t xml:space="preserve">Risk Management II (ZT) </w:t>
            </w:r>
            <w:r>
              <w:t>– cvičící (100 %)</w:t>
            </w:r>
          </w:p>
          <w:p w14:paraId="3D44B714" w14:textId="4C13447D" w:rsidR="00FD3188" w:rsidRDefault="00FD3188" w:rsidP="000B5951">
            <w:pPr>
              <w:jc w:val="both"/>
            </w:pPr>
            <w:del w:id="4384" w:author="Eva Skýbová" w:date="2024-05-15T10:09:00Z">
              <w:r w:rsidDel="004179F3">
                <w:delText>Health Risk Assessment Methods – cvičící (100 %)</w:delText>
              </w:r>
            </w:del>
          </w:p>
          <w:p w14:paraId="10304280" w14:textId="77777777" w:rsidR="00FD3188" w:rsidRPr="008451B9" w:rsidRDefault="00FD3188" w:rsidP="000B5951">
            <w:pPr>
              <w:jc w:val="both"/>
              <w:rPr>
                <w:color w:val="000000"/>
              </w:rPr>
            </w:pPr>
          </w:p>
        </w:tc>
      </w:tr>
      <w:tr w:rsidR="00FD3188" w14:paraId="78075879" w14:textId="77777777" w:rsidTr="000B5951">
        <w:trPr>
          <w:trHeight w:val="340"/>
        </w:trPr>
        <w:tc>
          <w:tcPr>
            <w:tcW w:w="9859" w:type="dxa"/>
            <w:gridSpan w:val="15"/>
            <w:tcBorders>
              <w:top w:val="nil"/>
            </w:tcBorders>
            <w:shd w:val="clear" w:color="auto" w:fill="FBD4B4"/>
          </w:tcPr>
          <w:p w14:paraId="466050C4" w14:textId="77777777" w:rsidR="00FD3188" w:rsidRPr="002827C6" w:rsidRDefault="00FD3188" w:rsidP="000B5951">
            <w:pPr>
              <w:jc w:val="both"/>
              <w:rPr>
                <w:b/>
              </w:rPr>
            </w:pPr>
            <w:r w:rsidRPr="002827C6">
              <w:rPr>
                <w:b/>
              </w:rPr>
              <w:t>Zapojení do výuky v dalších studijních programech na téže vysoké škole (pouze u garantů ZT a PZ předmětů)</w:t>
            </w:r>
          </w:p>
        </w:tc>
      </w:tr>
      <w:tr w:rsidR="00FD3188" w14:paraId="114BBA24" w14:textId="77777777" w:rsidTr="000B5951">
        <w:trPr>
          <w:trHeight w:val="340"/>
        </w:trPr>
        <w:tc>
          <w:tcPr>
            <w:tcW w:w="2802" w:type="dxa"/>
            <w:gridSpan w:val="2"/>
            <w:tcBorders>
              <w:top w:val="nil"/>
            </w:tcBorders>
          </w:tcPr>
          <w:p w14:paraId="4CDA2207" w14:textId="77777777" w:rsidR="00FD3188" w:rsidRPr="002827C6" w:rsidRDefault="00FD3188" w:rsidP="000B5951">
            <w:pPr>
              <w:jc w:val="both"/>
              <w:rPr>
                <w:b/>
              </w:rPr>
            </w:pPr>
            <w:r w:rsidRPr="002827C6">
              <w:rPr>
                <w:b/>
              </w:rPr>
              <w:t>Název studijního předmětu</w:t>
            </w:r>
          </w:p>
        </w:tc>
        <w:tc>
          <w:tcPr>
            <w:tcW w:w="2409" w:type="dxa"/>
            <w:gridSpan w:val="3"/>
            <w:tcBorders>
              <w:top w:val="nil"/>
            </w:tcBorders>
          </w:tcPr>
          <w:p w14:paraId="67583AFC" w14:textId="77777777" w:rsidR="00FD3188" w:rsidRPr="002827C6" w:rsidRDefault="00FD3188" w:rsidP="000B5951">
            <w:pPr>
              <w:jc w:val="both"/>
              <w:rPr>
                <w:b/>
              </w:rPr>
            </w:pPr>
            <w:r w:rsidRPr="002827C6">
              <w:rPr>
                <w:b/>
              </w:rPr>
              <w:t>Název studijního programu</w:t>
            </w:r>
          </w:p>
        </w:tc>
        <w:tc>
          <w:tcPr>
            <w:tcW w:w="567" w:type="dxa"/>
            <w:gridSpan w:val="2"/>
            <w:tcBorders>
              <w:top w:val="nil"/>
            </w:tcBorders>
          </w:tcPr>
          <w:p w14:paraId="3EDBCA96" w14:textId="77777777" w:rsidR="00FD3188" w:rsidRPr="002827C6" w:rsidRDefault="00FD3188" w:rsidP="000B5951">
            <w:pPr>
              <w:jc w:val="both"/>
              <w:rPr>
                <w:b/>
              </w:rPr>
            </w:pPr>
            <w:r w:rsidRPr="002827C6">
              <w:rPr>
                <w:b/>
              </w:rPr>
              <w:t>Sem.</w:t>
            </w:r>
          </w:p>
        </w:tc>
        <w:tc>
          <w:tcPr>
            <w:tcW w:w="2109" w:type="dxa"/>
            <w:gridSpan w:val="5"/>
            <w:tcBorders>
              <w:top w:val="nil"/>
            </w:tcBorders>
          </w:tcPr>
          <w:p w14:paraId="10F7ABB2" w14:textId="77777777" w:rsidR="00FD3188" w:rsidRPr="002827C6" w:rsidRDefault="00FD3188" w:rsidP="000B5951">
            <w:pPr>
              <w:jc w:val="both"/>
              <w:rPr>
                <w:b/>
              </w:rPr>
            </w:pPr>
            <w:r w:rsidRPr="002827C6">
              <w:rPr>
                <w:b/>
              </w:rPr>
              <w:t>Role ve výuce daného předmětu</w:t>
            </w:r>
          </w:p>
        </w:tc>
        <w:tc>
          <w:tcPr>
            <w:tcW w:w="1972" w:type="dxa"/>
            <w:gridSpan w:val="3"/>
            <w:tcBorders>
              <w:top w:val="nil"/>
            </w:tcBorders>
          </w:tcPr>
          <w:p w14:paraId="08827EEB" w14:textId="77777777" w:rsidR="00FD3188" w:rsidRPr="002827C6" w:rsidRDefault="00FD3188" w:rsidP="000B595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188" w14:paraId="46B1B097" w14:textId="77777777" w:rsidTr="000B5951">
        <w:trPr>
          <w:trHeight w:val="285"/>
        </w:trPr>
        <w:tc>
          <w:tcPr>
            <w:tcW w:w="2802" w:type="dxa"/>
            <w:gridSpan w:val="2"/>
            <w:tcBorders>
              <w:top w:val="nil"/>
            </w:tcBorders>
          </w:tcPr>
          <w:p w14:paraId="2130B678" w14:textId="77777777" w:rsidR="00FD3188" w:rsidRPr="009B6531" w:rsidRDefault="00FD3188" w:rsidP="000B5951">
            <w:pPr>
              <w:jc w:val="both"/>
            </w:pPr>
          </w:p>
        </w:tc>
        <w:tc>
          <w:tcPr>
            <w:tcW w:w="2409" w:type="dxa"/>
            <w:gridSpan w:val="3"/>
            <w:tcBorders>
              <w:top w:val="nil"/>
            </w:tcBorders>
          </w:tcPr>
          <w:p w14:paraId="64D4E6B1" w14:textId="77777777" w:rsidR="00FD3188" w:rsidRPr="009B6531" w:rsidRDefault="00FD3188" w:rsidP="000B5951">
            <w:pPr>
              <w:jc w:val="both"/>
            </w:pPr>
          </w:p>
        </w:tc>
        <w:tc>
          <w:tcPr>
            <w:tcW w:w="567" w:type="dxa"/>
            <w:gridSpan w:val="2"/>
            <w:tcBorders>
              <w:top w:val="nil"/>
            </w:tcBorders>
          </w:tcPr>
          <w:p w14:paraId="56A310FB" w14:textId="77777777" w:rsidR="00FD3188" w:rsidRPr="009B6531" w:rsidRDefault="00FD3188" w:rsidP="000B5951">
            <w:pPr>
              <w:jc w:val="both"/>
            </w:pPr>
          </w:p>
        </w:tc>
        <w:tc>
          <w:tcPr>
            <w:tcW w:w="2109" w:type="dxa"/>
            <w:gridSpan w:val="5"/>
            <w:tcBorders>
              <w:top w:val="nil"/>
            </w:tcBorders>
          </w:tcPr>
          <w:p w14:paraId="48CF509D" w14:textId="77777777" w:rsidR="00FD3188" w:rsidRPr="009B6531" w:rsidRDefault="00FD3188" w:rsidP="000B5951"/>
        </w:tc>
        <w:tc>
          <w:tcPr>
            <w:tcW w:w="1972" w:type="dxa"/>
            <w:gridSpan w:val="3"/>
            <w:tcBorders>
              <w:top w:val="nil"/>
            </w:tcBorders>
          </w:tcPr>
          <w:p w14:paraId="5454724C" w14:textId="77777777" w:rsidR="00FD3188" w:rsidRPr="009B6531" w:rsidRDefault="00FD3188" w:rsidP="000B5951">
            <w:pPr>
              <w:jc w:val="both"/>
            </w:pPr>
          </w:p>
        </w:tc>
      </w:tr>
      <w:tr w:rsidR="00FD3188" w14:paraId="35DF4531" w14:textId="77777777" w:rsidTr="000B5951">
        <w:trPr>
          <w:trHeight w:val="284"/>
        </w:trPr>
        <w:tc>
          <w:tcPr>
            <w:tcW w:w="2802" w:type="dxa"/>
            <w:gridSpan w:val="2"/>
            <w:tcBorders>
              <w:top w:val="nil"/>
            </w:tcBorders>
          </w:tcPr>
          <w:p w14:paraId="29D068AC" w14:textId="77777777" w:rsidR="00FD3188" w:rsidRPr="009B6531" w:rsidRDefault="00FD3188" w:rsidP="000B5951">
            <w:pPr>
              <w:jc w:val="both"/>
            </w:pPr>
          </w:p>
        </w:tc>
        <w:tc>
          <w:tcPr>
            <w:tcW w:w="2409" w:type="dxa"/>
            <w:gridSpan w:val="3"/>
            <w:tcBorders>
              <w:top w:val="nil"/>
            </w:tcBorders>
          </w:tcPr>
          <w:p w14:paraId="3B4C63D4" w14:textId="77777777" w:rsidR="00FD3188" w:rsidRPr="009B6531" w:rsidRDefault="00FD3188" w:rsidP="000B5951">
            <w:pPr>
              <w:jc w:val="both"/>
            </w:pPr>
          </w:p>
        </w:tc>
        <w:tc>
          <w:tcPr>
            <w:tcW w:w="567" w:type="dxa"/>
            <w:gridSpan w:val="2"/>
            <w:tcBorders>
              <w:top w:val="nil"/>
            </w:tcBorders>
          </w:tcPr>
          <w:p w14:paraId="7C9E9195" w14:textId="77777777" w:rsidR="00FD3188" w:rsidRPr="009B6531" w:rsidRDefault="00FD3188" w:rsidP="000B5951">
            <w:pPr>
              <w:jc w:val="both"/>
            </w:pPr>
          </w:p>
        </w:tc>
        <w:tc>
          <w:tcPr>
            <w:tcW w:w="2109" w:type="dxa"/>
            <w:gridSpan w:val="5"/>
            <w:tcBorders>
              <w:top w:val="nil"/>
            </w:tcBorders>
          </w:tcPr>
          <w:p w14:paraId="6A43EB9A" w14:textId="77777777" w:rsidR="00FD3188" w:rsidRPr="009B6531" w:rsidRDefault="00FD3188" w:rsidP="000B5951"/>
        </w:tc>
        <w:tc>
          <w:tcPr>
            <w:tcW w:w="1972" w:type="dxa"/>
            <w:gridSpan w:val="3"/>
            <w:tcBorders>
              <w:top w:val="nil"/>
            </w:tcBorders>
          </w:tcPr>
          <w:p w14:paraId="4AB25121" w14:textId="77777777" w:rsidR="00FD3188" w:rsidRPr="009B6531" w:rsidRDefault="00FD3188" w:rsidP="000B5951">
            <w:pPr>
              <w:jc w:val="both"/>
            </w:pPr>
          </w:p>
        </w:tc>
      </w:tr>
      <w:tr w:rsidR="00FD3188" w14:paraId="174FAE70" w14:textId="77777777" w:rsidTr="000B5951">
        <w:trPr>
          <w:trHeight w:val="284"/>
        </w:trPr>
        <w:tc>
          <w:tcPr>
            <w:tcW w:w="2802" w:type="dxa"/>
            <w:gridSpan w:val="2"/>
            <w:tcBorders>
              <w:top w:val="nil"/>
            </w:tcBorders>
          </w:tcPr>
          <w:p w14:paraId="516E3959" w14:textId="77777777" w:rsidR="00FD3188" w:rsidRDefault="00FD3188" w:rsidP="000B5951">
            <w:pPr>
              <w:jc w:val="both"/>
            </w:pPr>
          </w:p>
        </w:tc>
        <w:tc>
          <w:tcPr>
            <w:tcW w:w="2409" w:type="dxa"/>
            <w:gridSpan w:val="3"/>
            <w:tcBorders>
              <w:top w:val="nil"/>
            </w:tcBorders>
          </w:tcPr>
          <w:p w14:paraId="0C9AEF4A" w14:textId="77777777" w:rsidR="00FD3188" w:rsidRDefault="00FD3188" w:rsidP="000B5951">
            <w:pPr>
              <w:jc w:val="both"/>
            </w:pPr>
          </w:p>
        </w:tc>
        <w:tc>
          <w:tcPr>
            <w:tcW w:w="567" w:type="dxa"/>
            <w:gridSpan w:val="2"/>
            <w:tcBorders>
              <w:top w:val="nil"/>
            </w:tcBorders>
          </w:tcPr>
          <w:p w14:paraId="2EDAA933" w14:textId="77777777" w:rsidR="00FD3188" w:rsidRDefault="00FD3188" w:rsidP="000B5951">
            <w:pPr>
              <w:jc w:val="both"/>
            </w:pPr>
          </w:p>
        </w:tc>
        <w:tc>
          <w:tcPr>
            <w:tcW w:w="2109" w:type="dxa"/>
            <w:gridSpan w:val="5"/>
            <w:tcBorders>
              <w:top w:val="nil"/>
            </w:tcBorders>
          </w:tcPr>
          <w:p w14:paraId="1599CFAA" w14:textId="77777777" w:rsidR="00FD3188" w:rsidRPr="00816353" w:rsidRDefault="00FD3188" w:rsidP="000B5951">
            <w:pPr>
              <w:rPr>
                <w:color w:val="000000"/>
              </w:rPr>
            </w:pPr>
          </w:p>
        </w:tc>
        <w:tc>
          <w:tcPr>
            <w:tcW w:w="1972" w:type="dxa"/>
            <w:gridSpan w:val="3"/>
            <w:tcBorders>
              <w:top w:val="nil"/>
            </w:tcBorders>
          </w:tcPr>
          <w:p w14:paraId="48C060D5" w14:textId="77777777" w:rsidR="00FD3188" w:rsidRPr="009B6531" w:rsidRDefault="00FD3188" w:rsidP="000B5951">
            <w:pPr>
              <w:jc w:val="both"/>
            </w:pPr>
          </w:p>
        </w:tc>
      </w:tr>
      <w:tr w:rsidR="00FD3188" w14:paraId="41E7FDB6" w14:textId="77777777" w:rsidTr="000B5951">
        <w:trPr>
          <w:trHeight w:val="284"/>
        </w:trPr>
        <w:tc>
          <w:tcPr>
            <w:tcW w:w="2802" w:type="dxa"/>
            <w:gridSpan w:val="2"/>
            <w:tcBorders>
              <w:top w:val="nil"/>
            </w:tcBorders>
          </w:tcPr>
          <w:p w14:paraId="66E3B71B" w14:textId="77777777" w:rsidR="00FD3188" w:rsidRPr="009B6531" w:rsidRDefault="00FD3188" w:rsidP="000B5951">
            <w:pPr>
              <w:jc w:val="both"/>
            </w:pPr>
          </w:p>
        </w:tc>
        <w:tc>
          <w:tcPr>
            <w:tcW w:w="2409" w:type="dxa"/>
            <w:gridSpan w:val="3"/>
            <w:tcBorders>
              <w:top w:val="nil"/>
            </w:tcBorders>
          </w:tcPr>
          <w:p w14:paraId="48F47E65" w14:textId="77777777" w:rsidR="00FD3188" w:rsidRPr="009B6531" w:rsidRDefault="00FD3188" w:rsidP="000B5951">
            <w:pPr>
              <w:jc w:val="both"/>
            </w:pPr>
          </w:p>
        </w:tc>
        <w:tc>
          <w:tcPr>
            <w:tcW w:w="567" w:type="dxa"/>
            <w:gridSpan w:val="2"/>
            <w:tcBorders>
              <w:top w:val="nil"/>
            </w:tcBorders>
          </w:tcPr>
          <w:p w14:paraId="66A1BEA2" w14:textId="77777777" w:rsidR="00FD3188" w:rsidRPr="009B6531" w:rsidRDefault="00FD3188" w:rsidP="000B5951">
            <w:pPr>
              <w:jc w:val="both"/>
            </w:pPr>
          </w:p>
        </w:tc>
        <w:tc>
          <w:tcPr>
            <w:tcW w:w="2109" w:type="dxa"/>
            <w:gridSpan w:val="5"/>
            <w:tcBorders>
              <w:top w:val="nil"/>
            </w:tcBorders>
          </w:tcPr>
          <w:p w14:paraId="661B33CD" w14:textId="77777777" w:rsidR="00FD3188" w:rsidRPr="009B6531" w:rsidRDefault="00FD3188" w:rsidP="000B5951"/>
        </w:tc>
        <w:tc>
          <w:tcPr>
            <w:tcW w:w="1972" w:type="dxa"/>
            <w:gridSpan w:val="3"/>
            <w:tcBorders>
              <w:top w:val="nil"/>
            </w:tcBorders>
          </w:tcPr>
          <w:p w14:paraId="3C9F2F57" w14:textId="77777777" w:rsidR="00FD3188" w:rsidRPr="009B6531" w:rsidRDefault="00FD3188" w:rsidP="000B5951">
            <w:pPr>
              <w:jc w:val="both"/>
            </w:pPr>
          </w:p>
        </w:tc>
      </w:tr>
      <w:tr w:rsidR="00FD3188" w14:paraId="1E6628D8" w14:textId="77777777" w:rsidTr="000B5951">
        <w:trPr>
          <w:trHeight w:val="284"/>
        </w:trPr>
        <w:tc>
          <w:tcPr>
            <w:tcW w:w="2802" w:type="dxa"/>
            <w:gridSpan w:val="2"/>
            <w:tcBorders>
              <w:top w:val="nil"/>
            </w:tcBorders>
          </w:tcPr>
          <w:p w14:paraId="7BFD188A" w14:textId="77777777" w:rsidR="00FD3188" w:rsidRPr="009B6531" w:rsidRDefault="00FD3188" w:rsidP="000B5951">
            <w:pPr>
              <w:jc w:val="both"/>
            </w:pPr>
          </w:p>
        </w:tc>
        <w:tc>
          <w:tcPr>
            <w:tcW w:w="2409" w:type="dxa"/>
            <w:gridSpan w:val="3"/>
            <w:tcBorders>
              <w:top w:val="nil"/>
            </w:tcBorders>
          </w:tcPr>
          <w:p w14:paraId="37A355C7" w14:textId="77777777" w:rsidR="00FD3188" w:rsidRPr="009B6531" w:rsidRDefault="00FD3188" w:rsidP="000B5951">
            <w:pPr>
              <w:jc w:val="both"/>
            </w:pPr>
          </w:p>
        </w:tc>
        <w:tc>
          <w:tcPr>
            <w:tcW w:w="567" w:type="dxa"/>
            <w:gridSpan w:val="2"/>
            <w:tcBorders>
              <w:top w:val="nil"/>
            </w:tcBorders>
          </w:tcPr>
          <w:p w14:paraId="101E7FA6" w14:textId="77777777" w:rsidR="00FD3188" w:rsidRPr="009B6531" w:rsidRDefault="00FD3188" w:rsidP="000B5951">
            <w:pPr>
              <w:jc w:val="both"/>
            </w:pPr>
          </w:p>
        </w:tc>
        <w:tc>
          <w:tcPr>
            <w:tcW w:w="2109" w:type="dxa"/>
            <w:gridSpan w:val="5"/>
            <w:tcBorders>
              <w:top w:val="nil"/>
            </w:tcBorders>
          </w:tcPr>
          <w:p w14:paraId="7D13BA4C" w14:textId="77777777" w:rsidR="00FD3188" w:rsidRPr="009B6531" w:rsidRDefault="00FD3188" w:rsidP="000B5951"/>
        </w:tc>
        <w:tc>
          <w:tcPr>
            <w:tcW w:w="1972" w:type="dxa"/>
            <w:gridSpan w:val="3"/>
            <w:tcBorders>
              <w:top w:val="nil"/>
            </w:tcBorders>
          </w:tcPr>
          <w:p w14:paraId="78DF023F" w14:textId="77777777" w:rsidR="00FD3188" w:rsidRPr="009B6531" w:rsidRDefault="00FD3188" w:rsidP="000B5951">
            <w:pPr>
              <w:jc w:val="both"/>
            </w:pPr>
          </w:p>
        </w:tc>
      </w:tr>
      <w:tr w:rsidR="00FD3188" w14:paraId="39BAABC4" w14:textId="77777777" w:rsidTr="000B5951">
        <w:trPr>
          <w:trHeight w:val="284"/>
        </w:trPr>
        <w:tc>
          <w:tcPr>
            <w:tcW w:w="2802" w:type="dxa"/>
            <w:gridSpan w:val="2"/>
            <w:tcBorders>
              <w:top w:val="nil"/>
            </w:tcBorders>
          </w:tcPr>
          <w:p w14:paraId="5039A6FB" w14:textId="77777777" w:rsidR="00FD3188" w:rsidRDefault="00FD3188" w:rsidP="000B5951">
            <w:pPr>
              <w:jc w:val="both"/>
            </w:pPr>
          </w:p>
        </w:tc>
        <w:tc>
          <w:tcPr>
            <w:tcW w:w="2409" w:type="dxa"/>
            <w:gridSpan w:val="3"/>
            <w:tcBorders>
              <w:top w:val="nil"/>
            </w:tcBorders>
          </w:tcPr>
          <w:p w14:paraId="4EC7D415" w14:textId="77777777" w:rsidR="00FD3188" w:rsidRDefault="00FD3188" w:rsidP="000B5951">
            <w:pPr>
              <w:jc w:val="both"/>
            </w:pPr>
          </w:p>
        </w:tc>
        <w:tc>
          <w:tcPr>
            <w:tcW w:w="567" w:type="dxa"/>
            <w:gridSpan w:val="2"/>
            <w:tcBorders>
              <w:top w:val="nil"/>
            </w:tcBorders>
          </w:tcPr>
          <w:p w14:paraId="63200EDB" w14:textId="77777777" w:rsidR="00FD3188" w:rsidRDefault="00FD3188" w:rsidP="000B5951">
            <w:pPr>
              <w:jc w:val="both"/>
            </w:pPr>
          </w:p>
        </w:tc>
        <w:tc>
          <w:tcPr>
            <w:tcW w:w="2109" w:type="dxa"/>
            <w:gridSpan w:val="5"/>
            <w:tcBorders>
              <w:top w:val="nil"/>
            </w:tcBorders>
          </w:tcPr>
          <w:p w14:paraId="5FE6D09B" w14:textId="77777777" w:rsidR="00FD3188" w:rsidRPr="00816353" w:rsidRDefault="00FD3188" w:rsidP="000B5951">
            <w:pPr>
              <w:rPr>
                <w:color w:val="000000"/>
              </w:rPr>
            </w:pPr>
          </w:p>
        </w:tc>
        <w:tc>
          <w:tcPr>
            <w:tcW w:w="1972" w:type="dxa"/>
            <w:gridSpan w:val="3"/>
            <w:tcBorders>
              <w:top w:val="nil"/>
            </w:tcBorders>
          </w:tcPr>
          <w:p w14:paraId="34DDBD79" w14:textId="77777777" w:rsidR="00FD3188" w:rsidRPr="009B6531" w:rsidRDefault="00FD3188" w:rsidP="000B5951">
            <w:pPr>
              <w:jc w:val="both"/>
            </w:pPr>
          </w:p>
        </w:tc>
      </w:tr>
      <w:tr w:rsidR="00FD3188" w14:paraId="47BF186C" w14:textId="77777777" w:rsidTr="000B5951">
        <w:trPr>
          <w:trHeight w:val="284"/>
        </w:trPr>
        <w:tc>
          <w:tcPr>
            <w:tcW w:w="2802" w:type="dxa"/>
            <w:gridSpan w:val="2"/>
            <w:tcBorders>
              <w:top w:val="nil"/>
            </w:tcBorders>
          </w:tcPr>
          <w:p w14:paraId="495C4BC1" w14:textId="77777777" w:rsidR="00FD3188" w:rsidRDefault="00FD3188" w:rsidP="000B5951">
            <w:pPr>
              <w:jc w:val="both"/>
            </w:pPr>
          </w:p>
        </w:tc>
        <w:tc>
          <w:tcPr>
            <w:tcW w:w="2409" w:type="dxa"/>
            <w:gridSpan w:val="3"/>
            <w:tcBorders>
              <w:top w:val="nil"/>
            </w:tcBorders>
          </w:tcPr>
          <w:p w14:paraId="74D304E0" w14:textId="77777777" w:rsidR="00FD3188" w:rsidRDefault="00FD3188" w:rsidP="000B5951">
            <w:pPr>
              <w:jc w:val="both"/>
            </w:pPr>
          </w:p>
        </w:tc>
        <w:tc>
          <w:tcPr>
            <w:tcW w:w="567" w:type="dxa"/>
            <w:gridSpan w:val="2"/>
            <w:tcBorders>
              <w:top w:val="nil"/>
            </w:tcBorders>
          </w:tcPr>
          <w:p w14:paraId="5E6EF671" w14:textId="77777777" w:rsidR="00FD3188" w:rsidRDefault="00FD3188" w:rsidP="000B5951">
            <w:pPr>
              <w:jc w:val="both"/>
            </w:pPr>
          </w:p>
        </w:tc>
        <w:tc>
          <w:tcPr>
            <w:tcW w:w="2109" w:type="dxa"/>
            <w:gridSpan w:val="5"/>
            <w:tcBorders>
              <w:top w:val="nil"/>
            </w:tcBorders>
          </w:tcPr>
          <w:p w14:paraId="61F12AA2" w14:textId="77777777" w:rsidR="00FD3188" w:rsidRPr="00816353" w:rsidRDefault="00FD3188" w:rsidP="000B5951">
            <w:pPr>
              <w:rPr>
                <w:color w:val="000000"/>
              </w:rPr>
            </w:pPr>
          </w:p>
        </w:tc>
        <w:tc>
          <w:tcPr>
            <w:tcW w:w="1972" w:type="dxa"/>
            <w:gridSpan w:val="3"/>
            <w:tcBorders>
              <w:top w:val="nil"/>
            </w:tcBorders>
          </w:tcPr>
          <w:p w14:paraId="7BFD8408" w14:textId="77777777" w:rsidR="00FD3188" w:rsidRPr="009B6531" w:rsidRDefault="00FD3188" w:rsidP="000B5951">
            <w:pPr>
              <w:jc w:val="both"/>
            </w:pPr>
          </w:p>
        </w:tc>
      </w:tr>
      <w:tr w:rsidR="00FD3188" w14:paraId="16C7BB29" w14:textId="77777777" w:rsidTr="000B5951">
        <w:tc>
          <w:tcPr>
            <w:tcW w:w="9859" w:type="dxa"/>
            <w:gridSpan w:val="15"/>
            <w:shd w:val="clear" w:color="auto" w:fill="F7CAAC"/>
          </w:tcPr>
          <w:p w14:paraId="0918C845" w14:textId="77777777" w:rsidR="00FD3188" w:rsidRDefault="00FD3188" w:rsidP="000B5951">
            <w:pPr>
              <w:jc w:val="both"/>
            </w:pPr>
            <w:r>
              <w:rPr>
                <w:b/>
              </w:rPr>
              <w:t>Údaje o vzdělání na VŠ</w:t>
            </w:r>
          </w:p>
        </w:tc>
      </w:tr>
      <w:tr w:rsidR="00FD3188" w14:paraId="1DC6EC70" w14:textId="77777777" w:rsidTr="000B5951">
        <w:trPr>
          <w:trHeight w:val="1020"/>
        </w:trPr>
        <w:tc>
          <w:tcPr>
            <w:tcW w:w="9859" w:type="dxa"/>
            <w:gridSpan w:val="15"/>
          </w:tcPr>
          <w:p w14:paraId="0763E14D" w14:textId="77777777" w:rsidR="00FD3188" w:rsidRPr="00A115F1" w:rsidRDefault="00FD3188" w:rsidP="000B5951">
            <w:pPr>
              <w:jc w:val="both"/>
              <w:rPr>
                <w:bCs/>
              </w:rPr>
            </w:pPr>
            <w:r w:rsidRPr="00231129">
              <w:rPr>
                <w:bCs/>
              </w:rPr>
              <w:t>2017 – doktor (Ph.D.), studijní program: Ochrana vojsk a obyvatelstva, obor: Modelování a simulace procesů ochrany vojsk a obyvatelstva, Univerzita obrany v Brně</w:t>
            </w:r>
          </w:p>
        </w:tc>
      </w:tr>
      <w:tr w:rsidR="00FD3188" w14:paraId="2B53BE9D" w14:textId="77777777" w:rsidTr="000B5951">
        <w:tc>
          <w:tcPr>
            <w:tcW w:w="9859" w:type="dxa"/>
            <w:gridSpan w:val="15"/>
            <w:shd w:val="clear" w:color="auto" w:fill="F7CAAC"/>
          </w:tcPr>
          <w:p w14:paraId="736957A1" w14:textId="77777777" w:rsidR="00FD3188" w:rsidRDefault="00FD3188" w:rsidP="000B5951">
            <w:pPr>
              <w:jc w:val="both"/>
              <w:rPr>
                <w:b/>
              </w:rPr>
            </w:pPr>
            <w:r>
              <w:rPr>
                <w:b/>
              </w:rPr>
              <w:t>Údaje o odborném působení od absolvování VŠ</w:t>
            </w:r>
          </w:p>
        </w:tc>
      </w:tr>
      <w:tr w:rsidR="00FD3188" w14:paraId="1FEE3113" w14:textId="77777777" w:rsidTr="000B5951">
        <w:trPr>
          <w:trHeight w:val="1361"/>
        </w:trPr>
        <w:tc>
          <w:tcPr>
            <w:tcW w:w="9859" w:type="dxa"/>
            <w:gridSpan w:val="15"/>
          </w:tcPr>
          <w:p w14:paraId="46C46214" w14:textId="77777777" w:rsidR="00FD3188" w:rsidRPr="00231129" w:rsidRDefault="00FD3188" w:rsidP="000B5951">
            <w:pPr>
              <w:jc w:val="both"/>
              <w:rPr>
                <w:rFonts w:eastAsia="Arial Unicode MS"/>
              </w:rPr>
            </w:pPr>
            <w:r>
              <w:rPr>
                <w:rFonts w:eastAsia="Arial Unicode MS"/>
              </w:rPr>
              <w:t>2021-</w:t>
            </w:r>
            <w:r w:rsidRPr="003961FC">
              <w:rPr>
                <w:rFonts w:eastAsia="Arial Unicode MS"/>
              </w:rPr>
              <w:t xml:space="preserve">dosud: </w:t>
            </w:r>
            <w:r>
              <w:rPr>
                <w:rFonts w:eastAsia="Arial Unicode MS"/>
              </w:rPr>
              <w:t xml:space="preserve">Univerzita Tomáše Bati </w:t>
            </w:r>
            <w:r w:rsidRPr="003961FC">
              <w:rPr>
                <w:rFonts w:eastAsia="Arial Unicode MS"/>
              </w:rPr>
              <w:t xml:space="preserve">ve Zlíně, </w:t>
            </w:r>
            <w:r w:rsidRPr="003961FC">
              <w:t>Fakulta logistiky a krizového řízení</w:t>
            </w:r>
            <w:r>
              <w:rPr>
                <w:szCs w:val="22"/>
              </w:rPr>
              <w:t xml:space="preserve">, </w:t>
            </w:r>
            <w:r w:rsidRPr="003C14B4">
              <w:rPr>
                <w:szCs w:val="22"/>
              </w:rPr>
              <w:t>od</w:t>
            </w:r>
            <w:r>
              <w:rPr>
                <w:szCs w:val="22"/>
              </w:rPr>
              <w:t>borný asistent</w:t>
            </w:r>
            <w:r>
              <w:rPr>
                <w:rFonts w:eastAsia="Arial Unicode MS"/>
              </w:rPr>
              <w:t xml:space="preserve"> (pp)</w:t>
            </w:r>
          </w:p>
          <w:p w14:paraId="76F37952" w14:textId="77777777" w:rsidR="00FD3188" w:rsidRDefault="00FD3188" w:rsidP="000B5951">
            <w:pPr>
              <w:jc w:val="both"/>
              <w:rPr>
                <w:szCs w:val="22"/>
              </w:rPr>
            </w:pPr>
            <w:r>
              <w:rPr>
                <w:szCs w:val="22"/>
              </w:rPr>
              <w:t xml:space="preserve">2020-2021: Vysoké učení technické v Brně, Ústav soudního inženýrství – </w:t>
            </w:r>
            <w:r w:rsidRPr="00394D12">
              <w:rPr>
                <w:szCs w:val="22"/>
              </w:rPr>
              <w:t>odbor inženýrství rizik</w:t>
            </w:r>
            <w:r>
              <w:rPr>
                <w:szCs w:val="22"/>
              </w:rPr>
              <w:t>, odborný asistent (pp)</w:t>
            </w:r>
          </w:p>
          <w:p w14:paraId="758239BE" w14:textId="77777777" w:rsidR="00FD3188" w:rsidRPr="00A115F1" w:rsidRDefault="00FD3188" w:rsidP="000B5951">
            <w:pPr>
              <w:jc w:val="both"/>
              <w:rPr>
                <w:szCs w:val="22"/>
              </w:rPr>
            </w:pPr>
            <w:r>
              <w:rPr>
                <w:szCs w:val="22"/>
              </w:rPr>
              <w:t>2016-2020</w:t>
            </w:r>
            <w:r w:rsidRPr="003C14B4">
              <w:rPr>
                <w:szCs w:val="22"/>
              </w:rPr>
              <w:t>:</w:t>
            </w:r>
            <w:r>
              <w:rPr>
                <w:szCs w:val="22"/>
              </w:rPr>
              <w:t xml:space="preserve"> Univerzita obrany v Brně, Katedra kvantitativních metod, </w:t>
            </w:r>
            <w:r w:rsidRPr="003C14B4">
              <w:rPr>
                <w:szCs w:val="22"/>
              </w:rPr>
              <w:t>od</w:t>
            </w:r>
            <w:r>
              <w:rPr>
                <w:szCs w:val="22"/>
              </w:rPr>
              <w:t>borný asistent (pp)</w:t>
            </w:r>
          </w:p>
        </w:tc>
      </w:tr>
      <w:tr w:rsidR="00FD3188" w14:paraId="3DB44221" w14:textId="77777777" w:rsidTr="000B5951">
        <w:trPr>
          <w:trHeight w:val="250"/>
        </w:trPr>
        <w:tc>
          <w:tcPr>
            <w:tcW w:w="9859" w:type="dxa"/>
            <w:gridSpan w:val="15"/>
            <w:shd w:val="clear" w:color="auto" w:fill="F7CAAC"/>
          </w:tcPr>
          <w:p w14:paraId="0FDD73E8" w14:textId="77777777" w:rsidR="00FD3188" w:rsidRDefault="00FD3188" w:rsidP="000B5951">
            <w:pPr>
              <w:jc w:val="both"/>
            </w:pPr>
            <w:r>
              <w:rPr>
                <w:b/>
              </w:rPr>
              <w:t>Zkušenosti s vedením kvalifikačních a rigorózních prací</w:t>
            </w:r>
          </w:p>
        </w:tc>
      </w:tr>
      <w:tr w:rsidR="00FD3188" w14:paraId="420A1E84" w14:textId="77777777" w:rsidTr="000B5951">
        <w:trPr>
          <w:trHeight w:val="1020"/>
        </w:trPr>
        <w:tc>
          <w:tcPr>
            <w:tcW w:w="9859" w:type="dxa"/>
            <w:gridSpan w:val="15"/>
          </w:tcPr>
          <w:p w14:paraId="4759C454" w14:textId="77777777" w:rsidR="00FD3188" w:rsidRDefault="00FD3188" w:rsidP="000B5951">
            <w:pPr>
              <w:jc w:val="both"/>
            </w:pPr>
            <w:r>
              <w:t>7x vedoucí bakalářské práce</w:t>
            </w:r>
          </w:p>
          <w:p w14:paraId="59CDAA46" w14:textId="77777777" w:rsidR="00FD3188" w:rsidRDefault="00FD3188" w:rsidP="000B5951">
            <w:pPr>
              <w:jc w:val="both"/>
            </w:pPr>
            <w:r>
              <w:t>4x vedoucí diplomové práce</w:t>
            </w:r>
          </w:p>
        </w:tc>
      </w:tr>
      <w:tr w:rsidR="00FD3188" w14:paraId="69261126" w14:textId="77777777" w:rsidTr="000B5951">
        <w:trPr>
          <w:cantSplit/>
        </w:trPr>
        <w:tc>
          <w:tcPr>
            <w:tcW w:w="3347" w:type="dxa"/>
            <w:gridSpan w:val="3"/>
            <w:tcBorders>
              <w:top w:val="single" w:sz="12" w:space="0" w:color="auto"/>
            </w:tcBorders>
            <w:shd w:val="clear" w:color="auto" w:fill="F7CAAC"/>
          </w:tcPr>
          <w:p w14:paraId="194174B0" w14:textId="77777777" w:rsidR="00FD3188" w:rsidRDefault="00FD3188" w:rsidP="000B5951">
            <w:pPr>
              <w:jc w:val="both"/>
            </w:pPr>
            <w:r>
              <w:rPr>
                <w:b/>
              </w:rPr>
              <w:t xml:space="preserve">Obor habilitačního řízení </w:t>
            </w:r>
          </w:p>
        </w:tc>
        <w:tc>
          <w:tcPr>
            <w:tcW w:w="2245" w:type="dxa"/>
            <w:gridSpan w:val="3"/>
            <w:tcBorders>
              <w:top w:val="single" w:sz="12" w:space="0" w:color="auto"/>
            </w:tcBorders>
            <w:shd w:val="clear" w:color="auto" w:fill="F7CAAC"/>
          </w:tcPr>
          <w:p w14:paraId="7F264964" w14:textId="77777777" w:rsidR="00FD3188" w:rsidRDefault="00FD3188" w:rsidP="000B595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ADA9023"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DD89703" w14:textId="77777777" w:rsidR="00FD3188" w:rsidRDefault="00FD3188" w:rsidP="000B5951">
            <w:pPr>
              <w:jc w:val="both"/>
              <w:rPr>
                <w:b/>
              </w:rPr>
            </w:pPr>
            <w:r>
              <w:rPr>
                <w:b/>
              </w:rPr>
              <w:t>Ohlasy publikací</w:t>
            </w:r>
          </w:p>
        </w:tc>
      </w:tr>
      <w:tr w:rsidR="00FD3188" w14:paraId="396764AD" w14:textId="77777777" w:rsidTr="000B5951">
        <w:trPr>
          <w:cantSplit/>
        </w:trPr>
        <w:tc>
          <w:tcPr>
            <w:tcW w:w="3347" w:type="dxa"/>
            <w:gridSpan w:val="3"/>
          </w:tcPr>
          <w:p w14:paraId="746CCE72" w14:textId="77777777" w:rsidR="00FD3188" w:rsidRDefault="00FD3188" w:rsidP="000B5951">
            <w:pPr>
              <w:jc w:val="both"/>
            </w:pPr>
          </w:p>
        </w:tc>
        <w:tc>
          <w:tcPr>
            <w:tcW w:w="2245" w:type="dxa"/>
            <w:gridSpan w:val="3"/>
          </w:tcPr>
          <w:p w14:paraId="0D38DDFC" w14:textId="77777777" w:rsidR="00FD3188" w:rsidRDefault="00FD3188" w:rsidP="000B5951">
            <w:pPr>
              <w:jc w:val="both"/>
            </w:pPr>
          </w:p>
        </w:tc>
        <w:tc>
          <w:tcPr>
            <w:tcW w:w="2248" w:type="dxa"/>
            <w:gridSpan w:val="5"/>
            <w:tcBorders>
              <w:right w:val="single" w:sz="12" w:space="0" w:color="auto"/>
            </w:tcBorders>
          </w:tcPr>
          <w:p w14:paraId="59A8B5AE" w14:textId="77777777" w:rsidR="00FD3188" w:rsidRDefault="00FD3188" w:rsidP="000B5951">
            <w:pPr>
              <w:jc w:val="both"/>
            </w:pPr>
          </w:p>
        </w:tc>
        <w:tc>
          <w:tcPr>
            <w:tcW w:w="632" w:type="dxa"/>
            <w:gridSpan w:val="2"/>
            <w:tcBorders>
              <w:left w:val="single" w:sz="12" w:space="0" w:color="auto"/>
            </w:tcBorders>
            <w:shd w:val="clear" w:color="auto" w:fill="F7CAAC"/>
          </w:tcPr>
          <w:p w14:paraId="384EC9B3" w14:textId="77777777" w:rsidR="00FD3188" w:rsidRPr="00F20AEF" w:rsidRDefault="00FD3188" w:rsidP="000B5951">
            <w:pPr>
              <w:jc w:val="both"/>
            </w:pPr>
            <w:r w:rsidRPr="00F20AEF">
              <w:rPr>
                <w:b/>
              </w:rPr>
              <w:t>WoS</w:t>
            </w:r>
          </w:p>
        </w:tc>
        <w:tc>
          <w:tcPr>
            <w:tcW w:w="693" w:type="dxa"/>
            <w:shd w:val="clear" w:color="auto" w:fill="F7CAAC"/>
          </w:tcPr>
          <w:p w14:paraId="419CAAAC" w14:textId="77777777" w:rsidR="00FD3188" w:rsidRPr="00F20AEF" w:rsidRDefault="00FD3188" w:rsidP="000B5951">
            <w:pPr>
              <w:jc w:val="both"/>
              <w:rPr>
                <w:sz w:val="18"/>
              </w:rPr>
            </w:pPr>
            <w:r w:rsidRPr="00F20AEF">
              <w:rPr>
                <w:b/>
                <w:sz w:val="18"/>
              </w:rPr>
              <w:t>Scopus</w:t>
            </w:r>
          </w:p>
        </w:tc>
        <w:tc>
          <w:tcPr>
            <w:tcW w:w="694" w:type="dxa"/>
            <w:shd w:val="clear" w:color="auto" w:fill="F7CAAC"/>
          </w:tcPr>
          <w:p w14:paraId="324C6FBD" w14:textId="77777777" w:rsidR="00FD3188" w:rsidRDefault="00FD3188" w:rsidP="000B5951">
            <w:pPr>
              <w:jc w:val="both"/>
            </w:pPr>
            <w:r>
              <w:rPr>
                <w:b/>
                <w:sz w:val="18"/>
              </w:rPr>
              <w:t>ostatní</w:t>
            </w:r>
          </w:p>
        </w:tc>
      </w:tr>
      <w:tr w:rsidR="00FD3188" w14:paraId="47DA5082" w14:textId="77777777" w:rsidTr="000B5951">
        <w:trPr>
          <w:cantSplit/>
          <w:trHeight w:val="70"/>
        </w:trPr>
        <w:tc>
          <w:tcPr>
            <w:tcW w:w="3347" w:type="dxa"/>
            <w:gridSpan w:val="3"/>
            <w:shd w:val="clear" w:color="auto" w:fill="F7CAAC"/>
          </w:tcPr>
          <w:p w14:paraId="4E8E1178" w14:textId="77777777" w:rsidR="00FD3188" w:rsidRDefault="00FD3188" w:rsidP="000B5951">
            <w:pPr>
              <w:jc w:val="both"/>
            </w:pPr>
            <w:r>
              <w:rPr>
                <w:b/>
              </w:rPr>
              <w:t>Obor jmenovacího řízení</w:t>
            </w:r>
          </w:p>
        </w:tc>
        <w:tc>
          <w:tcPr>
            <w:tcW w:w="2245" w:type="dxa"/>
            <w:gridSpan w:val="3"/>
            <w:shd w:val="clear" w:color="auto" w:fill="F7CAAC"/>
          </w:tcPr>
          <w:p w14:paraId="3B411384" w14:textId="77777777" w:rsidR="00FD3188" w:rsidRDefault="00FD3188" w:rsidP="000B5951">
            <w:pPr>
              <w:jc w:val="both"/>
            </w:pPr>
            <w:r>
              <w:rPr>
                <w:b/>
              </w:rPr>
              <w:t>Rok udělení hodnosti</w:t>
            </w:r>
          </w:p>
        </w:tc>
        <w:tc>
          <w:tcPr>
            <w:tcW w:w="2248" w:type="dxa"/>
            <w:gridSpan w:val="5"/>
            <w:tcBorders>
              <w:right w:val="single" w:sz="12" w:space="0" w:color="auto"/>
            </w:tcBorders>
            <w:shd w:val="clear" w:color="auto" w:fill="F7CAAC"/>
          </w:tcPr>
          <w:p w14:paraId="4A969082" w14:textId="77777777" w:rsidR="00FD3188" w:rsidRDefault="00FD3188" w:rsidP="000B5951">
            <w:pPr>
              <w:jc w:val="both"/>
            </w:pPr>
            <w:r>
              <w:rPr>
                <w:b/>
              </w:rPr>
              <w:t>Řízení konáno na VŠ</w:t>
            </w:r>
          </w:p>
        </w:tc>
        <w:tc>
          <w:tcPr>
            <w:tcW w:w="632" w:type="dxa"/>
            <w:gridSpan w:val="2"/>
            <w:tcBorders>
              <w:left w:val="single" w:sz="12" w:space="0" w:color="auto"/>
            </w:tcBorders>
          </w:tcPr>
          <w:p w14:paraId="0D32B81A" w14:textId="77777777" w:rsidR="00FD3188" w:rsidRPr="00F20AEF" w:rsidRDefault="00FD3188" w:rsidP="000B5951">
            <w:pPr>
              <w:jc w:val="both"/>
              <w:rPr>
                <w:b/>
              </w:rPr>
            </w:pPr>
            <w:r>
              <w:rPr>
                <w:b/>
              </w:rPr>
              <w:t>59</w:t>
            </w:r>
          </w:p>
        </w:tc>
        <w:tc>
          <w:tcPr>
            <w:tcW w:w="693" w:type="dxa"/>
          </w:tcPr>
          <w:p w14:paraId="6DCD6DFF" w14:textId="77777777" w:rsidR="00FD3188" w:rsidRPr="00F20AEF" w:rsidRDefault="00FD3188" w:rsidP="000B5951">
            <w:pPr>
              <w:jc w:val="both"/>
              <w:rPr>
                <w:b/>
              </w:rPr>
            </w:pPr>
            <w:r>
              <w:rPr>
                <w:b/>
              </w:rPr>
              <w:t>84</w:t>
            </w:r>
          </w:p>
        </w:tc>
        <w:tc>
          <w:tcPr>
            <w:tcW w:w="694" w:type="dxa"/>
          </w:tcPr>
          <w:p w14:paraId="7D01C472" w14:textId="77777777" w:rsidR="00FD3188" w:rsidRPr="005B7443" w:rsidRDefault="00FD3188" w:rsidP="000B5951">
            <w:pPr>
              <w:jc w:val="both"/>
              <w:rPr>
                <w:b/>
              </w:rPr>
            </w:pPr>
          </w:p>
        </w:tc>
      </w:tr>
      <w:tr w:rsidR="00FD3188" w14:paraId="36E5E9CB" w14:textId="77777777" w:rsidTr="000B5951">
        <w:trPr>
          <w:trHeight w:val="205"/>
        </w:trPr>
        <w:tc>
          <w:tcPr>
            <w:tcW w:w="3347" w:type="dxa"/>
            <w:gridSpan w:val="3"/>
          </w:tcPr>
          <w:p w14:paraId="1D4F7840" w14:textId="77777777" w:rsidR="00FD3188" w:rsidRDefault="00FD3188" w:rsidP="000B5951">
            <w:pPr>
              <w:jc w:val="both"/>
            </w:pPr>
          </w:p>
        </w:tc>
        <w:tc>
          <w:tcPr>
            <w:tcW w:w="2245" w:type="dxa"/>
            <w:gridSpan w:val="3"/>
          </w:tcPr>
          <w:p w14:paraId="0CC4EDBE" w14:textId="77777777" w:rsidR="00FD3188" w:rsidRDefault="00FD3188" w:rsidP="000B5951">
            <w:pPr>
              <w:jc w:val="both"/>
            </w:pPr>
          </w:p>
        </w:tc>
        <w:tc>
          <w:tcPr>
            <w:tcW w:w="2248" w:type="dxa"/>
            <w:gridSpan w:val="5"/>
            <w:tcBorders>
              <w:right w:val="single" w:sz="12" w:space="0" w:color="auto"/>
            </w:tcBorders>
          </w:tcPr>
          <w:p w14:paraId="79E1583A" w14:textId="77777777" w:rsidR="00FD3188" w:rsidRDefault="00FD3188" w:rsidP="000B5951">
            <w:pPr>
              <w:jc w:val="both"/>
            </w:pPr>
          </w:p>
        </w:tc>
        <w:tc>
          <w:tcPr>
            <w:tcW w:w="1325" w:type="dxa"/>
            <w:gridSpan w:val="3"/>
            <w:tcBorders>
              <w:left w:val="single" w:sz="12" w:space="0" w:color="auto"/>
            </w:tcBorders>
            <w:shd w:val="clear" w:color="auto" w:fill="FBD4B4"/>
            <w:vAlign w:val="center"/>
          </w:tcPr>
          <w:p w14:paraId="5502B0D7" w14:textId="77777777" w:rsidR="00FD3188" w:rsidRPr="00F20AEF" w:rsidRDefault="00FD3188" w:rsidP="000B5951">
            <w:pPr>
              <w:jc w:val="both"/>
              <w:rPr>
                <w:b/>
                <w:sz w:val="18"/>
              </w:rPr>
            </w:pPr>
            <w:r w:rsidRPr="00F20AEF">
              <w:rPr>
                <w:b/>
                <w:sz w:val="18"/>
              </w:rPr>
              <w:t>H-index WoS/Scopus</w:t>
            </w:r>
          </w:p>
        </w:tc>
        <w:tc>
          <w:tcPr>
            <w:tcW w:w="694" w:type="dxa"/>
            <w:vAlign w:val="center"/>
          </w:tcPr>
          <w:p w14:paraId="6347070A" w14:textId="77777777" w:rsidR="00FD3188" w:rsidRPr="005B7443" w:rsidRDefault="00FD3188" w:rsidP="000B5951">
            <w:pPr>
              <w:rPr>
                <w:b/>
              </w:rPr>
            </w:pPr>
            <w:r w:rsidRPr="005B7443">
              <w:rPr>
                <w:b/>
              </w:rPr>
              <w:t xml:space="preserve">   </w:t>
            </w:r>
            <w:r>
              <w:rPr>
                <w:b/>
              </w:rPr>
              <w:t>4/6</w:t>
            </w:r>
          </w:p>
        </w:tc>
      </w:tr>
      <w:tr w:rsidR="00FD3188" w14:paraId="12D0A31E" w14:textId="77777777" w:rsidTr="000B5951">
        <w:tc>
          <w:tcPr>
            <w:tcW w:w="9859" w:type="dxa"/>
            <w:gridSpan w:val="15"/>
            <w:shd w:val="clear" w:color="auto" w:fill="F7CAAC"/>
          </w:tcPr>
          <w:p w14:paraId="2D46DE73" w14:textId="77777777" w:rsidR="00FD3188" w:rsidRDefault="00FD3188" w:rsidP="000B5951">
            <w:pPr>
              <w:jc w:val="both"/>
              <w:rPr>
                <w:b/>
              </w:rPr>
            </w:pPr>
            <w:r>
              <w:rPr>
                <w:b/>
              </w:rPr>
              <w:lastRenderedPageBreak/>
              <w:t>Přehled o nejvýznamnější publikační a další tvůrčí činnosti nebo další profesní činnosti u odborníků z praxe vztahující se k zabezpečovaným předmětům</w:t>
            </w:r>
          </w:p>
        </w:tc>
      </w:tr>
      <w:tr w:rsidR="00FD3188" w14:paraId="0E3BC1B8" w14:textId="77777777" w:rsidTr="000B5951">
        <w:trPr>
          <w:trHeight w:val="2347"/>
        </w:trPr>
        <w:tc>
          <w:tcPr>
            <w:tcW w:w="9859" w:type="dxa"/>
            <w:gridSpan w:val="15"/>
          </w:tcPr>
          <w:p w14:paraId="690E785C" w14:textId="77777777" w:rsidR="00FD3188" w:rsidRPr="00415C68" w:rsidRDefault="00FD3188" w:rsidP="000B5951">
            <w:pPr>
              <w:spacing w:after="240"/>
              <w:jc w:val="both"/>
              <w:rPr>
                <w:bCs/>
                <w:lang w:val="en-GB"/>
              </w:rPr>
            </w:pPr>
            <w:r w:rsidRPr="00415C68">
              <w:rPr>
                <w:bCs/>
                <w:lang w:val="en-GB"/>
              </w:rPr>
              <w:t xml:space="preserve">VÍCHOVÁ, Kateřina; </w:t>
            </w:r>
            <w:r w:rsidRPr="00415C68">
              <w:rPr>
                <w:b/>
                <w:lang w:val="en-GB"/>
              </w:rPr>
              <w:t>VESELÍK, Petr</w:t>
            </w:r>
            <w:r w:rsidRPr="00415C68">
              <w:rPr>
                <w:bCs/>
                <w:lang w:val="en-GB"/>
              </w:rPr>
              <w:t xml:space="preserve">; HEINZOVÁ, Romana a DVORÁČEK, Radek. Road Transport and Its Impact on Air Pollution during the COVID-19 Pandemic. </w:t>
            </w:r>
            <w:r w:rsidRPr="00415C68">
              <w:rPr>
                <w:bCs/>
                <w:i/>
                <w:iCs/>
                <w:lang w:val="en-GB"/>
              </w:rPr>
              <w:t>Sustainability</w:t>
            </w:r>
            <w:r w:rsidRPr="00415C68">
              <w:rPr>
                <w:bCs/>
                <w:lang w:val="en-GB"/>
              </w:rPr>
              <w:t xml:space="preserve">, vol. 13 (2021), no. 21, s. 1-15. ISSN: 2071-1050. (Jimp, Q2, autorský podíl </w:t>
            </w:r>
            <w:r w:rsidRPr="00415C68">
              <w:rPr>
                <w:b/>
                <w:lang w:val="en-GB"/>
              </w:rPr>
              <w:t>40 %</w:t>
            </w:r>
            <w:r w:rsidRPr="00415C68">
              <w:rPr>
                <w:bCs/>
                <w:lang w:val="en-GB"/>
              </w:rPr>
              <w:t>)</w:t>
            </w:r>
          </w:p>
          <w:p w14:paraId="6B2C3FAE" w14:textId="77777777" w:rsidR="00FD3188" w:rsidRPr="00415C68" w:rsidRDefault="00FD3188" w:rsidP="000B5951">
            <w:pPr>
              <w:spacing w:after="240"/>
              <w:jc w:val="both"/>
              <w:rPr>
                <w:bCs/>
                <w:lang w:val="en-GB"/>
              </w:rPr>
            </w:pPr>
            <w:r w:rsidRPr="00415C68">
              <w:rPr>
                <w:b/>
                <w:lang w:val="en-GB"/>
              </w:rPr>
              <w:t>VESELÍK, Petr</w:t>
            </w:r>
            <w:r w:rsidRPr="00415C68">
              <w:rPr>
                <w:bCs/>
                <w:lang w:val="en-GB"/>
              </w:rPr>
              <w:t xml:space="preserve">; SEJKOROVÁ, Marie; NIEOCZYM, Aleksander a CABAN, Jacek. Outlier identification of concentration of pollutants in environmental data by using the modern statistical methods. </w:t>
            </w:r>
            <w:r w:rsidRPr="00415C68">
              <w:rPr>
                <w:bCs/>
                <w:i/>
                <w:iCs/>
                <w:lang w:val="en-GB"/>
              </w:rPr>
              <w:t>Polish Journal of Environmental Studies</w:t>
            </w:r>
            <w:r w:rsidRPr="00415C68">
              <w:rPr>
                <w:bCs/>
                <w:lang w:val="en-GB"/>
              </w:rPr>
              <w:t xml:space="preserve">, vol. 29 (2020), no. 1, s. 853-860. ISSN: 1230-1485. (Jsc, Q2, autorský podíl </w:t>
            </w:r>
            <w:r w:rsidRPr="00415C68">
              <w:rPr>
                <w:b/>
                <w:lang w:val="en-GB"/>
              </w:rPr>
              <w:t>60 %</w:t>
            </w:r>
            <w:r w:rsidRPr="00415C68">
              <w:rPr>
                <w:bCs/>
                <w:lang w:val="en-GB"/>
              </w:rPr>
              <w:t>)</w:t>
            </w:r>
          </w:p>
          <w:p w14:paraId="1B93E362" w14:textId="77777777" w:rsidR="00FD3188" w:rsidRPr="00415C68" w:rsidRDefault="00FD3188" w:rsidP="000B5951">
            <w:pPr>
              <w:spacing w:after="240"/>
              <w:jc w:val="both"/>
              <w:rPr>
                <w:bCs/>
                <w:lang w:val="en-GB"/>
              </w:rPr>
            </w:pPr>
            <w:r w:rsidRPr="00415C68">
              <w:rPr>
                <w:bCs/>
                <w:lang w:val="en-GB"/>
              </w:rPr>
              <w:t xml:space="preserve">SEJKOROVÁ, Marie; ŠARKAN, Branislav; </w:t>
            </w:r>
            <w:r w:rsidRPr="00415C68">
              <w:rPr>
                <w:b/>
                <w:lang w:val="en-GB"/>
              </w:rPr>
              <w:t>VESELÍK, Petr</w:t>
            </w:r>
            <w:r w:rsidRPr="00415C68">
              <w:rPr>
                <w:bCs/>
                <w:lang w:val="en-GB"/>
              </w:rPr>
              <w:t xml:space="preserve"> a HURTOVÁ, Ivana. FTIR Spectrometry with PLS Regression for Rapid TBN Determination of Worn Mineral Engine Oils. </w:t>
            </w:r>
            <w:r w:rsidRPr="00415C68">
              <w:rPr>
                <w:bCs/>
                <w:i/>
                <w:iCs/>
                <w:lang w:val="en-GB"/>
              </w:rPr>
              <w:t>Energies</w:t>
            </w:r>
            <w:r w:rsidRPr="00415C68">
              <w:rPr>
                <w:bCs/>
                <w:lang w:val="en-GB"/>
              </w:rPr>
              <w:t xml:space="preserve">, vol. 13 (2020), no. 23, s. 1-12. ISSN: 1996-1073. (Jimp, Q3, autorský podíl </w:t>
            </w:r>
            <w:r w:rsidRPr="00415C68">
              <w:rPr>
                <w:b/>
                <w:lang w:val="en-GB"/>
              </w:rPr>
              <w:t>25 %</w:t>
            </w:r>
            <w:r w:rsidRPr="00415C68">
              <w:rPr>
                <w:bCs/>
                <w:lang w:val="en-GB"/>
              </w:rPr>
              <w:t xml:space="preserve">) </w:t>
            </w:r>
          </w:p>
          <w:p w14:paraId="1386F31B" w14:textId="77777777" w:rsidR="00FD3188" w:rsidRPr="00415C68" w:rsidRDefault="00FD3188" w:rsidP="000B5951">
            <w:pPr>
              <w:spacing w:after="240"/>
              <w:jc w:val="both"/>
              <w:rPr>
                <w:bCs/>
                <w:lang w:val="en-GB"/>
              </w:rPr>
            </w:pPr>
            <w:r w:rsidRPr="00415C68">
              <w:rPr>
                <w:bCs/>
                <w:lang w:val="en-GB"/>
              </w:rPr>
              <w:t xml:space="preserve">VLKOVSKÝ, Martin a </w:t>
            </w:r>
            <w:r w:rsidRPr="00415C68">
              <w:rPr>
                <w:b/>
                <w:lang w:val="en-GB"/>
              </w:rPr>
              <w:t>VESELÍK, Petr</w:t>
            </w:r>
            <w:r w:rsidRPr="00415C68">
              <w:rPr>
                <w:bCs/>
                <w:lang w:val="en-GB"/>
              </w:rPr>
              <w:t xml:space="preserve">. Cargo securing - Comparison of the selected trucks. </w:t>
            </w:r>
            <w:r w:rsidRPr="00415C68">
              <w:rPr>
                <w:bCs/>
                <w:i/>
                <w:iCs/>
                <w:lang w:val="en-GB"/>
              </w:rPr>
              <w:t>Transport Problems</w:t>
            </w:r>
            <w:r w:rsidRPr="00415C68">
              <w:rPr>
                <w:bCs/>
                <w:lang w:val="en-GB"/>
              </w:rPr>
              <w:t xml:space="preserve">, vol. 15 (2020), no. 4, s. 265-274. ISSN: 1896-0596. (Jsc, Q3, autorský podíl </w:t>
            </w:r>
            <w:r w:rsidRPr="00415C68">
              <w:rPr>
                <w:b/>
                <w:lang w:val="en-GB"/>
              </w:rPr>
              <w:t>25 %</w:t>
            </w:r>
            <w:r w:rsidRPr="00415C68">
              <w:rPr>
                <w:bCs/>
                <w:lang w:val="en-GB"/>
              </w:rPr>
              <w:t>)</w:t>
            </w:r>
          </w:p>
          <w:p w14:paraId="3B2917BE" w14:textId="77777777" w:rsidR="00FD3188" w:rsidRPr="00B82D83" w:rsidRDefault="00FD3188" w:rsidP="000B5951">
            <w:pPr>
              <w:spacing w:after="240"/>
              <w:jc w:val="both"/>
              <w:rPr>
                <w:bCs/>
                <w:lang w:val="en-GB"/>
              </w:rPr>
            </w:pPr>
            <w:r w:rsidRPr="00415C68">
              <w:rPr>
                <w:bCs/>
                <w:lang w:val="en-GB"/>
              </w:rPr>
              <w:t xml:space="preserve">NIEOCZYM, Aleksander; </w:t>
            </w:r>
            <w:r w:rsidRPr="00415C68">
              <w:rPr>
                <w:bCs/>
                <w:caps/>
                <w:lang w:val="en-GB"/>
              </w:rPr>
              <w:t xml:space="preserve">Drozd, </w:t>
            </w:r>
            <w:r w:rsidRPr="00415C68">
              <w:rPr>
                <w:bCs/>
                <w:lang w:val="en-GB"/>
              </w:rPr>
              <w:t xml:space="preserve">Kazimierz a </w:t>
            </w:r>
            <w:r w:rsidRPr="00415C68">
              <w:rPr>
                <w:b/>
                <w:lang w:val="en-GB"/>
              </w:rPr>
              <w:t>VESELÍK, Petr</w:t>
            </w:r>
            <w:r w:rsidRPr="00415C68">
              <w:rPr>
                <w:bCs/>
                <w:lang w:val="en-GB"/>
              </w:rPr>
              <w:t xml:space="preserve">. Mathematical Model of Energy Processes in Industrial Electric Screwdriver. </w:t>
            </w:r>
            <w:r w:rsidRPr="00415C68">
              <w:rPr>
                <w:bCs/>
                <w:i/>
                <w:iCs/>
                <w:lang w:val="en-GB"/>
              </w:rPr>
              <w:t xml:space="preserve">SCIENCE </w:t>
            </w:r>
            <w:r w:rsidRPr="00415C68">
              <w:rPr>
                <w:rFonts w:ascii="Comic Sans MS" w:hAnsi="Comic Sans MS"/>
                <w:bCs/>
                <w:i/>
                <w:iCs/>
                <w:lang w:val="en-GB"/>
              </w:rPr>
              <w:t>&amp;</w:t>
            </w:r>
            <w:r w:rsidRPr="00415C68">
              <w:rPr>
                <w:bCs/>
                <w:i/>
                <w:iCs/>
                <w:lang w:val="en-GB"/>
              </w:rPr>
              <w:t xml:space="preserve"> TECHNIQUE</w:t>
            </w:r>
            <w:r w:rsidRPr="00415C68">
              <w:rPr>
                <w:bCs/>
                <w:lang w:val="en-GB"/>
              </w:rPr>
              <w:t xml:space="preserve">, vol. 18 (2019), no. 3, s. 209-215. ISSN: 2227-1031. (Jimp, Q4, autorský podíl </w:t>
            </w:r>
            <w:r w:rsidRPr="00415C68">
              <w:rPr>
                <w:b/>
                <w:lang w:val="en-GB"/>
              </w:rPr>
              <w:t>33 %</w:t>
            </w:r>
            <w:r w:rsidRPr="00415C68">
              <w:rPr>
                <w:bCs/>
                <w:lang w:val="en-GB"/>
              </w:rPr>
              <w:t>)</w:t>
            </w:r>
          </w:p>
          <w:p w14:paraId="3280B20F" w14:textId="77777777" w:rsidR="00FD3188" w:rsidRDefault="00FD3188" w:rsidP="000B5951">
            <w:pPr>
              <w:spacing w:before="120" w:after="60"/>
              <w:jc w:val="both"/>
              <w:rPr>
                <w:b/>
              </w:rPr>
            </w:pPr>
          </w:p>
        </w:tc>
      </w:tr>
      <w:tr w:rsidR="00FD3188" w14:paraId="3C5DD446" w14:textId="77777777" w:rsidTr="000B5951">
        <w:trPr>
          <w:trHeight w:val="218"/>
        </w:trPr>
        <w:tc>
          <w:tcPr>
            <w:tcW w:w="9859" w:type="dxa"/>
            <w:gridSpan w:val="15"/>
            <w:shd w:val="clear" w:color="auto" w:fill="F7CAAC"/>
          </w:tcPr>
          <w:p w14:paraId="25836246" w14:textId="77777777" w:rsidR="00FD3188" w:rsidRDefault="00FD3188" w:rsidP="000B5951">
            <w:pPr>
              <w:rPr>
                <w:b/>
              </w:rPr>
            </w:pPr>
            <w:r>
              <w:rPr>
                <w:b/>
              </w:rPr>
              <w:t>Působení v zahraničí</w:t>
            </w:r>
          </w:p>
        </w:tc>
      </w:tr>
      <w:tr w:rsidR="00FD3188" w14:paraId="3DBFD95D" w14:textId="77777777" w:rsidTr="000B5951">
        <w:trPr>
          <w:trHeight w:val="328"/>
        </w:trPr>
        <w:tc>
          <w:tcPr>
            <w:tcW w:w="9859" w:type="dxa"/>
            <w:gridSpan w:val="15"/>
          </w:tcPr>
          <w:p w14:paraId="76A547C9" w14:textId="77777777" w:rsidR="00FD3188" w:rsidRPr="007719E4" w:rsidRDefault="00FD3188" w:rsidP="000B5951">
            <w:pPr>
              <w:rPr>
                <w:bCs/>
                <w:lang w:val="en-GB"/>
              </w:rPr>
            </w:pPr>
            <w:r w:rsidRPr="007719E4">
              <w:rPr>
                <w:bCs/>
                <w:lang w:val="en-GB"/>
              </w:rPr>
              <w:t>Cracow University of Technology</w:t>
            </w:r>
            <w:r>
              <w:rPr>
                <w:bCs/>
                <w:lang w:val="en-GB"/>
              </w:rPr>
              <w:t xml:space="preserve">, </w:t>
            </w:r>
            <w:r w:rsidRPr="003C2631">
              <w:rPr>
                <w:bCs/>
              </w:rPr>
              <w:t>Polsko, září - říjen 2019</w:t>
            </w:r>
          </w:p>
        </w:tc>
      </w:tr>
      <w:tr w:rsidR="00FD3188" w14:paraId="0F2B6870" w14:textId="77777777" w:rsidTr="000B5951">
        <w:trPr>
          <w:cantSplit/>
          <w:trHeight w:val="470"/>
        </w:trPr>
        <w:tc>
          <w:tcPr>
            <w:tcW w:w="2518" w:type="dxa"/>
            <w:shd w:val="clear" w:color="auto" w:fill="F7CAAC"/>
          </w:tcPr>
          <w:p w14:paraId="04029BA2" w14:textId="77777777" w:rsidR="00FD3188" w:rsidRDefault="00FD3188" w:rsidP="000B5951">
            <w:pPr>
              <w:jc w:val="both"/>
              <w:rPr>
                <w:b/>
              </w:rPr>
            </w:pPr>
            <w:r>
              <w:rPr>
                <w:b/>
              </w:rPr>
              <w:t xml:space="preserve">Podpis </w:t>
            </w:r>
          </w:p>
        </w:tc>
        <w:tc>
          <w:tcPr>
            <w:tcW w:w="4536" w:type="dxa"/>
            <w:gridSpan w:val="8"/>
          </w:tcPr>
          <w:p w14:paraId="731936F8" w14:textId="77777777" w:rsidR="00FD3188" w:rsidRDefault="00FD3188" w:rsidP="000B5951">
            <w:pPr>
              <w:jc w:val="both"/>
            </w:pPr>
          </w:p>
        </w:tc>
        <w:tc>
          <w:tcPr>
            <w:tcW w:w="786" w:type="dxa"/>
            <w:gridSpan w:val="2"/>
            <w:shd w:val="clear" w:color="auto" w:fill="F7CAAC"/>
          </w:tcPr>
          <w:p w14:paraId="295EACE0" w14:textId="77777777" w:rsidR="00FD3188" w:rsidRDefault="00FD3188" w:rsidP="000B5951">
            <w:pPr>
              <w:jc w:val="both"/>
            </w:pPr>
            <w:r>
              <w:rPr>
                <w:b/>
              </w:rPr>
              <w:t>datum</w:t>
            </w:r>
          </w:p>
        </w:tc>
        <w:tc>
          <w:tcPr>
            <w:tcW w:w="2019" w:type="dxa"/>
            <w:gridSpan w:val="4"/>
          </w:tcPr>
          <w:p w14:paraId="301ACCB1" w14:textId="77777777" w:rsidR="00FD3188" w:rsidRDefault="00FD3188" w:rsidP="000B5951">
            <w:pPr>
              <w:jc w:val="both"/>
            </w:pPr>
          </w:p>
        </w:tc>
      </w:tr>
    </w:tbl>
    <w:p w14:paraId="0F5244C4" w14:textId="77777777" w:rsidR="00FD3188" w:rsidRDefault="00FD3188" w:rsidP="00FD3188"/>
    <w:p w14:paraId="6224CFE5" w14:textId="77777777" w:rsidR="00FD3188" w:rsidRDefault="00FD3188" w:rsidP="00FD3188"/>
    <w:p w14:paraId="394862FA" w14:textId="77777777" w:rsidR="00FD3188" w:rsidRDefault="00FD3188" w:rsidP="00FD318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rsidDel="004179F3" w14:paraId="7B3195F0" w14:textId="199D989B" w:rsidTr="000B5951">
        <w:trPr>
          <w:del w:id="4385" w:author="Eva Skýbová" w:date="2024-05-15T10:09:00Z"/>
        </w:trPr>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909E20B" w14:textId="5C78994A" w:rsidR="00FD3188" w:rsidDel="004179F3" w:rsidRDefault="00FD3188" w:rsidP="000B5951">
            <w:pPr>
              <w:jc w:val="both"/>
              <w:rPr>
                <w:del w:id="4386" w:author="Eva Skýbová" w:date="2024-05-15T10:09:00Z"/>
                <w:b/>
                <w:sz w:val="28"/>
              </w:rPr>
            </w:pPr>
            <w:del w:id="4387" w:author="Eva Skýbová" w:date="2024-05-15T10:09:00Z">
              <w:r w:rsidDel="004179F3">
                <w:rPr>
                  <w:b/>
                  <w:sz w:val="28"/>
                </w:rPr>
                <w:delText>C-I – Personální zabezpečení</w:delText>
              </w:r>
            </w:del>
          </w:p>
        </w:tc>
      </w:tr>
      <w:tr w:rsidR="00FD3188" w:rsidDel="004179F3" w14:paraId="263BE1FB" w14:textId="09535350" w:rsidTr="000B5951">
        <w:trPr>
          <w:del w:id="4388" w:author="Eva Skýbová" w:date="2024-05-15T10:09:00Z"/>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851FF24" w14:textId="4DF43B4A" w:rsidR="00FD3188" w:rsidDel="004179F3" w:rsidRDefault="00FD3188" w:rsidP="000B5951">
            <w:pPr>
              <w:jc w:val="both"/>
              <w:rPr>
                <w:del w:id="4389" w:author="Eva Skýbová" w:date="2024-05-15T10:09:00Z"/>
                <w:b/>
              </w:rPr>
            </w:pPr>
            <w:del w:id="4390" w:author="Eva Skýbová" w:date="2024-05-15T10:09:00Z">
              <w:r w:rsidDel="004179F3">
                <w:rPr>
                  <w:b/>
                </w:rPr>
                <w:delText>Vysoká škola</w:delText>
              </w:r>
            </w:del>
          </w:p>
        </w:tc>
        <w:tc>
          <w:tcPr>
            <w:tcW w:w="7341" w:type="dxa"/>
            <w:gridSpan w:val="14"/>
            <w:tcBorders>
              <w:top w:val="single" w:sz="4" w:space="0" w:color="auto"/>
              <w:left w:val="single" w:sz="4" w:space="0" w:color="auto"/>
              <w:bottom w:val="single" w:sz="4" w:space="0" w:color="auto"/>
              <w:right w:val="single" w:sz="4" w:space="0" w:color="auto"/>
            </w:tcBorders>
          </w:tcPr>
          <w:p w14:paraId="3CB5D1BC" w14:textId="2D935C94" w:rsidR="00FD3188" w:rsidDel="004179F3" w:rsidRDefault="00FD3188" w:rsidP="000B5951">
            <w:pPr>
              <w:jc w:val="both"/>
              <w:rPr>
                <w:del w:id="4391" w:author="Eva Skýbová" w:date="2024-05-15T10:09:00Z"/>
              </w:rPr>
            </w:pPr>
            <w:del w:id="4392" w:author="Eva Skýbová" w:date="2024-05-15T10:09:00Z">
              <w:r w:rsidDel="004179F3">
                <w:delText>Univerzita Tomáše Bati ve Zlíně</w:delText>
              </w:r>
            </w:del>
          </w:p>
        </w:tc>
      </w:tr>
      <w:tr w:rsidR="00FD3188" w:rsidDel="004179F3" w14:paraId="01E194DB" w14:textId="36658E3C" w:rsidTr="000B5951">
        <w:trPr>
          <w:del w:id="4393" w:author="Eva Skýbová" w:date="2024-05-15T10:0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591500" w14:textId="5CAFEAB8" w:rsidR="00FD3188" w:rsidDel="004179F3" w:rsidRDefault="00FD3188" w:rsidP="000B5951">
            <w:pPr>
              <w:jc w:val="both"/>
              <w:rPr>
                <w:del w:id="4394" w:author="Eva Skýbová" w:date="2024-05-15T10:09:00Z"/>
                <w:b/>
              </w:rPr>
            </w:pPr>
            <w:del w:id="4395" w:author="Eva Skýbová" w:date="2024-05-15T10:09:00Z">
              <w:r w:rsidDel="004179F3">
                <w:rPr>
                  <w:b/>
                </w:rPr>
                <w:delText>Součást vysoké školy</w:delText>
              </w:r>
            </w:del>
          </w:p>
        </w:tc>
        <w:tc>
          <w:tcPr>
            <w:tcW w:w="7341" w:type="dxa"/>
            <w:gridSpan w:val="14"/>
            <w:tcBorders>
              <w:top w:val="single" w:sz="4" w:space="0" w:color="auto"/>
              <w:left w:val="single" w:sz="4" w:space="0" w:color="auto"/>
              <w:bottom w:val="single" w:sz="4" w:space="0" w:color="auto"/>
              <w:right w:val="single" w:sz="4" w:space="0" w:color="auto"/>
            </w:tcBorders>
          </w:tcPr>
          <w:p w14:paraId="0E879165" w14:textId="63CC79B2" w:rsidR="00FD3188" w:rsidDel="004179F3" w:rsidRDefault="00FD3188" w:rsidP="000B5951">
            <w:pPr>
              <w:jc w:val="both"/>
              <w:rPr>
                <w:del w:id="4396" w:author="Eva Skýbová" w:date="2024-05-15T10:09:00Z"/>
              </w:rPr>
            </w:pPr>
            <w:del w:id="4397" w:author="Eva Skýbová" w:date="2024-05-15T10:09:00Z">
              <w:r w:rsidDel="004179F3">
                <w:delText>Fakulta logistiky a krizového řízení</w:delText>
              </w:r>
            </w:del>
          </w:p>
        </w:tc>
      </w:tr>
      <w:tr w:rsidR="00FD3188" w:rsidDel="004179F3" w14:paraId="38D96A4C" w14:textId="1F943C23" w:rsidTr="000B5951">
        <w:trPr>
          <w:del w:id="4398" w:author="Eva Skýbová" w:date="2024-05-15T10:0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183BC6" w14:textId="52B32AD3" w:rsidR="00FD3188" w:rsidDel="004179F3" w:rsidRDefault="00FD3188" w:rsidP="000B5951">
            <w:pPr>
              <w:jc w:val="both"/>
              <w:rPr>
                <w:del w:id="4399" w:author="Eva Skýbová" w:date="2024-05-15T10:09:00Z"/>
                <w:b/>
              </w:rPr>
            </w:pPr>
            <w:del w:id="4400" w:author="Eva Skýbová" w:date="2024-05-15T10:09:00Z">
              <w:r w:rsidDel="004179F3">
                <w:rPr>
                  <w:b/>
                </w:rPr>
                <w:delText>Název studijního programu</w:delText>
              </w:r>
            </w:del>
          </w:p>
        </w:tc>
        <w:tc>
          <w:tcPr>
            <w:tcW w:w="7341" w:type="dxa"/>
            <w:gridSpan w:val="14"/>
            <w:tcBorders>
              <w:top w:val="single" w:sz="4" w:space="0" w:color="auto"/>
              <w:left w:val="single" w:sz="4" w:space="0" w:color="auto"/>
              <w:bottom w:val="single" w:sz="4" w:space="0" w:color="auto"/>
              <w:right w:val="single" w:sz="4" w:space="0" w:color="auto"/>
            </w:tcBorders>
          </w:tcPr>
          <w:p w14:paraId="2AB9E6D6" w14:textId="3E7EBFE3" w:rsidR="00FD3188" w:rsidDel="004179F3" w:rsidRDefault="00FD3188" w:rsidP="000B5951">
            <w:pPr>
              <w:jc w:val="both"/>
              <w:rPr>
                <w:del w:id="4401" w:author="Eva Skýbová" w:date="2024-05-15T10:09:00Z"/>
              </w:rPr>
            </w:pPr>
            <w:del w:id="4402" w:author="Eva Skýbová" w:date="2024-05-15T10:09:00Z">
              <w:r w:rsidDel="004179F3">
                <w:delText>Risk Management</w:delText>
              </w:r>
            </w:del>
          </w:p>
        </w:tc>
      </w:tr>
      <w:tr w:rsidR="00FD3188" w:rsidDel="004179F3" w14:paraId="7AC39F07" w14:textId="2705A9AC" w:rsidTr="000B5951">
        <w:trPr>
          <w:del w:id="4403" w:author="Eva Skýbová" w:date="2024-05-15T10:0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CFB530" w14:textId="14D3C7EF" w:rsidR="00FD3188" w:rsidDel="004179F3" w:rsidRDefault="00FD3188" w:rsidP="000B5951">
            <w:pPr>
              <w:jc w:val="both"/>
              <w:rPr>
                <w:del w:id="4404" w:author="Eva Skýbová" w:date="2024-05-15T10:09:00Z"/>
                <w:b/>
              </w:rPr>
            </w:pPr>
            <w:del w:id="4405" w:author="Eva Skýbová" w:date="2024-05-15T10:09:00Z">
              <w:r w:rsidDel="004179F3">
                <w:rPr>
                  <w:b/>
                </w:rPr>
                <w:delText>Jméno a příjmení</w:delText>
              </w:r>
            </w:del>
          </w:p>
        </w:tc>
        <w:tc>
          <w:tcPr>
            <w:tcW w:w="4536" w:type="dxa"/>
            <w:gridSpan w:val="8"/>
            <w:tcBorders>
              <w:top w:val="single" w:sz="4" w:space="0" w:color="auto"/>
              <w:left w:val="single" w:sz="4" w:space="0" w:color="auto"/>
              <w:bottom w:val="single" w:sz="4" w:space="0" w:color="auto"/>
              <w:right w:val="single" w:sz="4" w:space="0" w:color="auto"/>
            </w:tcBorders>
          </w:tcPr>
          <w:p w14:paraId="4666A22B" w14:textId="1BA9DEAA" w:rsidR="00FD3188" w:rsidRPr="004048BB" w:rsidDel="004179F3" w:rsidRDefault="00FD3188" w:rsidP="000B5951">
            <w:pPr>
              <w:jc w:val="both"/>
              <w:rPr>
                <w:del w:id="4406" w:author="Eva Skýbová" w:date="2024-05-15T10:09:00Z"/>
                <w:b/>
              </w:rPr>
            </w:pPr>
            <w:del w:id="4407" w:author="Eva Skýbová" w:date="2024-05-15T10:09:00Z">
              <w:r w:rsidRPr="004048BB" w:rsidDel="004179F3">
                <w:rPr>
                  <w:b/>
                </w:rPr>
                <w:delText>Dušan Vičar</w:delText>
              </w:r>
            </w:del>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A681A25" w14:textId="5ECFD422" w:rsidR="00FD3188" w:rsidDel="004179F3" w:rsidRDefault="00FD3188" w:rsidP="000B5951">
            <w:pPr>
              <w:jc w:val="both"/>
              <w:rPr>
                <w:del w:id="4408" w:author="Eva Skýbová" w:date="2024-05-15T10:09:00Z"/>
                <w:b/>
              </w:rPr>
            </w:pPr>
            <w:del w:id="4409" w:author="Eva Skýbová" w:date="2024-05-15T10:09:00Z">
              <w:r w:rsidDel="004179F3">
                <w:rPr>
                  <w:b/>
                </w:rPr>
                <w:delText>Tituly</w:delText>
              </w:r>
            </w:del>
          </w:p>
        </w:tc>
        <w:tc>
          <w:tcPr>
            <w:tcW w:w="2096" w:type="dxa"/>
            <w:gridSpan w:val="5"/>
            <w:tcBorders>
              <w:top w:val="single" w:sz="4" w:space="0" w:color="auto"/>
              <w:left w:val="single" w:sz="4" w:space="0" w:color="auto"/>
              <w:bottom w:val="single" w:sz="4" w:space="0" w:color="auto"/>
              <w:right w:val="single" w:sz="4" w:space="0" w:color="auto"/>
            </w:tcBorders>
          </w:tcPr>
          <w:p w14:paraId="36BFE511" w14:textId="6609F4EA" w:rsidR="00FD3188" w:rsidDel="004179F3" w:rsidRDefault="00FD3188" w:rsidP="000B5951">
            <w:pPr>
              <w:jc w:val="both"/>
              <w:rPr>
                <w:del w:id="4410" w:author="Eva Skýbová" w:date="2024-05-15T10:09:00Z"/>
              </w:rPr>
            </w:pPr>
            <w:del w:id="4411" w:author="Eva Skýbová" w:date="2024-05-15T10:09:00Z">
              <w:r w:rsidDel="004179F3">
                <w:delText>prof., Ing., CSc.</w:delText>
              </w:r>
            </w:del>
          </w:p>
        </w:tc>
      </w:tr>
      <w:tr w:rsidR="00FD3188" w:rsidDel="004179F3" w14:paraId="6BD491DA" w14:textId="73D1978F" w:rsidTr="000B5951">
        <w:trPr>
          <w:del w:id="4412" w:author="Eva Skýbová" w:date="2024-05-15T10:0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DB8D84A" w14:textId="1F4AFE35" w:rsidR="00FD3188" w:rsidDel="004179F3" w:rsidRDefault="00FD3188" w:rsidP="000B5951">
            <w:pPr>
              <w:jc w:val="both"/>
              <w:rPr>
                <w:del w:id="4413" w:author="Eva Skýbová" w:date="2024-05-15T10:09:00Z"/>
                <w:b/>
              </w:rPr>
            </w:pPr>
            <w:del w:id="4414" w:author="Eva Skýbová" w:date="2024-05-15T10:09:00Z">
              <w:r w:rsidDel="004179F3">
                <w:rPr>
                  <w:b/>
                </w:rPr>
                <w:delText>Rok narození</w:delText>
              </w:r>
            </w:del>
          </w:p>
        </w:tc>
        <w:tc>
          <w:tcPr>
            <w:tcW w:w="829" w:type="dxa"/>
            <w:gridSpan w:val="2"/>
            <w:tcBorders>
              <w:top w:val="single" w:sz="4" w:space="0" w:color="auto"/>
              <w:left w:val="single" w:sz="4" w:space="0" w:color="auto"/>
              <w:bottom w:val="single" w:sz="4" w:space="0" w:color="auto"/>
              <w:right w:val="single" w:sz="4" w:space="0" w:color="auto"/>
            </w:tcBorders>
          </w:tcPr>
          <w:p w14:paraId="774E5563" w14:textId="1B06FF1D" w:rsidR="00FD3188" w:rsidDel="004179F3" w:rsidRDefault="00FD3188" w:rsidP="000B5951">
            <w:pPr>
              <w:jc w:val="both"/>
              <w:rPr>
                <w:del w:id="4415" w:author="Eva Skýbová" w:date="2024-05-15T10:09:00Z"/>
              </w:rPr>
            </w:pPr>
            <w:del w:id="4416" w:author="Eva Skýbová" w:date="2024-05-15T10:09:00Z">
              <w:r w:rsidDel="004179F3">
                <w:delText>1953</w:delText>
              </w:r>
            </w:del>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32EB43F" w14:textId="7675B66D" w:rsidR="00FD3188" w:rsidDel="004179F3" w:rsidRDefault="00FD3188" w:rsidP="000B5951">
            <w:pPr>
              <w:jc w:val="both"/>
              <w:rPr>
                <w:del w:id="4417" w:author="Eva Skýbová" w:date="2024-05-15T10:09:00Z"/>
                <w:b/>
              </w:rPr>
            </w:pPr>
            <w:del w:id="4418" w:author="Eva Skýbová" w:date="2024-05-15T10:09:00Z">
              <w:r w:rsidDel="004179F3">
                <w:rPr>
                  <w:b/>
                </w:rPr>
                <w:delText>typ vztahu k VŠ</w:delText>
              </w:r>
            </w:del>
          </w:p>
        </w:tc>
        <w:tc>
          <w:tcPr>
            <w:tcW w:w="992" w:type="dxa"/>
            <w:gridSpan w:val="4"/>
            <w:tcBorders>
              <w:top w:val="single" w:sz="4" w:space="0" w:color="auto"/>
              <w:left w:val="single" w:sz="4" w:space="0" w:color="auto"/>
              <w:bottom w:val="single" w:sz="4" w:space="0" w:color="auto"/>
              <w:right w:val="single" w:sz="4" w:space="0" w:color="auto"/>
            </w:tcBorders>
          </w:tcPr>
          <w:p w14:paraId="01C5A357" w14:textId="582C1892" w:rsidR="00FD3188" w:rsidRPr="004048BB" w:rsidDel="004179F3" w:rsidRDefault="00FD3188" w:rsidP="000B5951">
            <w:pPr>
              <w:jc w:val="both"/>
              <w:rPr>
                <w:del w:id="4419" w:author="Eva Skýbová" w:date="2024-05-15T10:09:00Z"/>
                <w:i/>
              </w:rPr>
            </w:pPr>
            <w:del w:id="4420" w:author="Eva Skýbová" w:date="2024-05-15T10:09:00Z">
              <w:r w:rsidDel="004179F3">
                <w:delText xml:space="preserve"> </w:delText>
              </w:r>
              <w:r w:rsidRPr="004048BB" w:rsidDel="004179F3">
                <w:rPr>
                  <w:i/>
                </w:rPr>
                <w:delText>pp</w:delText>
              </w:r>
              <w:r w:rsidDel="004179F3">
                <w:rPr>
                  <w:i/>
                </w:rPr>
                <w:delText>.</w:delText>
              </w:r>
            </w:del>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17FAE7" w14:textId="2EB775BA" w:rsidR="00FD3188" w:rsidDel="004179F3" w:rsidRDefault="00FD3188" w:rsidP="000B5951">
            <w:pPr>
              <w:jc w:val="both"/>
              <w:rPr>
                <w:del w:id="4421" w:author="Eva Skýbová" w:date="2024-05-15T10:09:00Z"/>
                <w:b/>
              </w:rPr>
            </w:pPr>
            <w:del w:id="4422" w:author="Eva Skýbová" w:date="2024-05-15T10:09:00Z">
              <w:r w:rsidDel="004179F3">
                <w:rPr>
                  <w:b/>
                </w:rPr>
                <w:delText>rozsah</w:delText>
              </w:r>
            </w:del>
          </w:p>
        </w:tc>
        <w:tc>
          <w:tcPr>
            <w:tcW w:w="709" w:type="dxa"/>
            <w:tcBorders>
              <w:top w:val="single" w:sz="4" w:space="0" w:color="auto"/>
              <w:left w:val="single" w:sz="4" w:space="0" w:color="auto"/>
              <w:bottom w:val="single" w:sz="4" w:space="0" w:color="auto"/>
              <w:right w:val="single" w:sz="4" w:space="0" w:color="auto"/>
            </w:tcBorders>
          </w:tcPr>
          <w:p w14:paraId="31012F89" w14:textId="4F2C2E7F" w:rsidR="00FD3188" w:rsidDel="004179F3" w:rsidRDefault="00FD3188" w:rsidP="000B5951">
            <w:pPr>
              <w:jc w:val="both"/>
              <w:rPr>
                <w:del w:id="4423" w:author="Eva Skýbová" w:date="2024-05-15T10:09:00Z"/>
              </w:rPr>
            </w:pPr>
            <w:del w:id="4424" w:author="Eva Skýbová" w:date="2024-05-15T10:09:00Z">
              <w:r w:rsidDel="004179F3">
                <w:delText xml:space="preserve">40 </w:delText>
              </w:r>
            </w:del>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896D6B" w14:textId="6D009460" w:rsidR="00FD3188" w:rsidDel="004179F3" w:rsidRDefault="00FD3188" w:rsidP="000B5951">
            <w:pPr>
              <w:jc w:val="both"/>
              <w:rPr>
                <w:del w:id="4425" w:author="Eva Skýbová" w:date="2024-05-15T10:09:00Z"/>
                <w:b/>
              </w:rPr>
            </w:pPr>
            <w:del w:id="4426" w:author="Eva Skýbová" w:date="2024-05-15T10:09:00Z">
              <w:r w:rsidDel="004179F3">
                <w:rPr>
                  <w:b/>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tcPr>
          <w:p w14:paraId="543762C2" w14:textId="4A4929B3" w:rsidR="00FD3188" w:rsidDel="004179F3" w:rsidRDefault="00FD3188" w:rsidP="000B5951">
            <w:pPr>
              <w:jc w:val="both"/>
              <w:rPr>
                <w:del w:id="4427" w:author="Eva Skýbová" w:date="2024-05-15T10:09:00Z"/>
              </w:rPr>
            </w:pPr>
            <w:del w:id="4428" w:author="Eva Skýbová" w:date="2024-05-15T10:09:00Z">
              <w:r w:rsidDel="004179F3">
                <w:delText>N</w:delText>
              </w:r>
            </w:del>
          </w:p>
        </w:tc>
      </w:tr>
      <w:tr w:rsidR="00FD3188" w:rsidDel="004179F3" w14:paraId="7F06A118" w14:textId="0519436D" w:rsidTr="000B5951">
        <w:trPr>
          <w:del w:id="4429" w:author="Eva Skýbová" w:date="2024-05-15T10:09:00Z"/>
        </w:trPr>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4EC4F2E" w14:textId="4AB0397E" w:rsidR="00FD3188" w:rsidDel="004179F3" w:rsidRDefault="00FD3188" w:rsidP="000B5951">
            <w:pPr>
              <w:jc w:val="both"/>
              <w:rPr>
                <w:del w:id="4430" w:author="Eva Skýbová" w:date="2024-05-15T10:09:00Z"/>
                <w:b/>
              </w:rPr>
            </w:pPr>
            <w:del w:id="4431" w:author="Eva Skýbová" w:date="2024-05-15T10:09:00Z">
              <w:r w:rsidDel="004179F3">
                <w:rPr>
                  <w:b/>
                </w:rPr>
                <w:delText>Typ vztahu na součásti VŠ, která uskutečňuje st. program</w:delText>
              </w:r>
            </w:del>
          </w:p>
        </w:tc>
        <w:tc>
          <w:tcPr>
            <w:tcW w:w="992" w:type="dxa"/>
            <w:gridSpan w:val="4"/>
            <w:tcBorders>
              <w:top w:val="single" w:sz="4" w:space="0" w:color="auto"/>
              <w:left w:val="single" w:sz="4" w:space="0" w:color="auto"/>
              <w:bottom w:val="single" w:sz="4" w:space="0" w:color="auto"/>
              <w:right w:val="single" w:sz="4" w:space="0" w:color="auto"/>
            </w:tcBorders>
          </w:tcPr>
          <w:p w14:paraId="08A682A3" w14:textId="4F297AC4" w:rsidR="00FD3188" w:rsidRPr="004048BB" w:rsidDel="004179F3" w:rsidRDefault="00FD3188" w:rsidP="000B5951">
            <w:pPr>
              <w:jc w:val="both"/>
              <w:rPr>
                <w:del w:id="4432" w:author="Eva Skýbová" w:date="2024-05-15T10:09:00Z"/>
                <w:i/>
              </w:rPr>
            </w:pPr>
            <w:del w:id="4433" w:author="Eva Skýbová" w:date="2024-05-15T10:09:00Z">
              <w:r w:rsidRPr="004048BB" w:rsidDel="004179F3">
                <w:rPr>
                  <w:i/>
                </w:rPr>
                <w:delText xml:space="preserve"> pp</w:delText>
              </w:r>
              <w:r w:rsidDel="004179F3">
                <w:rPr>
                  <w:i/>
                </w:rPr>
                <w:delText>.</w:delText>
              </w:r>
            </w:del>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6EE6268" w14:textId="055784E7" w:rsidR="00FD3188" w:rsidDel="004179F3" w:rsidRDefault="00FD3188" w:rsidP="000B5951">
            <w:pPr>
              <w:jc w:val="both"/>
              <w:rPr>
                <w:del w:id="4434" w:author="Eva Skýbová" w:date="2024-05-15T10:09:00Z"/>
                <w:b/>
              </w:rPr>
            </w:pPr>
            <w:del w:id="4435" w:author="Eva Skýbová" w:date="2024-05-15T10:09:00Z">
              <w:r w:rsidDel="004179F3">
                <w:rPr>
                  <w:b/>
                </w:rPr>
                <w:delText>rozsah</w:delText>
              </w:r>
            </w:del>
          </w:p>
        </w:tc>
        <w:tc>
          <w:tcPr>
            <w:tcW w:w="709" w:type="dxa"/>
            <w:tcBorders>
              <w:top w:val="single" w:sz="4" w:space="0" w:color="auto"/>
              <w:left w:val="single" w:sz="4" w:space="0" w:color="auto"/>
              <w:bottom w:val="single" w:sz="4" w:space="0" w:color="auto"/>
              <w:right w:val="single" w:sz="4" w:space="0" w:color="auto"/>
            </w:tcBorders>
          </w:tcPr>
          <w:p w14:paraId="32421CA7" w14:textId="09924147" w:rsidR="00FD3188" w:rsidDel="004179F3" w:rsidRDefault="00FD3188" w:rsidP="000B5951">
            <w:pPr>
              <w:jc w:val="both"/>
              <w:rPr>
                <w:del w:id="4436" w:author="Eva Skýbová" w:date="2024-05-15T10:09:00Z"/>
              </w:rPr>
            </w:pPr>
            <w:del w:id="4437" w:author="Eva Skýbová" w:date="2024-05-15T10:09:00Z">
              <w:r w:rsidDel="004179F3">
                <w:delText>40</w:delText>
              </w:r>
            </w:del>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5209A9" w14:textId="4ADEEC7A" w:rsidR="00FD3188" w:rsidDel="004179F3" w:rsidRDefault="00FD3188" w:rsidP="000B5951">
            <w:pPr>
              <w:jc w:val="both"/>
              <w:rPr>
                <w:del w:id="4438" w:author="Eva Skýbová" w:date="2024-05-15T10:09:00Z"/>
                <w:b/>
              </w:rPr>
            </w:pPr>
            <w:del w:id="4439" w:author="Eva Skýbová" w:date="2024-05-15T10:09:00Z">
              <w:r w:rsidDel="004179F3">
                <w:rPr>
                  <w:b/>
                </w:rPr>
                <w:delText>do kdy</w:delText>
              </w:r>
            </w:del>
          </w:p>
        </w:tc>
        <w:tc>
          <w:tcPr>
            <w:tcW w:w="1387" w:type="dxa"/>
            <w:gridSpan w:val="2"/>
            <w:tcBorders>
              <w:top w:val="single" w:sz="4" w:space="0" w:color="auto"/>
              <w:left w:val="single" w:sz="4" w:space="0" w:color="auto"/>
              <w:bottom w:val="single" w:sz="4" w:space="0" w:color="auto"/>
              <w:right w:val="single" w:sz="4" w:space="0" w:color="auto"/>
            </w:tcBorders>
          </w:tcPr>
          <w:p w14:paraId="3F496DD0" w14:textId="6522DA30" w:rsidR="00FD3188" w:rsidDel="004179F3" w:rsidRDefault="00FD3188" w:rsidP="000B5951">
            <w:pPr>
              <w:jc w:val="both"/>
              <w:rPr>
                <w:del w:id="4440" w:author="Eva Skýbová" w:date="2024-05-15T10:09:00Z"/>
              </w:rPr>
            </w:pPr>
            <w:del w:id="4441" w:author="Eva Skýbová" w:date="2024-05-15T10:09:00Z">
              <w:r w:rsidDel="004179F3">
                <w:delText>N</w:delText>
              </w:r>
            </w:del>
          </w:p>
        </w:tc>
      </w:tr>
      <w:tr w:rsidR="00FD3188" w:rsidDel="004179F3" w14:paraId="72022EDA" w14:textId="039C40D9" w:rsidTr="000B5951">
        <w:trPr>
          <w:del w:id="4442" w:author="Eva Skýbová" w:date="2024-05-15T10:09:00Z"/>
        </w:trPr>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5F226F" w14:textId="0B81969E" w:rsidR="00FD3188" w:rsidDel="004179F3" w:rsidRDefault="00FD3188" w:rsidP="000B5951">
            <w:pPr>
              <w:jc w:val="both"/>
              <w:rPr>
                <w:del w:id="4443" w:author="Eva Skýbová" w:date="2024-05-15T10:09:00Z"/>
              </w:rPr>
            </w:pPr>
            <w:del w:id="4444" w:author="Eva Skýbová" w:date="2024-05-15T10:09:00Z">
              <w:r w:rsidDel="004179F3">
                <w:rPr>
                  <w:b/>
                </w:rPr>
                <w:delText>Další současná působení jako akademický pracovník na jiných VŠ</w:delText>
              </w:r>
            </w:del>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B8DAF6" w14:textId="057BE2ED" w:rsidR="00FD3188" w:rsidDel="004179F3" w:rsidRDefault="00FD3188" w:rsidP="000B5951">
            <w:pPr>
              <w:jc w:val="both"/>
              <w:rPr>
                <w:del w:id="4445" w:author="Eva Skýbová" w:date="2024-05-15T10:09:00Z"/>
                <w:b/>
              </w:rPr>
            </w:pPr>
            <w:del w:id="4446" w:author="Eva Skýbová" w:date="2024-05-15T10:09:00Z">
              <w:r w:rsidDel="004179F3">
                <w:rPr>
                  <w:b/>
                </w:rPr>
                <w:delText>typ prac. vztahu</w:delText>
              </w:r>
            </w:del>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6B4D2A7" w14:textId="7CBD420F" w:rsidR="00FD3188" w:rsidDel="004179F3" w:rsidRDefault="00FD3188" w:rsidP="000B5951">
            <w:pPr>
              <w:jc w:val="both"/>
              <w:rPr>
                <w:del w:id="4447" w:author="Eva Skýbová" w:date="2024-05-15T10:09:00Z"/>
                <w:b/>
              </w:rPr>
            </w:pPr>
            <w:del w:id="4448" w:author="Eva Skýbová" w:date="2024-05-15T10:09:00Z">
              <w:r w:rsidDel="004179F3">
                <w:rPr>
                  <w:b/>
                </w:rPr>
                <w:delText>rozsah</w:delText>
              </w:r>
            </w:del>
          </w:p>
        </w:tc>
      </w:tr>
      <w:tr w:rsidR="00FD3188" w:rsidDel="004179F3" w14:paraId="54E41C3B" w14:textId="32CFE700" w:rsidTr="000B5951">
        <w:trPr>
          <w:del w:id="4449" w:author="Eva Skýbová" w:date="2024-05-15T10:09:00Z"/>
        </w:trPr>
        <w:tc>
          <w:tcPr>
            <w:tcW w:w="6060" w:type="dxa"/>
            <w:gridSpan w:val="8"/>
            <w:tcBorders>
              <w:top w:val="single" w:sz="4" w:space="0" w:color="auto"/>
              <w:left w:val="single" w:sz="4" w:space="0" w:color="auto"/>
              <w:bottom w:val="single" w:sz="4" w:space="0" w:color="auto"/>
              <w:right w:val="single" w:sz="4" w:space="0" w:color="auto"/>
            </w:tcBorders>
          </w:tcPr>
          <w:p w14:paraId="58CC4765" w14:textId="1C708100" w:rsidR="00FD3188" w:rsidDel="004179F3" w:rsidRDefault="00FD3188" w:rsidP="000B5951">
            <w:pPr>
              <w:jc w:val="both"/>
              <w:rPr>
                <w:del w:id="4450" w:author="Eva Skýbová" w:date="2024-05-15T10:09:00Z"/>
              </w:rPr>
            </w:pPr>
            <w:del w:id="4451" w:author="Eva Skýbová" w:date="2024-05-15T10:09:00Z">
              <w:r w:rsidDel="004179F3">
                <w:delText>Masarykova univerzita</w:delText>
              </w:r>
            </w:del>
          </w:p>
        </w:tc>
        <w:tc>
          <w:tcPr>
            <w:tcW w:w="1703" w:type="dxa"/>
            <w:gridSpan w:val="2"/>
            <w:tcBorders>
              <w:top w:val="single" w:sz="4" w:space="0" w:color="auto"/>
              <w:left w:val="single" w:sz="4" w:space="0" w:color="auto"/>
              <w:bottom w:val="single" w:sz="4" w:space="0" w:color="auto"/>
              <w:right w:val="single" w:sz="4" w:space="0" w:color="auto"/>
            </w:tcBorders>
          </w:tcPr>
          <w:p w14:paraId="2FDBE49B" w14:textId="78CE5137" w:rsidR="00FD3188" w:rsidRPr="004048BB" w:rsidDel="004179F3" w:rsidRDefault="00FD3188" w:rsidP="000B5951">
            <w:pPr>
              <w:jc w:val="both"/>
              <w:rPr>
                <w:del w:id="4452" w:author="Eva Skýbová" w:date="2024-05-15T10:09:00Z"/>
                <w:i/>
              </w:rPr>
            </w:pPr>
            <w:del w:id="4453" w:author="Eva Skýbová" w:date="2024-05-15T10:09:00Z">
              <w:r w:rsidDel="004179F3">
                <w:delText xml:space="preserve"> </w:delText>
              </w:r>
              <w:r w:rsidRPr="004048BB" w:rsidDel="004179F3">
                <w:rPr>
                  <w:i/>
                </w:rPr>
                <w:delText>pp</w:delText>
              </w:r>
            </w:del>
          </w:p>
        </w:tc>
        <w:tc>
          <w:tcPr>
            <w:tcW w:w="2096" w:type="dxa"/>
            <w:gridSpan w:val="5"/>
            <w:tcBorders>
              <w:top w:val="single" w:sz="4" w:space="0" w:color="auto"/>
              <w:left w:val="single" w:sz="4" w:space="0" w:color="auto"/>
              <w:bottom w:val="single" w:sz="4" w:space="0" w:color="auto"/>
              <w:right w:val="single" w:sz="4" w:space="0" w:color="auto"/>
            </w:tcBorders>
          </w:tcPr>
          <w:p w14:paraId="21DDCBE7" w14:textId="1E0EA4AB" w:rsidR="00FD3188" w:rsidDel="004179F3" w:rsidRDefault="00FD3188" w:rsidP="000B5951">
            <w:pPr>
              <w:jc w:val="both"/>
              <w:rPr>
                <w:del w:id="4454" w:author="Eva Skýbová" w:date="2024-05-15T10:09:00Z"/>
              </w:rPr>
            </w:pPr>
            <w:del w:id="4455" w:author="Eva Skýbová" w:date="2024-05-15T10:09:00Z">
              <w:r w:rsidDel="004179F3">
                <w:delText>8</w:delText>
              </w:r>
            </w:del>
          </w:p>
        </w:tc>
      </w:tr>
      <w:tr w:rsidR="00FD3188" w:rsidDel="004179F3" w14:paraId="7F834074" w14:textId="24DB1687" w:rsidTr="000B5951">
        <w:trPr>
          <w:del w:id="4456" w:author="Eva Skýbová" w:date="2024-05-15T10:09:00Z"/>
        </w:trPr>
        <w:tc>
          <w:tcPr>
            <w:tcW w:w="6060" w:type="dxa"/>
            <w:gridSpan w:val="8"/>
            <w:tcBorders>
              <w:top w:val="single" w:sz="4" w:space="0" w:color="auto"/>
              <w:left w:val="single" w:sz="4" w:space="0" w:color="auto"/>
              <w:bottom w:val="single" w:sz="4" w:space="0" w:color="auto"/>
              <w:right w:val="single" w:sz="4" w:space="0" w:color="auto"/>
            </w:tcBorders>
          </w:tcPr>
          <w:p w14:paraId="4E1BEFEE" w14:textId="6CDDAB49" w:rsidR="00FD3188" w:rsidDel="004179F3" w:rsidRDefault="00FD3188" w:rsidP="000B5951">
            <w:pPr>
              <w:jc w:val="both"/>
              <w:rPr>
                <w:del w:id="4457" w:author="Eva Skýbová" w:date="2024-05-15T10:09:00Z"/>
              </w:rPr>
            </w:pPr>
          </w:p>
        </w:tc>
        <w:tc>
          <w:tcPr>
            <w:tcW w:w="1703" w:type="dxa"/>
            <w:gridSpan w:val="2"/>
            <w:tcBorders>
              <w:top w:val="single" w:sz="4" w:space="0" w:color="auto"/>
              <w:left w:val="single" w:sz="4" w:space="0" w:color="auto"/>
              <w:bottom w:val="single" w:sz="4" w:space="0" w:color="auto"/>
              <w:right w:val="single" w:sz="4" w:space="0" w:color="auto"/>
            </w:tcBorders>
          </w:tcPr>
          <w:p w14:paraId="20D057E7" w14:textId="0F0109E1" w:rsidR="00FD3188" w:rsidDel="004179F3" w:rsidRDefault="00FD3188" w:rsidP="000B5951">
            <w:pPr>
              <w:jc w:val="both"/>
              <w:rPr>
                <w:del w:id="4458" w:author="Eva Skýbová" w:date="2024-05-15T10:09:00Z"/>
              </w:rPr>
            </w:pPr>
          </w:p>
        </w:tc>
        <w:tc>
          <w:tcPr>
            <w:tcW w:w="2096" w:type="dxa"/>
            <w:gridSpan w:val="5"/>
            <w:tcBorders>
              <w:top w:val="single" w:sz="4" w:space="0" w:color="auto"/>
              <w:left w:val="single" w:sz="4" w:space="0" w:color="auto"/>
              <w:bottom w:val="single" w:sz="4" w:space="0" w:color="auto"/>
              <w:right w:val="single" w:sz="4" w:space="0" w:color="auto"/>
            </w:tcBorders>
          </w:tcPr>
          <w:p w14:paraId="73C8F59B" w14:textId="35E4C80B" w:rsidR="00FD3188" w:rsidDel="004179F3" w:rsidRDefault="00FD3188" w:rsidP="000B5951">
            <w:pPr>
              <w:jc w:val="both"/>
              <w:rPr>
                <w:del w:id="4459" w:author="Eva Skýbová" w:date="2024-05-15T10:09:00Z"/>
              </w:rPr>
            </w:pPr>
          </w:p>
        </w:tc>
      </w:tr>
      <w:tr w:rsidR="00FD3188" w:rsidDel="004179F3" w14:paraId="3AB52A76" w14:textId="2919D3F1" w:rsidTr="000B5951">
        <w:trPr>
          <w:del w:id="4460"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4C99CD" w14:textId="77704527" w:rsidR="00FD3188" w:rsidDel="004179F3" w:rsidRDefault="00FD3188" w:rsidP="000B5951">
            <w:pPr>
              <w:jc w:val="both"/>
              <w:rPr>
                <w:del w:id="4461" w:author="Eva Skýbová" w:date="2024-05-15T10:09:00Z"/>
              </w:rPr>
            </w:pPr>
            <w:del w:id="4462" w:author="Eva Skýbová" w:date="2024-05-15T10:09:00Z">
              <w:r w:rsidDel="004179F3">
                <w:rPr>
                  <w:b/>
                </w:rPr>
                <w:delText>Předměty příslušného studijního programu a způsob zapojení do jejich výuky, příp. další zapojení do uskutečňování studijního programu</w:delText>
              </w:r>
            </w:del>
          </w:p>
        </w:tc>
      </w:tr>
      <w:tr w:rsidR="00FD3188" w:rsidDel="004179F3" w14:paraId="33E2A8AE" w14:textId="7A5CC2ED" w:rsidTr="000B5951">
        <w:trPr>
          <w:trHeight w:val="1118"/>
          <w:del w:id="4463" w:author="Eva Skýbová" w:date="2024-05-15T10:09:00Z"/>
        </w:trPr>
        <w:tc>
          <w:tcPr>
            <w:tcW w:w="9859" w:type="dxa"/>
            <w:gridSpan w:val="15"/>
            <w:tcBorders>
              <w:top w:val="nil"/>
              <w:left w:val="single" w:sz="4" w:space="0" w:color="auto"/>
              <w:bottom w:val="single" w:sz="4" w:space="0" w:color="auto"/>
              <w:right w:val="single" w:sz="4" w:space="0" w:color="auto"/>
            </w:tcBorders>
          </w:tcPr>
          <w:p w14:paraId="532AB44D" w14:textId="02B17E9C" w:rsidR="00FD3188" w:rsidDel="004179F3" w:rsidRDefault="00FD3188" w:rsidP="000B5951">
            <w:pPr>
              <w:jc w:val="both"/>
              <w:rPr>
                <w:del w:id="4464" w:author="Eva Skýbová" w:date="2024-05-15T10:09:00Z"/>
              </w:rPr>
            </w:pPr>
            <w:del w:id="4465" w:author="Eva Skýbová" w:date="2024-05-15T10:09:00Z">
              <w:r w:rsidDel="004179F3">
                <w:delText>Mass Destruction Weapons Protection – garant (100 %), přednášející (100 %)</w:delText>
              </w:r>
            </w:del>
          </w:p>
          <w:p w14:paraId="2853DA19" w14:textId="6E52D25A" w:rsidR="00FD3188" w:rsidDel="004179F3" w:rsidRDefault="00FD3188" w:rsidP="000B5951">
            <w:pPr>
              <w:jc w:val="both"/>
              <w:rPr>
                <w:del w:id="4466" w:author="Eva Skýbová" w:date="2024-05-15T10:09:00Z"/>
              </w:rPr>
            </w:pPr>
          </w:p>
        </w:tc>
      </w:tr>
      <w:tr w:rsidR="00FD3188" w:rsidDel="004179F3" w14:paraId="29171424" w14:textId="79FFF17E" w:rsidTr="000B5951">
        <w:trPr>
          <w:trHeight w:val="340"/>
          <w:del w:id="4467" w:author="Eva Skýbová" w:date="2024-05-15T10:09:00Z"/>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96DEC83" w14:textId="53AEF528" w:rsidR="00FD3188" w:rsidDel="004179F3" w:rsidRDefault="00FD3188" w:rsidP="000B5951">
            <w:pPr>
              <w:jc w:val="both"/>
              <w:rPr>
                <w:del w:id="4468" w:author="Eva Skýbová" w:date="2024-05-15T10:09:00Z"/>
                <w:b/>
              </w:rPr>
            </w:pPr>
            <w:del w:id="4469" w:author="Eva Skýbová" w:date="2024-05-15T10:09:00Z">
              <w:r w:rsidDel="004179F3">
                <w:rPr>
                  <w:b/>
                </w:rPr>
                <w:delText>Zapojení do výuky v dalších studijních programech na téže vysoké škole (pouze u garantů ZT a PZ předmětů)</w:delText>
              </w:r>
            </w:del>
          </w:p>
        </w:tc>
      </w:tr>
      <w:tr w:rsidR="00FD3188" w:rsidDel="004179F3" w14:paraId="13B1E9A6" w14:textId="43FFB12B" w:rsidTr="000B5951">
        <w:trPr>
          <w:trHeight w:val="340"/>
          <w:del w:id="4470" w:author="Eva Skýbová" w:date="2024-05-15T10:09:00Z"/>
        </w:trPr>
        <w:tc>
          <w:tcPr>
            <w:tcW w:w="2802" w:type="dxa"/>
            <w:gridSpan w:val="2"/>
            <w:tcBorders>
              <w:top w:val="nil"/>
              <w:left w:val="single" w:sz="4" w:space="0" w:color="auto"/>
              <w:bottom w:val="single" w:sz="4" w:space="0" w:color="auto"/>
              <w:right w:val="single" w:sz="4" w:space="0" w:color="auto"/>
            </w:tcBorders>
            <w:hideMark/>
          </w:tcPr>
          <w:p w14:paraId="756C658B" w14:textId="6AE0798A" w:rsidR="00FD3188" w:rsidDel="004179F3" w:rsidRDefault="00FD3188" w:rsidP="000B5951">
            <w:pPr>
              <w:jc w:val="both"/>
              <w:rPr>
                <w:del w:id="4471" w:author="Eva Skýbová" w:date="2024-05-15T10:09:00Z"/>
                <w:b/>
              </w:rPr>
            </w:pPr>
            <w:del w:id="4472" w:author="Eva Skýbová" w:date="2024-05-15T10:09:00Z">
              <w:r w:rsidDel="004179F3">
                <w:rPr>
                  <w:b/>
                </w:rPr>
                <w:delText>Název studijního předmětu</w:delText>
              </w:r>
            </w:del>
          </w:p>
        </w:tc>
        <w:tc>
          <w:tcPr>
            <w:tcW w:w="2409" w:type="dxa"/>
            <w:gridSpan w:val="3"/>
            <w:tcBorders>
              <w:top w:val="nil"/>
              <w:left w:val="single" w:sz="4" w:space="0" w:color="auto"/>
              <w:bottom w:val="single" w:sz="4" w:space="0" w:color="auto"/>
              <w:right w:val="single" w:sz="4" w:space="0" w:color="auto"/>
            </w:tcBorders>
            <w:hideMark/>
          </w:tcPr>
          <w:p w14:paraId="5A8075BD" w14:textId="40A38C42" w:rsidR="00FD3188" w:rsidDel="004179F3" w:rsidRDefault="00FD3188" w:rsidP="000B5951">
            <w:pPr>
              <w:jc w:val="both"/>
              <w:rPr>
                <w:del w:id="4473" w:author="Eva Skýbová" w:date="2024-05-15T10:09:00Z"/>
                <w:b/>
              </w:rPr>
            </w:pPr>
            <w:del w:id="4474" w:author="Eva Skýbová" w:date="2024-05-15T10:09:00Z">
              <w:r w:rsidDel="004179F3">
                <w:rPr>
                  <w:b/>
                </w:rPr>
                <w:delText>Název studijního programu</w:delText>
              </w:r>
            </w:del>
          </w:p>
        </w:tc>
        <w:tc>
          <w:tcPr>
            <w:tcW w:w="567" w:type="dxa"/>
            <w:gridSpan w:val="2"/>
            <w:tcBorders>
              <w:top w:val="nil"/>
              <w:left w:val="single" w:sz="4" w:space="0" w:color="auto"/>
              <w:bottom w:val="single" w:sz="4" w:space="0" w:color="auto"/>
              <w:right w:val="single" w:sz="4" w:space="0" w:color="auto"/>
            </w:tcBorders>
            <w:hideMark/>
          </w:tcPr>
          <w:p w14:paraId="0D31B166" w14:textId="5D4893D2" w:rsidR="00FD3188" w:rsidDel="004179F3" w:rsidRDefault="00FD3188" w:rsidP="000B5951">
            <w:pPr>
              <w:jc w:val="both"/>
              <w:rPr>
                <w:del w:id="4475" w:author="Eva Skýbová" w:date="2024-05-15T10:09:00Z"/>
                <w:b/>
              </w:rPr>
            </w:pPr>
            <w:del w:id="4476" w:author="Eva Skýbová" w:date="2024-05-15T10:09:00Z">
              <w:r w:rsidDel="004179F3">
                <w:rPr>
                  <w:b/>
                </w:rPr>
                <w:delText>Sem.</w:delText>
              </w:r>
            </w:del>
          </w:p>
        </w:tc>
        <w:tc>
          <w:tcPr>
            <w:tcW w:w="2109" w:type="dxa"/>
            <w:gridSpan w:val="5"/>
            <w:tcBorders>
              <w:top w:val="nil"/>
              <w:left w:val="single" w:sz="4" w:space="0" w:color="auto"/>
              <w:bottom w:val="single" w:sz="4" w:space="0" w:color="auto"/>
              <w:right w:val="single" w:sz="4" w:space="0" w:color="auto"/>
            </w:tcBorders>
            <w:hideMark/>
          </w:tcPr>
          <w:p w14:paraId="466F5272" w14:textId="445BC2F2" w:rsidR="00FD3188" w:rsidDel="004179F3" w:rsidRDefault="00FD3188" w:rsidP="000B5951">
            <w:pPr>
              <w:jc w:val="both"/>
              <w:rPr>
                <w:del w:id="4477" w:author="Eva Skýbová" w:date="2024-05-15T10:09:00Z"/>
                <w:b/>
              </w:rPr>
            </w:pPr>
            <w:del w:id="4478" w:author="Eva Skýbová" w:date="2024-05-15T10:09:00Z">
              <w:r w:rsidDel="004179F3">
                <w:rPr>
                  <w:b/>
                </w:rPr>
                <w:delText>Role ve výuce daného předmětu</w:delText>
              </w:r>
            </w:del>
          </w:p>
        </w:tc>
        <w:tc>
          <w:tcPr>
            <w:tcW w:w="1972" w:type="dxa"/>
            <w:gridSpan w:val="3"/>
            <w:tcBorders>
              <w:top w:val="nil"/>
              <w:left w:val="single" w:sz="4" w:space="0" w:color="auto"/>
              <w:bottom w:val="single" w:sz="4" w:space="0" w:color="auto"/>
              <w:right w:val="single" w:sz="4" w:space="0" w:color="auto"/>
            </w:tcBorders>
            <w:hideMark/>
          </w:tcPr>
          <w:p w14:paraId="37BAC8B0" w14:textId="07A0EF0E" w:rsidR="00FD3188" w:rsidDel="004179F3" w:rsidRDefault="00FD3188" w:rsidP="000B5951">
            <w:pPr>
              <w:jc w:val="both"/>
              <w:rPr>
                <w:del w:id="4479" w:author="Eva Skýbová" w:date="2024-05-15T10:09:00Z"/>
                <w:b/>
              </w:rPr>
            </w:pPr>
            <w:del w:id="4480" w:author="Eva Skýbová" w:date="2024-05-15T10:09:00Z">
              <w:r w:rsidDel="004179F3">
                <w:rPr>
                  <w:b/>
                </w:rPr>
                <w:delText>(</w:delText>
              </w:r>
              <w:r w:rsidDel="004179F3">
                <w:rPr>
                  <w:b/>
                  <w:i/>
                  <w:iCs/>
                </w:rPr>
                <w:delText>nepovinný údaj</w:delText>
              </w:r>
              <w:r w:rsidDel="004179F3">
                <w:rPr>
                  <w:b/>
                </w:rPr>
                <w:delText>) Počet hodin za semestr</w:delText>
              </w:r>
            </w:del>
          </w:p>
        </w:tc>
      </w:tr>
      <w:tr w:rsidR="00FD3188" w:rsidDel="004179F3" w14:paraId="7B8994E5" w14:textId="234B019C" w:rsidTr="000B5951">
        <w:trPr>
          <w:trHeight w:val="285"/>
          <w:del w:id="4481" w:author="Eva Skýbová" w:date="2024-05-15T10:09:00Z"/>
        </w:trPr>
        <w:tc>
          <w:tcPr>
            <w:tcW w:w="2802" w:type="dxa"/>
            <w:gridSpan w:val="2"/>
            <w:tcBorders>
              <w:top w:val="nil"/>
              <w:left w:val="single" w:sz="4" w:space="0" w:color="auto"/>
              <w:bottom w:val="single" w:sz="4" w:space="0" w:color="auto"/>
              <w:right w:val="single" w:sz="4" w:space="0" w:color="auto"/>
            </w:tcBorders>
          </w:tcPr>
          <w:p w14:paraId="2B5D3363" w14:textId="433CAA98" w:rsidR="00FD3188" w:rsidRPr="00767D07" w:rsidDel="004179F3" w:rsidRDefault="00FD3188" w:rsidP="000B5951">
            <w:pPr>
              <w:jc w:val="both"/>
              <w:rPr>
                <w:del w:id="4482" w:author="Eva Skýbová" w:date="2024-05-15T10:09:00Z"/>
              </w:rPr>
            </w:pPr>
          </w:p>
        </w:tc>
        <w:tc>
          <w:tcPr>
            <w:tcW w:w="2409" w:type="dxa"/>
            <w:gridSpan w:val="3"/>
            <w:tcBorders>
              <w:top w:val="nil"/>
              <w:left w:val="single" w:sz="4" w:space="0" w:color="auto"/>
              <w:bottom w:val="single" w:sz="4" w:space="0" w:color="auto"/>
              <w:right w:val="single" w:sz="4" w:space="0" w:color="auto"/>
            </w:tcBorders>
          </w:tcPr>
          <w:p w14:paraId="31892BA4" w14:textId="0969593F" w:rsidR="00FD3188" w:rsidRPr="00767D07" w:rsidDel="004179F3" w:rsidRDefault="00FD3188" w:rsidP="000B5951">
            <w:pPr>
              <w:jc w:val="both"/>
              <w:rPr>
                <w:del w:id="4483" w:author="Eva Skýbová" w:date="2024-05-15T10:09:00Z"/>
              </w:rPr>
            </w:pPr>
          </w:p>
        </w:tc>
        <w:tc>
          <w:tcPr>
            <w:tcW w:w="567" w:type="dxa"/>
            <w:gridSpan w:val="2"/>
            <w:tcBorders>
              <w:top w:val="nil"/>
              <w:left w:val="single" w:sz="4" w:space="0" w:color="auto"/>
              <w:bottom w:val="single" w:sz="4" w:space="0" w:color="auto"/>
              <w:right w:val="single" w:sz="4" w:space="0" w:color="auto"/>
            </w:tcBorders>
          </w:tcPr>
          <w:p w14:paraId="765C01C6" w14:textId="29917910" w:rsidR="00FD3188" w:rsidRPr="00767D07" w:rsidDel="004179F3" w:rsidRDefault="00FD3188" w:rsidP="000B5951">
            <w:pPr>
              <w:jc w:val="both"/>
              <w:rPr>
                <w:del w:id="4484" w:author="Eva Skýbová" w:date="2024-05-15T10:09:00Z"/>
              </w:rPr>
            </w:pPr>
          </w:p>
        </w:tc>
        <w:tc>
          <w:tcPr>
            <w:tcW w:w="2109" w:type="dxa"/>
            <w:gridSpan w:val="5"/>
            <w:tcBorders>
              <w:top w:val="nil"/>
              <w:left w:val="single" w:sz="4" w:space="0" w:color="auto"/>
              <w:bottom w:val="single" w:sz="4" w:space="0" w:color="auto"/>
              <w:right w:val="single" w:sz="4" w:space="0" w:color="auto"/>
            </w:tcBorders>
          </w:tcPr>
          <w:p w14:paraId="42BD08E8" w14:textId="4CDE36F9" w:rsidR="00FD3188" w:rsidRPr="00767D07" w:rsidDel="004179F3" w:rsidRDefault="00FD3188" w:rsidP="000B5951">
            <w:pPr>
              <w:jc w:val="both"/>
              <w:rPr>
                <w:del w:id="4485" w:author="Eva Skýbová" w:date="2024-05-15T10:09:00Z"/>
              </w:rPr>
            </w:pPr>
          </w:p>
        </w:tc>
        <w:tc>
          <w:tcPr>
            <w:tcW w:w="1972" w:type="dxa"/>
            <w:gridSpan w:val="3"/>
            <w:tcBorders>
              <w:top w:val="nil"/>
              <w:left w:val="single" w:sz="4" w:space="0" w:color="auto"/>
              <w:bottom w:val="single" w:sz="4" w:space="0" w:color="auto"/>
              <w:right w:val="single" w:sz="4" w:space="0" w:color="auto"/>
            </w:tcBorders>
          </w:tcPr>
          <w:p w14:paraId="690B8F69" w14:textId="03EFD856" w:rsidR="00FD3188" w:rsidDel="004179F3" w:rsidRDefault="00FD3188" w:rsidP="000B5951">
            <w:pPr>
              <w:jc w:val="both"/>
              <w:rPr>
                <w:del w:id="4486" w:author="Eva Skýbová" w:date="2024-05-15T10:09:00Z"/>
                <w:color w:val="FF0000"/>
              </w:rPr>
            </w:pPr>
          </w:p>
        </w:tc>
      </w:tr>
      <w:tr w:rsidR="00FD3188" w:rsidDel="004179F3" w14:paraId="6F0138A7" w14:textId="3C859D2F" w:rsidTr="000B5951">
        <w:trPr>
          <w:trHeight w:val="284"/>
          <w:del w:id="4487" w:author="Eva Skýbová" w:date="2024-05-15T10:09:00Z"/>
        </w:trPr>
        <w:tc>
          <w:tcPr>
            <w:tcW w:w="2802" w:type="dxa"/>
            <w:gridSpan w:val="2"/>
            <w:tcBorders>
              <w:top w:val="nil"/>
              <w:left w:val="single" w:sz="4" w:space="0" w:color="auto"/>
              <w:bottom w:val="single" w:sz="4" w:space="0" w:color="auto"/>
              <w:right w:val="single" w:sz="4" w:space="0" w:color="auto"/>
            </w:tcBorders>
          </w:tcPr>
          <w:p w14:paraId="682208A7" w14:textId="0F897127" w:rsidR="00FD3188" w:rsidRPr="00767D07" w:rsidDel="004179F3" w:rsidRDefault="00FD3188" w:rsidP="000B5951">
            <w:pPr>
              <w:jc w:val="both"/>
              <w:rPr>
                <w:del w:id="4488" w:author="Eva Skýbová" w:date="2024-05-15T10:09:00Z"/>
              </w:rPr>
            </w:pPr>
          </w:p>
        </w:tc>
        <w:tc>
          <w:tcPr>
            <w:tcW w:w="2409" w:type="dxa"/>
            <w:gridSpan w:val="3"/>
            <w:tcBorders>
              <w:top w:val="nil"/>
              <w:left w:val="single" w:sz="4" w:space="0" w:color="auto"/>
              <w:bottom w:val="single" w:sz="4" w:space="0" w:color="auto"/>
              <w:right w:val="single" w:sz="4" w:space="0" w:color="auto"/>
            </w:tcBorders>
          </w:tcPr>
          <w:p w14:paraId="7CB2EB6C" w14:textId="26C6907A" w:rsidR="00FD3188" w:rsidRPr="00767D07" w:rsidDel="004179F3" w:rsidRDefault="00FD3188" w:rsidP="000B5951">
            <w:pPr>
              <w:jc w:val="both"/>
              <w:rPr>
                <w:del w:id="4489" w:author="Eva Skýbová" w:date="2024-05-15T10:09:00Z"/>
              </w:rPr>
            </w:pPr>
          </w:p>
        </w:tc>
        <w:tc>
          <w:tcPr>
            <w:tcW w:w="567" w:type="dxa"/>
            <w:gridSpan w:val="2"/>
            <w:tcBorders>
              <w:top w:val="nil"/>
              <w:left w:val="single" w:sz="4" w:space="0" w:color="auto"/>
              <w:bottom w:val="single" w:sz="4" w:space="0" w:color="auto"/>
              <w:right w:val="single" w:sz="4" w:space="0" w:color="auto"/>
            </w:tcBorders>
          </w:tcPr>
          <w:p w14:paraId="76FE78A1" w14:textId="2AA171B6" w:rsidR="00FD3188" w:rsidRPr="00767D07" w:rsidDel="004179F3" w:rsidRDefault="00FD3188" w:rsidP="000B5951">
            <w:pPr>
              <w:jc w:val="both"/>
              <w:rPr>
                <w:del w:id="4490" w:author="Eva Skýbová" w:date="2024-05-15T10:09:00Z"/>
              </w:rPr>
            </w:pPr>
          </w:p>
        </w:tc>
        <w:tc>
          <w:tcPr>
            <w:tcW w:w="2109" w:type="dxa"/>
            <w:gridSpan w:val="5"/>
            <w:tcBorders>
              <w:top w:val="nil"/>
              <w:left w:val="single" w:sz="4" w:space="0" w:color="auto"/>
              <w:bottom w:val="single" w:sz="4" w:space="0" w:color="auto"/>
              <w:right w:val="single" w:sz="4" w:space="0" w:color="auto"/>
            </w:tcBorders>
          </w:tcPr>
          <w:p w14:paraId="1B66B5FF" w14:textId="0E942158" w:rsidR="00FD3188" w:rsidRPr="00767D07" w:rsidDel="004179F3" w:rsidRDefault="00FD3188" w:rsidP="000B5951">
            <w:pPr>
              <w:jc w:val="both"/>
              <w:rPr>
                <w:del w:id="4491" w:author="Eva Skýbová" w:date="2024-05-15T10:09:00Z"/>
              </w:rPr>
            </w:pPr>
          </w:p>
        </w:tc>
        <w:tc>
          <w:tcPr>
            <w:tcW w:w="1972" w:type="dxa"/>
            <w:gridSpan w:val="3"/>
            <w:tcBorders>
              <w:top w:val="nil"/>
              <w:left w:val="single" w:sz="4" w:space="0" w:color="auto"/>
              <w:bottom w:val="single" w:sz="4" w:space="0" w:color="auto"/>
              <w:right w:val="single" w:sz="4" w:space="0" w:color="auto"/>
            </w:tcBorders>
          </w:tcPr>
          <w:p w14:paraId="4E60B4B4" w14:textId="63CFF8B8" w:rsidR="00FD3188" w:rsidDel="004179F3" w:rsidRDefault="00FD3188" w:rsidP="000B5951">
            <w:pPr>
              <w:jc w:val="both"/>
              <w:rPr>
                <w:del w:id="4492" w:author="Eva Skýbová" w:date="2024-05-15T10:09:00Z"/>
                <w:color w:val="FF0000"/>
              </w:rPr>
            </w:pPr>
          </w:p>
        </w:tc>
      </w:tr>
      <w:tr w:rsidR="00FD3188" w:rsidDel="004179F3" w14:paraId="5EA6572E" w14:textId="2B179FD8" w:rsidTr="000B5951">
        <w:trPr>
          <w:trHeight w:val="284"/>
          <w:del w:id="4493" w:author="Eva Skýbová" w:date="2024-05-15T10:09:00Z"/>
        </w:trPr>
        <w:tc>
          <w:tcPr>
            <w:tcW w:w="2802" w:type="dxa"/>
            <w:gridSpan w:val="2"/>
            <w:tcBorders>
              <w:top w:val="nil"/>
              <w:left w:val="single" w:sz="4" w:space="0" w:color="auto"/>
              <w:bottom w:val="single" w:sz="4" w:space="0" w:color="auto"/>
              <w:right w:val="single" w:sz="4" w:space="0" w:color="auto"/>
            </w:tcBorders>
          </w:tcPr>
          <w:p w14:paraId="1CE741A7" w14:textId="6CEBF4F4" w:rsidR="00FD3188" w:rsidRPr="00767D07" w:rsidDel="004179F3" w:rsidRDefault="00FD3188" w:rsidP="000B5951">
            <w:pPr>
              <w:jc w:val="both"/>
              <w:rPr>
                <w:del w:id="4494" w:author="Eva Skýbová" w:date="2024-05-15T10:09:00Z"/>
              </w:rPr>
            </w:pPr>
          </w:p>
        </w:tc>
        <w:tc>
          <w:tcPr>
            <w:tcW w:w="2409" w:type="dxa"/>
            <w:gridSpan w:val="3"/>
            <w:tcBorders>
              <w:top w:val="nil"/>
              <w:left w:val="single" w:sz="4" w:space="0" w:color="auto"/>
              <w:bottom w:val="single" w:sz="4" w:space="0" w:color="auto"/>
              <w:right w:val="single" w:sz="4" w:space="0" w:color="auto"/>
            </w:tcBorders>
          </w:tcPr>
          <w:p w14:paraId="6ECE5531" w14:textId="33212F86" w:rsidR="00FD3188" w:rsidRPr="00767D07" w:rsidDel="004179F3" w:rsidRDefault="00FD3188" w:rsidP="000B5951">
            <w:pPr>
              <w:jc w:val="both"/>
              <w:rPr>
                <w:del w:id="4495" w:author="Eva Skýbová" w:date="2024-05-15T10:09:00Z"/>
              </w:rPr>
            </w:pPr>
          </w:p>
        </w:tc>
        <w:tc>
          <w:tcPr>
            <w:tcW w:w="567" w:type="dxa"/>
            <w:gridSpan w:val="2"/>
            <w:tcBorders>
              <w:top w:val="nil"/>
              <w:left w:val="single" w:sz="4" w:space="0" w:color="auto"/>
              <w:bottom w:val="single" w:sz="4" w:space="0" w:color="auto"/>
              <w:right w:val="single" w:sz="4" w:space="0" w:color="auto"/>
            </w:tcBorders>
          </w:tcPr>
          <w:p w14:paraId="7CA73B79" w14:textId="1B28FD53" w:rsidR="00FD3188" w:rsidRPr="00767D07" w:rsidDel="004179F3" w:rsidRDefault="00FD3188" w:rsidP="000B5951">
            <w:pPr>
              <w:jc w:val="both"/>
              <w:rPr>
                <w:del w:id="4496" w:author="Eva Skýbová" w:date="2024-05-15T10:09:00Z"/>
              </w:rPr>
            </w:pPr>
          </w:p>
        </w:tc>
        <w:tc>
          <w:tcPr>
            <w:tcW w:w="2109" w:type="dxa"/>
            <w:gridSpan w:val="5"/>
            <w:tcBorders>
              <w:top w:val="nil"/>
              <w:left w:val="single" w:sz="4" w:space="0" w:color="auto"/>
              <w:bottom w:val="single" w:sz="4" w:space="0" w:color="auto"/>
              <w:right w:val="single" w:sz="4" w:space="0" w:color="auto"/>
            </w:tcBorders>
          </w:tcPr>
          <w:p w14:paraId="36A188C5" w14:textId="0E8B243C" w:rsidR="00FD3188" w:rsidRPr="00767D07" w:rsidDel="004179F3" w:rsidRDefault="00FD3188" w:rsidP="000B5951">
            <w:pPr>
              <w:jc w:val="both"/>
              <w:rPr>
                <w:del w:id="4497" w:author="Eva Skýbová" w:date="2024-05-15T10:09:00Z"/>
              </w:rPr>
            </w:pPr>
          </w:p>
        </w:tc>
        <w:tc>
          <w:tcPr>
            <w:tcW w:w="1972" w:type="dxa"/>
            <w:gridSpan w:val="3"/>
            <w:tcBorders>
              <w:top w:val="nil"/>
              <w:left w:val="single" w:sz="4" w:space="0" w:color="auto"/>
              <w:bottom w:val="single" w:sz="4" w:space="0" w:color="auto"/>
              <w:right w:val="single" w:sz="4" w:space="0" w:color="auto"/>
            </w:tcBorders>
          </w:tcPr>
          <w:p w14:paraId="6E08B220" w14:textId="0AF9C56D" w:rsidR="00FD3188" w:rsidDel="004179F3" w:rsidRDefault="00FD3188" w:rsidP="000B5951">
            <w:pPr>
              <w:jc w:val="both"/>
              <w:rPr>
                <w:del w:id="4498" w:author="Eva Skýbová" w:date="2024-05-15T10:09:00Z"/>
                <w:color w:val="FF0000"/>
              </w:rPr>
            </w:pPr>
          </w:p>
        </w:tc>
      </w:tr>
      <w:tr w:rsidR="00FD3188" w:rsidDel="004179F3" w14:paraId="3D9A5097" w14:textId="436D4FFF" w:rsidTr="000B5951">
        <w:trPr>
          <w:trHeight w:val="284"/>
          <w:del w:id="4499" w:author="Eva Skýbová" w:date="2024-05-15T10:09:00Z"/>
        </w:trPr>
        <w:tc>
          <w:tcPr>
            <w:tcW w:w="2802" w:type="dxa"/>
            <w:gridSpan w:val="2"/>
            <w:tcBorders>
              <w:top w:val="nil"/>
              <w:left w:val="single" w:sz="4" w:space="0" w:color="auto"/>
              <w:bottom w:val="single" w:sz="4" w:space="0" w:color="auto"/>
              <w:right w:val="single" w:sz="4" w:space="0" w:color="auto"/>
            </w:tcBorders>
          </w:tcPr>
          <w:p w14:paraId="2E6B6CBC" w14:textId="445BF29E" w:rsidR="00FD3188" w:rsidDel="004179F3" w:rsidRDefault="00FD3188" w:rsidP="000B5951">
            <w:pPr>
              <w:jc w:val="both"/>
              <w:rPr>
                <w:del w:id="4500" w:author="Eva Skýbová" w:date="2024-05-15T10:09:00Z"/>
                <w:color w:val="FF0000"/>
              </w:rPr>
            </w:pPr>
          </w:p>
        </w:tc>
        <w:tc>
          <w:tcPr>
            <w:tcW w:w="2409" w:type="dxa"/>
            <w:gridSpan w:val="3"/>
            <w:tcBorders>
              <w:top w:val="nil"/>
              <w:left w:val="single" w:sz="4" w:space="0" w:color="auto"/>
              <w:bottom w:val="single" w:sz="4" w:space="0" w:color="auto"/>
              <w:right w:val="single" w:sz="4" w:space="0" w:color="auto"/>
            </w:tcBorders>
          </w:tcPr>
          <w:p w14:paraId="6A3726C9" w14:textId="16776660" w:rsidR="00FD3188" w:rsidDel="004179F3" w:rsidRDefault="00FD3188" w:rsidP="000B5951">
            <w:pPr>
              <w:jc w:val="both"/>
              <w:rPr>
                <w:del w:id="4501" w:author="Eva Skýbová" w:date="2024-05-15T10:09:00Z"/>
                <w:color w:val="FF0000"/>
              </w:rPr>
            </w:pPr>
          </w:p>
        </w:tc>
        <w:tc>
          <w:tcPr>
            <w:tcW w:w="567" w:type="dxa"/>
            <w:gridSpan w:val="2"/>
            <w:tcBorders>
              <w:top w:val="nil"/>
              <w:left w:val="single" w:sz="4" w:space="0" w:color="auto"/>
              <w:bottom w:val="single" w:sz="4" w:space="0" w:color="auto"/>
              <w:right w:val="single" w:sz="4" w:space="0" w:color="auto"/>
            </w:tcBorders>
          </w:tcPr>
          <w:p w14:paraId="60D7D997" w14:textId="7D9F3595" w:rsidR="00FD3188" w:rsidDel="004179F3" w:rsidRDefault="00FD3188" w:rsidP="000B5951">
            <w:pPr>
              <w:jc w:val="both"/>
              <w:rPr>
                <w:del w:id="4502" w:author="Eva Skýbová" w:date="2024-05-15T10:09:00Z"/>
                <w:color w:val="FF0000"/>
              </w:rPr>
            </w:pPr>
          </w:p>
        </w:tc>
        <w:tc>
          <w:tcPr>
            <w:tcW w:w="2109" w:type="dxa"/>
            <w:gridSpan w:val="5"/>
            <w:tcBorders>
              <w:top w:val="nil"/>
              <w:left w:val="single" w:sz="4" w:space="0" w:color="auto"/>
              <w:bottom w:val="single" w:sz="4" w:space="0" w:color="auto"/>
              <w:right w:val="single" w:sz="4" w:space="0" w:color="auto"/>
            </w:tcBorders>
          </w:tcPr>
          <w:p w14:paraId="53C35743" w14:textId="5FD7849F" w:rsidR="00FD3188" w:rsidDel="004179F3" w:rsidRDefault="00FD3188" w:rsidP="000B5951">
            <w:pPr>
              <w:jc w:val="both"/>
              <w:rPr>
                <w:del w:id="4503" w:author="Eva Skýbová" w:date="2024-05-15T10:09:00Z"/>
                <w:color w:val="FF0000"/>
              </w:rPr>
            </w:pPr>
          </w:p>
        </w:tc>
        <w:tc>
          <w:tcPr>
            <w:tcW w:w="1972" w:type="dxa"/>
            <w:gridSpan w:val="3"/>
            <w:tcBorders>
              <w:top w:val="nil"/>
              <w:left w:val="single" w:sz="4" w:space="0" w:color="auto"/>
              <w:bottom w:val="single" w:sz="4" w:space="0" w:color="auto"/>
              <w:right w:val="single" w:sz="4" w:space="0" w:color="auto"/>
            </w:tcBorders>
          </w:tcPr>
          <w:p w14:paraId="07F78447" w14:textId="6A07AC63" w:rsidR="00FD3188" w:rsidDel="004179F3" w:rsidRDefault="00FD3188" w:rsidP="000B5951">
            <w:pPr>
              <w:jc w:val="both"/>
              <w:rPr>
                <w:del w:id="4504" w:author="Eva Skýbová" w:date="2024-05-15T10:09:00Z"/>
                <w:color w:val="FF0000"/>
              </w:rPr>
            </w:pPr>
          </w:p>
        </w:tc>
      </w:tr>
      <w:tr w:rsidR="00FD3188" w:rsidDel="004179F3" w14:paraId="348DF54A" w14:textId="6D4D588F" w:rsidTr="000B5951">
        <w:trPr>
          <w:del w:id="4505"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4127E8E" w14:textId="236ED0CF" w:rsidR="00FD3188" w:rsidDel="004179F3" w:rsidRDefault="00FD3188" w:rsidP="000B5951">
            <w:pPr>
              <w:jc w:val="both"/>
              <w:rPr>
                <w:del w:id="4506" w:author="Eva Skýbová" w:date="2024-05-15T10:09:00Z"/>
              </w:rPr>
            </w:pPr>
            <w:del w:id="4507" w:author="Eva Skýbová" w:date="2024-05-15T10:09:00Z">
              <w:r w:rsidDel="004179F3">
                <w:rPr>
                  <w:b/>
                </w:rPr>
                <w:delText xml:space="preserve">Údaje o vzdělání na VŠ </w:delText>
              </w:r>
            </w:del>
          </w:p>
        </w:tc>
      </w:tr>
      <w:tr w:rsidR="00FD3188" w:rsidDel="004179F3" w14:paraId="46A6BCF3" w14:textId="72896CF1" w:rsidTr="000B5951">
        <w:trPr>
          <w:trHeight w:val="1055"/>
          <w:del w:id="4508"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tcPr>
          <w:p w14:paraId="4507DA58" w14:textId="4B4B4B1A" w:rsidR="00FD3188" w:rsidRPr="005F0EA5" w:rsidDel="004179F3" w:rsidRDefault="00FD3188" w:rsidP="000B5951">
            <w:pPr>
              <w:jc w:val="both"/>
              <w:rPr>
                <w:del w:id="4509" w:author="Eva Skýbová" w:date="2024-05-15T10:09:00Z"/>
              </w:rPr>
            </w:pPr>
            <w:del w:id="4510" w:author="Eva Skýbová" w:date="2024-05-15T10:09:00Z">
              <w:r w:rsidRPr="005F0EA5" w:rsidDel="004179F3">
                <w:delText>1983–1988: VAAZ v Brně, Operační a bojové použití druhů vojsk, speciální technické a týlové zabezpečení, CSc. (1988)</w:delText>
              </w:r>
            </w:del>
          </w:p>
          <w:p w14:paraId="5950403A" w14:textId="228D06AE" w:rsidR="00FD3188" w:rsidRPr="005F0EA5" w:rsidDel="004179F3" w:rsidRDefault="00FD3188" w:rsidP="000B5951">
            <w:pPr>
              <w:jc w:val="both"/>
              <w:rPr>
                <w:del w:id="4511" w:author="Eva Skýbová" w:date="2024-05-15T10:09:00Z"/>
              </w:rPr>
            </w:pPr>
          </w:p>
          <w:p w14:paraId="76BCDE3D" w14:textId="1745F9B6" w:rsidR="00FD3188" w:rsidDel="004179F3" w:rsidRDefault="00FD3188" w:rsidP="000B5951">
            <w:pPr>
              <w:jc w:val="both"/>
              <w:rPr>
                <w:del w:id="4512" w:author="Eva Skýbová" w:date="2024-05-15T10:09:00Z"/>
                <w:b/>
              </w:rPr>
            </w:pPr>
            <w:del w:id="4513" w:author="Eva Skýbová" w:date="2024-05-15T10:09:00Z">
              <w:r w:rsidDel="004179F3">
                <w:rPr>
                  <w:b/>
                </w:rPr>
                <w:delText xml:space="preserve"> </w:delText>
              </w:r>
            </w:del>
          </w:p>
        </w:tc>
      </w:tr>
      <w:tr w:rsidR="00FD3188" w:rsidDel="004179F3" w14:paraId="23570E77" w14:textId="3BBD80A0" w:rsidTr="000B5951">
        <w:trPr>
          <w:del w:id="4514"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AB9A9C" w14:textId="1D2551BD" w:rsidR="00FD3188" w:rsidDel="004179F3" w:rsidRDefault="00FD3188" w:rsidP="000B5951">
            <w:pPr>
              <w:jc w:val="both"/>
              <w:rPr>
                <w:del w:id="4515" w:author="Eva Skýbová" w:date="2024-05-15T10:09:00Z"/>
                <w:b/>
              </w:rPr>
            </w:pPr>
            <w:del w:id="4516" w:author="Eva Skýbová" w:date="2024-05-15T10:09:00Z">
              <w:r w:rsidDel="004179F3">
                <w:rPr>
                  <w:b/>
                </w:rPr>
                <w:delText>Údaje o odborném působení od absolvování VŠ</w:delText>
              </w:r>
            </w:del>
          </w:p>
        </w:tc>
      </w:tr>
      <w:tr w:rsidR="00FD3188" w:rsidDel="004179F3" w14:paraId="5311B330" w14:textId="67BB4265" w:rsidTr="000B5951">
        <w:trPr>
          <w:trHeight w:val="1090"/>
          <w:del w:id="4517"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auto"/>
          </w:tcPr>
          <w:p w14:paraId="5DD2C31F" w14:textId="722D3A85" w:rsidR="00FD3188" w:rsidRPr="00AD430F" w:rsidDel="004179F3" w:rsidRDefault="00FD3188" w:rsidP="000B5951">
            <w:pPr>
              <w:jc w:val="both"/>
              <w:rPr>
                <w:del w:id="4518" w:author="Eva Skýbová" w:date="2024-05-15T10:09:00Z"/>
              </w:rPr>
            </w:pPr>
            <w:del w:id="4519" w:author="Eva Skýbová" w:date="2024-05-15T10:09:00Z">
              <w:r w:rsidRPr="00AD430F" w:rsidDel="004179F3">
                <w:delText>07/2013</w:delText>
              </w:r>
              <w:r w:rsidDel="004179F3">
                <w:delText xml:space="preserve"> - dosud</w:delText>
              </w:r>
              <w:r w:rsidRPr="00AD430F" w:rsidDel="004179F3">
                <w:delText xml:space="preserve">: </w:delText>
              </w:r>
              <w:r w:rsidDel="004179F3">
                <w:delText>ř</w:delText>
              </w:r>
              <w:r w:rsidRPr="00AD430F" w:rsidDel="004179F3">
                <w:delText>editel Ústavu ochrany obyvatelstva</w:delText>
              </w:r>
              <w:r w:rsidDel="004179F3">
                <w:delText>.</w:delText>
              </w:r>
              <w:r w:rsidRPr="00AD430F" w:rsidDel="004179F3">
                <w:delText xml:space="preserve"> Fakult</w:delText>
              </w:r>
              <w:r w:rsidDel="004179F3">
                <w:delText>a</w:delText>
              </w:r>
              <w:r w:rsidRPr="00AD430F" w:rsidDel="004179F3">
                <w:delText xml:space="preserve"> logistiky a krizového řízení UTB ve Zlíně</w:delText>
              </w:r>
              <w:r w:rsidDel="004179F3">
                <w:delText>.</w:delText>
              </w:r>
            </w:del>
          </w:p>
          <w:p w14:paraId="79945892" w14:textId="0693617A" w:rsidR="00FD3188" w:rsidDel="004179F3" w:rsidRDefault="00FD3188" w:rsidP="000B5951">
            <w:pPr>
              <w:jc w:val="both"/>
              <w:rPr>
                <w:del w:id="4520" w:author="Eva Skýbová" w:date="2024-05-15T10:09:00Z"/>
              </w:rPr>
            </w:pPr>
            <w:del w:id="4521" w:author="Eva Skýbová" w:date="2024-05-15T10:09:00Z">
              <w:r w:rsidRPr="00AD430F" w:rsidDel="004179F3">
                <w:delText xml:space="preserve">09/2012-12/2014: </w:delText>
              </w:r>
              <w:r w:rsidDel="004179F3">
                <w:delText>p</w:delText>
              </w:r>
              <w:r w:rsidRPr="00AD430F" w:rsidDel="004179F3">
                <w:delText>roděkan pro vědu a výzkum Fakult</w:delText>
              </w:r>
              <w:r w:rsidDel="004179F3">
                <w:delText>a</w:delText>
              </w:r>
              <w:r w:rsidRPr="00AD430F" w:rsidDel="004179F3">
                <w:delText xml:space="preserve"> logistiky a krizového řízení UTB ve Zlíně</w:delText>
              </w:r>
              <w:r w:rsidDel="004179F3">
                <w:delText>, p</w:delText>
              </w:r>
              <w:r w:rsidRPr="00AD430F" w:rsidDel="004179F3">
                <w:delText>roděkan pro vědu a výzku</w:delText>
              </w:r>
              <w:r w:rsidDel="004179F3">
                <w:delText>m.</w:delText>
              </w:r>
            </w:del>
          </w:p>
          <w:p w14:paraId="4B16D0D9" w14:textId="5986C112" w:rsidR="00FD3188" w:rsidDel="004179F3" w:rsidRDefault="00FD3188" w:rsidP="000B5951">
            <w:pPr>
              <w:jc w:val="both"/>
              <w:rPr>
                <w:del w:id="4522" w:author="Eva Skýbová" w:date="2024-05-15T10:09:00Z"/>
              </w:rPr>
            </w:pPr>
            <w:del w:id="4523" w:author="Eva Skýbová" w:date="2024-05-15T10:09:00Z">
              <w:r w:rsidRPr="00AD430F" w:rsidDel="004179F3">
                <w:delText>03/2011-06/2013: Fakult</w:delText>
              </w:r>
              <w:r w:rsidDel="004179F3">
                <w:delText>a</w:delText>
              </w:r>
              <w:r w:rsidRPr="00AD430F" w:rsidDel="004179F3">
                <w:delText xml:space="preserve"> logistiky a krizového řízení UTB ve Zlíně</w:delText>
              </w:r>
              <w:r w:rsidDel="004179F3">
                <w:delText>, ředitel Ústavu krizového řízení.</w:delText>
              </w:r>
            </w:del>
          </w:p>
          <w:p w14:paraId="4556FFC1" w14:textId="0EFFC0AA" w:rsidR="00FD3188" w:rsidRPr="00AD430F" w:rsidDel="004179F3" w:rsidRDefault="00FD3188" w:rsidP="000B5951">
            <w:pPr>
              <w:jc w:val="both"/>
              <w:rPr>
                <w:del w:id="4524" w:author="Eva Skýbová" w:date="2024-05-15T10:09:00Z"/>
              </w:rPr>
            </w:pPr>
            <w:del w:id="4525" w:author="Eva Skýbová" w:date="2024-05-15T10:09:00Z">
              <w:r w:rsidRPr="00AD430F" w:rsidDel="004179F3">
                <w:delText>2004-2011 – UO v</w:delText>
              </w:r>
              <w:r w:rsidDel="004179F3">
                <w:delText> </w:delText>
              </w:r>
              <w:r w:rsidRPr="00AD430F" w:rsidDel="004179F3">
                <w:delText>Brně</w:delText>
              </w:r>
              <w:r w:rsidDel="004179F3">
                <w:delText>,</w:delText>
              </w:r>
              <w:r w:rsidRPr="00AD430F" w:rsidDel="004179F3">
                <w:delText xml:space="preserve"> ředitel Ústavu OPZHN</w:delText>
              </w:r>
              <w:r w:rsidDel="004179F3">
                <w:delText xml:space="preserve">. </w:delText>
              </w:r>
            </w:del>
          </w:p>
          <w:p w14:paraId="359E70AC" w14:textId="502A6A36" w:rsidR="00FD3188" w:rsidRPr="00AD430F" w:rsidDel="004179F3" w:rsidRDefault="00FD3188" w:rsidP="000B5951">
            <w:pPr>
              <w:jc w:val="both"/>
              <w:rPr>
                <w:del w:id="4526" w:author="Eva Skýbová" w:date="2024-05-15T10:09:00Z"/>
              </w:rPr>
            </w:pPr>
            <w:del w:id="4527" w:author="Eva Skýbová" w:date="2024-05-15T10:09:00Z">
              <w:r w:rsidRPr="00AD430F" w:rsidDel="004179F3">
                <w:delText>2003-2004 – VVŠ PV ve Vyškově</w:delText>
              </w:r>
              <w:r w:rsidDel="004179F3">
                <w:delText>,</w:delText>
              </w:r>
              <w:r w:rsidRPr="00AD430F" w:rsidDel="004179F3">
                <w:delText xml:space="preserve"> 0 ředitel OJ ÚNBC</w:delText>
              </w:r>
              <w:r w:rsidDel="004179F3">
                <w:delText>.</w:delText>
              </w:r>
            </w:del>
          </w:p>
          <w:p w14:paraId="1A553CFF" w14:textId="0639854B" w:rsidR="00FD3188" w:rsidDel="004179F3" w:rsidRDefault="00FD3188" w:rsidP="000B5951">
            <w:pPr>
              <w:jc w:val="both"/>
              <w:rPr>
                <w:del w:id="4528" w:author="Eva Skýbová" w:date="2024-05-15T10:09:00Z"/>
                <w:color w:val="FF0000"/>
              </w:rPr>
            </w:pPr>
            <w:del w:id="4529" w:author="Eva Skýbová" w:date="2024-05-15T10:09:00Z">
              <w:r w:rsidDel="004179F3">
                <w:rPr>
                  <w:color w:val="FF0000"/>
                </w:rPr>
                <w:delText xml:space="preserve"> </w:delText>
              </w:r>
            </w:del>
          </w:p>
        </w:tc>
      </w:tr>
      <w:tr w:rsidR="00FD3188" w:rsidDel="004179F3" w14:paraId="4618D0E8" w14:textId="1D57DE0A" w:rsidTr="000B5951">
        <w:trPr>
          <w:trHeight w:val="250"/>
          <w:del w:id="4530"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142D40" w14:textId="0DE17526" w:rsidR="00FD3188" w:rsidDel="004179F3" w:rsidRDefault="00FD3188" w:rsidP="000B5951">
            <w:pPr>
              <w:jc w:val="both"/>
              <w:rPr>
                <w:del w:id="4531" w:author="Eva Skýbová" w:date="2024-05-15T10:09:00Z"/>
              </w:rPr>
            </w:pPr>
            <w:del w:id="4532" w:author="Eva Skýbová" w:date="2024-05-15T10:09:00Z">
              <w:r w:rsidDel="004179F3">
                <w:rPr>
                  <w:b/>
                </w:rPr>
                <w:delText>Zkušenosti s vedením kvalifikačních a rigorózních prací</w:delText>
              </w:r>
            </w:del>
          </w:p>
        </w:tc>
      </w:tr>
      <w:tr w:rsidR="00FD3188" w:rsidDel="004179F3" w14:paraId="3AC4C28C" w14:textId="4D79FBC5" w:rsidTr="000B5951">
        <w:trPr>
          <w:trHeight w:val="1105"/>
          <w:del w:id="4533"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tcPr>
          <w:p w14:paraId="41133A42" w14:textId="4EEDF80E" w:rsidR="00FD3188" w:rsidDel="004179F3" w:rsidRDefault="00FD3188" w:rsidP="000B5951">
            <w:pPr>
              <w:jc w:val="both"/>
              <w:rPr>
                <w:del w:id="4534" w:author="Eva Skýbová" w:date="2024-05-15T10:09:00Z"/>
              </w:rPr>
            </w:pPr>
            <w:del w:id="4535" w:author="Eva Skýbová" w:date="2024-05-15T10:09:00Z">
              <w:r w:rsidDel="004179F3">
                <w:delText>50x vedoucí bakalářské práce</w:delText>
              </w:r>
            </w:del>
          </w:p>
          <w:p w14:paraId="19AED7FC" w14:textId="575A84B3" w:rsidR="00FD3188" w:rsidDel="004179F3" w:rsidRDefault="00FD3188" w:rsidP="000B5951">
            <w:pPr>
              <w:jc w:val="both"/>
              <w:rPr>
                <w:del w:id="4536" w:author="Eva Skýbová" w:date="2024-05-15T10:09:00Z"/>
              </w:rPr>
            </w:pPr>
            <w:del w:id="4537" w:author="Eva Skýbová" w:date="2024-05-15T10:09:00Z">
              <w:r w:rsidDel="004179F3">
                <w:delText>16x vedoucí diplomové práce</w:delText>
              </w:r>
            </w:del>
          </w:p>
          <w:p w14:paraId="63A0A880" w14:textId="46A1BCE4" w:rsidR="00FD3188" w:rsidDel="004179F3" w:rsidRDefault="00FD3188" w:rsidP="000B5951">
            <w:pPr>
              <w:jc w:val="both"/>
              <w:rPr>
                <w:del w:id="4538" w:author="Eva Skýbová" w:date="2024-05-15T10:09:00Z"/>
              </w:rPr>
            </w:pPr>
            <w:del w:id="4539" w:author="Eva Skýbová" w:date="2024-05-15T10:09:00Z">
              <w:r w:rsidDel="004179F3">
                <w:delText>1x vedoucí disertační práce</w:delText>
              </w:r>
            </w:del>
          </w:p>
          <w:p w14:paraId="256D1B0E" w14:textId="45D845F4" w:rsidR="00FD3188" w:rsidDel="004179F3" w:rsidRDefault="00FD3188" w:rsidP="000B5951">
            <w:pPr>
              <w:jc w:val="both"/>
              <w:rPr>
                <w:del w:id="4540" w:author="Eva Skýbová" w:date="2024-05-15T10:09:00Z"/>
              </w:rPr>
            </w:pPr>
          </w:p>
          <w:p w14:paraId="65B3B8C8" w14:textId="1500744A" w:rsidR="00FD3188" w:rsidDel="004179F3" w:rsidRDefault="00FD3188" w:rsidP="000B5951">
            <w:pPr>
              <w:jc w:val="both"/>
              <w:rPr>
                <w:del w:id="4541" w:author="Eva Skýbová" w:date="2024-05-15T10:09:00Z"/>
              </w:rPr>
            </w:pPr>
            <w:del w:id="4542" w:author="Eva Skýbová" w:date="2024-05-15T10:09:00Z">
              <w:r w:rsidDel="004179F3">
                <w:delText xml:space="preserve">  </w:delText>
              </w:r>
            </w:del>
          </w:p>
        </w:tc>
      </w:tr>
      <w:tr w:rsidR="00FD3188" w:rsidDel="004179F3" w14:paraId="1C2EF58D" w14:textId="1A68D177" w:rsidTr="000B5951">
        <w:trPr>
          <w:cantSplit/>
          <w:del w:id="4543" w:author="Eva Skýbová" w:date="2024-05-15T10:09:00Z"/>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68524C" w14:textId="6D6AA989" w:rsidR="00FD3188" w:rsidDel="004179F3" w:rsidRDefault="00FD3188" w:rsidP="000B5951">
            <w:pPr>
              <w:jc w:val="both"/>
              <w:rPr>
                <w:del w:id="4544" w:author="Eva Skýbová" w:date="2024-05-15T10:09:00Z"/>
              </w:rPr>
            </w:pPr>
            <w:del w:id="4545" w:author="Eva Skýbová" w:date="2024-05-15T10:09:00Z">
              <w:r w:rsidDel="004179F3">
                <w:rPr>
                  <w:b/>
                </w:rPr>
                <w:delText xml:space="preserve">Obor habilitačního řízení </w:delText>
              </w:r>
            </w:del>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229F47E" w14:textId="2BBD82EF" w:rsidR="00FD3188" w:rsidDel="004179F3" w:rsidRDefault="00FD3188" w:rsidP="000B5951">
            <w:pPr>
              <w:jc w:val="both"/>
              <w:rPr>
                <w:del w:id="4546" w:author="Eva Skýbová" w:date="2024-05-15T10:09:00Z"/>
              </w:rPr>
            </w:pPr>
            <w:del w:id="4547" w:author="Eva Skýbová" w:date="2024-05-15T10:09:00Z">
              <w:r w:rsidDel="004179F3">
                <w:rPr>
                  <w:b/>
                </w:rPr>
                <w:delText>Rok udělení hodnosti</w:delText>
              </w:r>
            </w:del>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E95592B" w14:textId="71FAD4C4" w:rsidR="00FD3188" w:rsidDel="004179F3" w:rsidRDefault="00FD3188" w:rsidP="000B5951">
            <w:pPr>
              <w:jc w:val="both"/>
              <w:rPr>
                <w:del w:id="4548" w:author="Eva Skýbová" w:date="2024-05-15T10:09:00Z"/>
              </w:rPr>
            </w:pPr>
            <w:del w:id="4549" w:author="Eva Skýbová" w:date="2024-05-15T10:09:00Z">
              <w:r w:rsidDel="004179F3">
                <w:rPr>
                  <w:b/>
                </w:rPr>
                <w:delText>Řízení konáno na VŠ</w:delText>
              </w:r>
            </w:del>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28AA6D5" w14:textId="3EC15864" w:rsidR="00FD3188" w:rsidDel="004179F3" w:rsidRDefault="00FD3188" w:rsidP="000B5951">
            <w:pPr>
              <w:jc w:val="both"/>
              <w:rPr>
                <w:del w:id="4550" w:author="Eva Skýbová" w:date="2024-05-15T10:09:00Z"/>
                <w:b/>
              </w:rPr>
            </w:pPr>
            <w:del w:id="4551" w:author="Eva Skýbová" w:date="2024-05-15T10:09:00Z">
              <w:r w:rsidDel="004179F3">
                <w:rPr>
                  <w:b/>
                </w:rPr>
                <w:delText>Ohlasy publikací</w:delText>
              </w:r>
            </w:del>
          </w:p>
        </w:tc>
      </w:tr>
      <w:tr w:rsidR="00FD3188" w:rsidDel="004179F3" w14:paraId="7B1DC7BA" w14:textId="10ADF7BF" w:rsidTr="000B5951">
        <w:trPr>
          <w:cantSplit/>
          <w:del w:id="4552" w:author="Eva Skýbová" w:date="2024-05-15T10:09:00Z"/>
        </w:trPr>
        <w:tc>
          <w:tcPr>
            <w:tcW w:w="3347" w:type="dxa"/>
            <w:gridSpan w:val="3"/>
            <w:tcBorders>
              <w:top w:val="single" w:sz="4" w:space="0" w:color="auto"/>
              <w:left w:val="single" w:sz="4" w:space="0" w:color="auto"/>
              <w:bottom w:val="single" w:sz="4" w:space="0" w:color="auto"/>
              <w:right w:val="single" w:sz="4" w:space="0" w:color="auto"/>
            </w:tcBorders>
          </w:tcPr>
          <w:p w14:paraId="508ED03B" w14:textId="4238939A" w:rsidR="00FD3188" w:rsidDel="004179F3" w:rsidRDefault="00FD3188" w:rsidP="000B5951">
            <w:pPr>
              <w:jc w:val="both"/>
              <w:rPr>
                <w:del w:id="4553" w:author="Eva Skýbová" w:date="2024-05-15T10:09:00Z"/>
              </w:rPr>
            </w:pPr>
            <w:del w:id="4554" w:author="Eva Skýbová" w:date="2024-05-15T10:09:00Z">
              <w:r w:rsidDel="004179F3">
                <w:delText>Zbraně hromadného ničení a ochrana proti nim</w:delText>
              </w:r>
            </w:del>
          </w:p>
        </w:tc>
        <w:tc>
          <w:tcPr>
            <w:tcW w:w="2245" w:type="dxa"/>
            <w:gridSpan w:val="3"/>
            <w:tcBorders>
              <w:top w:val="single" w:sz="4" w:space="0" w:color="auto"/>
              <w:left w:val="single" w:sz="4" w:space="0" w:color="auto"/>
              <w:bottom w:val="single" w:sz="4" w:space="0" w:color="auto"/>
              <w:right w:val="single" w:sz="4" w:space="0" w:color="auto"/>
            </w:tcBorders>
          </w:tcPr>
          <w:p w14:paraId="11D74625" w14:textId="0F835ED4" w:rsidR="00FD3188" w:rsidDel="004179F3" w:rsidRDefault="00FD3188" w:rsidP="000B5951">
            <w:pPr>
              <w:jc w:val="both"/>
              <w:rPr>
                <w:del w:id="4555" w:author="Eva Skýbová" w:date="2024-05-15T10:09:00Z"/>
              </w:rPr>
            </w:pPr>
            <w:del w:id="4556" w:author="Eva Skýbová" w:date="2024-05-15T10:09:00Z">
              <w:r w:rsidDel="004179F3">
                <w:delText>1992</w:delText>
              </w:r>
            </w:del>
          </w:p>
        </w:tc>
        <w:tc>
          <w:tcPr>
            <w:tcW w:w="2248" w:type="dxa"/>
            <w:gridSpan w:val="5"/>
            <w:tcBorders>
              <w:top w:val="single" w:sz="4" w:space="0" w:color="auto"/>
              <w:left w:val="single" w:sz="4" w:space="0" w:color="auto"/>
              <w:bottom w:val="single" w:sz="4" w:space="0" w:color="auto"/>
              <w:right w:val="single" w:sz="12" w:space="0" w:color="auto"/>
            </w:tcBorders>
          </w:tcPr>
          <w:p w14:paraId="0AAAC3B3" w14:textId="3DD9A35D" w:rsidR="00FD3188" w:rsidDel="004179F3" w:rsidRDefault="00FD3188" w:rsidP="000B5951">
            <w:pPr>
              <w:jc w:val="both"/>
              <w:rPr>
                <w:del w:id="4557" w:author="Eva Skýbová" w:date="2024-05-15T10:09:00Z"/>
              </w:rPr>
            </w:pPr>
            <w:del w:id="4558" w:author="Eva Skýbová" w:date="2024-05-15T10:09:00Z">
              <w:r w:rsidDel="004179F3">
                <w:delText>VVŠ PV ve Vyškově</w:delText>
              </w:r>
            </w:del>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225DBA" w14:textId="4597E6B2" w:rsidR="00FD3188" w:rsidDel="004179F3" w:rsidRDefault="00FD3188" w:rsidP="000B5951">
            <w:pPr>
              <w:jc w:val="both"/>
              <w:rPr>
                <w:del w:id="4559" w:author="Eva Skýbová" w:date="2024-05-15T10:09:00Z"/>
              </w:rPr>
            </w:pPr>
            <w:del w:id="4560" w:author="Eva Skýbová" w:date="2024-05-15T10:09:00Z">
              <w:r w:rsidDel="004179F3">
                <w:rPr>
                  <w:b/>
                </w:rPr>
                <w:delText>WoS</w:delText>
              </w:r>
            </w:del>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5728F26" w14:textId="3B5A148D" w:rsidR="00FD3188" w:rsidDel="004179F3" w:rsidRDefault="00FD3188" w:rsidP="000B5951">
            <w:pPr>
              <w:jc w:val="both"/>
              <w:rPr>
                <w:del w:id="4561" w:author="Eva Skýbová" w:date="2024-05-15T10:09:00Z"/>
                <w:sz w:val="18"/>
              </w:rPr>
            </w:pPr>
            <w:del w:id="4562" w:author="Eva Skýbová" w:date="2024-05-15T10:09:00Z">
              <w:r w:rsidDel="004179F3">
                <w:rPr>
                  <w:b/>
                  <w:sz w:val="18"/>
                </w:rPr>
                <w:delText>Scopus</w:delText>
              </w:r>
            </w:del>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6EA71D4" w14:textId="0694AC98" w:rsidR="00FD3188" w:rsidDel="004179F3" w:rsidRDefault="00FD3188" w:rsidP="000B5951">
            <w:pPr>
              <w:jc w:val="both"/>
              <w:rPr>
                <w:del w:id="4563" w:author="Eva Skýbová" w:date="2024-05-15T10:09:00Z"/>
              </w:rPr>
            </w:pPr>
            <w:del w:id="4564" w:author="Eva Skýbová" w:date="2024-05-15T10:09:00Z">
              <w:r w:rsidDel="004179F3">
                <w:rPr>
                  <w:b/>
                  <w:sz w:val="18"/>
                </w:rPr>
                <w:delText>ostatní</w:delText>
              </w:r>
            </w:del>
          </w:p>
        </w:tc>
      </w:tr>
      <w:tr w:rsidR="00FD3188" w:rsidDel="004179F3" w14:paraId="3F7BBF95" w14:textId="46D2D549" w:rsidTr="000B5951">
        <w:trPr>
          <w:cantSplit/>
          <w:trHeight w:val="70"/>
          <w:del w:id="4565" w:author="Eva Skýbová" w:date="2024-05-15T10:09:00Z"/>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84121F" w14:textId="6E347319" w:rsidR="00FD3188" w:rsidDel="004179F3" w:rsidRDefault="00FD3188" w:rsidP="000B5951">
            <w:pPr>
              <w:jc w:val="both"/>
              <w:rPr>
                <w:del w:id="4566" w:author="Eva Skýbová" w:date="2024-05-15T10:09:00Z"/>
              </w:rPr>
            </w:pPr>
            <w:del w:id="4567" w:author="Eva Skýbová" w:date="2024-05-15T10:09:00Z">
              <w:r w:rsidDel="004179F3">
                <w:rPr>
                  <w:b/>
                </w:rPr>
                <w:delText>Obor jmenovacího řízení</w:delText>
              </w:r>
            </w:del>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B80A4D" w14:textId="78AAFB20" w:rsidR="00FD3188" w:rsidDel="004179F3" w:rsidRDefault="00FD3188" w:rsidP="000B5951">
            <w:pPr>
              <w:jc w:val="both"/>
              <w:rPr>
                <w:del w:id="4568" w:author="Eva Skýbová" w:date="2024-05-15T10:09:00Z"/>
              </w:rPr>
            </w:pPr>
            <w:del w:id="4569" w:author="Eva Skýbová" w:date="2024-05-15T10:09:00Z">
              <w:r w:rsidDel="004179F3">
                <w:rPr>
                  <w:b/>
                </w:rPr>
                <w:delText>Rok udělení hodnosti</w:delText>
              </w:r>
            </w:del>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06FFA0D" w14:textId="5472DBD4" w:rsidR="00FD3188" w:rsidDel="004179F3" w:rsidRDefault="00FD3188" w:rsidP="000B5951">
            <w:pPr>
              <w:jc w:val="both"/>
              <w:rPr>
                <w:del w:id="4570" w:author="Eva Skýbová" w:date="2024-05-15T10:09:00Z"/>
              </w:rPr>
            </w:pPr>
            <w:del w:id="4571" w:author="Eva Skýbová" w:date="2024-05-15T10:09:00Z">
              <w:r w:rsidDel="004179F3">
                <w:rPr>
                  <w:b/>
                </w:rPr>
                <w:delText>Řízení konáno na VŠ</w:delText>
              </w:r>
            </w:del>
          </w:p>
        </w:tc>
        <w:tc>
          <w:tcPr>
            <w:tcW w:w="632" w:type="dxa"/>
            <w:gridSpan w:val="2"/>
            <w:tcBorders>
              <w:top w:val="single" w:sz="4" w:space="0" w:color="auto"/>
              <w:left w:val="single" w:sz="12" w:space="0" w:color="auto"/>
              <w:bottom w:val="single" w:sz="4" w:space="0" w:color="auto"/>
              <w:right w:val="single" w:sz="4" w:space="0" w:color="auto"/>
            </w:tcBorders>
          </w:tcPr>
          <w:p w14:paraId="02D8828B" w14:textId="55683E43" w:rsidR="00FD3188" w:rsidDel="004179F3" w:rsidRDefault="00FD3188" w:rsidP="000B5951">
            <w:pPr>
              <w:jc w:val="both"/>
              <w:rPr>
                <w:del w:id="4572" w:author="Eva Skýbová" w:date="2024-05-15T10:09:00Z"/>
                <w:b/>
              </w:rPr>
            </w:pPr>
            <w:del w:id="4573" w:author="Eva Skýbová" w:date="2024-05-15T10:09:00Z">
              <w:r w:rsidDel="004179F3">
                <w:rPr>
                  <w:b/>
                </w:rPr>
                <w:delText>21</w:delText>
              </w:r>
            </w:del>
          </w:p>
        </w:tc>
        <w:tc>
          <w:tcPr>
            <w:tcW w:w="693" w:type="dxa"/>
            <w:tcBorders>
              <w:top w:val="single" w:sz="4" w:space="0" w:color="auto"/>
              <w:left w:val="single" w:sz="4" w:space="0" w:color="auto"/>
              <w:bottom w:val="single" w:sz="4" w:space="0" w:color="auto"/>
              <w:right w:val="single" w:sz="4" w:space="0" w:color="auto"/>
            </w:tcBorders>
          </w:tcPr>
          <w:p w14:paraId="4714BC5A" w14:textId="1B297FE9" w:rsidR="00FD3188" w:rsidDel="004179F3" w:rsidRDefault="00FD3188" w:rsidP="000B5951">
            <w:pPr>
              <w:jc w:val="both"/>
              <w:rPr>
                <w:del w:id="4574" w:author="Eva Skýbová" w:date="2024-05-15T10:09:00Z"/>
                <w:b/>
              </w:rPr>
            </w:pPr>
            <w:del w:id="4575" w:author="Eva Skýbová" w:date="2024-05-15T10:09:00Z">
              <w:r w:rsidDel="004179F3">
                <w:rPr>
                  <w:b/>
                </w:rPr>
                <w:delText>30</w:delText>
              </w:r>
            </w:del>
          </w:p>
        </w:tc>
        <w:tc>
          <w:tcPr>
            <w:tcW w:w="694" w:type="dxa"/>
            <w:tcBorders>
              <w:top w:val="single" w:sz="4" w:space="0" w:color="auto"/>
              <w:left w:val="single" w:sz="4" w:space="0" w:color="auto"/>
              <w:bottom w:val="single" w:sz="4" w:space="0" w:color="auto"/>
              <w:right w:val="single" w:sz="4" w:space="0" w:color="auto"/>
            </w:tcBorders>
          </w:tcPr>
          <w:p w14:paraId="018AA8D6" w14:textId="221CD2E1" w:rsidR="00FD3188" w:rsidDel="004179F3" w:rsidRDefault="00FD3188" w:rsidP="000B5951">
            <w:pPr>
              <w:jc w:val="both"/>
              <w:rPr>
                <w:del w:id="4576" w:author="Eva Skýbová" w:date="2024-05-15T10:09:00Z"/>
                <w:b/>
              </w:rPr>
            </w:pPr>
            <w:del w:id="4577" w:author="Eva Skýbová" w:date="2024-05-15T10:09:00Z">
              <w:r w:rsidDel="004179F3">
                <w:rPr>
                  <w:b/>
                </w:rPr>
                <w:delText>46</w:delText>
              </w:r>
            </w:del>
          </w:p>
        </w:tc>
      </w:tr>
      <w:tr w:rsidR="00FD3188" w:rsidDel="004179F3" w14:paraId="291FAE23" w14:textId="09E7ACBA" w:rsidTr="000B5951">
        <w:trPr>
          <w:trHeight w:val="205"/>
          <w:del w:id="4578" w:author="Eva Skýbová" w:date="2024-05-15T10:09:00Z"/>
        </w:trPr>
        <w:tc>
          <w:tcPr>
            <w:tcW w:w="3347" w:type="dxa"/>
            <w:gridSpan w:val="3"/>
            <w:tcBorders>
              <w:top w:val="single" w:sz="4" w:space="0" w:color="auto"/>
              <w:left w:val="single" w:sz="4" w:space="0" w:color="auto"/>
              <w:bottom w:val="single" w:sz="4" w:space="0" w:color="auto"/>
              <w:right w:val="single" w:sz="4" w:space="0" w:color="auto"/>
            </w:tcBorders>
          </w:tcPr>
          <w:p w14:paraId="0971868F" w14:textId="214D194E" w:rsidR="00FD3188" w:rsidDel="004179F3" w:rsidRDefault="00FD3188" w:rsidP="000B5951">
            <w:pPr>
              <w:jc w:val="both"/>
              <w:rPr>
                <w:del w:id="4579" w:author="Eva Skýbová" w:date="2024-05-15T10:09:00Z"/>
              </w:rPr>
            </w:pPr>
            <w:del w:id="4580" w:author="Eva Skýbová" w:date="2024-05-15T10:09:00Z">
              <w:r w:rsidDel="004179F3">
                <w:delText>Ochrana vojsk a obyvatelstva</w:delText>
              </w:r>
            </w:del>
          </w:p>
        </w:tc>
        <w:tc>
          <w:tcPr>
            <w:tcW w:w="2245" w:type="dxa"/>
            <w:gridSpan w:val="3"/>
            <w:tcBorders>
              <w:top w:val="single" w:sz="4" w:space="0" w:color="auto"/>
              <w:left w:val="single" w:sz="4" w:space="0" w:color="auto"/>
              <w:bottom w:val="single" w:sz="4" w:space="0" w:color="auto"/>
              <w:right w:val="single" w:sz="4" w:space="0" w:color="auto"/>
            </w:tcBorders>
          </w:tcPr>
          <w:p w14:paraId="6343C934" w14:textId="25D07943" w:rsidR="00FD3188" w:rsidDel="004179F3" w:rsidRDefault="00FD3188" w:rsidP="000B5951">
            <w:pPr>
              <w:jc w:val="both"/>
              <w:rPr>
                <w:del w:id="4581" w:author="Eva Skýbová" w:date="2024-05-15T10:09:00Z"/>
              </w:rPr>
            </w:pPr>
            <w:del w:id="4582" w:author="Eva Skýbová" w:date="2024-05-15T10:09:00Z">
              <w:r w:rsidDel="004179F3">
                <w:delText>2004</w:delText>
              </w:r>
            </w:del>
          </w:p>
        </w:tc>
        <w:tc>
          <w:tcPr>
            <w:tcW w:w="2248" w:type="dxa"/>
            <w:gridSpan w:val="5"/>
            <w:tcBorders>
              <w:top w:val="single" w:sz="4" w:space="0" w:color="auto"/>
              <w:left w:val="single" w:sz="4" w:space="0" w:color="auto"/>
              <w:bottom w:val="single" w:sz="4" w:space="0" w:color="auto"/>
              <w:right w:val="single" w:sz="12" w:space="0" w:color="auto"/>
            </w:tcBorders>
          </w:tcPr>
          <w:p w14:paraId="3A8AC501" w14:textId="49C8D475" w:rsidR="00FD3188" w:rsidDel="004179F3" w:rsidRDefault="00FD3188" w:rsidP="000B5951">
            <w:pPr>
              <w:jc w:val="both"/>
              <w:rPr>
                <w:del w:id="4583" w:author="Eva Skýbová" w:date="2024-05-15T10:09:00Z"/>
              </w:rPr>
            </w:pPr>
            <w:del w:id="4584" w:author="Eva Skýbová" w:date="2024-05-15T10:09:00Z">
              <w:r w:rsidDel="004179F3">
                <w:delText>VVŠ PV ve Vyškově</w:delText>
              </w:r>
            </w:del>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8B48D87" w14:textId="388B7388" w:rsidR="00FD3188" w:rsidDel="004179F3" w:rsidRDefault="00FD3188" w:rsidP="000B5951">
            <w:pPr>
              <w:jc w:val="both"/>
              <w:rPr>
                <w:del w:id="4585" w:author="Eva Skýbová" w:date="2024-05-15T10:09:00Z"/>
                <w:b/>
                <w:sz w:val="18"/>
              </w:rPr>
            </w:pPr>
            <w:del w:id="4586" w:author="Eva Skýbová" w:date="2024-05-15T10:09:00Z">
              <w:r w:rsidDel="004179F3">
                <w:rPr>
                  <w:b/>
                  <w:sz w:val="18"/>
                </w:rPr>
                <w:delText>H-index WoS/Scopus</w:delText>
              </w:r>
            </w:del>
          </w:p>
        </w:tc>
        <w:tc>
          <w:tcPr>
            <w:tcW w:w="694" w:type="dxa"/>
            <w:tcBorders>
              <w:top w:val="single" w:sz="4" w:space="0" w:color="auto"/>
              <w:left w:val="single" w:sz="4" w:space="0" w:color="auto"/>
              <w:bottom w:val="single" w:sz="4" w:space="0" w:color="auto"/>
              <w:right w:val="single" w:sz="4" w:space="0" w:color="auto"/>
            </w:tcBorders>
            <w:vAlign w:val="center"/>
            <w:hideMark/>
          </w:tcPr>
          <w:p w14:paraId="41A66FE6" w14:textId="58DBF8E1" w:rsidR="00FD3188" w:rsidDel="004179F3" w:rsidRDefault="00FD3188" w:rsidP="000B5951">
            <w:pPr>
              <w:rPr>
                <w:del w:id="4587" w:author="Eva Skýbová" w:date="2024-05-15T10:09:00Z"/>
                <w:b/>
              </w:rPr>
            </w:pPr>
            <w:del w:id="4588" w:author="Eva Skýbová" w:date="2024-05-15T10:09:00Z">
              <w:r w:rsidDel="004179F3">
                <w:rPr>
                  <w:b/>
                </w:rPr>
                <w:delText xml:space="preserve">    3/3</w:delText>
              </w:r>
            </w:del>
          </w:p>
        </w:tc>
      </w:tr>
      <w:tr w:rsidR="00FD3188" w:rsidDel="004179F3" w14:paraId="1C27F6F7" w14:textId="43B05402" w:rsidTr="000B5951">
        <w:trPr>
          <w:del w:id="4589"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F68378D" w14:textId="25E4557D" w:rsidR="00FD3188" w:rsidDel="004179F3" w:rsidRDefault="00FD3188" w:rsidP="000B5951">
            <w:pPr>
              <w:jc w:val="both"/>
              <w:rPr>
                <w:del w:id="4590" w:author="Eva Skýbová" w:date="2024-05-15T10:09:00Z"/>
                <w:b/>
              </w:rPr>
            </w:pPr>
            <w:del w:id="4591" w:author="Eva Skýbová" w:date="2024-05-15T10:09:00Z">
              <w:r w:rsidDel="004179F3">
                <w:rPr>
                  <w:b/>
                </w:rPr>
                <w:delText xml:space="preserve">Přehled o nejvýznamnější publikační a další tvůrčí činnosti nebo další profesní činnosti u odborníků z praxe vztahující se k zabezpečovaným předmětům </w:delText>
              </w:r>
            </w:del>
          </w:p>
        </w:tc>
      </w:tr>
      <w:tr w:rsidR="00FD3188" w:rsidRPr="00080C08" w:rsidDel="004179F3" w14:paraId="426289F5" w14:textId="02481924" w:rsidTr="000B5951">
        <w:trPr>
          <w:trHeight w:val="2347"/>
          <w:del w:id="4592"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tcPr>
          <w:p w14:paraId="443A13EF" w14:textId="18D9CC9F" w:rsidR="00FD3188" w:rsidRPr="00080C08" w:rsidDel="004179F3" w:rsidRDefault="00FD3188" w:rsidP="000B5951">
            <w:pPr>
              <w:spacing w:after="240"/>
              <w:jc w:val="both"/>
              <w:rPr>
                <w:del w:id="4593" w:author="Eva Skýbová" w:date="2024-05-15T10:09:00Z"/>
              </w:rPr>
            </w:pPr>
            <w:del w:id="4594" w:author="Eva Skýbová" w:date="2024-05-15T10:09:00Z">
              <w:r w:rsidRPr="00080C08" w:rsidDel="004179F3">
                <w:delText>PRINC, Ivan</w:delText>
              </w:r>
              <w:r w:rsidDel="004179F3">
                <w:delText xml:space="preserve"> </w:delText>
              </w:r>
              <w:r w:rsidRPr="00080C08" w:rsidDel="004179F3">
                <w:delText xml:space="preserve">a </w:delText>
              </w:r>
              <w:r w:rsidRPr="00A36CEE" w:rsidDel="004179F3">
                <w:rPr>
                  <w:b/>
                </w:rPr>
                <w:delText>Dušan VIČAR</w:delText>
              </w:r>
              <w:r w:rsidDel="004179F3">
                <w:delText>. (</w:delText>
              </w:r>
              <w:r w:rsidRPr="00080C08" w:rsidDel="004179F3">
                <w:delText>2023</w:delText>
              </w:r>
              <w:r w:rsidDel="004179F3">
                <w:delText>)</w:delText>
              </w:r>
              <w:r w:rsidRPr="00080C08" w:rsidDel="004179F3">
                <w:delText xml:space="preserve">. </w:delText>
              </w:r>
              <w:r w:rsidRPr="00080C08" w:rsidDel="004179F3">
                <w:rPr>
                  <w:i/>
                </w:rPr>
                <w:delText>Individuální a kolektivní ochrana.</w:delText>
              </w:r>
              <w:r w:rsidRPr="00080C08" w:rsidDel="004179F3">
                <w:delText xml:space="preserve"> Zlín: Univerzita Tomáše Bati ve Zlíně,</w:delText>
              </w:r>
              <w:r w:rsidDel="004179F3">
                <w:delText xml:space="preserve"> </w:delText>
              </w:r>
              <w:r w:rsidRPr="00080C08" w:rsidDel="004179F3">
                <w:delText>Fakulta logistiky a krizového řízení. Monografie. DOI: 7441/978-80-7678-147-4, Pořadí vydání: První.</w:delText>
              </w:r>
              <w:r w:rsidDel="004179F3">
                <w:delText xml:space="preserve"> </w:delText>
              </w:r>
              <w:r w:rsidRPr="00080C08" w:rsidDel="004179F3">
                <w:delText xml:space="preserve">ISBN 978-80-7678-147-4. 646 s. URI: </w:delText>
              </w:r>
              <w:r w:rsidDel="004179F3">
                <w:fldChar w:fldCharType="begin"/>
              </w:r>
              <w:r w:rsidDel="004179F3">
                <w:delInstrText xml:space="preserve"> HYPERLINK "https://digilib.k.utb.cz/handle/10563/52418" </w:delInstrText>
              </w:r>
              <w:r w:rsidDel="004179F3">
                <w:fldChar w:fldCharType="separate"/>
              </w:r>
              <w:r w:rsidRPr="0085544F" w:rsidDel="004179F3">
                <w:rPr>
                  <w:rStyle w:val="Hypertextovodkaz"/>
                </w:rPr>
                <w:delText>https://digilib.k.utb.cz/handle/10563/52418</w:delText>
              </w:r>
              <w:r w:rsidDel="004179F3">
                <w:rPr>
                  <w:rStyle w:val="Hypertextovodkaz"/>
                </w:rPr>
                <w:fldChar w:fldCharType="end"/>
              </w:r>
              <w:r w:rsidRPr="00080C08" w:rsidDel="004179F3">
                <w:delText>.</w:delText>
              </w:r>
              <w:r w:rsidDel="004179F3">
                <w:delText xml:space="preserve"> (C, </w:delText>
              </w:r>
              <w:r w:rsidRPr="00DE032E" w:rsidDel="004179F3">
                <w:delText xml:space="preserve">autorský podíl </w:delText>
              </w:r>
              <w:r w:rsidRPr="00D8271E" w:rsidDel="004179F3">
                <w:rPr>
                  <w:b/>
                </w:rPr>
                <w:delText>50  %)</w:delText>
              </w:r>
              <w:r w:rsidDel="004179F3">
                <w:rPr>
                  <w:b/>
                </w:rPr>
                <w:delText>.</w:delText>
              </w:r>
            </w:del>
          </w:p>
          <w:p w14:paraId="031B8621" w14:textId="1B9CC683" w:rsidR="00FD3188" w:rsidRPr="00080C08" w:rsidDel="004179F3" w:rsidRDefault="00FD3188" w:rsidP="000B5951">
            <w:pPr>
              <w:spacing w:after="240"/>
              <w:jc w:val="both"/>
              <w:rPr>
                <w:del w:id="4595" w:author="Eva Skýbová" w:date="2024-05-15T10:09:00Z"/>
              </w:rPr>
            </w:pPr>
            <w:del w:id="4596" w:author="Eva Skýbová" w:date="2024-05-15T10:09:00Z">
              <w:r w:rsidRPr="00A36CEE" w:rsidDel="004179F3">
                <w:rPr>
                  <w:b/>
                </w:rPr>
                <w:delText>Vičar, Dušan</w:delText>
              </w:r>
              <w:r w:rsidDel="004179F3">
                <w:delText>,</w:delText>
              </w:r>
              <w:r w:rsidRPr="00080C08" w:rsidDel="004179F3">
                <w:delText xml:space="preserve"> </w:delText>
              </w:r>
              <w:r w:rsidDel="004179F3">
                <w:delText xml:space="preserve">Ivan </w:delText>
              </w:r>
              <w:r w:rsidRPr="00080C08" w:rsidDel="004179F3">
                <w:delText>Princ, Ivan</w:delText>
              </w:r>
              <w:r w:rsidDel="004179F3">
                <w:delText xml:space="preserve"> </w:delText>
              </w:r>
              <w:r w:rsidRPr="00080C08" w:rsidDel="004179F3">
                <w:delText>Mašek</w:delText>
              </w:r>
              <w:r w:rsidDel="004179F3">
                <w:delText xml:space="preserve"> a</w:delText>
              </w:r>
              <w:r w:rsidRPr="00080C08" w:rsidDel="004179F3">
                <w:delText xml:space="preserve"> Otakar Jiří</w:delText>
              </w:r>
              <w:r w:rsidDel="004179F3">
                <w:delText xml:space="preserve"> MIKA</w:delText>
              </w:r>
              <w:r w:rsidRPr="00080C08" w:rsidDel="004179F3">
                <w:delText>.</w:delText>
              </w:r>
              <w:r w:rsidDel="004179F3">
                <w:delText xml:space="preserve"> (2021)</w:delText>
              </w:r>
              <w:r w:rsidRPr="00080C08" w:rsidDel="004179F3">
                <w:delText xml:space="preserve"> </w:delText>
              </w:r>
              <w:r w:rsidRPr="00080C08" w:rsidDel="004179F3">
                <w:rPr>
                  <w:i/>
                </w:rPr>
                <w:delText>Nuclear, Radiological and Chemical Weapons, Radiation and Chemical Accidents</w:delText>
              </w:r>
              <w:r w:rsidRPr="00080C08" w:rsidDel="004179F3">
                <w:delText>.</w:delText>
              </w:r>
              <w:r w:rsidDel="004179F3">
                <w:delText xml:space="preserve"> </w:delText>
              </w:r>
              <w:r w:rsidRPr="00080C08" w:rsidDel="004179F3">
                <w:delText>Zlín: Univerzita Tomáše Bati ve Zlíně, Fakulta logistiky a krizového řízení. Monography. DOI: https://doi.org/10.7441/978-80-7678-053-8, ISBN 978-80-7678-053-8, 371 s.</w:delText>
              </w:r>
              <w:r w:rsidDel="004179F3">
                <w:delText xml:space="preserve"> (C, </w:delText>
              </w:r>
              <w:r w:rsidRPr="00DE032E" w:rsidDel="004179F3">
                <w:delText>autorský podíl</w:delText>
              </w:r>
              <w:r w:rsidRPr="00D8271E" w:rsidDel="004179F3">
                <w:rPr>
                  <w:b/>
                </w:rPr>
                <w:delText xml:space="preserve"> </w:delText>
              </w:r>
              <w:r w:rsidDel="004179F3">
                <w:rPr>
                  <w:b/>
                </w:rPr>
                <w:delText>4</w:delText>
              </w:r>
              <w:r w:rsidRPr="00D8271E" w:rsidDel="004179F3">
                <w:rPr>
                  <w:b/>
                </w:rPr>
                <w:delText>0 %)</w:delText>
              </w:r>
              <w:r w:rsidDel="004179F3">
                <w:rPr>
                  <w:b/>
                </w:rPr>
                <w:delText>.</w:delText>
              </w:r>
            </w:del>
          </w:p>
          <w:p w14:paraId="51F54C58" w14:textId="600DA720" w:rsidR="00FD3188" w:rsidDel="004179F3" w:rsidRDefault="00FD3188" w:rsidP="000B5951">
            <w:pPr>
              <w:spacing w:after="240"/>
              <w:jc w:val="both"/>
              <w:rPr>
                <w:del w:id="4597" w:author="Eva Skýbová" w:date="2024-05-15T10:09:00Z"/>
              </w:rPr>
            </w:pPr>
            <w:del w:id="4598" w:author="Eva Skýbová" w:date="2024-05-15T10:09:00Z">
              <w:r w:rsidRPr="00A36CEE" w:rsidDel="004179F3">
                <w:rPr>
                  <w:b/>
                </w:rPr>
                <w:delText>Vičar, Dušan</w:delText>
              </w:r>
              <w:r w:rsidDel="004179F3">
                <w:delText>,</w:delText>
              </w:r>
              <w:r w:rsidRPr="00080C08" w:rsidDel="004179F3">
                <w:delText xml:space="preserve"> </w:delText>
              </w:r>
              <w:r w:rsidDel="004179F3">
                <w:delText xml:space="preserve">Ivan </w:delText>
              </w:r>
              <w:r w:rsidRPr="00080C08" w:rsidDel="004179F3">
                <w:delText xml:space="preserve">Princ, </w:delText>
              </w:r>
              <w:r w:rsidDel="004179F3">
                <w:delText xml:space="preserve">Ivan </w:delText>
              </w:r>
              <w:r w:rsidRPr="00080C08" w:rsidDel="004179F3">
                <w:delText>Mašek</w:delText>
              </w:r>
              <w:r w:rsidDel="004179F3">
                <w:delText xml:space="preserve"> a</w:delText>
              </w:r>
              <w:r w:rsidRPr="00080C08" w:rsidDel="004179F3">
                <w:delText xml:space="preserve"> Otakar Jiří</w:delText>
              </w:r>
              <w:r w:rsidDel="004179F3">
                <w:delText xml:space="preserve"> MIKA</w:delText>
              </w:r>
              <w:r w:rsidRPr="00080C08" w:rsidDel="004179F3">
                <w:delText xml:space="preserve">. </w:delText>
              </w:r>
              <w:r w:rsidRPr="00080C08" w:rsidDel="004179F3">
                <w:rPr>
                  <w:i/>
                </w:rPr>
                <w:delText>Jaderné, radiologické a chemické zbraně, radiační a chemické havárie.</w:delText>
              </w:r>
              <w:r w:rsidDel="004179F3">
                <w:rPr>
                  <w:i/>
                </w:rPr>
                <w:delText xml:space="preserve"> </w:delText>
              </w:r>
              <w:r w:rsidRPr="00080C08" w:rsidDel="004179F3">
                <w:delText>Zlín: Univerzita Tomáše Bati ve Zlíně, Fakulta logistiky a krizového řízení. Monografie. DOI: https://doi.org/10.7441/978-80-7454-947-2, ISBN 978-80-7454-947-2, 2020, 334 s.</w:delText>
              </w:r>
              <w:r w:rsidDel="004179F3">
                <w:delText xml:space="preserve"> (C, </w:delText>
              </w:r>
              <w:r w:rsidRPr="00DE032E" w:rsidDel="004179F3">
                <w:delText>autorský podíl</w:delText>
              </w:r>
              <w:r w:rsidRPr="00D8271E" w:rsidDel="004179F3">
                <w:rPr>
                  <w:b/>
                </w:rPr>
                <w:delText xml:space="preserve"> </w:delText>
              </w:r>
              <w:r w:rsidDel="004179F3">
                <w:rPr>
                  <w:b/>
                </w:rPr>
                <w:delText>4</w:delText>
              </w:r>
              <w:r w:rsidRPr="00D8271E" w:rsidDel="004179F3">
                <w:rPr>
                  <w:b/>
                </w:rPr>
                <w:delText>0  %</w:delText>
              </w:r>
              <w:r w:rsidDel="004179F3">
                <w:rPr>
                  <w:b/>
                </w:rPr>
                <w:delText>).</w:delText>
              </w:r>
            </w:del>
          </w:p>
          <w:p w14:paraId="4A7EBA31" w14:textId="70F05B34" w:rsidR="00FD3188" w:rsidRPr="00A36CEE" w:rsidDel="004179F3" w:rsidRDefault="00FD3188" w:rsidP="000B5951">
            <w:pPr>
              <w:spacing w:after="240"/>
              <w:jc w:val="both"/>
              <w:rPr>
                <w:del w:id="4599" w:author="Eva Skýbová" w:date="2024-05-15T10:09:00Z"/>
                <w:b/>
                <w:color w:val="000000"/>
              </w:rPr>
            </w:pPr>
            <w:del w:id="4600" w:author="Eva Skýbová" w:date="2024-05-15T10:09:00Z">
              <w:r w:rsidRPr="00450AFD" w:rsidDel="004179F3">
                <w:rPr>
                  <w:color w:val="000000"/>
                </w:rPr>
                <w:delText>TOMEK, M</w:delText>
              </w:r>
              <w:r w:rsidDel="004179F3">
                <w:rPr>
                  <w:color w:val="000000"/>
                </w:rPr>
                <w:delText>iroslav</w:delText>
              </w:r>
              <w:r w:rsidRPr="00450AFD" w:rsidDel="004179F3">
                <w:rPr>
                  <w:color w:val="000000"/>
                </w:rPr>
                <w:delText xml:space="preserve">, </w:delText>
              </w:r>
              <w:r w:rsidDel="004179F3">
                <w:rPr>
                  <w:color w:val="000000"/>
                </w:rPr>
                <w:delText xml:space="preserve">Jan </w:delText>
              </w:r>
              <w:r w:rsidRPr="00450AFD" w:rsidDel="004179F3">
                <w:rPr>
                  <w:color w:val="000000"/>
                </w:rPr>
                <w:delText xml:space="preserve">STROHMANDL, </w:delText>
              </w:r>
              <w:r w:rsidDel="004179F3">
                <w:rPr>
                  <w:color w:val="000000"/>
                </w:rPr>
                <w:delText xml:space="preserve">Pavel </w:delText>
              </w:r>
              <w:r w:rsidRPr="00450AFD" w:rsidDel="004179F3">
                <w:rPr>
                  <w:color w:val="000000"/>
                </w:rPr>
                <w:delText xml:space="preserve">TOMÁŠEK </w:delText>
              </w:r>
              <w:r w:rsidDel="004179F3">
                <w:rPr>
                  <w:color w:val="000000"/>
                </w:rPr>
                <w:delText xml:space="preserve">Pavel </w:delText>
              </w:r>
              <w:r w:rsidRPr="00450AFD" w:rsidDel="004179F3">
                <w:rPr>
                  <w:color w:val="000000"/>
                </w:rPr>
                <w:delText>and</w:delText>
              </w:r>
              <w:r w:rsidDel="004179F3">
                <w:rPr>
                  <w:color w:val="000000"/>
                </w:rPr>
                <w:delText xml:space="preserve"> Dušan </w:delText>
              </w:r>
              <w:r w:rsidRPr="00450AFD" w:rsidDel="004179F3">
                <w:rPr>
                  <w:color w:val="000000"/>
                </w:rPr>
                <w:delText>VIČAR</w:delText>
              </w:r>
              <w:r w:rsidDel="004179F3">
                <w:rPr>
                  <w:color w:val="000000"/>
                </w:rPr>
                <w:delText xml:space="preserve">. </w:delText>
              </w:r>
              <w:r w:rsidRPr="00450AFD" w:rsidDel="004179F3">
                <w:rPr>
                  <w:color w:val="000000"/>
                </w:rPr>
                <w:delText xml:space="preserve">(2022) </w:delText>
              </w:r>
              <w:r w:rsidRPr="00080C08" w:rsidDel="004179F3">
                <w:rPr>
                  <w:i/>
                  <w:color w:val="000000"/>
                </w:rPr>
                <w:delText>Discovering an Orphan Source of Ionizing Radiation with Respect to Occupational Safety and Health</w:delText>
              </w:r>
              <w:r w:rsidRPr="00450AFD" w:rsidDel="004179F3">
                <w:rPr>
                  <w:color w:val="000000"/>
                </w:rPr>
                <w:delText xml:space="preserve">. Civil Engineering Journal, Vol 8, No 11. </w:delText>
              </w:r>
              <w:r w:rsidDel="004179F3">
                <w:rPr>
                  <w:color w:val="000000"/>
                </w:rPr>
                <w:delText>(</w:delText>
              </w:r>
              <w:r w:rsidRPr="00450AFD" w:rsidDel="004179F3">
                <w:rPr>
                  <w:color w:val="000000"/>
                </w:rPr>
                <w:delText>JSc, Q1</w:delText>
              </w:r>
              <w:r w:rsidDel="004179F3">
                <w:rPr>
                  <w:color w:val="000000"/>
                </w:rPr>
                <w:delText xml:space="preserve">, </w:delText>
              </w:r>
              <w:r w:rsidRPr="00DE032E" w:rsidDel="004179F3">
                <w:rPr>
                  <w:color w:val="000000"/>
                </w:rPr>
                <w:delText>autorský podíl</w:delText>
              </w:r>
              <w:r w:rsidRPr="00A36CEE" w:rsidDel="004179F3">
                <w:rPr>
                  <w:b/>
                  <w:color w:val="000000"/>
                </w:rPr>
                <w:delText xml:space="preserve"> 25 %)</w:delText>
              </w:r>
            </w:del>
          </w:p>
          <w:p w14:paraId="7AB9BBB2" w14:textId="5B7A6A2D" w:rsidR="00FD3188" w:rsidRPr="009B013F" w:rsidDel="004179F3" w:rsidRDefault="00FD3188" w:rsidP="000B5951">
            <w:pPr>
              <w:spacing w:after="240"/>
              <w:jc w:val="both"/>
              <w:rPr>
                <w:del w:id="4601" w:author="Eva Skýbová" w:date="2024-05-15T10:09:00Z"/>
                <w:color w:val="000000"/>
              </w:rPr>
            </w:pPr>
            <w:del w:id="4602" w:author="Eva Skýbová" w:date="2024-05-15T10:09:00Z">
              <w:r w:rsidRPr="00450AFD" w:rsidDel="004179F3">
                <w:rPr>
                  <w:color w:val="000000"/>
                </w:rPr>
                <w:delText>STROHMANDL, J</w:delText>
              </w:r>
              <w:r w:rsidDel="004179F3">
                <w:rPr>
                  <w:color w:val="000000"/>
                </w:rPr>
                <w:delText>an,</w:delText>
              </w:r>
              <w:r w:rsidRPr="00450AFD" w:rsidDel="004179F3">
                <w:rPr>
                  <w:color w:val="000000"/>
                </w:rPr>
                <w:delText xml:space="preserve"> </w:delText>
              </w:r>
              <w:r w:rsidDel="004179F3">
                <w:rPr>
                  <w:color w:val="000000"/>
                </w:rPr>
                <w:delText xml:space="preserve">Miroslav </w:delText>
              </w:r>
              <w:r w:rsidRPr="00450AFD" w:rsidDel="004179F3">
                <w:rPr>
                  <w:color w:val="000000"/>
                </w:rPr>
                <w:delText>TOMEK,</w:delText>
              </w:r>
              <w:r w:rsidDel="004179F3">
                <w:rPr>
                  <w:color w:val="000000"/>
                </w:rPr>
                <w:delText xml:space="preserve"> </w:delText>
              </w:r>
              <w:r w:rsidRPr="006A084B" w:rsidDel="004179F3">
                <w:rPr>
                  <w:b/>
                  <w:color w:val="000000"/>
                </w:rPr>
                <w:delText xml:space="preserve">Dušan VIČAR, </w:delText>
              </w:r>
              <w:r w:rsidRPr="006A084B" w:rsidDel="004179F3">
                <w:rPr>
                  <w:color w:val="000000"/>
                </w:rPr>
                <w:delText xml:space="preserve">Věroslav </w:delText>
              </w:r>
              <w:r w:rsidRPr="00450AFD" w:rsidDel="004179F3">
                <w:rPr>
                  <w:color w:val="000000"/>
                </w:rPr>
                <w:delText>MOLNÁR, and</w:delText>
              </w:r>
              <w:r w:rsidDel="004179F3">
                <w:rPr>
                  <w:color w:val="000000"/>
                </w:rPr>
                <w:delText xml:space="preserve"> Nikoleta </w:delText>
              </w:r>
              <w:r w:rsidRPr="00450AFD" w:rsidDel="004179F3">
                <w:rPr>
                  <w:color w:val="000000"/>
                </w:rPr>
                <w:delText xml:space="preserve">MIKUŠOVÁ. (2022) </w:delText>
              </w:r>
              <w:r w:rsidRPr="00080C08" w:rsidDel="004179F3">
                <w:rPr>
                  <w:i/>
                  <w:color w:val="000000"/>
                </w:rPr>
                <w:delText>Rescue of persons in traffic accidents on roads</w:delText>
              </w:r>
              <w:r w:rsidRPr="00450AFD" w:rsidDel="004179F3">
                <w:rPr>
                  <w:color w:val="000000"/>
                </w:rPr>
                <w:delText xml:space="preserve">. Open Engineering, Vol. 12 (Issue 1), pp. 38-50. </w:delText>
              </w:r>
              <w:r w:rsidDel="004179F3">
                <w:fldChar w:fldCharType="begin"/>
              </w:r>
              <w:r w:rsidDel="004179F3">
                <w:delInstrText xml:space="preserve"> HYPERLINK "https://doi.org/10.1515/eng-2022-0006" </w:delInstrText>
              </w:r>
              <w:r w:rsidDel="004179F3">
                <w:fldChar w:fldCharType="separate"/>
              </w:r>
              <w:r w:rsidRPr="0085544F" w:rsidDel="004179F3">
                <w:rPr>
                  <w:rStyle w:val="Hypertextovodkaz"/>
                </w:rPr>
                <w:delText>https://doi.org/10.1515/eng-2022-0006</w:delText>
              </w:r>
              <w:r w:rsidDel="004179F3">
                <w:rPr>
                  <w:rStyle w:val="Hypertextovodkaz"/>
                </w:rPr>
                <w:fldChar w:fldCharType="end"/>
              </w:r>
              <w:r w:rsidDel="004179F3">
                <w:rPr>
                  <w:color w:val="000000"/>
                </w:rPr>
                <w:delText>.  (</w:delText>
              </w:r>
              <w:r w:rsidRPr="00450AFD" w:rsidDel="004179F3">
                <w:rPr>
                  <w:color w:val="000000"/>
                </w:rPr>
                <w:delText xml:space="preserve"> JSc, Q3</w:delText>
              </w:r>
              <w:r w:rsidRPr="009B013F" w:rsidDel="004179F3">
                <w:rPr>
                  <w:b/>
                  <w:color w:val="000000"/>
                </w:rPr>
                <w:delText xml:space="preserve">, </w:delText>
              </w:r>
              <w:r w:rsidRPr="00DE032E" w:rsidDel="004179F3">
                <w:rPr>
                  <w:color w:val="000000"/>
                </w:rPr>
                <w:delText>autorský podíl</w:delText>
              </w:r>
              <w:r w:rsidRPr="009B013F" w:rsidDel="004179F3">
                <w:rPr>
                  <w:b/>
                  <w:color w:val="000000"/>
                </w:rPr>
                <w:delText xml:space="preserve"> 30 %)</w:delText>
              </w:r>
            </w:del>
          </w:p>
        </w:tc>
      </w:tr>
      <w:tr w:rsidR="00FD3188" w:rsidDel="004179F3" w14:paraId="6F38F84F" w14:textId="4DBCC218" w:rsidTr="000B5951">
        <w:trPr>
          <w:trHeight w:val="218"/>
          <w:del w:id="4603"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53643A" w14:textId="22F936EC" w:rsidR="00FD3188" w:rsidDel="004179F3" w:rsidRDefault="00FD3188" w:rsidP="000B5951">
            <w:pPr>
              <w:rPr>
                <w:del w:id="4604" w:author="Eva Skýbová" w:date="2024-05-15T10:09:00Z"/>
                <w:b/>
              </w:rPr>
            </w:pPr>
            <w:del w:id="4605" w:author="Eva Skýbová" w:date="2024-05-15T10:09:00Z">
              <w:r w:rsidDel="004179F3">
                <w:rPr>
                  <w:b/>
                </w:rPr>
                <w:delText>Působení v zahraničí</w:delText>
              </w:r>
            </w:del>
          </w:p>
        </w:tc>
      </w:tr>
      <w:tr w:rsidR="00FD3188" w:rsidDel="004179F3" w14:paraId="0A22CFD4" w14:textId="0461B105" w:rsidTr="000B5951">
        <w:trPr>
          <w:trHeight w:val="328"/>
          <w:del w:id="4606" w:author="Eva Skýbová" w:date="2024-05-15T10:09:00Z"/>
        </w:trPr>
        <w:tc>
          <w:tcPr>
            <w:tcW w:w="9859" w:type="dxa"/>
            <w:gridSpan w:val="15"/>
            <w:tcBorders>
              <w:top w:val="single" w:sz="4" w:space="0" w:color="auto"/>
              <w:left w:val="single" w:sz="4" w:space="0" w:color="auto"/>
              <w:bottom w:val="single" w:sz="4" w:space="0" w:color="auto"/>
              <w:right w:val="single" w:sz="4" w:space="0" w:color="auto"/>
            </w:tcBorders>
          </w:tcPr>
          <w:p w14:paraId="779AD679" w14:textId="5D6EF2B3" w:rsidR="00FD3188" w:rsidRPr="00DE032E" w:rsidDel="004179F3" w:rsidRDefault="00FD3188" w:rsidP="000B5951">
            <w:pPr>
              <w:rPr>
                <w:del w:id="4607" w:author="Eva Skýbová" w:date="2024-05-15T10:09:00Z"/>
              </w:rPr>
            </w:pPr>
            <w:del w:id="4608" w:author="Eva Skýbová" w:date="2024-05-15T10:09:00Z">
              <w:r w:rsidRPr="00DE032E" w:rsidDel="004179F3">
                <w:delText>2002-2008: Zástupce ČR v panelu SAS RTO NATO</w:delText>
              </w:r>
            </w:del>
          </w:p>
        </w:tc>
      </w:tr>
      <w:tr w:rsidR="00FD3188" w:rsidDel="004179F3" w14:paraId="00AD74BB" w14:textId="788F19D4" w:rsidTr="000B5951">
        <w:trPr>
          <w:cantSplit/>
          <w:trHeight w:val="470"/>
          <w:del w:id="4609" w:author="Eva Skýbová" w:date="2024-05-15T10:09: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8BB2D5" w14:textId="32D0C730" w:rsidR="00FD3188" w:rsidDel="004179F3" w:rsidRDefault="00FD3188" w:rsidP="000B5951">
            <w:pPr>
              <w:jc w:val="both"/>
              <w:rPr>
                <w:del w:id="4610" w:author="Eva Skýbová" w:date="2024-05-15T10:09:00Z"/>
                <w:b/>
              </w:rPr>
            </w:pPr>
            <w:del w:id="4611" w:author="Eva Skýbová" w:date="2024-05-15T10:09:00Z">
              <w:r w:rsidDel="004179F3">
                <w:rPr>
                  <w:b/>
                </w:rPr>
                <w:delText xml:space="preserve">Podpis </w:delText>
              </w:r>
            </w:del>
          </w:p>
        </w:tc>
        <w:tc>
          <w:tcPr>
            <w:tcW w:w="4536" w:type="dxa"/>
            <w:gridSpan w:val="8"/>
            <w:tcBorders>
              <w:top w:val="single" w:sz="4" w:space="0" w:color="auto"/>
              <w:left w:val="single" w:sz="4" w:space="0" w:color="auto"/>
              <w:bottom w:val="single" w:sz="4" w:space="0" w:color="auto"/>
              <w:right w:val="single" w:sz="4" w:space="0" w:color="auto"/>
            </w:tcBorders>
          </w:tcPr>
          <w:p w14:paraId="2E5885C6" w14:textId="0E764306" w:rsidR="00FD3188" w:rsidDel="004179F3" w:rsidRDefault="00FD3188" w:rsidP="000B5951">
            <w:pPr>
              <w:jc w:val="both"/>
              <w:rPr>
                <w:del w:id="4612" w:author="Eva Skýbová" w:date="2024-05-15T10:09:00Z"/>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10C217" w14:textId="1BB967B9" w:rsidR="00FD3188" w:rsidDel="004179F3" w:rsidRDefault="00FD3188" w:rsidP="000B5951">
            <w:pPr>
              <w:jc w:val="both"/>
              <w:rPr>
                <w:del w:id="4613" w:author="Eva Skýbová" w:date="2024-05-15T10:09:00Z"/>
              </w:rPr>
            </w:pPr>
            <w:del w:id="4614" w:author="Eva Skýbová" w:date="2024-05-15T10:09:00Z">
              <w:r w:rsidDel="004179F3">
                <w:rPr>
                  <w:b/>
                </w:rPr>
                <w:delText>datum</w:delText>
              </w:r>
            </w:del>
          </w:p>
        </w:tc>
        <w:tc>
          <w:tcPr>
            <w:tcW w:w="2019" w:type="dxa"/>
            <w:gridSpan w:val="4"/>
            <w:tcBorders>
              <w:top w:val="single" w:sz="4" w:space="0" w:color="auto"/>
              <w:left w:val="single" w:sz="4" w:space="0" w:color="auto"/>
              <w:bottom w:val="single" w:sz="4" w:space="0" w:color="auto"/>
              <w:right w:val="single" w:sz="4" w:space="0" w:color="auto"/>
            </w:tcBorders>
          </w:tcPr>
          <w:p w14:paraId="3EF2B8EF" w14:textId="32CCDEE1" w:rsidR="00FD3188" w:rsidDel="004179F3" w:rsidRDefault="00FD3188" w:rsidP="000B5951">
            <w:pPr>
              <w:jc w:val="both"/>
              <w:rPr>
                <w:del w:id="4615" w:author="Eva Skýbová" w:date="2024-05-15T10:09:00Z"/>
              </w:rPr>
            </w:pPr>
          </w:p>
        </w:tc>
      </w:tr>
    </w:tbl>
    <w:p w14:paraId="1963DD7D" w14:textId="72D8DA1A" w:rsidR="00FD3188" w:rsidDel="004179F3" w:rsidRDefault="00FD3188" w:rsidP="00FD3188">
      <w:pPr>
        <w:rPr>
          <w:del w:id="4616" w:author="Eva Skýbová" w:date="2024-05-15T10:09:00Z"/>
        </w:rPr>
      </w:pPr>
    </w:p>
    <w:p w14:paraId="2734B6B1" w14:textId="21FA9008" w:rsidR="00FD3188" w:rsidRDefault="00FD3188" w:rsidP="00FD3188">
      <w:pPr>
        <w:spacing w:after="160" w:line="259" w:lineRule="auto"/>
      </w:pPr>
      <w:del w:id="4617" w:author="Eva Skýbová" w:date="2024-05-15T10:10:00Z">
        <w:r w:rsidDel="004179F3">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D3188" w14:paraId="48AB2301" w14:textId="77777777" w:rsidTr="000B5951">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C515EB5" w14:textId="77777777" w:rsidR="00FD3188" w:rsidRDefault="00FD3188" w:rsidP="000B5951">
            <w:pPr>
              <w:jc w:val="both"/>
              <w:rPr>
                <w:b/>
                <w:sz w:val="28"/>
              </w:rPr>
            </w:pPr>
            <w:r>
              <w:rPr>
                <w:b/>
                <w:sz w:val="28"/>
              </w:rPr>
              <w:t>C-I – Personální zabezpečení</w:t>
            </w:r>
          </w:p>
        </w:tc>
      </w:tr>
      <w:tr w:rsidR="00FD3188" w14:paraId="728A6ADB" w14:textId="77777777" w:rsidTr="000B5951">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86AA601" w14:textId="77777777" w:rsidR="00FD3188" w:rsidRDefault="00FD3188" w:rsidP="000B5951">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E6F6534" w14:textId="77777777" w:rsidR="00FD3188" w:rsidRDefault="00FD3188" w:rsidP="000B5951">
            <w:pPr>
              <w:jc w:val="both"/>
            </w:pPr>
            <w:r>
              <w:t>Univerzita Tomáše Bati ve Zlíně</w:t>
            </w:r>
          </w:p>
        </w:tc>
      </w:tr>
      <w:tr w:rsidR="00FD3188" w14:paraId="350C596F"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3325423" w14:textId="77777777" w:rsidR="00FD3188" w:rsidRDefault="00FD3188" w:rsidP="000B5951">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CD290DD" w14:textId="77777777" w:rsidR="00FD3188" w:rsidRDefault="00FD3188" w:rsidP="000B5951">
            <w:pPr>
              <w:jc w:val="both"/>
            </w:pPr>
            <w:r>
              <w:t>Fakulta logistiky a krizového řízení</w:t>
            </w:r>
          </w:p>
        </w:tc>
      </w:tr>
      <w:tr w:rsidR="00FD3188" w14:paraId="408CD6D9"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5CFC793" w14:textId="77777777" w:rsidR="00FD3188" w:rsidRDefault="00FD3188" w:rsidP="000B5951">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F281A7B" w14:textId="77777777" w:rsidR="00FD3188" w:rsidRDefault="00FD3188" w:rsidP="000B5951">
            <w:pPr>
              <w:jc w:val="both"/>
            </w:pPr>
            <w:r>
              <w:t>Risk Management</w:t>
            </w:r>
          </w:p>
        </w:tc>
      </w:tr>
      <w:tr w:rsidR="00FD3188" w14:paraId="05C61CA0"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1B078A" w14:textId="77777777" w:rsidR="00FD3188" w:rsidRDefault="00FD3188" w:rsidP="000B5951">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5FD28A1" w14:textId="77777777" w:rsidR="00FD3188" w:rsidRPr="000D466C" w:rsidRDefault="00FD3188" w:rsidP="000B5951">
            <w:pPr>
              <w:jc w:val="both"/>
              <w:rPr>
                <w:b/>
              </w:rPr>
            </w:pPr>
            <w:r w:rsidRPr="000D466C">
              <w:rPr>
                <w:b/>
              </w:rPr>
              <w:t>Kateřina Víchová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C0C66C1" w14:textId="77777777" w:rsidR="00FD3188" w:rsidRDefault="00FD3188" w:rsidP="000B5951">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2CED1C7" w14:textId="77777777" w:rsidR="00FD3188" w:rsidRDefault="00FD3188" w:rsidP="000B5951">
            <w:pPr>
              <w:jc w:val="both"/>
            </w:pPr>
            <w:r>
              <w:t>Ing.</w:t>
            </w:r>
          </w:p>
          <w:p w14:paraId="3352AD10" w14:textId="77777777" w:rsidR="00FD3188" w:rsidRDefault="00FD3188" w:rsidP="000B5951">
            <w:pPr>
              <w:jc w:val="both"/>
            </w:pPr>
            <w:r>
              <w:t>Ph.D.</w:t>
            </w:r>
          </w:p>
        </w:tc>
      </w:tr>
      <w:tr w:rsidR="00FD3188" w14:paraId="49B62B9E" w14:textId="77777777" w:rsidTr="000B5951">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44E97D" w14:textId="77777777" w:rsidR="00FD3188" w:rsidRDefault="00FD3188" w:rsidP="000B5951">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ABE1F34" w14:textId="77777777" w:rsidR="00FD3188" w:rsidRDefault="00FD3188" w:rsidP="000B5951">
            <w:pPr>
              <w:jc w:val="both"/>
            </w:pPr>
            <w:r>
              <w:t>1992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ABFC99D" w14:textId="77777777" w:rsidR="00FD3188" w:rsidRDefault="00FD3188" w:rsidP="000B5951">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AA63697" w14:textId="77777777" w:rsidR="00FD3188" w:rsidRPr="000D466C" w:rsidRDefault="00FD3188" w:rsidP="000B5951">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58945A7"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E41E8D2"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8D68E7"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8FE2AA0" w14:textId="77777777" w:rsidR="00FD3188" w:rsidRDefault="00FD3188" w:rsidP="000B5951">
            <w:pPr>
              <w:jc w:val="both"/>
            </w:pPr>
            <w:r>
              <w:t>09/2026</w:t>
            </w:r>
          </w:p>
        </w:tc>
      </w:tr>
      <w:tr w:rsidR="00FD3188" w14:paraId="47AACCD6" w14:textId="77777777" w:rsidTr="000B5951">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B43106" w14:textId="77777777" w:rsidR="00FD3188" w:rsidRDefault="00FD3188" w:rsidP="000B5951">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7C9B135" w14:textId="77777777" w:rsidR="00FD3188" w:rsidRPr="000D466C" w:rsidRDefault="00FD3188" w:rsidP="000B5951">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FA02C2C" w14:textId="77777777" w:rsidR="00FD3188" w:rsidRDefault="00FD3188" w:rsidP="000B5951">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CB7FBB" w14:textId="77777777" w:rsidR="00FD3188" w:rsidRDefault="00FD3188" w:rsidP="000B5951">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F00A92" w14:textId="77777777" w:rsidR="00FD3188" w:rsidRDefault="00FD3188" w:rsidP="000B5951">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6D22A3B" w14:textId="77777777" w:rsidR="00FD3188" w:rsidRDefault="00FD3188" w:rsidP="000B5951">
            <w:pPr>
              <w:jc w:val="both"/>
            </w:pPr>
            <w:r>
              <w:t>09/2026</w:t>
            </w:r>
          </w:p>
        </w:tc>
      </w:tr>
      <w:tr w:rsidR="00FD3188" w14:paraId="3E36808D" w14:textId="77777777" w:rsidTr="000B5951">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E80F871" w14:textId="77777777" w:rsidR="00FD3188" w:rsidRDefault="00FD3188" w:rsidP="000B5951">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C80AED" w14:textId="77777777" w:rsidR="00FD3188" w:rsidRDefault="00FD3188" w:rsidP="000B5951">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957F3F2" w14:textId="77777777" w:rsidR="00FD3188" w:rsidRDefault="00FD3188" w:rsidP="000B5951">
            <w:pPr>
              <w:jc w:val="both"/>
              <w:rPr>
                <w:b/>
              </w:rPr>
            </w:pPr>
            <w:r>
              <w:rPr>
                <w:b/>
              </w:rPr>
              <w:t>rozsah</w:t>
            </w:r>
          </w:p>
        </w:tc>
      </w:tr>
      <w:tr w:rsidR="00FD3188" w14:paraId="7F96F590"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4BEE81F4"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7FC5A97"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72C0A61" w14:textId="77777777" w:rsidR="00FD3188" w:rsidRDefault="00FD3188" w:rsidP="000B5951">
            <w:pPr>
              <w:jc w:val="both"/>
            </w:pPr>
          </w:p>
        </w:tc>
      </w:tr>
      <w:tr w:rsidR="00FD3188" w14:paraId="2C62C489"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5D579CB5"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523AE4A"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E1FAE4" w14:textId="77777777" w:rsidR="00FD3188" w:rsidRDefault="00FD3188" w:rsidP="000B5951">
            <w:pPr>
              <w:jc w:val="both"/>
            </w:pPr>
          </w:p>
        </w:tc>
      </w:tr>
      <w:tr w:rsidR="00FD3188" w14:paraId="1038C602"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41A8F17"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9F03E98"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09E33DF" w14:textId="77777777" w:rsidR="00FD3188" w:rsidRDefault="00FD3188" w:rsidP="000B5951">
            <w:pPr>
              <w:jc w:val="both"/>
            </w:pPr>
          </w:p>
        </w:tc>
      </w:tr>
      <w:tr w:rsidR="00FD3188" w14:paraId="0BF8B2C4" w14:textId="77777777" w:rsidTr="000B5951">
        <w:tc>
          <w:tcPr>
            <w:tcW w:w="6060" w:type="dxa"/>
            <w:gridSpan w:val="8"/>
            <w:tcBorders>
              <w:top w:val="single" w:sz="4" w:space="0" w:color="auto"/>
              <w:left w:val="single" w:sz="4" w:space="0" w:color="auto"/>
              <w:bottom w:val="single" w:sz="4" w:space="0" w:color="auto"/>
              <w:right w:val="single" w:sz="4" w:space="0" w:color="auto"/>
            </w:tcBorders>
          </w:tcPr>
          <w:p w14:paraId="6D1105F4" w14:textId="77777777" w:rsidR="00FD3188" w:rsidRDefault="00FD3188" w:rsidP="000B5951">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11E4991" w14:textId="77777777" w:rsidR="00FD3188" w:rsidRDefault="00FD3188" w:rsidP="000B5951">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1F9171E" w14:textId="77777777" w:rsidR="00FD3188" w:rsidRDefault="00FD3188" w:rsidP="000B5951">
            <w:pPr>
              <w:jc w:val="both"/>
            </w:pPr>
          </w:p>
        </w:tc>
      </w:tr>
      <w:tr w:rsidR="00FD3188" w14:paraId="0A3BD4B1"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EEECD03" w14:textId="77777777" w:rsidR="00FD3188" w:rsidRDefault="00FD3188" w:rsidP="000B5951">
            <w:pPr>
              <w:jc w:val="both"/>
            </w:pPr>
            <w:r>
              <w:rPr>
                <w:b/>
              </w:rPr>
              <w:t>Předměty příslušného studijního programu a způsob zapojení do jejich výuky, příp. další zapojení do uskutečňování studijního programu</w:t>
            </w:r>
          </w:p>
        </w:tc>
      </w:tr>
      <w:tr w:rsidR="00FD3188" w14:paraId="2EA52734" w14:textId="77777777" w:rsidTr="000B5951">
        <w:trPr>
          <w:trHeight w:val="1118"/>
        </w:trPr>
        <w:tc>
          <w:tcPr>
            <w:tcW w:w="9859" w:type="dxa"/>
            <w:gridSpan w:val="15"/>
            <w:tcBorders>
              <w:top w:val="nil"/>
              <w:left w:val="single" w:sz="4" w:space="0" w:color="auto"/>
              <w:bottom w:val="single" w:sz="4" w:space="0" w:color="auto"/>
              <w:right w:val="single" w:sz="4" w:space="0" w:color="auto"/>
            </w:tcBorders>
          </w:tcPr>
          <w:p w14:paraId="345B53A8" w14:textId="18C2CC79" w:rsidR="00FD3188" w:rsidRDefault="00FD3188" w:rsidP="00236D84">
            <w:pPr>
              <w:jc w:val="both"/>
            </w:pPr>
            <w:r>
              <w:t xml:space="preserve">Crisis Management </w:t>
            </w:r>
            <w:del w:id="4618" w:author="Eva Skýbová" w:date="2024-05-15T10:10:00Z">
              <w:r w:rsidDel="004179F3">
                <w:delText xml:space="preserve">and State Defence </w:delText>
              </w:r>
            </w:del>
            <w:ins w:id="4619" w:author="Eva Skýbová" w:date="2024-05-15T10:10:00Z">
              <w:r w:rsidR="004179F3">
                <w:t xml:space="preserve"> </w:t>
              </w:r>
            </w:ins>
            <w:r>
              <w:t>(PZ) – garant, přednášející (57 %), vede semináře (</w:t>
            </w:r>
            <w:del w:id="4620" w:author="Eva Skýbová" w:date="2024-05-15T10:21:00Z">
              <w:r w:rsidDel="00236D84">
                <w:delText xml:space="preserve">50 </w:delText>
              </w:r>
            </w:del>
            <w:ins w:id="4621" w:author="Eva Skýbová" w:date="2024-05-15T10:21:00Z">
              <w:r w:rsidR="00236D84">
                <w:t xml:space="preserve">43 </w:t>
              </w:r>
            </w:ins>
            <w:r>
              <w:t>%)</w:t>
            </w:r>
          </w:p>
        </w:tc>
      </w:tr>
      <w:tr w:rsidR="00FD3188" w14:paraId="264963B2" w14:textId="77777777" w:rsidTr="000B5951">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0DDC132" w14:textId="77777777" w:rsidR="00FD3188" w:rsidRDefault="00FD3188" w:rsidP="000B5951">
            <w:pPr>
              <w:jc w:val="both"/>
              <w:rPr>
                <w:b/>
              </w:rPr>
            </w:pPr>
            <w:r>
              <w:rPr>
                <w:b/>
              </w:rPr>
              <w:t>Zapojení do výuky v dalších studijních programech na téže vysoké škole (pouze u garantů ZT a PZ předmětů)</w:t>
            </w:r>
          </w:p>
        </w:tc>
      </w:tr>
      <w:tr w:rsidR="00FD3188" w14:paraId="0C252B6E" w14:textId="77777777" w:rsidTr="000B5951">
        <w:trPr>
          <w:trHeight w:val="340"/>
        </w:trPr>
        <w:tc>
          <w:tcPr>
            <w:tcW w:w="2802" w:type="dxa"/>
            <w:gridSpan w:val="2"/>
            <w:tcBorders>
              <w:top w:val="nil"/>
              <w:left w:val="single" w:sz="4" w:space="0" w:color="auto"/>
              <w:bottom w:val="single" w:sz="4" w:space="0" w:color="auto"/>
              <w:right w:val="single" w:sz="4" w:space="0" w:color="auto"/>
            </w:tcBorders>
            <w:hideMark/>
          </w:tcPr>
          <w:p w14:paraId="688276E8" w14:textId="77777777" w:rsidR="00FD3188" w:rsidRDefault="00FD3188" w:rsidP="000B5951">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0189AEA" w14:textId="77777777" w:rsidR="00FD3188" w:rsidRDefault="00FD3188" w:rsidP="000B5951">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AFBEDC7" w14:textId="77777777" w:rsidR="00FD3188" w:rsidRDefault="00FD3188" w:rsidP="000B5951">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DDDE55A" w14:textId="77777777" w:rsidR="00FD3188" w:rsidRDefault="00FD3188" w:rsidP="000B5951">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4B4837D" w14:textId="77777777" w:rsidR="00FD3188" w:rsidRDefault="00FD3188" w:rsidP="000B5951">
            <w:pPr>
              <w:jc w:val="both"/>
              <w:rPr>
                <w:b/>
              </w:rPr>
            </w:pPr>
            <w:r>
              <w:rPr>
                <w:b/>
              </w:rPr>
              <w:t>(</w:t>
            </w:r>
            <w:r>
              <w:rPr>
                <w:b/>
                <w:i/>
                <w:iCs/>
              </w:rPr>
              <w:t>nepovinný údaj</w:t>
            </w:r>
            <w:r>
              <w:rPr>
                <w:b/>
              </w:rPr>
              <w:t>) Počet hodin za semestr</w:t>
            </w:r>
          </w:p>
        </w:tc>
      </w:tr>
      <w:tr w:rsidR="00FD3188" w:rsidRPr="00A77FD7" w14:paraId="42C418CC" w14:textId="77777777" w:rsidTr="000B5951">
        <w:trPr>
          <w:trHeight w:val="285"/>
        </w:trPr>
        <w:tc>
          <w:tcPr>
            <w:tcW w:w="2802" w:type="dxa"/>
            <w:gridSpan w:val="2"/>
            <w:tcBorders>
              <w:top w:val="nil"/>
              <w:left w:val="single" w:sz="4" w:space="0" w:color="auto"/>
              <w:bottom w:val="single" w:sz="4" w:space="0" w:color="auto"/>
              <w:right w:val="single" w:sz="4" w:space="0" w:color="auto"/>
            </w:tcBorders>
          </w:tcPr>
          <w:p w14:paraId="08FFC659" w14:textId="77777777" w:rsidR="00FD3188" w:rsidRPr="00A77FD7" w:rsidRDefault="00FD3188" w:rsidP="000B5951">
            <w:pPr>
              <w:jc w:val="both"/>
            </w:pPr>
            <w:r>
              <w:t xml:space="preserve">Technologie nákladní dopravy </w:t>
            </w:r>
            <w:r>
              <w:br/>
              <w:t>a intermodální doprava</w:t>
            </w:r>
          </w:p>
        </w:tc>
        <w:tc>
          <w:tcPr>
            <w:tcW w:w="2409" w:type="dxa"/>
            <w:gridSpan w:val="3"/>
            <w:tcBorders>
              <w:top w:val="nil"/>
              <w:left w:val="single" w:sz="4" w:space="0" w:color="auto"/>
              <w:bottom w:val="single" w:sz="4" w:space="0" w:color="auto"/>
              <w:right w:val="single" w:sz="4" w:space="0" w:color="auto"/>
            </w:tcBorders>
          </w:tcPr>
          <w:p w14:paraId="5768FE53" w14:textId="77777777" w:rsidR="00FD3188" w:rsidRPr="00A77FD7" w:rsidRDefault="00FD3188" w:rsidP="000B5951">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71F1A69E" w14:textId="77777777" w:rsidR="00FD3188" w:rsidRPr="00A77FD7" w:rsidRDefault="00FD3188" w:rsidP="000B5951">
            <w:pPr>
              <w:jc w:val="both"/>
            </w:pPr>
            <w:r>
              <w:t>LS</w:t>
            </w:r>
          </w:p>
        </w:tc>
        <w:tc>
          <w:tcPr>
            <w:tcW w:w="2109" w:type="dxa"/>
            <w:gridSpan w:val="5"/>
            <w:tcBorders>
              <w:top w:val="nil"/>
              <w:left w:val="single" w:sz="4" w:space="0" w:color="auto"/>
              <w:bottom w:val="single" w:sz="4" w:space="0" w:color="auto"/>
              <w:right w:val="single" w:sz="4" w:space="0" w:color="auto"/>
            </w:tcBorders>
          </w:tcPr>
          <w:p w14:paraId="5E91EDE3" w14:textId="77777777" w:rsidR="00FD3188" w:rsidRPr="00A77FD7" w:rsidRDefault="00FD3188" w:rsidP="000B5951">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1F600C49" w14:textId="77777777" w:rsidR="00FD3188" w:rsidRPr="00A77FD7" w:rsidRDefault="00FD3188" w:rsidP="000B5951">
            <w:pPr>
              <w:jc w:val="both"/>
            </w:pPr>
          </w:p>
        </w:tc>
      </w:tr>
      <w:tr w:rsidR="00FD3188" w:rsidRPr="00A77FD7" w14:paraId="484B6B17"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77F82080" w14:textId="77777777" w:rsidR="00FD3188" w:rsidRPr="00A77FD7" w:rsidRDefault="00FD3188" w:rsidP="000B5951">
            <w:pPr>
              <w:jc w:val="both"/>
            </w:pPr>
            <w:r w:rsidRPr="005C7C10">
              <w:t>Simulace dopravy a hromadná obsluha</w:t>
            </w:r>
          </w:p>
        </w:tc>
        <w:tc>
          <w:tcPr>
            <w:tcW w:w="2409" w:type="dxa"/>
            <w:gridSpan w:val="3"/>
            <w:tcBorders>
              <w:top w:val="nil"/>
              <w:left w:val="single" w:sz="4" w:space="0" w:color="auto"/>
              <w:bottom w:val="single" w:sz="4" w:space="0" w:color="auto"/>
              <w:right w:val="single" w:sz="4" w:space="0" w:color="auto"/>
            </w:tcBorders>
          </w:tcPr>
          <w:p w14:paraId="0503B8E7" w14:textId="77777777" w:rsidR="00FD3188" w:rsidRPr="00A77FD7" w:rsidRDefault="00FD3188" w:rsidP="000B5951">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7AD926B1" w14:textId="77777777" w:rsidR="00FD3188" w:rsidRPr="00A77FD7"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77AE5E04" w14:textId="77777777" w:rsidR="00FD3188" w:rsidRPr="00A77FD7" w:rsidRDefault="00FD3188" w:rsidP="000B5951">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7759BA42" w14:textId="77777777" w:rsidR="00FD3188" w:rsidRPr="00A77FD7" w:rsidRDefault="00FD3188" w:rsidP="000B5951">
            <w:pPr>
              <w:jc w:val="both"/>
            </w:pPr>
          </w:p>
        </w:tc>
      </w:tr>
      <w:tr w:rsidR="00FD3188" w:rsidRPr="00A77FD7" w14:paraId="39841EC9"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058279A" w14:textId="77777777" w:rsidR="00FD3188" w:rsidRPr="005C7C10" w:rsidRDefault="00FD3188" w:rsidP="000B5951">
            <w:pPr>
              <w:jc w:val="both"/>
            </w:pPr>
            <w:r w:rsidRPr="00485A85">
              <w:t>Udržitelnost v logistice</w:t>
            </w:r>
          </w:p>
        </w:tc>
        <w:tc>
          <w:tcPr>
            <w:tcW w:w="2409" w:type="dxa"/>
            <w:gridSpan w:val="3"/>
            <w:tcBorders>
              <w:top w:val="nil"/>
              <w:left w:val="single" w:sz="4" w:space="0" w:color="auto"/>
              <w:bottom w:val="single" w:sz="4" w:space="0" w:color="auto"/>
              <w:right w:val="single" w:sz="4" w:space="0" w:color="auto"/>
            </w:tcBorders>
          </w:tcPr>
          <w:p w14:paraId="20F3F50C" w14:textId="77777777" w:rsidR="00FD3188" w:rsidRDefault="00FD3188" w:rsidP="000B5951">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4A0C8661" w14:textId="77777777" w:rsidR="00FD3188"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5D8C19D8" w14:textId="77777777" w:rsidR="00FD3188" w:rsidRDefault="00FD3188" w:rsidP="000B5951">
            <w:r>
              <w:t>vede semináře</w:t>
            </w:r>
          </w:p>
        </w:tc>
        <w:tc>
          <w:tcPr>
            <w:tcW w:w="1972" w:type="dxa"/>
            <w:gridSpan w:val="3"/>
            <w:tcBorders>
              <w:top w:val="nil"/>
              <w:left w:val="single" w:sz="4" w:space="0" w:color="auto"/>
              <w:bottom w:val="single" w:sz="4" w:space="0" w:color="auto"/>
              <w:right w:val="single" w:sz="4" w:space="0" w:color="auto"/>
            </w:tcBorders>
          </w:tcPr>
          <w:p w14:paraId="62C84ECE" w14:textId="77777777" w:rsidR="00FD3188" w:rsidRPr="00A77FD7" w:rsidRDefault="00FD3188" w:rsidP="000B5951">
            <w:pPr>
              <w:jc w:val="both"/>
            </w:pPr>
          </w:p>
        </w:tc>
      </w:tr>
      <w:tr w:rsidR="00FD3188" w:rsidRPr="00A77FD7" w14:paraId="5E39D23D" w14:textId="77777777" w:rsidTr="000B5951">
        <w:trPr>
          <w:trHeight w:val="284"/>
        </w:trPr>
        <w:tc>
          <w:tcPr>
            <w:tcW w:w="2802" w:type="dxa"/>
            <w:gridSpan w:val="2"/>
            <w:tcBorders>
              <w:top w:val="nil"/>
              <w:left w:val="single" w:sz="4" w:space="0" w:color="auto"/>
              <w:bottom w:val="single" w:sz="4" w:space="0" w:color="auto"/>
              <w:right w:val="single" w:sz="4" w:space="0" w:color="auto"/>
            </w:tcBorders>
          </w:tcPr>
          <w:p w14:paraId="1C9DD8B8" w14:textId="77777777" w:rsidR="00FD3188" w:rsidRPr="00A77FD7" w:rsidRDefault="00FD3188" w:rsidP="000B5951">
            <w:pPr>
              <w:jc w:val="both"/>
            </w:pPr>
            <w:r>
              <w:t>Krizové řízení a IZS</w:t>
            </w:r>
          </w:p>
        </w:tc>
        <w:tc>
          <w:tcPr>
            <w:tcW w:w="2409" w:type="dxa"/>
            <w:gridSpan w:val="3"/>
            <w:tcBorders>
              <w:top w:val="nil"/>
              <w:left w:val="single" w:sz="4" w:space="0" w:color="auto"/>
              <w:bottom w:val="single" w:sz="4" w:space="0" w:color="auto"/>
              <w:right w:val="single" w:sz="4" w:space="0" w:color="auto"/>
            </w:tcBorders>
          </w:tcPr>
          <w:p w14:paraId="6E8FBA32" w14:textId="77777777" w:rsidR="00FD3188" w:rsidRPr="00A77FD7" w:rsidRDefault="00FD3188" w:rsidP="000B5951">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1AE70894" w14:textId="77777777" w:rsidR="00FD3188" w:rsidRPr="00A77FD7"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2C40C559" w14:textId="77777777" w:rsidR="00FD3188" w:rsidRPr="00A77FD7" w:rsidRDefault="00FD3188" w:rsidP="000B5951">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4BDFA7EB" w14:textId="77777777" w:rsidR="00FD3188" w:rsidRPr="00A77FD7" w:rsidRDefault="00FD3188" w:rsidP="000B5951">
            <w:pPr>
              <w:jc w:val="both"/>
            </w:pPr>
          </w:p>
        </w:tc>
      </w:tr>
      <w:tr w:rsidR="00FD3188" w:rsidRPr="00A77FD7" w14:paraId="75914721" w14:textId="77777777" w:rsidTr="000B5951">
        <w:trPr>
          <w:trHeight w:val="45"/>
        </w:trPr>
        <w:tc>
          <w:tcPr>
            <w:tcW w:w="2802" w:type="dxa"/>
            <w:gridSpan w:val="2"/>
            <w:tcBorders>
              <w:top w:val="nil"/>
              <w:left w:val="single" w:sz="4" w:space="0" w:color="auto"/>
              <w:bottom w:val="single" w:sz="4" w:space="0" w:color="auto"/>
              <w:right w:val="single" w:sz="4" w:space="0" w:color="auto"/>
            </w:tcBorders>
          </w:tcPr>
          <w:p w14:paraId="6B434F44" w14:textId="77777777" w:rsidR="00FD3188" w:rsidRPr="00A77FD7" w:rsidRDefault="00FD3188" w:rsidP="000B5951">
            <w:pPr>
              <w:jc w:val="both"/>
            </w:pPr>
            <w:r>
              <w:t>Technologie dopravy</w:t>
            </w:r>
          </w:p>
        </w:tc>
        <w:tc>
          <w:tcPr>
            <w:tcW w:w="2409" w:type="dxa"/>
            <w:gridSpan w:val="3"/>
            <w:tcBorders>
              <w:top w:val="nil"/>
              <w:left w:val="single" w:sz="4" w:space="0" w:color="auto"/>
              <w:bottom w:val="single" w:sz="4" w:space="0" w:color="auto"/>
              <w:right w:val="single" w:sz="4" w:space="0" w:color="auto"/>
            </w:tcBorders>
          </w:tcPr>
          <w:p w14:paraId="1044CD21" w14:textId="77777777" w:rsidR="00FD3188" w:rsidRPr="00A77FD7" w:rsidRDefault="00FD3188" w:rsidP="000B5951">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3A7E3458" w14:textId="77777777" w:rsidR="00FD3188" w:rsidRPr="00A77FD7" w:rsidRDefault="00FD3188" w:rsidP="000B5951">
            <w:pPr>
              <w:jc w:val="both"/>
            </w:pPr>
            <w:r>
              <w:t>ZS</w:t>
            </w:r>
          </w:p>
        </w:tc>
        <w:tc>
          <w:tcPr>
            <w:tcW w:w="2109" w:type="dxa"/>
            <w:gridSpan w:val="5"/>
            <w:tcBorders>
              <w:top w:val="nil"/>
              <w:left w:val="single" w:sz="4" w:space="0" w:color="auto"/>
              <w:bottom w:val="single" w:sz="4" w:space="0" w:color="auto"/>
              <w:right w:val="single" w:sz="4" w:space="0" w:color="auto"/>
            </w:tcBorders>
          </w:tcPr>
          <w:p w14:paraId="16AAE724" w14:textId="77777777" w:rsidR="00FD3188" w:rsidRPr="00A77FD7" w:rsidRDefault="00FD3188" w:rsidP="000B5951">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35721B62" w14:textId="77777777" w:rsidR="00FD3188" w:rsidRPr="00A77FD7" w:rsidRDefault="00FD3188" w:rsidP="000B5951">
            <w:pPr>
              <w:jc w:val="both"/>
            </w:pPr>
          </w:p>
        </w:tc>
      </w:tr>
      <w:tr w:rsidR="00FD3188" w14:paraId="2303DDEE"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62B698" w14:textId="77777777" w:rsidR="00FD3188" w:rsidRDefault="00FD3188" w:rsidP="000B5951">
            <w:pPr>
              <w:jc w:val="both"/>
            </w:pPr>
            <w:r>
              <w:rPr>
                <w:b/>
              </w:rPr>
              <w:t xml:space="preserve">Údaje o vzdělání na VŠ </w:t>
            </w:r>
          </w:p>
        </w:tc>
      </w:tr>
      <w:tr w:rsidR="00FD3188" w14:paraId="68570D9A" w14:textId="77777777" w:rsidTr="000B5951">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665BED6" w14:textId="77777777" w:rsidR="00FD3188" w:rsidRPr="00A77FD7" w:rsidRDefault="00FD3188" w:rsidP="000B5951">
            <w:pPr>
              <w:jc w:val="both"/>
            </w:pPr>
            <w:r w:rsidRPr="00A77FD7">
              <w:t xml:space="preserve">2020 </w:t>
            </w:r>
            <w:r>
              <w:t>-</w:t>
            </w:r>
            <w:r w:rsidRPr="00A77FD7">
              <w:t xml:space="preserve"> doktor (Ph.D.)</w:t>
            </w:r>
            <w:r>
              <w:t>, studijní program: Inženýrská informatika, obor: Inženýrská informatika, Univerzita Tomáše Bati</w:t>
            </w:r>
            <w:r w:rsidRPr="00A77FD7">
              <w:t xml:space="preserve"> ve Zlíně</w:t>
            </w:r>
            <w:r>
              <w:t xml:space="preserve">, Fakulta aplikované informatiky </w:t>
            </w:r>
          </w:p>
        </w:tc>
      </w:tr>
      <w:tr w:rsidR="00FD3188" w14:paraId="347CEEF9"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EB1C26E" w14:textId="77777777" w:rsidR="00FD3188" w:rsidRDefault="00FD3188" w:rsidP="000B5951">
            <w:pPr>
              <w:jc w:val="both"/>
              <w:rPr>
                <w:b/>
              </w:rPr>
            </w:pPr>
            <w:r>
              <w:rPr>
                <w:b/>
              </w:rPr>
              <w:t>Údaje o odborném působení od absolvování VŠ</w:t>
            </w:r>
          </w:p>
        </w:tc>
      </w:tr>
      <w:tr w:rsidR="00FD3188" w14:paraId="6EA00037" w14:textId="77777777" w:rsidTr="000B5951">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7E8876C" w14:textId="77777777" w:rsidR="00FD3188" w:rsidRDefault="00FD3188" w:rsidP="000B5951">
            <w:pPr>
              <w:jc w:val="both"/>
              <w:rPr>
                <w:color w:val="FF0000"/>
              </w:rPr>
            </w:pPr>
            <w:r w:rsidRPr="00A77FD7">
              <w:t>2019</w:t>
            </w:r>
            <w:r>
              <w:t>-</w:t>
            </w:r>
            <w:r w:rsidRPr="00A77FD7">
              <w:t xml:space="preserve">dosud: </w:t>
            </w:r>
            <w:r>
              <w:t>Univerzita Tomáše Bati</w:t>
            </w:r>
            <w:r w:rsidRPr="00A77FD7">
              <w:t xml:space="preserve"> ve Zlíně, Fakulta logistiky a krizového řízení, Ústav logistiky, akademický pracovník, </w:t>
            </w:r>
            <w:r>
              <w:t>(</w:t>
            </w:r>
            <w:r w:rsidRPr="00A77FD7">
              <w:t>pp</w:t>
            </w:r>
            <w:r>
              <w:t>.)</w:t>
            </w:r>
          </w:p>
        </w:tc>
      </w:tr>
      <w:tr w:rsidR="00FD3188" w14:paraId="129FB9D8" w14:textId="77777777" w:rsidTr="000B5951">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3530D9" w14:textId="77777777" w:rsidR="00FD3188" w:rsidRDefault="00FD3188" w:rsidP="000B5951">
            <w:pPr>
              <w:jc w:val="both"/>
            </w:pPr>
            <w:r>
              <w:rPr>
                <w:b/>
              </w:rPr>
              <w:t>Zkušenosti s vedením kvalifikačních a rigorózních prací</w:t>
            </w:r>
          </w:p>
        </w:tc>
      </w:tr>
      <w:tr w:rsidR="00FD3188" w14:paraId="5FA78C97" w14:textId="77777777" w:rsidTr="000B5951">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14A9521D" w14:textId="77777777" w:rsidR="00FD3188" w:rsidRDefault="00FD3188" w:rsidP="000B5951">
            <w:pPr>
              <w:jc w:val="both"/>
            </w:pPr>
            <w:r>
              <w:t>21x vedoucí bakalářské práce</w:t>
            </w:r>
          </w:p>
          <w:p w14:paraId="3EBFD051" w14:textId="77777777" w:rsidR="00FD3188" w:rsidRDefault="00FD3188" w:rsidP="000B5951">
            <w:pPr>
              <w:jc w:val="both"/>
            </w:pPr>
            <w:r>
              <w:t>15x vedoucí diplomové práce</w:t>
            </w:r>
          </w:p>
        </w:tc>
      </w:tr>
      <w:tr w:rsidR="00FD3188" w14:paraId="33DA32AC" w14:textId="77777777" w:rsidTr="000B5951">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9C95C8A" w14:textId="77777777" w:rsidR="00FD3188" w:rsidRDefault="00FD3188" w:rsidP="000B5951">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CEFF23F" w14:textId="77777777" w:rsidR="00FD3188" w:rsidRDefault="00FD3188" w:rsidP="000B5951">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C2D4C1B" w14:textId="77777777" w:rsidR="00FD3188" w:rsidRDefault="00FD3188" w:rsidP="000B5951">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0CD6CF8" w14:textId="77777777" w:rsidR="00FD3188" w:rsidRDefault="00FD3188" w:rsidP="000B5951">
            <w:pPr>
              <w:jc w:val="both"/>
              <w:rPr>
                <w:b/>
              </w:rPr>
            </w:pPr>
            <w:r>
              <w:rPr>
                <w:b/>
              </w:rPr>
              <w:t>Ohlasy publikací</w:t>
            </w:r>
          </w:p>
        </w:tc>
      </w:tr>
      <w:tr w:rsidR="00FD3188" w14:paraId="29C87168" w14:textId="77777777" w:rsidTr="000B5951">
        <w:trPr>
          <w:cantSplit/>
        </w:trPr>
        <w:tc>
          <w:tcPr>
            <w:tcW w:w="3347" w:type="dxa"/>
            <w:gridSpan w:val="3"/>
            <w:tcBorders>
              <w:top w:val="single" w:sz="4" w:space="0" w:color="auto"/>
              <w:left w:val="single" w:sz="4" w:space="0" w:color="auto"/>
              <w:bottom w:val="single" w:sz="4" w:space="0" w:color="auto"/>
              <w:right w:val="single" w:sz="4" w:space="0" w:color="auto"/>
            </w:tcBorders>
          </w:tcPr>
          <w:p w14:paraId="54D6BC63"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D05FBE1"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99CBF60" w14:textId="77777777" w:rsidR="00FD3188" w:rsidRDefault="00FD3188" w:rsidP="000B595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D66C183" w14:textId="77777777" w:rsidR="00FD3188" w:rsidRDefault="00FD3188" w:rsidP="000B5951">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A1A66FA" w14:textId="77777777" w:rsidR="00FD3188" w:rsidRDefault="00FD3188" w:rsidP="000B595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1ED5AFD" w14:textId="77777777" w:rsidR="00FD3188" w:rsidRDefault="00FD3188" w:rsidP="000B5951">
            <w:pPr>
              <w:jc w:val="both"/>
            </w:pPr>
            <w:r>
              <w:rPr>
                <w:b/>
                <w:sz w:val="18"/>
              </w:rPr>
              <w:t>ostatní</w:t>
            </w:r>
          </w:p>
        </w:tc>
      </w:tr>
      <w:tr w:rsidR="00FD3188" w14:paraId="422AE89E" w14:textId="77777777" w:rsidTr="000B5951">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B35FED" w14:textId="77777777" w:rsidR="00FD3188" w:rsidRDefault="00FD3188" w:rsidP="000B5951">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73C2F7" w14:textId="77777777" w:rsidR="00FD3188" w:rsidRDefault="00FD3188" w:rsidP="000B5951">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10B5C98" w14:textId="77777777" w:rsidR="00FD3188" w:rsidRDefault="00FD3188" w:rsidP="000B5951">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BEBE50B" w14:textId="77777777" w:rsidR="00FD3188" w:rsidRDefault="00FD3188" w:rsidP="000B5951">
            <w:pPr>
              <w:jc w:val="both"/>
              <w:rPr>
                <w:b/>
              </w:rPr>
            </w:pPr>
            <w:r>
              <w:rPr>
                <w:b/>
              </w:rPr>
              <w:t>31</w:t>
            </w:r>
          </w:p>
        </w:tc>
        <w:tc>
          <w:tcPr>
            <w:tcW w:w="693" w:type="dxa"/>
            <w:tcBorders>
              <w:top w:val="single" w:sz="4" w:space="0" w:color="auto"/>
              <w:left w:val="single" w:sz="4" w:space="0" w:color="auto"/>
              <w:bottom w:val="single" w:sz="4" w:space="0" w:color="auto"/>
              <w:right w:val="single" w:sz="4" w:space="0" w:color="auto"/>
            </w:tcBorders>
          </w:tcPr>
          <w:p w14:paraId="23BECF2F" w14:textId="77777777" w:rsidR="00FD3188" w:rsidRDefault="00FD3188" w:rsidP="000B5951">
            <w:pPr>
              <w:jc w:val="both"/>
              <w:rPr>
                <w:b/>
              </w:rPr>
            </w:pPr>
            <w:r>
              <w:rPr>
                <w:b/>
              </w:rPr>
              <w:t>67</w:t>
            </w:r>
          </w:p>
        </w:tc>
        <w:tc>
          <w:tcPr>
            <w:tcW w:w="694" w:type="dxa"/>
            <w:tcBorders>
              <w:top w:val="single" w:sz="4" w:space="0" w:color="auto"/>
              <w:left w:val="single" w:sz="4" w:space="0" w:color="auto"/>
              <w:bottom w:val="single" w:sz="4" w:space="0" w:color="auto"/>
              <w:right w:val="single" w:sz="4" w:space="0" w:color="auto"/>
            </w:tcBorders>
          </w:tcPr>
          <w:p w14:paraId="6A1EFF09" w14:textId="77777777" w:rsidR="00FD3188" w:rsidRDefault="00FD3188" w:rsidP="000B5951">
            <w:pPr>
              <w:jc w:val="both"/>
              <w:rPr>
                <w:b/>
              </w:rPr>
            </w:pPr>
          </w:p>
        </w:tc>
      </w:tr>
      <w:tr w:rsidR="00FD3188" w14:paraId="7BFB1390" w14:textId="77777777" w:rsidTr="000B5951">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032AC1E7" w14:textId="77777777" w:rsidR="00FD3188" w:rsidRDefault="00FD3188" w:rsidP="000B5951">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A5D7FDB" w14:textId="77777777" w:rsidR="00FD3188" w:rsidRDefault="00FD3188" w:rsidP="000B5951">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FFEAC3C" w14:textId="77777777" w:rsidR="00FD3188" w:rsidRDefault="00FD3188" w:rsidP="000B5951">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82242B4" w14:textId="77777777" w:rsidR="00FD3188" w:rsidRDefault="00FD3188" w:rsidP="000B5951">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565C31E" w14:textId="77777777" w:rsidR="00FD3188" w:rsidRDefault="00FD3188" w:rsidP="000B5951">
            <w:pPr>
              <w:rPr>
                <w:b/>
              </w:rPr>
            </w:pPr>
            <w:r>
              <w:rPr>
                <w:b/>
              </w:rPr>
              <w:t xml:space="preserve">   3/4</w:t>
            </w:r>
          </w:p>
        </w:tc>
      </w:tr>
      <w:tr w:rsidR="00FD3188" w14:paraId="77E30A87" w14:textId="77777777" w:rsidTr="000B5951">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A2A67F5" w14:textId="77777777" w:rsidR="00FD3188" w:rsidRDefault="00FD3188" w:rsidP="000B5951">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88" w14:paraId="481368DE" w14:textId="77777777" w:rsidTr="000B5951">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C17C5CB" w14:textId="77777777" w:rsidR="00FD3188" w:rsidRDefault="00FD3188" w:rsidP="000B5951">
            <w:pPr>
              <w:spacing w:before="120" w:after="60"/>
              <w:jc w:val="both"/>
            </w:pPr>
            <w:r w:rsidRPr="005C7B4F">
              <w:rPr>
                <w:b/>
              </w:rPr>
              <w:t>VÍCHOVÁ, Kateřina</w:t>
            </w:r>
            <w:r>
              <w:t>;</w:t>
            </w:r>
            <w:r w:rsidRPr="00316D77">
              <w:t xml:space="preserve"> </w:t>
            </w:r>
            <w:r>
              <w:t xml:space="preserve">Martin </w:t>
            </w:r>
            <w:r w:rsidRPr="00316D77">
              <w:t>HROMADA</w:t>
            </w:r>
            <w:r>
              <w:t>; Martin</w:t>
            </w:r>
            <w:r w:rsidRPr="00316D77">
              <w:t xml:space="preserve"> D</w:t>
            </w:r>
            <w:r>
              <w:t>Ž</w:t>
            </w:r>
            <w:r w:rsidRPr="00316D77">
              <w:t>ERMANSK</w:t>
            </w:r>
            <w:r>
              <w:t>Ý; Lukáš</w:t>
            </w:r>
            <w:r w:rsidRPr="00316D77">
              <w:t xml:space="preserve"> SNOPEK</w:t>
            </w:r>
            <w:r>
              <w:t xml:space="preserve"> a</w:t>
            </w:r>
            <w:r w:rsidRPr="00316D77">
              <w:t xml:space="preserve"> </w:t>
            </w:r>
            <w:r>
              <w:t xml:space="preserve">Robert </w:t>
            </w:r>
            <w:r w:rsidRPr="00316D77">
              <w:t>PEKAJ. Solving Power Outages in Healthcare Facilities: Algorithmisation and Assessment of Preparedness.</w:t>
            </w:r>
            <w:r>
              <w:t xml:space="preserve"> </w:t>
            </w:r>
            <w:r w:rsidRPr="00316D77">
              <w:rPr>
                <w:i/>
              </w:rPr>
              <w:t>Energies</w:t>
            </w:r>
            <w:r>
              <w:rPr>
                <w:i/>
              </w:rPr>
              <w:t xml:space="preserve">, </w:t>
            </w:r>
            <w:r w:rsidRPr="005C7B4F">
              <w:t>vol. 16</w:t>
            </w:r>
            <w:r>
              <w:t xml:space="preserve"> (</w:t>
            </w:r>
            <w:r w:rsidRPr="00316D77">
              <w:t>2023</w:t>
            </w:r>
            <w:r>
              <w:t xml:space="preserve">), no. </w:t>
            </w:r>
            <w:r w:rsidRPr="00316D77">
              <w:t>1,</w:t>
            </w:r>
            <w:r>
              <w:t xml:space="preserve"> s.</w:t>
            </w:r>
            <w:r w:rsidRPr="00316D77">
              <w:t xml:space="preserve"> 1-14. ISSN 1996-1073</w:t>
            </w:r>
            <w:r>
              <w:t>.</w:t>
            </w:r>
            <w:r w:rsidRPr="00316D77">
              <w:t xml:space="preserve"> (Jimp</w:t>
            </w:r>
            <w:r>
              <w:t>,</w:t>
            </w:r>
            <w:r w:rsidRPr="00316D77">
              <w:t xml:space="preserve"> Q</w:t>
            </w:r>
            <w:r>
              <w:t>3</w:t>
            </w:r>
            <w:r w:rsidRPr="00316D77">
              <w:t xml:space="preserve">, autorský podíl </w:t>
            </w:r>
            <w:r w:rsidRPr="005C7B4F">
              <w:rPr>
                <w:b/>
              </w:rPr>
              <w:t>65 %</w:t>
            </w:r>
            <w:r w:rsidRPr="00316D77">
              <w:t>)</w:t>
            </w:r>
          </w:p>
          <w:p w14:paraId="170BD431" w14:textId="77777777" w:rsidR="00FD3188" w:rsidRPr="00316D77" w:rsidRDefault="00FD3188" w:rsidP="000B5951">
            <w:pPr>
              <w:spacing w:before="120" w:after="60"/>
              <w:jc w:val="both"/>
            </w:pPr>
            <w:r w:rsidRPr="005C7B4F">
              <w:rPr>
                <w:b/>
              </w:rPr>
              <w:t>VÍCHOVÁ, Kateřina</w:t>
            </w:r>
            <w:r>
              <w:t>; Petr</w:t>
            </w:r>
            <w:r w:rsidRPr="00316D77">
              <w:t xml:space="preserve"> VESE</w:t>
            </w:r>
            <w:r>
              <w:t>LÍ</w:t>
            </w:r>
            <w:r w:rsidRPr="00316D77">
              <w:t>K</w:t>
            </w:r>
            <w:r>
              <w:t>; Romana</w:t>
            </w:r>
            <w:r w:rsidRPr="00316D77">
              <w:t xml:space="preserve"> HEINZOV</w:t>
            </w:r>
            <w:r>
              <w:t>Á a Radek</w:t>
            </w:r>
            <w:r w:rsidRPr="00316D77">
              <w:t xml:space="preserve"> DVO</w:t>
            </w:r>
            <w:r>
              <w:t>ŘÁČ</w:t>
            </w:r>
            <w:r w:rsidRPr="00316D77">
              <w:t xml:space="preserve">EK. Road Transport and its Impact on Air Pollution during the COVID-19 Pandemic. </w:t>
            </w:r>
            <w:r w:rsidRPr="00316D77">
              <w:rPr>
                <w:i/>
              </w:rPr>
              <w:t>Sustainability</w:t>
            </w:r>
            <w:r w:rsidRPr="00316D77">
              <w:t>,</w:t>
            </w:r>
            <w:r>
              <w:t xml:space="preserve"> vol. 13</w:t>
            </w:r>
            <w:r w:rsidRPr="00316D77">
              <w:t xml:space="preserve"> </w:t>
            </w:r>
            <w:r>
              <w:t>(</w:t>
            </w:r>
            <w:r w:rsidRPr="00316D77">
              <w:t>2021</w:t>
            </w:r>
            <w:r>
              <w:t xml:space="preserve">), no. </w:t>
            </w:r>
            <w:r w:rsidRPr="00316D77">
              <w:t xml:space="preserve">21, </w:t>
            </w:r>
            <w:r>
              <w:t xml:space="preserve">s. </w:t>
            </w:r>
            <w:r w:rsidRPr="00316D77">
              <w:t>1-15. ISSN</w:t>
            </w:r>
            <w:r>
              <w:t xml:space="preserve"> 2071-1050. (Jimp, Q3, autorský podíl </w:t>
            </w:r>
            <w:r w:rsidRPr="005C7B4F">
              <w:rPr>
                <w:b/>
              </w:rPr>
              <w:t>45 %</w:t>
            </w:r>
            <w:r>
              <w:t>)</w:t>
            </w:r>
          </w:p>
          <w:p w14:paraId="3BD80E4E" w14:textId="77777777" w:rsidR="00FD3188" w:rsidRPr="00316D77" w:rsidRDefault="00FD3188" w:rsidP="000B5951">
            <w:pPr>
              <w:spacing w:before="120" w:after="60"/>
              <w:jc w:val="both"/>
            </w:pPr>
            <w:r w:rsidRPr="005C7B4F">
              <w:rPr>
                <w:b/>
              </w:rPr>
              <w:t>VÍCHOVÁ, Kateřina</w:t>
            </w:r>
            <w:r>
              <w:rPr>
                <w:b/>
              </w:rPr>
              <w:t xml:space="preserve">; </w:t>
            </w:r>
            <w:r w:rsidRPr="005C7B4F">
              <w:t>Robert</w:t>
            </w:r>
            <w:r w:rsidRPr="00316D77">
              <w:t xml:space="preserve"> PEKAJ</w:t>
            </w:r>
            <w:r>
              <w:t xml:space="preserve"> a</w:t>
            </w:r>
            <w:r w:rsidRPr="00316D77">
              <w:t xml:space="preserve"> Marek TOMA</w:t>
            </w:r>
            <w:r>
              <w:t>Š</w:t>
            </w:r>
            <w:r w:rsidRPr="00316D77">
              <w:t>T</w:t>
            </w:r>
            <w:r>
              <w:t>Í</w:t>
            </w:r>
            <w:r w:rsidRPr="00316D77">
              <w:t>K. Loss Prevention in Times of Blackout.</w:t>
            </w:r>
            <w:r>
              <w:t xml:space="preserve"> </w:t>
            </w:r>
            <w:r w:rsidRPr="00316D77">
              <w:rPr>
                <w:i/>
              </w:rPr>
              <w:t>Chemical Engineering Transactions</w:t>
            </w:r>
            <w:r>
              <w:rPr>
                <w:i/>
              </w:rPr>
              <w:t xml:space="preserve">, </w:t>
            </w:r>
            <w:r>
              <w:t>vol. 86 (</w:t>
            </w:r>
            <w:r w:rsidRPr="00316D77">
              <w:t>2021</w:t>
            </w:r>
            <w:r>
              <w:t>)</w:t>
            </w:r>
            <w:r w:rsidRPr="00316D77">
              <w:t xml:space="preserve">, </w:t>
            </w:r>
            <w:r>
              <w:t xml:space="preserve">s. </w:t>
            </w:r>
            <w:r w:rsidRPr="00316D77">
              <w:t>211-216. ISSN 2283-9216</w:t>
            </w:r>
            <w:r>
              <w:t xml:space="preserve">. (JSC, Q3, autorský podíl </w:t>
            </w:r>
            <w:r w:rsidRPr="005C7B4F">
              <w:rPr>
                <w:b/>
              </w:rPr>
              <w:t>60 %</w:t>
            </w:r>
            <w:r>
              <w:t>)</w:t>
            </w:r>
          </w:p>
          <w:p w14:paraId="6AA98A25" w14:textId="77777777" w:rsidR="00FD3188" w:rsidRPr="00316D77" w:rsidRDefault="00FD3188" w:rsidP="000B5951">
            <w:pPr>
              <w:spacing w:before="120" w:after="60"/>
            </w:pPr>
            <w:r w:rsidRPr="005C7B4F">
              <w:rPr>
                <w:b/>
              </w:rPr>
              <w:t>VÍCHOVÁ, Kateřina</w:t>
            </w:r>
            <w:r>
              <w:rPr>
                <w:b/>
              </w:rPr>
              <w:t xml:space="preserve"> </w:t>
            </w:r>
            <w:r w:rsidRPr="005C7B4F">
              <w:t>a</w:t>
            </w:r>
            <w:r>
              <w:rPr>
                <w:b/>
              </w:rPr>
              <w:t xml:space="preserve"> </w:t>
            </w:r>
            <w:r w:rsidRPr="00316D77">
              <w:t xml:space="preserve">Martin HROMADA. The </w:t>
            </w:r>
            <w:r>
              <w:t>R</w:t>
            </w:r>
            <w:r w:rsidRPr="00316D77">
              <w:t xml:space="preserve">isk </w:t>
            </w:r>
            <w:r>
              <w:t>M</w:t>
            </w:r>
            <w:r w:rsidRPr="00316D77">
              <w:t xml:space="preserve">apping for </w:t>
            </w:r>
            <w:r>
              <w:t>H</w:t>
            </w:r>
            <w:r w:rsidRPr="00316D77">
              <w:t xml:space="preserve">ospitals and the </w:t>
            </w:r>
            <w:r>
              <w:t>I</w:t>
            </w:r>
            <w:r w:rsidRPr="00316D77">
              <w:t xml:space="preserve">mpact for the </w:t>
            </w:r>
            <w:r>
              <w:t>T</w:t>
            </w:r>
            <w:r w:rsidRPr="00316D77">
              <w:t xml:space="preserve">ransport in the Zlín Region. </w:t>
            </w:r>
            <w:r w:rsidRPr="006578FF">
              <w:rPr>
                <w:i/>
              </w:rPr>
              <w:t>Journal of Emergency Management</w:t>
            </w:r>
            <w:r w:rsidRPr="00316D77">
              <w:t>,</w:t>
            </w:r>
            <w:r>
              <w:t xml:space="preserve"> vol. 18 (2020), no. 2,</w:t>
            </w:r>
            <w:r w:rsidRPr="00316D77">
              <w:t xml:space="preserve"> </w:t>
            </w:r>
            <w:r>
              <w:t xml:space="preserve">s. </w:t>
            </w:r>
            <w:r w:rsidRPr="00316D77">
              <w:t>131-140. ISSN 1543-5865</w:t>
            </w:r>
            <w:r>
              <w:t xml:space="preserve">. (JSC, Q2, autorský podíl </w:t>
            </w:r>
            <w:r w:rsidRPr="005D44D7">
              <w:rPr>
                <w:b/>
              </w:rPr>
              <w:t>90 %</w:t>
            </w:r>
            <w:r>
              <w:t>)</w:t>
            </w:r>
          </w:p>
          <w:p w14:paraId="0525960C" w14:textId="77777777" w:rsidR="00FD3188" w:rsidRDefault="00FD3188" w:rsidP="000B5951">
            <w:pPr>
              <w:spacing w:before="120" w:after="60"/>
            </w:pPr>
            <w:r w:rsidRPr="005C7B4F">
              <w:rPr>
                <w:b/>
              </w:rPr>
              <w:t>VÍCHOVÁ, Kateřina</w:t>
            </w:r>
            <w:r>
              <w:rPr>
                <w:b/>
              </w:rPr>
              <w:t xml:space="preserve">; </w:t>
            </w:r>
            <w:r>
              <w:t>Radek</w:t>
            </w:r>
            <w:r>
              <w:rPr>
                <w:b/>
              </w:rPr>
              <w:t xml:space="preserve"> </w:t>
            </w:r>
            <w:r w:rsidRPr="00316D77">
              <w:t>DVO</w:t>
            </w:r>
            <w:r>
              <w:t>ŘÁČ</w:t>
            </w:r>
            <w:r w:rsidRPr="00316D77">
              <w:t>EK</w:t>
            </w:r>
            <w:r>
              <w:t>; Pavel</w:t>
            </w:r>
            <w:r w:rsidRPr="00316D77">
              <w:t xml:space="preserve"> TARABA</w:t>
            </w:r>
            <w:r>
              <w:t xml:space="preserve"> a Robert</w:t>
            </w:r>
            <w:r w:rsidRPr="00316D77">
              <w:t xml:space="preserve"> PEKAJ. Microscopic Traffic Simulation for the Safer Process and Environement in the City. </w:t>
            </w:r>
            <w:r w:rsidRPr="006578FF">
              <w:rPr>
                <w:i/>
              </w:rPr>
              <w:t>Chemical Engineering Transactions</w:t>
            </w:r>
            <w:r>
              <w:rPr>
                <w:i/>
              </w:rPr>
              <w:t>,</w:t>
            </w:r>
            <w:r w:rsidRPr="00316D77">
              <w:t xml:space="preserve"> </w:t>
            </w:r>
            <w:r>
              <w:t>vol. 82 (</w:t>
            </w:r>
            <w:r w:rsidRPr="00316D77">
              <w:t>2020</w:t>
            </w:r>
            <w:r>
              <w:t>), s.</w:t>
            </w:r>
            <w:r w:rsidRPr="00316D77">
              <w:t xml:space="preserve"> 301-306. ISSN 2283-9216.</w:t>
            </w:r>
            <w:r>
              <w:t xml:space="preserve"> (JSC, Q3, autorský podíl </w:t>
            </w:r>
            <w:r w:rsidRPr="005D44D7">
              <w:rPr>
                <w:b/>
              </w:rPr>
              <w:t>80 %</w:t>
            </w:r>
            <w:r>
              <w:t>)</w:t>
            </w:r>
          </w:p>
          <w:p w14:paraId="0DF9ED5B" w14:textId="77777777" w:rsidR="00FD3188" w:rsidRPr="00316D77" w:rsidRDefault="00FD3188" w:rsidP="000B5951">
            <w:pPr>
              <w:spacing w:before="120" w:after="60"/>
            </w:pPr>
          </w:p>
        </w:tc>
      </w:tr>
      <w:tr w:rsidR="00FD3188" w14:paraId="542B742C" w14:textId="77777777" w:rsidTr="000B5951">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AAD7F4" w14:textId="77777777" w:rsidR="00FD3188" w:rsidRDefault="00FD3188" w:rsidP="000B5951">
            <w:pPr>
              <w:rPr>
                <w:b/>
              </w:rPr>
            </w:pPr>
            <w:r>
              <w:rPr>
                <w:b/>
              </w:rPr>
              <w:t>Působení v zahraničí</w:t>
            </w:r>
          </w:p>
        </w:tc>
      </w:tr>
      <w:tr w:rsidR="00FD3188" w14:paraId="09C79CB5" w14:textId="77777777" w:rsidTr="000B5951">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2148F3B" w14:textId="77777777" w:rsidR="00FD3188" w:rsidRDefault="00FD3188" w:rsidP="000B5951">
            <w:pPr>
              <w:rPr>
                <w:b/>
              </w:rPr>
            </w:pPr>
          </w:p>
        </w:tc>
      </w:tr>
      <w:tr w:rsidR="00FD3188" w14:paraId="650E0C42" w14:textId="77777777" w:rsidTr="000B5951">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D3902A" w14:textId="77777777" w:rsidR="00FD3188" w:rsidRDefault="00FD3188" w:rsidP="000B5951">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44E6EE0" w14:textId="77777777" w:rsidR="00FD3188" w:rsidRDefault="00FD3188" w:rsidP="000B5951">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007C7C" w14:textId="77777777" w:rsidR="00FD3188" w:rsidRDefault="00FD3188" w:rsidP="000B5951">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B49D95" w14:textId="77777777" w:rsidR="00FD3188" w:rsidRDefault="00FD3188" w:rsidP="000B5951">
            <w:pPr>
              <w:jc w:val="both"/>
            </w:pPr>
          </w:p>
        </w:tc>
      </w:tr>
    </w:tbl>
    <w:p w14:paraId="66F9237B" w14:textId="77777777" w:rsidR="00FD3188" w:rsidRDefault="00FD3188" w:rsidP="00FD3188"/>
    <w:p w14:paraId="7ED307E9" w14:textId="345D6D00" w:rsidR="009B62C2" w:rsidRDefault="009B62C2">
      <w:pPr>
        <w:rPr>
          <w:ins w:id="4622" w:author="Eva Skýbová" w:date="2024-05-15T10:27:00Z"/>
        </w:rPr>
      </w:pPr>
      <w:ins w:id="4623" w:author="Eva Skýbová" w:date="2024-05-15T10:27:00Z">
        <w:r>
          <w:br w:type="page"/>
        </w:r>
      </w:ins>
    </w:p>
    <w:tbl>
      <w:tblPr>
        <w:tblW w:w="986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624" w:author="Eva Skýbová" w:date="2024-05-15T10:30:00Z">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229"/>
        <w:gridCol w:w="5499"/>
        <w:gridCol w:w="669"/>
        <w:gridCol w:w="1465"/>
        <w:tblGridChange w:id="4625">
          <w:tblGrid>
            <w:gridCol w:w="2229"/>
            <w:gridCol w:w="5499"/>
            <w:gridCol w:w="669"/>
            <w:gridCol w:w="1465"/>
          </w:tblGrid>
        </w:tblGridChange>
      </w:tblGrid>
      <w:tr w:rsidR="009B62C2" w14:paraId="395CBC85" w14:textId="77777777" w:rsidTr="009B62C2">
        <w:trPr>
          <w:trHeight w:val="318"/>
          <w:trPrChange w:id="4626" w:author="Eva Skýbová" w:date="2024-05-15T10:30:00Z">
            <w:trPr>
              <w:wAfter w:w="38" w:type="dxa"/>
              <w:trHeight w:val="318"/>
            </w:trPr>
          </w:trPrChange>
        </w:trPr>
        <w:tc>
          <w:tcPr>
            <w:tcW w:w="9862" w:type="dxa"/>
            <w:gridSpan w:val="4"/>
            <w:tcBorders>
              <w:bottom w:val="double" w:sz="4" w:space="0" w:color="auto"/>
            </w:tcBorders>
            <w:shd w:val="clear" w:color="auto" w:fill="B8CCE4" w:themeFill="accent1" w:themeFillTint="66"/>
            <w:tcPrChange w:id="4627" w:author="Eva Skýbová" w:date="2024-05-15T10:30:00Z">
              <w:tcPr>
                <w:tcW w:w="9862" w:type="dxa"/>
                <w:gridSpan w:val="4"/>
                <w:tcBorders>
                  <w:bottom w:val="double" w:sz="4" w:space="0" w:color="auto"/>
                </w:tcBorders>
                <w:shd w:val="clear" w:color="auto" w:fill="B8CCE4" w:themeFill="accent1" w:themeFillTint="66"/>
              </w:tcPr>
            </w:tcPrChange>
          </w:tcPr>
          <w:p w14:paraId="3F9B06B2" w14:textId="77777777" w:rsidR="009B62C2" w:rsidRDefault="009B62C2" w:rsidP="004E1A35">
            <w:pPr>
              <w:rPr>
                <w:b/>
              </w:rPr>
            </w:pPr>
            <w:r>
              <w:rPr>
                <w:b/>
                <w:sz w:val="28"/>
              </w:rPr>
              <w:lastRenderedPageBreak/>
              <w:t>C-</w:t>
            </w:r>
            <w:r w:rsidRPr="00F926A8">
              <w:rPr>
                <w:b/>
                <w:sz w:val="28"/>
                <w:shd w:val="clear" w:color="auto" w:fill="B8CCE4" w:themeFill="accent1" w:themeFillTint="66"/>
              </w:rPr>
              <w:t>II – Související tvůrčí, resp. vědecká a umělecká činnost</w:t>
            </w:r>
          </w:p>
        </w:tc>
      </w:tr>
      <w:tr w:rsidR="009B62C2" w14:paraId="198EC576" w14:textId="77777777" w:rsidTr="009B62C2">
        <w:trPr>
          <w:trHeight w:val="318"/>
          <w:trPrChange w:id="4628" w:author="Eva Skýbová" w:date="2024-05-15T10:30:00Z">
            <w:trPr>
              <w:wAfter w:w="38" w:type="dxa"/>
              <w:trHeight w:val="318"/>
            </w:trPr>
          </w:trPrChange>
        </w:trPr>
        <w:tc>
          <w:tcPr>
            <w:tcW w:w="9862" w:type="dxa"/>
            <w:gridSpan w:val="4"/>
            <w:tcBorders>
              <w:top w:val="double" w:sz="4" w:space="0" w:color="auto"/>
            </w:tcBorders>
            <w:shd w:val="clear" w:color="auto" w:fill="F7CAAC"/>
            <w:tcPrChange w:id="4629" w:author="Eva Skýbová" w:date="2024-05-15T10:30:00Z">
              <w:tcPr>
                <w:tcW w:w="9862" w:type="dxa"/>
                <w:gridSpan w:val="4"/>
                <w:tcBorders>
                  <w:top w:val="double" w:sz="4" w:space="0" w:color="auto"/>
                </w:tcBorders>
                <w:shd w:val="clear" w:color="auto" w:fill="F7CAAC"/>
              </w:tcPr>
            </w:tcPrChange>
          </w:tcPr>
          <w:p w14:paraId="35B91CB3" w14:textId="77777777" w:rsidR="009B62C2" w:rsidRDefault="009B62C2" w:rsidP="004E1A35">
            <w:pPr>
              <w:rPr>
                <w:b/>
              </w:rPr>
            </w:pPr>
            <w:r>
              <w:rPr>
                <w:b/>
              </w:rPr>
              <w:t xml:space="preserve">Přehled řešených grantů a projektů u akademicky zaměřeného bakalářského studijního programu a u magisterského a doktorského studijního programu  </w:t>
            </w:r>
          </w:p>
        </w:tc>
      </w:tr>
      <w:tr w:rsidR="009B62C2" w14:paraId="369897D0" w14:textId="77777777" w:rsidTr="009B62C2">
        <w:trPr>
          <w:cantSplit/>
          <w:trPrChange w:id="4630" w:author="Eva Skýbová" w:date="2024-05-15T10:30:00Z">
            <w:trPr>
              <w:wAfter w:w="38" w:type="dxa"/>
              <w:cantSplit/>
            </w:trPr>
          </w:trPrChange>
        </w:trPr>
        <w:tc>
          <w:tcPr>
            <w:tcW w:w="2229" w:type="dxa"/>
            <w:shd w:val="clear" w:color="auto" w:fill="F7CAAC"/>
            <w:tcPrChange w:id="4631" w:author="Eva Skýbová" w:date="2024-05-15T10:30:00Z">
              <w:tcPr>
                <w:tcW w:w="2229" w:type="dxa"/>
                <w:shd w:val="clear" w:color="auto" w:fill="F7CAAC"/>
              </w:tcPr>
            </w:tcPrChange>
          </w:tcPr>
          <w:p w14:paraId="153A0FD2" w14:textId="77777777" w:rsidR="009B62C2" w:rsidRDefault="009B62C2" w:rsidP="004E1A35">
            <w:pPr>
              <w:jc w:val="both"/>
              <w:rPr>
                <w:b/>
              </w:rPr>
            </w:pPr>
            <w:r>
              <w:rPr>
                <w:b/>
              </w:rPr>
              <w:t>Řešitel/spoluřešitel</w:t>
            </w:r>
          </w:p>
        </w:tc>
        <w:tc>
          <w:tcPr>
            <w:tcW w:w="5499" w:type="dxa"/>
            <w:shd w:val="clear" w:color="auto" w:fill="F7CAAC"/>
            <w:tcPrChange w:id="4632" w:author="Eva Skýbová" w:date="2024-05-15T10:30:00Z">
              <w:tcPr>
                <w:tcW w:w="5499" w:type="dxa"/>
                <w:shd w:val="clear" w:color="auto" w:fill="F7CAAC"/>
              </w:tcPr>
            </w:tcPrChange>
          </w:tcPr>
          <w:p w14:paraId="6F7D977F" w14:textId="77777777" w:rsidR="009B62C2" w:rsidRDefault="009B62C2" w:rsidP="004E1A35">
            <w:pPr>
              <w:jc w:val="both"/>
              <w:rPr>
                <w:b/>
              </w:rPr>
            </w:pPr>
            <w:r>
              <w:rPr>
                <w:b/>
              </w:rPr>
              <w:t>Názvy grantů a projektů získaných pro vědeckou, výzkumnou, uměleckou a další tvůrčí činnost v příslušné oblasti vzdělávání</w:t>
            </w:r>
          </w:p>
        </w:tc>
        <w:tc>
          <w:tcPr>
            <w:tcW w:w="669" w:type="dxa"/>
            <w:shd w:val="clear" w:color="auto" w:fill="F7CAAC"/>
            <w:tcPrChange w:id="4633" w:author="Eva Skýbová" w:date="2024-05-15T10:30:00Z">
              <w:tcPr>
                <w:tcW w:w="669" w:type="dxa"/>
                <w:shd w:val="clear" w:color="auto" w:fill="F7CAAC"/>
              </w:tcPr>
            </w:tcPrChange>
          </w:tcPr>
          <w:p w14:paraId="4029C36B" w14:textId="77777777" w:rsidR="009B62C2" w:rsidRDefault="009B62C2" w:rsidP="004E1A35">
            <w:pPr>
              <w:jc w:val="center"/>
              <w:rPr>
                <w:b/>
                <w:sz w:val="24"/>
              </w:rPr>
            </w:pPr>
            <w:r>
              <w:rPr>
                <w:b/>
              </w:rPr>
              <w:t>Zdroj</w:t>
            </w:r>
          </w:p>
        </w:tc>
        <w:tc>
          <w:tcPr>
            <w:tcW w:w="1465" w:type="dxa"/>
            <w:shd w:val="clear" w:color="auto" w:fill="F7CAAC"/>
            <w:tcPrChange w:id="4634" w:author="Eva Skýbová" w:date="2024-05-15T10:30:00Z">
              <w:tcPr>
                <w:tcW w:w="1465" w:type="dxa"/>
                <w:shd w:val="clear" w:color="auto" w:fill="F7CAAC"/>
              </w:tcPr>
            </w:tcPrChange>
          </w:tcPr>
          <w:p w14:paraId="1D3AC973" w14:textId="77777777" w:rsidR="009B62C2" w:rsidRDefault="009B62C2" w:rsidP="004E1A35">
            <w:pPr>
              <w:jc w:val="center"/>
              <w:rPr>
                <w:b/>
                <w:sz w:val="24"/>
              </w:rPr>
            </w:pPr>
            <w:r>
              <w:rPr>
                <w:b/>
              </w:rPr>
              <w:t>Období</w:t>
            </w:r>
          </w:p>
          <w:p w14:paraId="734EF1A1" w14:textId="77777777" w:rsidR="009B62C2" w:rsidRDefault="009B62C2" w:rsidP="004E1A35">
            <w:pPr>
              <w:jc w:val="center"/>
              <w:rPr>
                <w:b/>
                <w:sz w:val="24"/>
              </w:rPr>
            </w:pPr>
          </w:p>
        </w:tc>
      </w:tr>
      <w:tr w:rsidR="009B62C2" w14:paraId="4EF8D6BD" w14:textId="77777777" w:rsidTr="009B62C2">
        <w:trPr>
          <w:trHeight w:val="359"/>
          <w:trPrChange w:id="4635" w:author="Eva Skýbová" w:date="2024-05-15T10:30:00Z">
            <w:trPr>
              <w:wAfter w:w="38" w:type="dxa"/>
              <w:trHeight w:val="359"/>
            </w:trPr>
          </w:trPrChange>
        </w:trPr>
        <w:tc>
          <w:tcPr>
            <w:tcW w:w="9862" w:type="dxa"/>
            <w:gridSpan w:val="4"/>
            <w:tcPrChange w:id="4636" w:author="Eva Skýbová" w:date="2024-05-15T10:30:00Z">
              <w:tcPr>
                <w:tcW w:w="9862" w:type="dxa"/>
                <w:gridSpan w:val="4"/>
              </w:tcPr>
            </w:tcPrChange>
          </w:tcPr>
          <w:p w14:paraId="1704D6D0" w14:textId="77777777" w:rsidR="009B62C2" w:rsidRDefault="009B62C2" w:rsidP="004E1A35">
            <w:pPr>
              <w:jc w:val="both"/>
              <w:rPr>
                <w:sz w:val="24"/>
              </w:rPr>
            </w:pPr>
          </w:p>
          <w:p w14:paraId="2FB1B1A5" w14:textId="77777777" w:rsidR="009B62C2" w:rsidRPr="00340E24" w:rsidRDefault="009B62C2" w:rsidP="004E1A35">
            <w:pPr>
              <w:jc w:val="center"/>
              <w:rPr>
                <w:b/>
                <w:color w:val="0000FF"/>
                <w:sz w:val="24"/>
              </w:rPr>
            </w:pPr>
            <w:r w:rsidRPr="00340E24">
              <w:rPr>
                <w:b/>
                <w:sz w:val="24"/>
              </w:rPr>
              <w:t>Vybrané projekty</w:t>
            </w:r>
          </w:p>
        </w:tc>
      </w:tr>
      <w:tr w:rsidR="009B62C2" w14:paraId="3B8BE456" w14:textId="77777777" w:rsidTr="009B62C2">
        <w:trPr>
          <w:trHeight w:val="359"/>
          <w:trPrChange w:id="4637" w:author="Eva Skýbová" w:date="2024-05-15T10:30:00Z">
            <w:trPr>
              <w:wAfter w:w="38" w:type="dxa"/>
              <w:trHeight w:val="359"/>
            </w:trPr>
          </w:trPrChange>
        </w:trPr>
        <w:tc>
          <w:tcPr>
            <w:tcW w:w="9862" w:type="dxa"/>
            <w:gridSpan w:val="4"/>
            <w:tcPrChange w:id="4638" w:author="Eva Skýbová" w:date="2024-05-15T10:30:00Z">
              <w:tcPr>
                <w:tcW w:w="9862" w:type="dxa"/>
                <w:gridSpan w:val="4"/>
              </w:tcPr>
            </w:tcPrChange>
          </w:tcPr>
          <w:p w14:paraId="3B52FBA9" w14:textId="77777777" w:rsidR="009B62C2" w:rsidRPr="00FF3872" w:rsidRDefault="009B62C2" w:rsidP="004E1A35">
            <w:pPr>
              <w:jc w:val="both"/>
            </w:pPr>
          </w:p>
          <w:p w14:paraId="798D448E" w14:textId="77777777" w:rsidR="009B62C2" w:rsidRPr="00FF3872" w:rsidRDefault="009B62C2" w:rsidP="004E1A35">
            <w:pPr>
              <w:jc w:val="center"/>
              <w:rPr>
                <w:b/>
                <w:color w:val="0000FF"/>
              </w:rPr>
            </w:pPr>
            <w:r w:rsidRPr="00FF3872">
              <w:rPr>
                <w:b/>
              </w:rPr>
              <w:t>Vybrané mezinárodní projekty</w:t>
            </w:r>
          </w:p>
        </w:tc>
      </w:tr>
      <w:tr w:rsidR="009B62C2" w14:paraId="421A143F" w14:textId="77777777" w:rsidTr="009B62C2">
        <w:trPr>
          <w:trPrChange w:id="4639" w:author="Eva Skýbová" w:date="2024-05-15T10:30:00Z">
            <w:trPr>
              <w:wAfter w:w="38" w:type="dxa"/>
            </w:trPr>
          </w:trPrChange>
        </w:trPr>
        <w:tc>
          <w:tcPr>
            <w:tcW w:w="2229" w:type="dxa"/>
            <w:tcPrChange w:id="4640" w:author="Eva Skýbová" w:date="2024-05-15T10:30:00Z">
              <w:tcPr>
                <w:tcW w:w="2229" w:type="dxa"/>
              </w:tcPr>
            </w:tcPrChange>
          </w:tcPr>
          <w:p w14:paraId="00C38EB0" w14:textId="77777777" w:rsidR="009B62C2" w:rsidRPr="00FF3872" w:rsidRDefault="009B62C2" w:rsidP="004E1A35">
            <w:r>
              <w:rPr>
                <w:lang w:eastAsia="en-US"/>
              </w:rPr>
              <w:t>Ing. Mgr. Jiří Lehejček, Ph.D.</w:t>
            </w:r>
          </w:p>
        </w:tc>
        <w:tc>
          <w:tcPr>
            <w:tcW w:w="5499" w:type="dxa"/>
            <w:tcPrChange w:id="4641" w:author="Eva Skýbová" w:date="2024-05-15T10:30:00Z">
              <w:tcPr>
                <w:tcW w:w="5499" w:type="dxa"/>
              </w:tcPr>
            </w:tcPrChange>
          </w:tcPr>
          <w:p w14:paraId="6945A870" w14:textId="77777777" w:rsidR="009B62C2" w:rsidRPr="00FF3872" w:rsidRDefault="009B62C2" w:rsidP="004E1A35">
            <w:pPr>
              <w:jc w:val="center"/>
            </w:pPr>
            <w:r>
              <w:t xml:space="preserve">HORIZON EUROPE - AGROECOLOGY European  partnership  on  accelerating  farming  systems  </w:t>
            </w:r>
            <w:r>
              <w:br/>
              <w:t>transition - agroecology living labs and research infrastructures</w:t>
            </w:r>
          </w:p>
        </w:tc>
        <w:tc>
          <w:tcPr>
            <w:tcW w:w="669" w:type="dxa"/>
            <w:tcPrChange w:id="4642" w:author="Eva Skýbová" w:date="2024-05-15T10:30:00Z">
              <w:tcPr>
                <w:tcW w:w="669" w:type="dxa"/>
              </w:tcPr>
            </w:tcPrChange>
          </w:tcPr>
          <w:p w14:paraId="305BBADD" w14:textId="77777777" w:rsidR="009B62C2" w:rsidRPr="00FF3872" w:rsidRDefault="009B62C2" w:rsidP="004E1A35">
            <w:pPr>
              <w:jc w:val="center"/>
            </w:pPr>
            <w:r>
              <w:t>A</w:t>
            </w:r>
          </w:p>
        </w:tc>
        <w:tc>
          <w:tcPr>
            <w:tcW w:w="1465" w:type="dxa"/>
            <w:tcPrChange w:id="4643" w:author="Eva Skýbová" w:date="2024-05-15T10:30:00Z">
              <w:tcPr>
                <w:tcW w:w="1465" w:type="dxa"/>
              </w:tcPr>
            </w:tcPrChange>
          </w:tcPr>
          <w:p w14:paraId="4A1C7DFC" w14:textId="77777777" w:rsidR="009B62C2" w:rsidRPr="00FF3872" w:rsidRDefault="009B62C2" w:rsidP="004E1A35">
            <w:pPr>
              <w:jc w:val="center"/>
            </w:pPr>
            <w:r>
              <w:t>2024-2029</w:t>
            </w:r>
          </w:p>
        </w:tc>
      </w:tr>
      <w:tr w:rsidR="009B62C2" w14:paraId="54E1C021" w14:textId="77777777" w:rsidTr="009B62C2">
        <w:trPr>
          <w:trPrChange w:id="4644" w:author="Eva Skýbová" w:date="2024-05-15T10:30:00Z">
            <w:trPr>
              <w:wAfter w:w="38" w:type="dxa"/>
            </w:trPr>
          </w:trPrChange>
        </w:trPr>
        <w:tc>
          <w:tcPr>
            <w:tcW w:w="2229" w:type="dxa"/>
            <w:tcPrChange w:id="4645" w:author="Eva Skýbová" w:date="2024-05-15T10:30:00Z">
              <w:tcPr>
                <w:tcW w:w="2229" w:type="dxa"/>
              </w:tcPr>
            </w:tcPrChange>
          </w:tcPr>
          <w:p w14:paraId="7D879DB5" w14:textId="77777777" w:rsidR="009B62C2" w:rsidRDefault="009B62C2" w:rsidP="004E1A35">
            <w:pPr>
              <w:rPr>
                <w:lang w:eastAsia="en-US"/>
              </w:rPr>
            </w:pPr>
            <w:r w:rsidRPr="00106390">
              <w:t>Ing. Slavomíra Vargová, PhD.</w:t>
            </w:r>
          </w:p>
        </w:tc>
        <w:tc>
          <w:tcPr>
            <w:tcW w:w="5499" w:type="dxa"/>
            <w:tcPrChange w:id="4646" w:author="Eva Skýbová" w:date="2024-05-15T10:30:00Z">
              <w:tcPr>
                <w:tcW w:w="5499" w:type="dxa"/>
              </w:tcPr>
            </w:tcPrChange>
          </w:tcPr>
          <w:p w14:paraId="56BA2D60" w14:textId="77777777" w:rsidR="009B62C2" w:rsidRDefault="009B62C2" w:rsidP="004E1A35">
            <w:pPr>
              <w:jc w:val="center"/>
            </w:pPr>
            <w:r w:rsidRPr="00106390">
              <w:t>VISEGRAD FUND - 22230024 Improving quality management teaching in the area in the era of Industry 4.0</w:t>
            </w:r>
          </w:p>
        </w:tc>
        <w:tc>
          <w:tcPr>
            <w:tcW w:w="669" w:type="dxa"/>
            <w:tcPrChange w:id="4647" w:author="Eva Skýbová" w:date="2024-05-15T10:30:00Z">
              <w:tcPr>
                <w:tcW w:w="669" w:type="dxa"/>
              </w:tcPr>
            </w:tcPrChange>
          </w:tcPr>
          <w:p w14:paraId="3F6BA932" w14:textId="77777777" w:rsidR="009B62C2" w:rsidRDefault="009B62C2" w:rsidP="004E1A35">
            <w:pPr>
              <w:jc w:val="center"/>
            </w:pPr>
            <w:r w:rsidRPr="00106390">
              <w:t>A</w:t>
            </w:r>
          </w:p>
        </w:tc>
        <w:tc>
          <w:tcPr>
            <w:tcW w:w="1465" w:type="dxa"/>
            <w:tcPrChange w:id="4648" w:author="Eva Skýbová" w:date="2024-05-15T10:30:00Z">
              <w:tcPr>
                <w:tcW w:w="1465" w:type="dxa"/>
              </w:tcPr>
            </w:tcPrChange>
          </w:tcPr>
          <w:p w14:paraId="2046BD88" w14:textId="77777777" w:rsidR="009B62C2" w:rsidRDefault="009B62C2" w:rsidP="004E1A35">
            <w:pPr>
              <w:jc w:val="center"/>
            </w:pPr>
            <w:r w:rsidRPr="00106390">
              <w:t>3.2023-8.2024</w:t>
            </w:r>
          </w:p>
        </w:tc>
      </w:tr>
      <w:tr w:rsidR="009B62C2" w14:paraId="15A8F851" w14:textId="77777777" w:rsidTr="009B62C2">
        <w:trPr>
          <w:trPrChange w:id="4649" w:author="Eva Skýbová" w:date="2024-05-15T10:30:00Z">
            <w:trPr>
              <w:wAfter w:w="38" w:type="dxa"/>
            </w:trPr>
          </w:trPrChange>
        </w:trPr>
        <w:tc>
          <w:tcPr>
            <w:tcW w:w="2229" w:type="dxa"/>
            <w:tcPrChange w:id="4650" w:author="Eva Skýbová" w:date="2024-05-15T10:30:00Z">
              <w:tcPr>
                <w:tcW w:w="2229" w:type="dxa"/>
              </w:tcPr>
            </w:tcPrChange>
          </w:tcPr>
          <w:p w14:paraId="739494E4" w14:textId="77777777" w:rsidR="009B62C2" w:rsidRDefault="009B62C2" w:rsidP="004E1A35">
            <w:pPr>
              <w:rPr>
                <w:lang w:eastAsia="en-US"/>
              </w:rPr>
            </w:pPr>
            <w:r>
              <w:rPr>
                <w:lang w:eastAsia="en-US"/>
              </w:rPr>
              <w:t>Ing. Mgr. Jiří Lehejček, Ph.D.</w:t>
            </w:r>
          </w:p>
        </w:tc>
        <w:tc>
          <w:tcPr>
            <w:tcW w:w="5499" w:type="dxa"/>
            <w:tcPrChange w:id="4651" w:author="Eva Skýbová" w:date="2024-05-15T10:30:00Z">
              <w:tcPr>
                <w:tcW w:w="5499" w:type="dxa"/>
              </w:tcPr>
            </w:tcPrChange>
          </w:tcPr>
          <w:p w14:paraId="2620E60A" w14:textId="77777777" w:rsidR="009B62C2" w:rsidRDefault="009B62C2" w:rsidP="004E1A35">
            <w:pPr>
              <w:jc w:val="center"/>
              <w:rPr>
                <w:lang w:eastAsia="en-US"/>
              </w:rPr>
            </w:pPr>
            <w:r w:rsidRPr="00B65068">
              <w:rPr>
                <w:lang w:eastAsia="en-US"/>
              </w:rPr>
              <w:t>HORIZON 2020, INTERACT Transnational Access</w:t>
            </w:r>
            <w:r>
              <w:rPr>
                <w:lang w:eastAsia="en-US"/>
              </w:rPr>
              <w:t xml:space="preserve"> - 730938 (EnResClim) Environmental Response to Climate change – from cell to landscape level</w:t>
            </w:r>
          </w:p>
        </w:tc>
        <w:tc>
          <w:tcPr>
            <w:tcW w:w="669" w:type="dxa"/>
            <w:tcPrChange w:id="4652" w:author="Eva Skýbová" w:date="2024-05-15T10:30:00Z">
              <w:tcPr>
                <w:tcW w:w="669" w:type="dxa"/>
              </w:tcPr>
            </w:tcPrChange>
          </w:tcPr>
          <w:p w14:paraId="5725E72C" w14:textId="77777777" w:rsidR="009B62C2" w:rsidRDefault="009B62C2" w:rsidP="004E1A35">
            <w:pPr>
              <w:jc w:val="center"/>
              <w:rPr>
                <w:lang w:eastAsia="en-US"/>
              </w:rPr>
            </w:pPr>
            <w:r>
              <w:rPr>
                <w:lang w:eastAsia="en-US"/>
              </w:rPr>
              <w:t>A</w:t>
            </w:r>
          </w:p>
        </w:tc>
        <w:tc>
          <w:tcPr>
            <w:tcW w:w="1465" w:type="dxa"/>
            <w:tcPrChange w:id="4653" w:author="Eva Skýbová" w:date="2024-05-15T10:30:00Z">
              <w:tcPr>
                <w:tcW w:w="1465" w:type="dxa"/>
              </w:tcPr>
            </w:tcPrChange>
          </w:tcPr>
          <w:p w14:paraId="64225F25" w14:textId="77777777" w:rsidR="009B62C2" w:rsidRDefault="009B62C2" w:rsidP="004E1A35">
            <w:pPr>
              <w:jc w:val="center"/>
              <w:rPr>
                <w:lang w:eastAsia="en-US"/>
              </w:rPr>
            </w:pPr>
            <w:r>
              <w:rPr>
                <w:lang w:eastAsia="en-US"/>
              </w:rPr>
              <w:t>2020-2022</w:t>
            </w:r>
          </w:p>
        </w:tc>
      </w:tr>
      <w:tr w:rsidR="009B62C2" w14:paraId="23C18D62" w14:textId="77777777" w:rsidTr="009B62C2">
        <w:trPr>
          <w:trPrChange w:id="4654" w:author="Eva Skýbová" w:date="2024-05-15T10:30:00Z">
            <w:trPr>
              <w:wAfter w:w="38" w:type="dxa"/>
            </w:trPr>
          </w:trPrChange>
        </w:trPr>
        <w:tc>
          <w:tcPr>
            <w:tcW w:w="2229" w:type="dxa"/>
            <w:tcPrChange w:id="4655" w:author="Eva Skýbová" w:date="2024-05-15T10:30:00Z">
              <w:tcPr>
                <w:tcW w:w="2229" w:type="dxa"/>
              </w:tcPr>
            </w:tcPrChange>
          </w:tcPr>
          <w:p w14:paraId="0E4B0828" w14:textId="77777777" w:rsidR="009B62C2" w:rsidRDefault="009B62C2" w:rsidP="004E1A35">
            <w:pPr>
              <w:rPr>
                <w:lang w:eastAsia="en-US"/>
              </w:rPr>
            </w:pPr>
            <w:r w:rsidRPr="00CD5BB5">
              <w:t>Mgr. Matyáš Adam, Ph.D.</w:t>
            </w:r>
          </w:p>
        </w:tc>
        <w:tc>
          <w:tcPr>
            <w:tcW w:w="5499" w:type="dxa"/>
            <w:tcPrChange w:id="4656" w:author="Eva Skýbová" w:date="2024-05-15T10:30:00Z">
              <w:tcPr>
                <w:tcW w:w="5499" w:type="dxa"/>
              </w:tcPr>
            </w:tcPrChange>
          </w:tcPr>
          <w:p w14:paraId="6F849A01" w14:textId="77777777" w:rsidR="009B62C2" w:rsidRPr="00B65068" w:rsidRDefault="009B62C2" w:rsidP="004E1A35">
            <w:pPr>
              <w:jc w:val="center"/>
              <w:rPr>
                <w:lang w:eastAsia="en-US"/>
              </w:rPr>
            </w:pPr>
            <w:r w:rsidRPr="00CD5BB5">
              <w:t>VISEGRAD FUND - 22020458 Citizen Science in the Carpathians: Building capacities of protected areas managers in adopting innovative tools</w:t>
            </w:r>
          </w:p>
        </w:tc>
        <w:tc>
          <w:tcPr>
            <w:tcW w:w="669" w:type="dxa"/>
            <w:tcPrChange w:id="4657" w:author="Eva Skýbová" w:date="2024-05-15T10:30:00Z">
              <w:tcPr>
                <w:tcW w:w="669" w:type="dxa"/>
              </w:tcPr>
            </w:tcPrChange>
          </w:tcPr>
          <w:p w14:paraId="4D151066" w14:textId="77777777" w:rsidR="009B62C2" w:rsidRDefault="009B62C2" w:rsidP="004E1A35">
            <w:pPr>
              <w:jc w:val="center"/>
              <w:rPr>
                <w:lang w:eastAsia="en-US"/>
              </w:rPr>
            </w:pPr>
            <w:r w:rsidRPr="00CD5BB5">
              <w:t>A</w:t>
            </w:r>
          </w:p>
        </w:tc>
        <w:tc>
          <w:tcPr>
            <w:tcW w:w="1465" w:type="dxa"/>
            <w:tcPrChange w:id="4658" w:author="Eva Skýbová" w:date="2024-05-15T10:30:00Z">
              <w:tcPr>
                <w:tcW w:w="1465" w:type="dxa"/>
              </w:tcPr>
            </w:tcPrChange>
          </w:tcPr>
          <w:p w14:paraId="3C22F298" w14:textId="77777777" w:rsidR="009B62C2" w:rsidRDefault="009B62C2" w:rsidP="004E1A35">
            <w:pPr>
              <w:jc w:val="center"/>
              <w:rPr>
                <w:lang w:eastAsia="en-US"/>
              </w:rPr>
            </w:pPr>
            <w:r w:rsidRPr="00CD5BB5">
              <w:t>12.2020-7.2022</w:t>
            </w:r>
          </w:p>
        </w:tc>
      </w:tr>
      <w:tr w:rsidR="009B62C2" w14:paraId="0509D13E" w14:textId="77777777" w:rsidTr="009B62C2">
        <w:trPr>
          <w:trPrChange w:id="4659" w:author="Eva Skýbová" w:date="2024-05-15T10:30:00Z">
            <w:trPr>
              <w:wAfter w:w="38" w:type="dxa"/>
            </w:trPr>
          </w:trPrChange>
        </w:trPr>
        <w:tc>
          <w:tcPr>
            <w:tcW w:w="2229" w:type="dxa"/>
            <w:tcPrChange w:id="4660" w:author="Eva Skýbová" w:date="2024-05-15T10:30:00Z">
              <w:tcPr>
                <w:tcW w:w="2229" w:type="dxa"/>
              </w:tcPr>
            </w:tcPrChange>
          </w:tcPr>
          <w:p w14:paraId="5359AC1C" w14:textId="77777777" w:rsidR="009B62C2" w:rsidRDefault="009B62C2" w:rsidP="004E1A35">
            <w:pPr>
              <w:rPr>
                <w:lang w:eastAsia="en-US"/>
              </w:rPr>
            </w:pPr>
            <w:r w:rsidRPr="00FF3872">
              <w:t>RNDr. Jakub Trojan, Ph.D.</w:t>
            </w:r>
          </w:p>
        </w:tc>
        <w:tc>
          <w:tcPr>
            <w:tcW w:w="5499" w:type="dxa"/>
            <w:tcPrChange w:id="4661" w:author="Eva Skýbová" w:date="2024-05-15T10:30:00Z">
              <w:tcPr>
                <w:tcW w:w="5499" w:type="dxa"/>
              </w:tcPr>
            </w:tcPrChange>
          </w:tcPr>
          <w:p w14:paraId="322CA143" w14:textId="77777777" w:rsidR="009B62C2" w:rsidRDefault="009B62C2" w:rsidP="004E1A35">
            <w:pPr>
              <w:jc w:val="center"/>
            </w:pPr>
            <w:r w:rsidRPr="00FF3872">
              <w:t xml:space="preserve">COST </w:t>
            </w:r>
            <w:r w:rsidRPr="00290A6C">
              <w:t>–</w:t>
            </w:r>
            <w:r w:rsidRPr="00FF3872">
              <w:t xml:space="preserve"> CA15212 Citizen Science to promote creativity, scientific literacy, and innovation throughout Europe.</w:t>
            </w:r>
          </w:p>
          <w:p w14:paraId="7533612D" w14:textId="77777777" w:rsidR="009B62C2" w:rsidRPr="00B65068" w:rsidRDefault="009B62C2" w:rsidP="004E1A35">
            <w:pPr>
              <w:jc w:val="center"/>
              <w:rPr>
                <w:lang w:eastAsia="en-US"/>
              </w:rPr>
            </w:pPr>
            <w:r>
              <w:t>CA15212</w:t>
            </w:r>
          </w:p>
        </w:tc>
        <w:tc>
          <w:tcPr>
            <w:tcW w:w="669" w:type="dxa"/>
            <w:tcPrChange w:id="4662" w:author="Eva Skýbová" w:date="2024-05-15T10:30:00Z">
              <w:tcPr>
                <w:tcW w:w="669" w:type="dxa"/>
              </w:tcPr>
            </w:tcPrChange>
          </w:tcPr>
          <w:p w14:paraId="4F23F362" w14:textId="77777777" w:rsidR="009B62C2" w:rsidRDefault="009B62C2" w:rsidP="004E1A35">
            <w:pPr>
              <w:jc w:val="center"/>
              <w:rPr>
                <w:lang w:eastAsia="en-US"/>
              </w:rPr>
            </w:pPr>
            <w:r>
              <w:t>A</w:t>
            </w:r>
          </w:p>
        </w:tc>
        <w:tc>
          <w:tcPr>
            <w:tcW w:w="1465" w:type="dxa"/>
            <w:tcPrChange w:id="4663" w:author="Eva Skýbová" w:date="2024-05-15T10:30:00Z">
              <w:tcPr>
                <w:tcW w:w="1465" w:type="dxa"/>
              </w:tcPr>
            </w:tcPrChange>
          </w:tcPr>
          <w:p w14:paraId="313CD024" w14:textId="77777777" w:rsidR="009B62C2" w:rsidRDefault="009B62C2" w:rsidP="004E1A35">
            <w:pPr>
              <w:jc w:val="center"/>
              <w:rPr>
                <w:lang w:eastAsia="en-US"/>
              </w:rPr>
            </w:pPr>
            <w:r>
              <w:t>2016-2020</w:t>
            </w:r>
          </w:p>
        </w:tc>
      </w:tr>
      <w:tr w:rsidR="009B62C2" w14:paraId="5B2754FF" w14:textId="77777777" w:rsidTr="009B62C2">
        <w:trPr>
          <w:trPrChange w:id="4664" w:author="Eva Skýbová" w:date="2024-05-15T10:30:00Z">
            <w:trPr>
              <w:wAfter w:w="38" w:type="dxa"/>
            </w:trPr>
          </w:trPrChange>
        </w:trPr>
        <w:tc>
          <w:tcPr>
            <w:tcW w:w="9862" w:type="dxa"/>
            <w:gridSpan w:val="4"/>
            <w:tcPrChange w:id="4665" w:author="Eva Skýbová" w:date="2024-05-15T10:30:00Z">
              <w:tcPr>
                <w:tcW w:w="9862" w:type="dxa"/>
                <w:gridSpan w:val="4"/>
              </w:tcPr>
            </w:tcPrChange>
          </w:tcPr>
          <w:p w14:paraId="64ACFB08" w14:textId="77777777" w:rsidR="009B62C2" w:rsidRPr="00FF3872" w:rsidRDefault="009B62C2" w:rsidP="004E1A35">
            <w:pPr>
              <w:jc w:val="center"/>
              <w:rPr>
                <w:b/>
              </w:rPr>
            </w:pPr>
            <w:r w:rsidRPr="00FF3872">
              <w:rPr>
                <w:b/>
              </w:rPr>
              <w:t>Vybrané vědecko-výzkumné projekty</w:t>
            </w:r>
          </w:p>
        </w:tc>
      </w:tr>
      <w:tr w:rsidR="009B62C2" w14:paraId="79FE9C4C" w14:textId="77777777" w:rsidTr="009B62C2">
        <w:trPr>
          <w:trPrChange w:id="4666" w:author="Eva Skýbová" w:date="2024-05-15T10:30:00Z">
            <w:trPr>
              <w:wAfter w:w="38" w:type="dxa"/>
            </w:trPr>
          </w:trPrChange>
        </w:trPr>
        <w:tc>
          <w:tcPr>
            <w:tcW w:w="2229" w:type="dxa"/>
            <w:tcPrChange w:id="4667" w:author="Eva Skýbová" w:date="2024-05-15T10:30:00Z">
              <w:tcPr>
                <w:tcW w:w="2229" w:type="dxa"/>
              </w:tcPr>
            </w:tcPrChange>
          </w:tcPr>
          <w:p w14:paraId="0EF4947B" w14:textId="77777777" w:rsidR="009B62C2" w:rsidRPr="00FF3872" w:rsidRDefault="009B62C2" w:rsidP="004E1A35">
            <w:r w:rsidRPr="007E1D5D">
              <w:t>Ing. Jakub Rak, Ph.D.</w:t>
            </w:r>
          </w:p>
        </w:tc>
        <w:tc>
          <w:tcPr>
            <w:tcW w:w="5499" w:type="dxa"/>
            <w:tcPrChange w:id="4668" w:author="Eva Skýbová" w:date="2024-05-15T10:30:00Z">
              <w:tcPr>
                <w:tcW w:w="5499" w:type="dxa"/>
              </w:tcPr>
            </w:tcPrChange>
          </w:tcPr>
          <w:p w14:paraId="57F0DDFE" w14:textId="77777777" w:rsidR="009B62C2" w:rsidRDefault="009B62C2" w:rsidP="004E1A35">
            <w:pPr>
              <w:jc w:val="center"/>
              <w:rPr>
                <w:rStyle w:val="tabpolozkatext"/>
              </w:rPr>
            </w:pPr>
            <w:r w:rsidRPr="007E1D5D">
              <w:t>Program bezpečnostního výzkumu ČR 2021-2026 - VB01000008 FLAPRIS – Systém pro podporu zpřesněné a včasné předpovědi nebezpečí vzniku přívalových povodní a usnadnění činností krizových a povodňových orgánů kraje</w:t>
            </w:r>
          </w:p>
        </w:tc>
        <w:tc>
          <w:tcPr>
            <w:tcW w:w="669" w:type="dxa"/>
            <w:tcPrChange w:id="4669" w:author="Eva Skýbová" w:date="2024-05-15T10:30:00Z">
              <w:tcPr>
                <w:tcW w:w="669" w:type="dxa"/>
              </w:tcPr>
            </w:tcPrChange>
          </w:tcPr>
          <w:p w14:paraId="4E8132AA" w14:textId="77777777" w:rsidR="009B62C2" w:rsidRPr="00FF3872" w:rsidRDefault="009B62C2" w:rsidP="004E1A35">
            <w:pPr>
              <w:jc w:val="center"/>
            </w:pPr>
            <w:r w:rsidRPr="007E1D5D">
              <w:t>C</w:t>
            </w:r>
          </w:p>
        </w:tc>
        <w:tc>
          <w:tcPr>
            <w:tcW w:w="1465" w:type="dxa"/>
            <w:tcPrChange w:id="4670" w:author="Eva Skýbová" w:date="2024-05-15T10:30:00Z">
              <w:tcPr>
                <w:tcW w:w="1465" w:type="dxa"/>
              </w:tcPr>
            </w:tcPrChange>
          </w:tcPr>
          <w:p w14:paraId="4D8171FC" w14:textId="77777777" w:rsidR="009B62C2" w:rsidRPr="00BD4A5A" w:rsidRDefault="009B62C2" w:rsidP="004E1A35">
            <w:pPr>
              <w:jc w:val="center"/>
            </w:pPr>
            <w:r w:rsidRPr="007E1D5D">
              <w:t>2022-2023</w:t>
            </w:r>
          </w:p>
        </w:tc>
      </w:tr>
      <w:tr w:rsidR="009B62C2" w14:paraId="2109E4A7" w14:textId="77777777" w:rsidTr="009B62C2">
        <w:trPr>
          <w:trPrChange w:id="4671" w:author="Eva Skýbová" w:date="2024-05-15T10:30:00Z">
            <w:trPr>
              <w:wAfter w:w="38" w:type="dxa"/>
            </w:trPr>
          </w:trPrChange>
        </w:trPr>
        <w:tc>
          <w:tcPr>
            <w:tcW w:w="2229" w:type="dxa"/>
            <w:tcPrChange w:id="4672" w:author="Eva Skýbová" w:date="2024-05-15T10:30:00Z">
              <w:tcPr>
                <w:tcW w:w="2229" w:type="dxa"/>
              </w:tcPr>
            </w:tcPrChange>
          </w:tcPr>
          <w:p w14:paraId="37BF01F3" w14:textId="77777777" w:rsidR="009B62C2" w:rsidRPr="007E1D5D" w:rsidRDefault="009B62C2" w:rsidP="004E1A35">
            <w:r w:rsidRPr="006D21DF">
              <w:t>Mgr. Ing. Jiří Lehejček, Ph.D.</w:t>
            </w:r>
          </w:p>
        </w:tc>
        <w:tc>
          <w:tcPr>
            <w:tcW w:w="5499" w:type="dxa"/>
            <w:tcPrChange w:id="4673" w:author="Eva Skýbová" w:date="2024-05-15T10:30:00Z">
              <w:tcPr>
                <w:tcW w:w="5499" w:type="dxa"/>
              </w:tcPr>
            </w:tcPrChange>
          </w:tcPr>
          <w:p w14:paraId="35BAA84F" w14:textId="77777777" w:rsidR="009B62C2" w:rsidRPr="007E1D5D" w:rsidRDefault="009B62C2" w:rsidP="004E1A35">
            <w:pPr>
              <w:jc w:val="center"/>
            </w:pPr>
            <w:r w:rsidRPr="006D21DF">
              <w:t>TAČR, TL03000007 Posílení resilience venkova prostřednictvím aktivizace lokálních aktérů a vlastníků půdy</w:t>
            </w:r>
          </w:p>
        </w:tc>
        <w:tc>
          <w:tcPr>
            <w:tcW w:w="669" w:type="dxa"/>
            <w:tcPrChange w:id="4674" w:author="Eva Skýbová" w:date="2024-05-15T10:30:00Z">
              <w:tcPr>
                <w:tcW w:w="669" w:type="dxa"/>
              </w:tcPr>
            </w:tcPrChange>
          </w:tcPr>
          <w:p w14:paraId="54D7C127" w14:textId="77777777" w:rsidR="009B62C2" w:rsidRPr="007E1D5D" w:rsidRDefault="009B62C2" w:rsidP="004E1A35">
            <w:pPr>
              <w:jc w:val="center"/>
            </w:pPr>
            <w:r w:rsidRPr="006D21DF">
              <w:t>B</w:t>
            </w:r>
          </w:p>
        </w:tc>
        <w:tc>
          <w:tcPr>
            <w:tcW w:w="1465" w:type="dxa"/>
            <w:tcPrChange w:id="4675" w:author="Eva Skýbová" w:date="2024-05-15T10:30:00Z">
              <w:tcPr>
                <w:tcW w:w="1465" w:type="dxa"/>
              </w:tcPr>
            </w:tcPrChange>
          </w:tcPr>
          <w:p w14:paraId="7419E8EE" w14:textId="77777777" w:rsidR="009B62C2" w:rsidRPr="007E1D5D" w:rsidRDefault="009B62C2" w:rsidP="004E1A35">
            <w:pPr>
              <w:jc w:val="center"/>
            </w:pPr>
            <w:r w:rsidRPr="006D21DF">
              <w:t>2020-2023</w:t>
            </w:r>
          </w:p>
        </w:tc>
      </w:tr>
      <w:tr w:rsidR="009B62C2" w14:paraId="78A274C0" w14:textId="77777777" w:rsidTr="009B62C2">
        <w:trPr>
          <w:trPrChange w:id="4676" w:author="Eva Skýbová" w:date="2024-05-15T10:30:00Z">
            <w:trPr>
              <w:wAfter w:w="38" w:type="dxa"/>
            </w:trPr>
          </w:trPrChange>
        </w:trPr>
        <w:tc>
          <w:tcPr>
            <w:tcW w:w="2229" w:type="dxa"/>
            <w:tcPrChange w:id="4677" w:author="Eva Skýbová" w:date="2024-05-15T10:30:00Z">
              <w:tcPr>
                <w:tcW w:w="2229" w:type="dxa"/>
              </w:tcPr>
            </w:tcPrChange>
          </w:tcPr>
          <w:p w14:paraId="1395AD9E" w14:textId="77777777" w:rsidR="009B62C2" w:rsidRPr="006D21DF" w:rsidRDefault="009B62C2" w:rsidP="004E1A35">
            <w:r w:rsidRPr="00D96903">
              <w:t>Ing. Jakub Rak, Ph.D.</w:t>
            </w:r>
          </w:p>
        </w:tc>
        <w:tc>
          <w:tcPr>
            <w:tcW w:w="5499" w:type="dxa"/>
            <w:tcPrChange w:id="4678" w:author="Eva Skýbová" w:date="2024-05-15T10:30:00Z">
              <w:tcPr>
                <w:tcW w:w="5499" w:type="dxa"/>
              </w:tcPr>
            </w:tcPrChange>
          </w:tcPr>
          <w:p w14:paraId="70323CCB" w14:textId="77777777" w:rsidR="009B62C2" w:rsidRPr="006D21DF" w:rsidRDefault="009B62C2" w:rsidP="004E1A35">
            <w:pPr>
              <w:jc w:val="center"/>
            </w:pPr>
            <w:r w:rsidRPr="00D96903">
              <w:t>Bezpečnostní výzkum České republiky 2015-2022 - VI04000080 Informační platforma krizové logistiky</w:t>
            </w:r>
          </w:p>
        </w:tc>
        <w:tc>
          <w:tcPr>
            <w:tcW w:w="669" w:type="dxa"/>
            <w:tcPrChange w:id="4679" w:author="Eva Skýbová" w:date="2024-05-15T10:30:00Z">
              <w:tcPr>
                <w:tcW w:w="669" w:type="dxa"/>
              </w:tcPr>
            </w:tcPrChange>
          </w:tcPr>
          <w:p w14:paraId="52533301" w14:textId="77777777" w:rsidR="009B62C2" w:rsidRPr="006D21DF" w:rsidRDefault="009B62C2" w:rsidP="004E1A35">
            <w:pPr>
              <w:jc w:val="center"/>
            </w:pPr>
            <w:r w:rsidRPr="00D96903">
              <w:t>C</w:t>
            </w:r>
          </w:p>
        </w:tc>
        <w:tc>
          <w:tcPr>
            <w:tcW w:w="1465" w:type="dxa"/>
            <w:tcPrChange w:id="4680" w:author="Eva Skýbová" w:date="2024-05-15T10:30:00Z">
              <w:tcPr>
                <w:tcW w:w="1465" w:type="dxa"/>
              </w:tcPr>
            </w:tcPrChange>
          </w:tcPr>
          <w:p w14:paraId="5CD87F8F" w14:textId="77777777" w:rsidR="009B62C2" w:rsidRPr="006D21DF" w:rsidRDefault="009B62C2" w:rsidP="004E1A35">
            <w:pPr>
              <w:jc w:val="center"/>
            </w:pPr>
            <w:r w:rsidRPr="00D96903">
              <w:t>2021-2022</w:t>
            </w:r>
          </w:p>
        </w:tc>
      </w:tr>
      <w:tr w:rsidR="009B62C2" w14:paraId="51DE3CC5" w14:textId="77777777" w:rsidTr="009B62C2">
        <w:trPr>
          <w:trPrChange w:id="4681" w:author="Eva Skýbová" w:date="2024-05-15T10:30:00Z">
            <w:trPr>
              <w:wAfter w:w="38" w:type="dxa"/>
            </w:trPr>
          </w:trPrChange>
        </w:trPr>
        <w:tc>
          <w:tcPr>
            <w:tcW w:w="2229" w:type="dxa"/>
            <w:tcPrChange w:id="4682" w:author="Eva Skýbová" w:date="2024-05-15T10:30:00Z">
              <w:tcPr>
                <w:tcW w:w="2229" w:type="dxa"/>
              </w:tcPr>
            </w:tcPrChange>
          </w:tcPr>
          <w:p w14:paraId="0B65E7DC" w14:textId="77777777" w:rsidR="009B62C2" w:rsidRPr="006D21DF" w:rsidRDefault="009B62C2" w:rsidP="004E1A35">
            <w:r w:rsidRPr="001B6308">
              <w:t>Ing. Petr Svoboda, Ph.D.</w:t>
            </w:r>
          </w:p>
        </w:tc>
        <w:tc>
          <w:tcPr>
            <w:tcW w:w="5499" w:type="dxa"/>
            <w:tcPrChange w:id="4683" w:author="Eva Skýbová" w:date="2024-05-15T10:30:00Z">
              <w:tcPr>
                <w:tcW w:w="5499" w:type="dxa"/>
              </w:tcPr>
            </w:tcPrChange>
          </w:tcPr>
          <w:p w14:paraId="5F7C8B02" w14:textId="77777777" w:rsidR="009B62C2" w:rsidRPr="006D21DF" w:rsidRDefault="009B62C2" w:rsidP="004E1A35">
            <w:pPr>
              <w:jc w:val="center"/>
            </w:pPr>
            <w:r w:rsidRPr="001B6308">
              <w:t>TAČR, TP01010006 – Komercializace na Univerzitě Tomáše Bati ve Zlíně II, Platforma informační podpory bezpečnosti obcí, hlavní řešitel</w:t>
            </w:r>
          </w:p>
        </w:tc>
        <w:tc>
          <w:tcPr>
            <w:tcW w:w="669" w:type="dxa"/>
            <w:tcPrChange w:id="4684" w:author="Eva Skýbová" w:date="2024-05-15T10:30:00Z">
              <w:tcPr>
                <w:tcW w:w="669" w:type="dxa"/>
              </w:tcPr>
            </w:tcPrChange>
          </w:tcPr>
          <w:p w14:paraId="47EDAC62" w14:textId="77777777" w:rsidR="009B62C2" w:rsidRPr="006D21DF" w:rsidRDefault="009B62C2" w:rsidP="004E1A35">
            <w:pPr>
              <w:jc w:val="center"/>
            </w:pPr>
            <w:r w:rsidRPr="001B6308">
              <w:t>B</w:t>
            </w:r>
          </w:p>
        </w:tc>
        <w:tc>
          <w:tcPr>
            <w:tcW w:w="1465" w:type="dxa"/>
            <w:tcPrChange w:id="4685" w:author="Eva Skýbová" w:date="2024-05-15T10:30:00Z">
              <w:tcPr>
                <w:tcW w:w="1465" w:type="dxa"/>
              </w:tcPr>
            </w:tcPrChange>
          </w:tcPr>
          <w:p w14:paraId="03FB1195" w14:textId="77777777" w:rsidR="009B62C2" w:rsidRPr="006D21DF" w:rsidRDefault="009B62C2" w:rsidP="004E1A35">
            <w:pPr>
              <w:jc w:val="center"/>
            </w:pPr>
            <w:r w:rsidRPr="001B6308">
              <w:t xml:space="preserve">6.2020-9.2021 </w:t>
            </w:r>
          </w:p>
        </w:tc>
      </w:tr>
      <w:tr w:rsidR="009B62C2" w14:paraId="4698F94D" w14:textId="77777777" w:rsidTr="009B62C2">
        <w:trPr>
          <w:trPrChange w:id="4686" w:author="Eva Skýbová" w:date="2024-05-15T10:30:00Z">
            <w:trPr>
              <w:wAfter w:w="38" w:type="dxa"/>
            </w:trPr>
          </w:trPrChange>
        </w:trPr>
        <w:tc>
          <w:tcPr>
            <w:tcW w:w="2229" w:type="dxa"/>
            <w:tcPrChange w:id="4687" w:author="Eva Skýbová" w:date="2024-05-15T10:30:00Z">
              <w:tcPr>
                <w:tcW w:w="2229" w:type="dxa"/>
              </w:tcPr>
            </w:tcPrChange>
          </w:tcPr>
          <w:p w14:paraId="55CE41E2" w14:textId="77777777" w:rsidR="009B62C2" w:rsidRPr="001B6308" w:rsidRDefault="009B62C2" w:rsidP="004E1A35">
            <w:r w:rsidRPr="00532BCF">
              <w:t>RNDr. Jakub Trojan, Ph.D.</w:t>
            </w:r>
          </w:p>
        </w:tc>
        <w:tc>
          <w:tcPr>
            <w:tcW w:w="5499" w:type="dxa"/>
            <w:tcPrChange w:id="4688" w:author="Eva Skýbová" w:date="2024-05-15T10:30:00Z">
              <w:tcPr>
                <w:tcW w:w="5499" w:type="dxa"/>
              </w:tcPr>
            </w:tcPrChange>
          </w:tcPr>
          <w:p w14:paraId="64C25FA7" w14:textId="77777777" w:rsidR="009B62C2" w:rsidRPr="001B6308" w:rsidRDefault="009B62C2" w:rsidP="004E1A35">
            <w:pPr>
              <w:jc w:val="center"/>
            </w:pPr>
            <w:r w:rsidRPr="00532BCF">
              <w:t>LTC18 Geografické aspekty občanské vědy: mapování trendů, vědeckého potenciálu a společenského dopadu v České republice, UTB FLKŘ je spoluřešitelem (VES 18COST)</w:t>
            </w:r>
          </w:p>
        </w:tc>
        <w:tc>
          <w:tcPr>
            <w:tcW w:w="669" w:type="dxa"/>
            <w:tcPrChange w:id="4689" w:author="Eva Skýbová" w:date="2024-05-15T10:30:00Z">
              <w:tcPr>
                <w:tcW w:w="669" w:type="dxa"/>
              </w:tcPr>
            </w:tcPrChange>
          </w:tcPr>
          <w:p w14:paraId="0FDC80BB" w14:textId="77777777" w:rsidR="009B62C2" w:rsidRPr="001B6308" w:rsidRDefault="009B62C2" w:rsidP="004E1A35">
            <w:pPr>
              <w:jc w:val="center"/>
            </w:pPr>
            <w:r w:rsidRPr="00532BCF">
              <w:t>A</w:t>
            </w:r>
          </w:p>
        </w:tc>
        <w:tc>
          <w:tcPr>
            <w:tcW w:w="1465" w:type="dxa"/>
            <w:tcPrChange w:id="4690" w:author="Eva Skýbová" w:date="2024-05-15T10:30:00Z">
              <w:tcPr>
                <w:tcW w:w="1465" w:type="dxa"/>
              </w:tcPr>
            </w:tcPrChange>
          </w:tcPr>
          <w:p w14:paraId="19435177" w14:textId="77777777" w:rsidR="009B62C2" w:rsidRPr="001B6308" w:rsidRDefault="009B62C2" w:rsidP="004E1A35">
            <w:pPr>
              <w:jc w:val="center"/>
            </w:pPr>
            <w:r w:rsidRPr="00532BCF">
              <w:t>6.2018-</w:t>
            </w:r>
            <w:r>
              <w:t>5.2020</w:t>
            </w:r>
          </w:p>
        </w:tc>
      </w:tr>
      <w:tr w:rsidR="009B62C2" w14:paraId="04E14EFA" w14:textId="77777777" w:rsidTr="009B62C2">
        <w:trPr>
          <w:trPrChange w:id="4691" w:author="Eva Skýbová" w:date="2024-05-15T10:30:00Z">
            <w:trPr>
              <w:wAfter w:w="38" w:type="dxa"/>
            </w:trPr>
          </w:trPrChange>
        </w:trPr>
        <w:tc>
          <w:tcPr>
            <w:tcW w:w="2229" w:type="dxa"/>
            <w:tcPrChange w:id="4692" w:author="Eva Skýbová" w:date="2024-05-15T10:30:00Z">
              <w:tcPr>
                <w:tcW w:w="2229" w:type="dxa"/>
              </w:tcPr>
            </w:tcPrChange>
          </w:tcPr>
          <w:p w14:paraId="75A0EC37" w14:textId="77777777" w:rsidR="009B62C2" w:rsidRPr="00532BCF" w:rsidRDefault="009B62C2" w:rsidP="004E1A35">
            <w:r w:rsidRPr="0009490B">
              <w:t>Ing. Pavel Taraba, Ph.D.</w:t>
            </w:r>
          </w:p>
        </w:tc>
        <w:tc>
          <w:tcPr>
            <w:tcW w:w="5499" w:type="dxa"/>
            <w:tcPrChange w:id="4693" w:author="Eva Skýbová" w:date="2024-05-15T10:30:00Z">
              <w:tcPr>
                <w:tcW w:w="5499" w:type="dxa"/>
              </w:tcPr>
            </w:tcPrChange>
          </w:tcPr>
          <w:p w14:paraId="3992F3BD" w14:textId="77777777" w:rsidR="009B62C2" w:rsidRPr="00532BCF" w:rsidRDefault="009B62C2" w:rsidP="004E1A35">
            <w:pPr>
              <w:jc w:val="center"/>
            </w:pPr>
            <w:r w:rsidRPr="0009490B">
              <w:t>Grantová agentura Academia aurea – GA/16/2019 Řízení rizik projektů v podmínkách malých a středních podniků v České republice</w:t>
            </w:r>
          </w:p>
        </w:tc>
        <w:tc>
          <w:tcPr>
            <w:tcW w:w="669" w:type="dxa"/>
            <w:tcPrChange w:id="4694" w:author="Eva Skýbová" w:date="2024-05-15T10:30:00Z">
              <w:tcPr>
                <w:tcW w:w="669" w:type="dxa"/>
              </w:tcPr>
            </w:tcPrChange>
          </w:tcPr>
          <w:p w14:paraId="559D79F1" w14:textId="77777777" w:rsidR="009B62C2" w:rsidRPr="00532BCF" w:rsidRDefault="009B62C2" w:rsidP="004E1A35">
            <w:pPr>
              <w:jc w:val="center"/>
            </w:pPr>
            <w:r w:rsidRPr="0009490B">
              <w:t>B</w:t>
            </w:r>
          </w:p>
        </w:tc>
        <w:tc>
          <w:tcPr>
            <w:tcW w:w="1465" w:type="dxa"/>
            <w:tcPrChange w:id="4695" w:author="Eva Skýbová" w:date="2024-05-15T10:30:00Z">
              <w:tcPr>
                <w:tcW w:w="1465" w:type="dxa"/>
              </w:tcPr>
            </w:tcPrChange>
          </w:tcPr>
          <w:p w14:paraId="155BFC0E" w14:textId="77777777" w:rsidR="009B62C2" w:rsidRPr="00532BCF" w:rsidRDefault="009B62C2" w:rsidP="004E1A35">
            <w:pPr>
              <w:jc w:val="center"/>
            </w:pPr>
            <w:r w:rsidRPr="0009490B">
              <w:t>2.2019-2.2021</w:t>
            </w:r>
          </w:p>
        </w:tc>
      </w:tr>
      <w:tr w:rsidR="009B62C2" w14:paraId="6DC33E4A" w14:textId="77777777" w:rsidTr="009B62C2">
        <w:trPr>
          <w:trPrChange w:id="4696" w:author="Eva Skýbová" w:date="2024-05-15T10:30:00Z">
            <w:trPr>
              <w:wAfter w:w="38" w:type="dxa"/>
            </w:trPr>
          </w:trPrChange>
        </w:trPr>
        <w:tc>
          <w:tcPr>
            <w:tcW w:w="2229" w:type="dxa"/>
            <w:tcPrChange w:id="4697" w:author="Eva Skýbová" w:date="2024-05-15T10:30:00Z">
              <w:tcPr>
                <w:tcW w:w="2229" w:type="dxa"/>
              </w:tcPr>
            </w:tcPrChange>
          </w:tcPr>
          <w:p w14:paraId="529F6E8A" w14:textId="77777777" w:rsidR="009B62C2" w:rsidRPr="006D21DF" w:rsidRDefault="009B62C2" w:rsidP="004E1A35">
            <w:r w:rsidRPr="007D238D">
              <w:t>Ing. Jakub Rak, Ph.D.</w:t>
            </w:r>
          </w:p>
        </w:tc>
        <w:tc>
          <w:tcPr>
            <w:tcW w:w="5499" w:type="dxa"/>
            <w:tcPrChange w:id="4698" w:author="Eva Skýbová" w:date="2024-05-15T10:30:00Z">
              <w:tcPr>
                <w:tcW w:w="5499" w:type="dxa"/>
              </w:tcPr>
            </w:tcPrChange>
          </w:tcPr>
          <w:p w14:paraId="496073EE" w14:textId="77777777" w:rsidR="009B62C2" w:rsidRPr="006D21DF" w:rsidRDefault="009B62C2" w:rsidP="004E1A35">
            <w:pPr>
              <w:jc w:val="center"/>
            </w:pPr>
            <w:r w:rsidRPr="007D238D">
              <w:t>TAČR, TG03010052 – Komercializace na Univerzitě Tomáše Bati ve Zlíně, Webová aplikace metodiky evidence a hodnocení prostor pro improvizované kryty a evidence stálých úkrytů – návrh metodiky a prototyp, hlavní řešitel</w:t>
            </w:r>
          </w:p>
        </w:tc>
        <w:tc>
          <w:tcPr>
            <w:tcW w:w="669" w:type="dxa"/>
            <w:tcPrChange w:id="4699" w:author="Eva Skýbová" w:date="2024-05-15T10:30:00Z">
              <w:tcPr>
                <w:tcW w:w="669" w:type="dxa"/>
              </w:tcPr>
            </w:tcPrChange>
          </w:tcPr>
          <w:p w14:paraId="144C5C76" w14:textId="77777777" w:rsidR="009B62C2" w:rsidRPr="006D21DF" w:rsidRDefault="009B62C2" w:rsidP="004E1A35">
            <w:pPr>
              <w:jc w:val="center"/>
            </w:pPr>
            <w:r w:rsidRPr="007D238D">
              <w:t>B</w:t>
            </w:r>
          </w:p>
        </w:tc>
        <w:tc>
          <w:tcPr>
            <w:tcW w:w="1465" w:type="dxa"/>
            <w:tcPrChange w:id="4700" w:author="Eva Skýbová" w:date="2024-05-15T10:30:00Z">
              <w:tcPr>
                <w:tcW w:w="1465" w:type="dxa"/>
              </w:tcPr>
            </w:tcPrChange>
          </w:tcPr>
          <w:p w14:paraId="5083DD07" w14:textId="77777777" w:rsidR="009B62C2" w:rsidRPr="006D21DF" w:rsidRDefault="009B62C2" w:rsidP="004E1A35">
            <w:pPr>
              <w:jc w:val="center"/>
            </w:pPr>
            <w:r w:rsidRPr="007D238D">
              <w:t>6.2018-10.2019</w:t>
            </w:r>
          </w:p>
        </w:tc>
      </w:tr>
      <w:tr w:rsidR="009B62C2" w14:paraId="21878735" w14:textId="77777777" w:rsidTr="009B62C2">
        <w:trPr>
          <w:trPrChange w:id="4701" w:author="Eva Skýbová" w:date="2024-05-15T10:30:00Z">
            <w:trPr>
              <w:wAfter w:w="38" w:type="dxa"/>
            </w:trPr>
          </w:trPrChange>
        </w:trPr>
        <w:tc>
          <w:tcPr>
            <w:tcW w:w="2229" w:type="dxa"/>
            <w:tcPrChange w:id="4702" w:author="Eva Skýbová" w:date="2024-05-15T10:30:00Z">
              <w:tcPr>
                <w:tcW w:w="2229" w:type="dxa"/>
              </w:tcPr>
            </w:tcPrChange>
          </w:tcPr>
          <w:p w14:paraId="76399A89" w14:textId="77777777" w:rsidR="009B62C2" w:rsidRPr="00FF3872" w:rsidRDefault="009B62C2" w:rsidP="004E1A35">
            <w:r w:rsidRPr="00FF3872">
              <w:t>Mgr. Ing. Jiří Lehejček, Ph.D.</w:t>
            </w:r>
          </w:p>
        </w:tc>
        <w:tc>
          <w:tcPr>
            <w:tcW w:w="5499" w:type="dxa"/>
            <w:tcPrChange w:id="4703" w:author="Eva Skýbová" w:date="2024-05-15T10:30:00Z">
              <w:tcPr>
                <w:tcW w:w="5499" w:type="dxa"/>
              </w:tcPr>
            </w:tcPrChange>
          </w:tcPr>
          <w:p w14:paraId="1AEA6B23" w14:textId="77777777" w:rsidR="009B62C2" w:rsidRPr="00FF3872" w:rsidRDefault="009B62C2" w:rsidP="004E1A35">
            <w:pPr>
              <w:jc w:val="center"/>
            </w:pPr>
            <w:r>
              <w:rPr>
                <w:rStyle w:val="tabpolozkatext"/>
              </w:rPr>
              <w:t xml:space="preserve">TAČR, </w:t>
            </w:r>
            <w:r w:rsidRPr="00FF3872">
              <w:rPr>
                <w:rStyle w:val="tabpolozkatext"/>
              </w:rPr>
              <w:t xml:space="preserve">TG03010052 </w:t>
            </w:r>
            <w:r w:rsidRPr="00290A6C">
              <w:t>–</w:t>
            </w:r>
            <w:r w:rsidRPr="00FF3872">
              <w:rPr>
                <w:rStyle w:val="tabpolozkatext"/>
              </w:rPr>
              <w:t xml:space="preserve"> Komercializace na Univerzitě Tomáše Bati ve Zlíně, </w:t>
            </w:r>
            <w:r w:rsidRPr="00FF3872">
              <w:t>Národní databáze záznamů fotopastí – návrh aplikace a prototyp</w:t>
            </w:r>
            <w:r>
              <w:t>, hlavní řešitel</w:t>
            </w:r>
          </w:p>
        </w:tc>
        <w:tc>
          <w:tcPr>
            <w:tcW w:w="669" w:type="dxa"/>
            <w:tcPrChange w:id="4704" w:author="Eva Skýbová" w:date="2024-05-15T10:30:00Z">
              <w:tcPr>
                <w:tcW w:w="669" w:type="dxa"/>
              </w:tcPr>
            </w:tcPrChange>
          </w:tcPr>
          <w:p w14:paraId="2E1CF0D0" w14:textId="77777777" w:rsidR="009B62C2" w:rsidRPr="00FF3872" w:rsidRDefault="009B62C2" w:rsidP="004E1A35">
            <w:pPr>
              <w:jc w:val="center"/>
            </w:pPr>
            <w:r w:rsidRPr="00FF3872">
              <w:t>B</w:t>
            </w:r>
          </w:p>
        </w:tc>
        <w:tc>
          <w:tcPr>
            <w:tcW w:w="1465" w:type="dxa"/>
            <w:tcPrChange w:id="4705" w:author="Eva Skýbová" w:date="2024-05-15T10:30:00Z">
              <w:tcPr>
                <w:tcW w:w="1465" w:type="dxa"/>
              </w:tcPr>
            </w:tcPrChange>
          </w:tcPr>
          <w:p w14:paraId="274F1FE6" w14:textId="77777777" w:rsidR="009B62C2" w:rsidRPr="00BD4A5A" w:rsidRDefault="009B62C2" w:rsidP="004E1A35">
            <w:pPr>
              <w:jc w:val="center"/>
            </w:pPr>
            <w:r w:rsidRPr="00BD4A5A">
              <w:t>6.2018-12.2019</w:t>
            </w:r>
          </w:p>
        </w:tc>
      </w:tr>
      <w:tr w:rsidR="009B62C2" w14:paraId="21C8D46C" w14:textId="77777777" w:rsidTr="009B62C2">
        <w:trPr>
          <w:trHeight w:val="318"/>
          <w:trPrChange w:id="4706" w:author="Eva Skýbová" w:date="2024-05-15T10:30:00Z">
            <w:trPr>
              <w:wAfter w:w="38" w:type="dxa"/>
              <w:trHeight w:val="318"/>
            </w:trPr>
          </w:trPrChange>
        </w:trPr>
        <w:tc>
          <w:tcPr>
            <w:tcW w:w="9862" w:type="dxa"/>
            <w:gridSpan w:val="4"/>
            <w:shd w:val="clear" w:color="auto" w:fill="F7CAAC"/>
            <w:tcPrChange w:id="4707" w:author="Eva Skýbová" w:date="2024-05-15T10:30:00Z">
              <w:tcPr>
                <w:tcW w:w="9862" w:type="dxa"/>
                <w:gridSpan w:val="4"/>
                <w:shd w:val="clear" w:color="auto" w:fill="F7CAAC"/>
              </w:tcPr>
            </w:tcPrChange>
          </w:tcPr>
          <w:p w14:paraId="675ACF1F" w14:textId="77777777" w:rsidR="009B62C2" w:rsidRPr="002B334B" w:rsidRDefault="009B62C2" w:rsidP="004E1A35">
            <w:pPr>
              <w:rPr>
                <w:b/>
              </w:rPr>
            </w:pPr>
            <w:r w:rsidRPr="002B334B">
              <w:rPr>
                <w:b/>
              </w:rPr>
              <w:t>Přehled řešených projektů a dalších aktivit v rámci spolupráce s praxí u profesně zaměřeného bakalářského a magisterského studijního programu</w:t>
            </w:r>
          </w:p>
        </w:tc>
      </w:tr>
      <w:tr w:rsidR="009B62C2" w14:paraId="10D77AED" w14:textId="77777777" w:rsidTr="009B62C2">
        <w:trPr>
          <w:cantSplit/>
          <w:trHeight w:val="283"/>
          <w:trPrChange w:id="4708" w:author="Eva Skýbová" w:date="2024-05-15T10:30:00Z">
            <w:trPr>
              <w:wAfter w:w="38" w:type="dxa"/>
              <w:cantSplit/>
              <w:trHeight w:val="283"/>
            </w:trPr>
          </w:trPrChange>
        </w:trPr>
        <w:tc>
          <w:tcPr>
            <w:tcW w:w="2229" w:type="dxa"/>
            <w:shd w:val="clear" w:color="auto" w:fill="F7CAAC"/>
            <w:tcPrChange w:id="4709" w:author="Eva Skýbová" w:date="2024-05-15T10:30:00Z">
              <w:tcPr>
                <w:tcW w:w="2229" w:type="dxa"/>
                <w:shd w:val="clear" w:color="auto" w:fill="F7CAAC"/>
              </w:tcPr>
            </w:tcPrChange>
          </w:tcPr>
          <w:p w14:paraId="3089E5E3" w14:textId="77777777" w:rsidR="009B62C2" w:rsidRPr="002B334B" w:rsidRDefault="009B62C2" w:rsidP="004E1A35">
            <w:pPr>
              <w:jc w:val="both"/>
              <w:rPr>
                <w:b/>
              </w:rPr>
            </w:pPr>
            <w:r w:rsidRPr="002B334B">
              <w:rPr>
                <w:b/>
              </w:rPr>
              <w:t>Pracoviště praxe</w:t>
            </w:r>
          </w:p>
        </w:tc>
        <w:tc>
          <w:tcPr>
            <w:tcW w:w="5499" w:type="dxa"/>
            <w:shd w:val="clear" w:color="auto" w:fill="F7CAAC"/>
            <w:tcPrChange w:id="4710" w:author="Eva Skýbová" w:date="2024-05-15T10:30:00Z">
              <w:tcPr>
                <w:tcW w:w="5499" w:type="dxa"/>
                <w:shd w:val="clear" w:color="auto" w:fill="F7CAAC"/>
              </w:tcPr>
            </w:tcPrChange>
          </w:tcPr>
          <w:p w14:paraId="35450736" w14:textId="77777777" w:rsidR="009B62C2" w:rsidRPr="002B334B" w:rsidRDefault="009B62C2" w:rsidP="004E1A35">
            <w:pPr>
              <w:jc w:val="both"/>
              <w:rPr>
                <w:b/>
              </w:rPr>
            </w:pPr>
            <w:r w:rsidRPr="002B334B">
              <w:rPr>
                <w:b/>
              </w:rPr>
              <w:t xml:space="preserve">Název či popis projektu uskutečňovaného ve spolupráci s praxí </w:t>
            </w:r>
          </w:p>
        </w:tc>
        <w:tc>
          <w:tcPr>
            <w:tcW w:w="2134" w:type="dxa"/>
            <w:gridSpan w:val="2"/>
            <w:shd w:val="clear" w:color="auto" w:fill="F7CAAC"/>
            <w:tcPrChange w:id="4711" w:author="Eva Skýbová" w:date="2024-05-15T10:30:00Z">
              <w:tcPr>
                <w:tcW w:w="2134" w:type="dxa"/>
                <w:gridSpan w:val="2"/>
                <w:shd w:val="clear" w:color="auto" w:fill="F7CAAC"/>
              </w:tcPr>
            </w:tcPrChange>
          </w:tcPr>
          <w:p w14:paraId="343282FA" w14:textId="77777777" w:rsidR="009B62C2" w:rsidRPr="002B334B" w:rsidRDefault="009B62C2" w:rsidP="004E1A35">
            <w:pPr>
              <w:jc w:val="center"/>
              <w:rPr>
                <w:b/>
              </w:rPr>
            </w:pPr>
            <w:r w:rsidRPr="002B334B">
              <w:rPr>
                <w:b/>
              </w:rPr>
              <w:t>Období</w:t>
            </w:r>
          </w:p>
        </w:tc>
      </w:tr>
      <w:tr w:rsidR="009B62C2" w14:paraId="2AC5D655" w14:textId="77777777" w:rsidTr="009B62C2">
        <w:trPr>
          <w:trPrChange w:id="4712" w:author="Eva Skýbová" w:date="2024-05-15T10:30:00Z">
            <w:trPr>
              <w:wAfter w:w="38" w:type="dxa"/>
            </w:trPr>
          </w:trPrChange>
        </w:trPr>
        <w:tc>
          <w:tcPr>
            <w:tcW w:w="2229" w:type="dxa"/>
            <w:tcPrChange w:id="4713" w:author="Eva Skýbová" w:date="2024-05-15T10:30:00Z">
              <w:tcPr>
                <w:tcW w:w="2229" w:type="dxa"/>
              </w:tcPr>
            </w:tcPrChange>
          </w:tcPr>
          <w:p w14:paraId="3593A23A" w14:textId="77777777" w:rsidR="009B62C2" w:rsidRPr="00BD4A5A" w:rsidRDefault="009B62C2" w:rsidP="004E1A35">
            <w:pPr>
              <w:jc w:val="both"/>
            </w:pPr>
          </w:p>
        </w:tc>
        <w:tc>
          <w:tcPr>
            <w:tcW w:w="5499" w:type="dxa"/>
            <w:tcPrChange w:id="4714" w:author="Eva Skýbová" w:date="2024-05-15T10:30:00Z">
              <w:tcPr>
                <w:tcW w:w="5499" w:type="dxa"/>
              </w:tcPr>
            </w:tcPrChange>
          </w:tcPr>
          <w:p w14:paraId="7BC35386" w14:textId="77777777" w:rsidR="009B62C2" w:rsidRPr="00BD4A5A" w:rsidRDefault="009B62C2" w:rsidP="004E1A35">
            <w:pPr>
              <w:jc w:val="center"/>
            </w:pPr>
          </w:p>
        </w:tc>
        <w:tc>
          <w:tcPr>
            <w:tcW w:w="2134" w:type="dxa"/>
            <w:gridSpan w:val="2"/>
            <w:tcPrChange w:id="4715" w:author="Eva Skýbová" w:date="2024-05-15T10:30:00Z">
              <w:tcPr>
                <w:tcW w:w="2134" w:type="dxa"/>
                <w:gridSpan w:val="2"/>
              </w:tcPr>
            </w:tcPrChange>
          </w:tcPr>
          <w:p w14:paraId="0F682E53" w14:textId="77777777" w:rsidR="009B62C2" w:rsidRPr="00BD4A5A" w:rsidRDefault="009B62C2" w:rsidP="004E1A35">
            <w:pPr>
              <w:jc w:val="center"/>
            </w:pPr>
          </w:p>
        </w:tc>
      </w:tr>
    </w:tbl>
    <w:p w14:paraId="42D50F70" w14:textId="20F5EFD5" w:rsidR="009B62C2" w:rsidRDefault="009B62C2">
      <w:pPr>
        <w:rPr>
          <w:ins w:id="4716" w:author="Eva Skýbová" w:date="2024-05-15T10:30:00Z"/>
        </w:rPr>
      </w:pPr>
    </w:p>
    <w:p w14:paraId="15FE8065" w14:textId="30505E55" w:rsidR="009B62C2" w:rsidRDefault="009B62C2">
      <w:pPr>
        <w:rPr>
          <w:ins w:id="4717" w:author="Eva Skýbová" w:date="2024-05-15T10:30:00Z"/>
        </w:rPr>
      </w:pPr>
    </w:p>
    <w:p w14:paraId="163FBEF8" w14:textId="7383F030" w:rsidR="009B62C2" w:rsidRDefault="009B62C2">
      <w:pPr>
        <w:rPr>
          <w:ins w:id="4718" w:author="Eva Skýbová" w:date="2024-05-15T10:30:00Z"/>
        </w:rPr>
      </w:pPr>
    </w:p>
    <w:p w14:paraId="27A2567A" w14:textId="7F705846" w:rsidR="009B62C2" w:rsidRDefault="009B62C2">
      <w:pPr>
        <w:rPr>
          <w:ins w:id="4719" w:author="Eva Skýbová" w:date="2024-05-15T10:30:00Z"/>
        </w:rPr>
      </w:pPr>
    </w:p>
    <w:p w14:paraId="13F767D9" w14:textId="77777777" w:rsidR="009B62C2" w:rsidRDefault="009B62C2">
      <w:pPr>
        <w:rPr>
          <w:ins w:id="4720" w:author="Eva Skýbová" w:date="2024-05-15T10:30: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
        <w:gridCol w:w="9856"/>
        <w:gridCol w:w="38"/>
        <w:tblGridChange w:id="4721">
          <w:tblGrid>
            <w:gridCol w:w="6"/>
            <w:gridCol w:w="146"/>
            <w:gridCol w:w="9710"/>
            <w:gridCol w:w="38"/>
            <w:gridCol w:w="114"/>
          </w:tblGrid>
        </w:tblGridChange>
      </w:tblGrid>
      <w:tr w:rsidR="009B62C2" w14:paraId="0CDD1619" w14:textId="77777777" w:rsidTr="004E1A35">
        <w:trPr>
          <w:gridAfter w:val="1"/>
          <w:wAfter w:w="38" w:type="dxa"/>
        </w:trPr>
        <w:tc>
          <w:tcPr>
            <w:tcW w:w="9862" w:type="dxa"/>
            <w:gridSpan w:val="2"/>
            <w:shd w:val="clear" w:color="auto" w:fill="F7CAAC"/>
          </w:tcPr>
          <w:p w14:paraId="02BC4CDB" w14:textId="77777777" w:rsidR="009B62C2" w:rsidRDefault="009B62C2" w:rsidP="004E1A35">
            <w:pPr>
              <w:rPr>
                <w:sz w:val="24"/>
              </w:rPr>
            </w:pPr>
            <w:r>
              <w:rPr>
                <w:b/>
              </w:rPr>
              <w:lastRenderedPageBreak/>
              <w:t>Odborné aktivity vztahující se k tvůrčí, resp. vědecké a umělecké činnosti vysoké školy, která souvisí se studijním programem</w:t>
            </w:r>
          </w:p>
        </w:tc>
      </w:tr>
      <w:tr w:rsidR="009B62C2" w14:paraId="5E5089E2" w14:textId="77777777" w:rsidTr="009B62C2">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22" w:author="Eva Skýbová" w:date="2024-05-15T10:30: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38" w:type="dxa"/>
          <w:trHeight w:val="12465"/>
          <w:trPrChange w:id="4723" w:author="Eva Skýbová" w:date="2024-05-15T10:30:00Z">
            <w:trPr>
              <w:gridBefore w:val="2"/>
              <w:wAfter w:w="38" w:type="dxa"/>
              <w:trHeight w:val="2268"/>
            </w:trPr>
          </w:trPrChange>
        </w:trPr>
        <w:tc>
          <w:tcPr>
            <w:tcW w:w="9862" w:type="dxa"/>
            <w:gridSpan w:val="2"/>
            <w:shd w:val="clear" w:color="auto" w:fill="FFFFFF"/>
            <w:tcPrChange w:id="4724" w:author="Eva Skýbová" w:date="2024-05-15T10:30:00Z">
              <w:tcPr>
                <w:tcW w:w="9862" w:type="dxa"/>
                <w:gridSpan w:val="3"/>
                <w:shd w:val="clear" w:color="auto" w:fill="FFFFFF"/>
              </w:tcPr>
            </w:tcPrChange>
          </w:tcPr>
          <w:p w14:paraId="18A57AD4" w14:textId="77777777" w:rsidR="009B62C2" w:rsidRDefault="009B62C2" w:rsidP="004E1A35">
            <w:pPr>
              <w:spacing w:after="60"/>
              <w:jc w:val="both"/>
              <w:rPr>
                <w:lang w:eastAsia="en-US"/>
              </w:rPr>
            </w:pPr>
            <w:r>
              <w:rPr>
                <w:lang w:eastAsia="en-US"/>
              </w:rPr>
              <w:t>Fakulta logistiky a krizového řízení (</w:t>
            </w:r>
            <w:r w:rsidRPr="006172D3">
              <w:rPr>
                <w:lang w:eastAsia="en-US"/>
              </w:rPr>
              <w:t>FLKŘ</w:t>
            </w:r>
            <w:r>
              <w:rPr>
                <w:lang w:eastAsia="en-US"/>
              </w:rPr>
              <w:t>)</w:t>
            </w:r>
            <w:r w:rsidRPr="006172D3">
              <w:rPr>
                <w:lang w:eastAsia="en-US"/>
              </w:rPr>
              <w:t xml:space="preserve"> každoročně pořádá </w:t>
            </w:r>
            <w:r>
              <w:rPr>
                <w:lang w:eastAsia="en-US"/>
              </w:rPr>
              <w:t xml:space="preserve">mezinárodní </w:t>
            </w:r>
            <w:r w:rsidRPr="006172D3">
              <w:rPr>
                <w:lang w:eastAsia="en-US"/>
              </w:rPr>
              <w:t>konferenci Krizové řízení a řešení krizových situací</w:t>
            </w:r>
            <w:r>
              <w:rPr>
                <w:lang w:eastAsia="en-US"/>
              </w:rPr>
              <w:t xml:space="preserve"> – CrisCon </w:t>
            </w:r>
            <w:r>
              <w:fldChar w:fldCharType="begin"/>
            </w:r>
            <w:r>
              <w:instrText xml:space="preserve"> HYPERLINK "https://criscon.cz/" </w:instrText>
            </w:r>
            <w:r>
              <w:fldChar w:fldCharType="separate"/>
            </w:r>
            <w:r w:rsidRPr="002C65D1">
              <w:rPr>
                <w:rStyle w:val="Hypertextovodkaz"/>
                <w:lang w:eastAsia="en-US"/>
              </w:rPr>
              <w:t>https://criscon.cz/</w:t>
            </w:r>
            <w:r>
              <w:rPr>
                <w:rStyle w:val="Hypertextovodkaz"/>
                <w:lang w:eastAsia="en-US"/>
              </w:rPr>
              <w:fldChar w:fldCharType="end"/>
            </w:r>
            <w:r>
              <w:rPr>
                <w:lang w:eastAsia="en-US"/>
              </w:rPr>
              <w:t xml:space="preserve"> </w:t>
            </w:r>
            <w:r w:rsidRPr="006172D3">
              <w:rPr>
                <w:lang w:eastAsia="en-US"/>
              </w:rPr>
              <w:t>Cílem konference je vytvářet prostor pro výměnu nejnovějších teoretických i praktických poznatků a</w:t>
            </w:r>
            <w:r>
              <w:rPr>
                <w:lang w:eastAsia="en-US"/>
              </w:rPr>
              <w:t> </w:t>
            </w:r>
            <w:r w:rsidRPr="006172D3">
              <w:rPr>
                <w:lang w:eastAsia="en-US"/>
              </w:rPr>
              <w:t>zkušeností v oblasti krizového managementu</w:t>
            </w:r>
            <w:r>
              <w:rPr>
                <w:lang w:eastAsia="en-US"/>
              </w:rPr>
              <w:t xml:space="preserve"> a managementu rizik</w:t>
            </w:r>
            <w:r w:rsidRPr="006172D3">
              <w:rPr>
                <w:lang w:eastAsia="en-US"/>
              </w:rPr>
              <w:t>.</w:t>
            </w:r>
            <w:r>
              <w:rPr>
                <w:lang w:eastAsia="en-US"/>
              </w:rPr>
              <w:t xml:space="preserve"> M</w:t>
            </w:r>
            <w:r>
              <w:t xml:space="preserve">inisterstvo vnitra udělilo konferenci akreditaci č. AK/PV-514/2021 dle zákona 312/2002 Sb. o úřednících územních samosprávných celků vzdělávacímu programu průběžného vzdělávání pro úředníky: „Mezinárodní konference – Krizové řízení a řešení krizových situací – CrisCon”. Jedná se o vzdělávací program pro úředníky, zaměstnance samosprávního územního celku podílejícího se na výkonu správních činností při zajištění ochrany obyvatel a krizového řízení. Konference rovněž získala akreditaci Českou lékařskou komorou pod ID 112269. </w:t>
            </w:r>
            <w:r>
              <w:rPr>
                <w:lang w:eastAsia="en-US"/>
              </w:rPr>
              <w:t xml:space="preserve"> </w:t>
            </w:r>
            <w:r>
              <w:rPr>
                <w:rStyle w:val="contentpasted0"/>
                <w:color w:val="242424"/>
                <w:shd w:val="clear" w:color="auto" w:fill="FFFFFF"/>
              </w:rPr>
              <w:t>Posledního</w:t>
            </w:r>
            <w:r w:rsidRPr="00FA5F15">
              <w:rPr>
                <w:rStyle w:val="contentpasted0"/>
                <w:color w:val="242424"/>
                <w:shd w:val="clear" w:color="auto" w:fill="FFFFFF"/>
              </w:rPr>
              <w:t xml:space="preserve"> ročníku se zúčastnilo </w:t>
            </w:r>
            <w:r w:rsidRPr="008472A7">
              <w:rPr>
                <w:rStyle w:val="contentpasted0"/>
                <w:color w:val="000000" w:themeColor="text1"/>
                <w:shd w:val="clear" w:color="auto" w:fill="FFFFFF"/>
              </w:rPr>
              <w:t>téměř sto šedesát účastníků</w:t>
            </w:r>
            <w:r w:rsidRPr="00FA5F15">
              <w:rPr>
                <w:rStyle w:val="contentpasted0"/>
                <w:color w:val="242424"/>
                <w:shd w:val="clear" w:color="auto" w:fill="FFFFFF"/>
              </w:rPr>
              <w:t xml:space="preserve">, kdy mezi významné hosty a přednášející </w:t>
            </w:r>
            <w:r>
              <w:rPr>
                <w:rStyle w:val="contentpasted0"/>
                <w:color w:val="242424"/>
                <w:shd w:val="clear" w:color="auto" w:fill="FFFFFF"/>
              </w:rPr>
              <w:t xml:space="preserve">patřili </w:t>
            </w:r>
            <w:r w:rsidRPr="00FA5F15">
              <w:rPr>
                <w:rStyle w:val="contentpasted0"/>
                <w:color w:val="242424"/>
                <w:shd w:val="clear" w:color="auto" w:fill="FFFFFF"/>
              </w:rPr>
              <w:t>zástupci složek integrovaného záchranného systému, krajů, měst a obcí.</w:t>
            </w:r>
            <w:r w:rsidRPr="006172D3">
              <w:rPr>
                <w:lang w:eastAsia="en-US"/>
              </w:rPr>
              <w:t xml:space="preserve"> Každoročně je vydáván recenzovaný sborník příspěvků z konference, který je zveřejněn na webových stránkách konference </w:t>
            </w:r>
            <w:r w:rsidRPr="00970462">
              <w:rPr>
                <w:lang w:eastAsia="en-US"/>
              </w:rPr>
              <w:t>https://criscon.cz/</w:t>
            </w:r>
            <w:r w:rsidRPr="006172D3">
              <w:rPr>
                <w:lang w:eastAsia="en-US"/>
              </w:rPr>
              <w:t xml:space="preserve">. </w:t>
            </w:r>
          </w:p>
          <w:p w14:paraId="1F65D4E6" w14:textId="77777777" w:rsidR="009B62C2" w:rsidRPr="006172D3" w:rsidRDefault="009B62C2" w:rsidP="004E1A35">
            <w:pPr>
              <w:spacing w:after="60"/>
              <w:jc w:val="both"/>
              <w:rPr>
                <w:lang w:eastAsia="en-US"/>
              </w:rPr>
            </w:pPr>
          </w:p>
          <w:p w14:paraId="20A5477F" w14:textId="77777777" w:rsidR="009B62C2" w:rsidRDefault="009B62C2" w:rsidP="004E1A35">
            <w:pPr>
              <w:spacing w:after="60"/>
              <w:jc w:val="both"/>
              <w:rPr>
                <w:lang w:eastAsia="en-US"/>
              </w:rPr>
            </w:pPr>
            <w:r>
              <w:rPr>
                <w:lang w:eastAsia="en-US"/>
              </w:rPr>
              <w:t>V letech 2019, 2021 a také v roce 2023</w:t>
            </w:r>
            <w:r w:rsidRPr="006172D3">
              <w:rPr>
                <w:lang w:eastAsia="en-US"/>
              </w:rPr>
              <w:t xml:space="preserve"> FLKŘ ve spolupráci s</w:t>
            </w:r>
            <w:r>
              <w:rPr>
                <w:lang w:eastAsia="en-US"/>
              </w:rPr>
              <w:t xml:space="preserve"> firmou </w:t>
            </w:r>
            <w:r w:rsidRPr="006172D3">
              <w:rPr>
                <w:lang w:eastAsia="en-US"/>
              </w:rPr>
              <w:t>Ego Zlín, spol. s.r.o.</w:t>
            </w:r>
            <w:r>
              <w:rPr>
                <w:lang w:eastAsia="en-US"/>
              </w:rPr>
              <w:t xml:space="preserve"> </w:t>
            </w:r>
            <w:r w:rsidRPr="006172D3">
              <w:rPr>
                <w:lang w:eastAsia="en-US"/>
              </w:rPr>
              <w:t>pořádala</w:t>
            </w:r>
            <w:r>
              <w:rPr>
                <w:lang w:eastAsia="en-US"/>
              </w:rPr>
              <w:t xml:space="preserve"> </w:t>
            </w:r>
            <w:r w:rsidRPr="006172D3">
              <w:rPr>
                <w:lang w:eastAsia="en-US"/>
              </w:rPr>
              <w:t>mezinárodní konferenci Medicína katastrof (MEKA)</w:t>
            </w:r>
            <w:r>
              <w:rPr>
                <w:lang w:eastAsia="en-US"/>
              </w:rPr>
              <w:t>, která se každé dva roky věnuje aktuálním tématům z oblasti bezpečnosti. V roce 2019 bylo hlavním tématem „Připravenost státu na bezpečnostní hrozby“.</w:t>
            </w:r>
            <w:r w:rsidRPr="006172D3">
              <w:rPr>
                <w:lang w:eastAsia="en-US"/>
              </w:rPr>
              <w:t xml:space="preserve"> Hlavním tématem konference</w:t>
            </w:r>
            <w:r>
              <w:rPr>
                <w:lang w:eastAsia="en-US"/>
              </w:rPr>
              <w:t xml:space="preserve"> v roce 2021</w:t>
            </w:r>
            <w:r w:rsidRPr="006172D3">
              <w:rPr>
                <w:lang w:eastAsia="en-US"/>
              </w:rPr>
              <w:t xml:space="preserve"> byl</w:t>
            </w:r>
            <w:r>
              <w:rPr>
                <w:lang w:eastAsia="en-US"/>
              </w:rPr>
              <w:t>o</w:t>
            </w:r>
            <w:r w:rsidRPr="006172D3">
              <w:rPr>
                <w:lang w:eastAsia="en-US"/>
              </w:rPr>
              <w:t xml:space="preserve"> </w:t>
            </w:r>
            <w:r>
              <w:rPr>
                <w:lang w:eastAsia="en-US"/>
              </w:rPr>
              <w:t>„Poučení z pandemie COVID-19“ a v roce 2023 se konference zabývala tématem „Nové bezpečnostní výzvy“</w:t>
            </w:r>
            <w:r w:rsidRPr="006172D3">
              <w:rPr>
                <w:lang w:eastAsia="en-US"/>
              </w:rPr>
              <w:t>.</w:t>
            </w:r>
            <w:r>
              <w:rPr>
                <w:lang w:eastAsia="en-US"/>
              </w:rPr>
              <w:t xml:space="preserve"> Konference se pravidelně účastní kolem 160 účastníků. Více informací </w:t>
            </w:r>
            <w:r w:rsidRPr="0070639D">
              <w:rPr>
                <w:lang w:eastAsia="en-US"/>
              </w:rPr>
              <w:t>https://flkr.utb.cz/veda-vyzkum-flkr/vedecko-vyzkumna-cinnost/konference/mezinarodni-konference-medicina-katastrof/</w:t>
            </w:r>
            <w:r>
              <w:rPr>
                <w:lang w:eastAsia="en-US"/>
              </w:rPr>
              <w:t>.</w:t>
            </w:r>
          </w:p>
          <w:p w14:paraId="7FB49D5A" w14:textId="77777777" w:rsidR="009B62C2" w:rsidRDefault="009B62C2" w:rsidP="004E1A35">
            <w:pPr>
              <w:spacing w:after="60"/>
              <w:jc w:val="both"/>
              <w:rPr>
                <w:lang w:eastAsia="en-US"/>
              </w:rPr>
            </w:pPr>
          </w:p>
          <w:p w14:paraId="4F056F75" w14:textId="77777777" w:rsidR="009B62C2" w:rsidRPr="006172D3" w:rsidRDefault="009B62C2" w:rsidP="004E1A35">
            <w:pPr>
              <w:tabs>
                <w:tab w:val="left" w:pos="284"/>
              </w:tabs>
              <w:jc w:val="both"/>
            </w:pPr>
            <w:r w:rsidRPr="006172D3">
              <w:rPr>
                <w:lang w:eastAsia="en-US"/>
              </w:rPr>
              <w:t>Výuka a vědecko-výzkumná činnost na FLKŘ je doplněna přednáškami odborníků (např.</w:t>
            </w:r>
            <w:r>
              <w:rPr>
                <w:lang w:eastAsia="en-US"/>
              </w:rPr>
              <w:t xml:space="preserve"> Ing. Marek Urban - Cross Zlín, doc. Ing. Radim Roudný, CSc. - UPCE Pardubice, prof. JUDr. PhDr. Miroslav Mareš, Ph.D. - MUNI Brno, Ing. Kristýna Benešová - Magistrát hl. města Prahy, Pavel Klein - krizový manager, Ing. Jan Prachař, Ph.D., Martin Páv - nezávislý konzultant, Petr Šť</w:t>
            </w:r>
            <w:r w:rsidRPr="006172D3">
              <w:rPr>
                <w:lang w:eastAsia="en-US"/>
              </w:rPr>
              <w:t>astný</w:t>
            </w:r>
            <w:r>
              <w:rPr>
                <w:lang w:eastAsia="en-US"/>
              </w:rPr>
              <w:t xml:space="preserve"> - </w:t>
            </w:r>
            <w:r w:rsidRPr="006172D3">
              <w:rPr>
                <w:lang w:eastAsia="en-US"/>
              </w:rPr>
              <w:t>M</w:t>
            </w:r>
            <w:r>
              <w:rPr>
                <w:lang w:eastAsia="en-US"/>
              </w:rPr>
              <w:t>OSS</w:t>
            </w:r>
            <w:r w:rsidRPr="006172D3">
              <w:rPr>
                <w:lang w:eastAsia="en-US"/>
              </w:rPr>
              <w:t xml:space="preserve"> logistics</w:t>
            </w:r>
            <w:r>
              <w:rPr>
                <w:lang w:eastAsia="en-US"/>
              </w:rPr>
              <w:t>, s. r. o.</w:t>
            </w:r>
            <w:r w:rsidRPr="006172D3">
              <w:rPr>
                <w:lang w:eastAsia="en-US"/>
              </w:rPr>
              <w:t>, Pavel Talanda</w:t>
            </w:r>
            <w:r>
              <w:rPr>
                <w:lang w:eastAsia="en-US"/>
              </w:rPr>
              <w:t xml:space="preserve"> - </w:t>
            </w:r>
            <w:r w:rsidRPr="006172D3">
              <w:rPr>
                <w:lang w:eastAsia="en-US"/>
              </w:rPr>
              <w:t>Miele</w:t>
            </w:r>
            <w:r>
              <w:rPr>
                <w:lang w:eastAsia="en-US"/>
              </w:rPr>
              <w:t xml:space="preserve"> technika s. r. o., mjr. Mgr. Ing. David Vorel - Celní správa ČR, Mgr. et Mgr. František Paulus, Ph.D. - IOO Lázně Bohdaneč</w:t>
            </w:r>
            <w:r w:rsidRPr="006172D3">
              <w:rPr>
                <w:lang w:eastAsia="en-US"/>
              </w:rPr>
              <w:t xml:space="preserve">). </w:t>
            </w:r>
          </w:p>
          <w:p w14:paraId="1E91B100" w14:textId="77777777" w:rsidR="009B62C2" w:rsidRDefault="009B62C2" w:rsidP="004E1A35">
            <w:pPr>
              <w:spacing w:after="60"/>
              <w:jc w:val="both"/>
              <w:rPr>
                <w:lang w:eastAsia="en-US"/>
              </w:rPr>
            </w:pPr>
          </w:p>
          <w:p w14:paraId="56400A24" w14:textId="77777777" w:rsidR="009B62C2" w:rsidRPr="006172D3" w:rsidRDefault="009B62C2" w:rsidP="004E1A35">
            <w:pPr>
              <w:spacing w:after="60"/>
              <w:jc w:val="both"/>
              <w:rPr>
                <w:lang w:eastAsia="en-US"/>
              </w:rPr>
            </w:pPr>
            <w:r w:rsidRPr="006172D3">
              <w:rPr>
                <w:lang w:eastAsia="en-US"/>
              </w:rPr>
              <w:t xml:space="preserve">Několikrát ročně jsou pro studenty fakulty organizovány exkurze do </w:t>
            </w:r>
            <w:r>
              <w:rPr>
                <w:lang w:eastAsia="en-US"/>
              </w:rPr>
              <w:t>vybraných</w:t>
            </w:r>
            <w:r w:rsidRPr="006172D3">
              <w:rPr>
                <w:lang w:eastAsia="en-US"/>
              </w:rPr>
              <w:t xml:space="preserve"> výrobních podniků </w:t>
            </w:r>
            <w:r>
              <w:rPr>
                <w:lang w:eastAsia="en-US"/>
              </w:rPr>
              <w:t xml:space="preserve">a dalších organizací, které souvisí se studovaným studijním programem, </w:t>
            </w:r>
            <w:r w:rsidRPr="006172D3">
              <w:rPr>
                <w:lang w:eastAsia="en-US"/>
              </w:rPr>
              <w:t xml:space="preserve">např. </w:t>
            </w:r>
            <w:r w:rsidRPr="0011333A">
              <w:rPr>
                <w:lang w:eastAsia="en-US"/>
              </w:rPr>
              <w:t>Volkswagen Slovakia, a.s.</w:t>
            </w:r>
            <w:r w:rsidRPr="006172D3">
              <w:rPr>
                <w:lang w:eastAsia="en-US"/>
              </w:rPr>
              <w:t xml:space="preserve">, Škoda </w:t>
            </w:r>
            <w:r>
              <w:rPr>
                <w:lang w:eastAsia="en-US"/>
              </w:rPr>
              <w:t>Auto, a.s.</w:t>
            </w:r>
            <w:r w:rsidRPr="006172D3">
              <w:rPr>
                <w:lang w:eastAsia="en-US"/>
              </w:rPr>
              <w:t xml:space="preserve">, Miele technika s. r. o. </w:t>
            </w:r>
            <w:r w:rsidRPr="00486A0F">
              <w:rPr>
                <w:lang w:eastAsia="en-US"/>
              </w:rPr>
              <w:t>Uničov, Hella Autotechnik s. r. o. Mohelnice</w:t>
            </w:r>
            <w:r>
              <w:rPr>
                <w:lang w:eastAsia="en-US"/>
              </w:rPr>
              <w:t xml:space="preserve">, Thermacut, k. s., Záchranný útvar HZS ČR – rota Jihlava, Toptrans Šlapanice, DHL Pohořelice, Colorlak a. s. Staré Město, Skladovací a opravárenské zařízení Olomouc, Altech, spol. s r. o., </w:t>
            </w:r>
            <w:r>
              <w:t>Barum Continental s. r. o.</w:t>
            </w:r>
            <w:r>
              <w:rPr>
                <w:lang w:eastAsia="en-US"/>
              </w:rPr>
              <w:t xml:space="preserve"> a další.</w:t>
            </w:r>
          </w:p>
          <w:p w14:paraId="71D1E94E" w14:textId="77777777" w:rsidR="009B62C2" w:rsidRDefault="009B62C2" w:rsidP="004E1A35">
            <w:pPr>
              <w:spacing w:after="60"/>
              <w:jc w:val="both"/>
              <w:rPr>
                <w:lang w:eastAsia="en-US"/>
              </w:rPr>
            </w:pPr>
          </w:p>
          <w:p w14:paraId="1CF05A90" w14:textId="77777777" w:rsidR="009B62C2" w:rsidRDefault="009B62C2" w:rsidP="004E1A35">
            <w:pPr>
              <w:spacing w:after="60"/>
              <w:jc w:val="both"/>
              <w:rPr>
                <w:lang w:eastAsia="en-US"/>
              </w:rPr>
            </w:pPr>
            <w:r w:rsidRPr="006172D3">
              <w:rPr>
                <w:lang w:eastAsia="en-US"/>
              </w:rPr>
              <w:t xml:space="preserve">Studenti </w:t>
            </w:r>
            <w:r>
              <w:rPr>
                <w:lang w:eastAsia="en-US"/>
              </w:rPr>
              <w:t>FLKŘ se pravidelně</w:t>
            </w:r>
            <w:r w:rsidRPr="006172D3">
              <w:rPr>
                <w:lang w:eastAsia="en-US"/>
              </w:rPr>
              <w:t xml:space="preserve"> zapojují do studentské vědecké odborné činnosti (SVOČ) uskutečňované každoročně na jaře daného akademického roku.</w:t>
            </w:r>
            <w:r>
              <w:rPr>
                <w:lang w:eastAsia="en-US"/>
              </w:rPr>
              <w:t xml:space="preserve"> V roce 2019 se SVOČ zúčastnilo 20 studentů, v roce 2020, vzhledem k epidemiologické situaci, se zúčastnilo pouze 14 studentů. V roce 2021 se zúčastnilo 24 studentů s 20 soutěžními pracemi a v roce 2022 pak 27 studentů, v roce 2023 to bylo již 40 studentů.</w:t>
            </w:r>
            <w:r w:rsidRPr="006172D3">
              <w:rPr>
                <w:lang w:eastAsia="en-US"/>
              </w:rPr>
              <w:t xml:space="preserve"> Fakulta dále </w:t>
            </w:r>
            <w:r>
              <w:rPr>
                <w:lang w:eastAsia="en-US"/>
              </w:rPr>
              <w:t>propojuje</w:t>
            </w:r>
            <w:r w:rsidRPr="006172D3">
              <w:rPr>
                <w:lang w:eastAsia="en-US"/>
              </w:rPr>
              <w:t xml:space="preserve"> tvůrčí činnost se vzdělávací činností, neboť aktuální výzkumná témata se odrážejí v zadání kvalifikačních prací studentů všech stupňů studia</w:t>
            </w:r>
            <w:r>
              <w:rPr>
                <w:lang w:eastAsia="en-US"/>
              </w:rPr>
              <w:t xml:space="preserve">. </w:t>
            </w:r>
            <w:r w:rsidRPr="006172D3">
              <w:rPr>
                <w:lang w:eastAsia="en-US"/>
              </w:rPr>
              <w:t xml:space="preserve">Na fakultě je také </w:t>
            </w:r>
            <w:r>
              <w:rPr>
                <w:lang w:eastAsia="en-US"/>
              </w:rPr>
              <w:t>využívána</w:t>
            </w:r>
            <w:r w:rsidRPr="006172D3">
              <w:rPr>
                <w:lang w:eastAsia="en-US"/>
              </w:rPr>
              <w:t xml:space="preserve"> možnost </w:t>
            </w:r>
            <w:r>
              <w:rPr>
                <w:lang w:eastAsia="en-US"/>
              </w:rPr>
              <w:t>ze strany aktivních studentů</w:t>
            </w:r>
            <w:r w:rsidRPr="006172D3">
              <w:rPr>
                <w:lang w:eastAsia="en-US"/>
              </w:rPr>
              <w:t xml:space="preserve"> působit jako studentská</w:t>
            </w:r>
            <w:r>
              <w:rPr>
                <w:lang w:eastAsia="en-US"/>
              </w:rPr>
              <w:t xml:space="preserve"> tvůrčí</w:t>
            </w:r>
            <w:r w:rsidRPr="006172D3">
              <w:rPr>
                <w:lang w:eastAsia="en-US"/>
              </w:rPr>
              <w:t xml:space="preserve"> síla (</w:t>
            </w:r>
            <w:r>
              <w:rPr>
                <w:lang w:eastAsia="en-US"/>
              </w:rPr>
              <w:t>STS</w:t>
            </w:r>
            <w:r w:rsidRPr="006172D3">
              <w:rPr>
                <w:lang w:eastAsia="en-US"/>
              </w:rPr>
              <w:t xml:space="preserve">). </w:t>
            </w:r>
            <w:r>
              <w:rPr>
                <w:lang w:eastAsia="en-US"/>
              </w:rPr>
              <w:t>V roce 2023 se takto zapojilo do spolupráce s akademickými a vědeckými pracovníky 10 studentů bakalářských studijních programů.</w:t>
            </w:r>
            <w:r w:rsidRPr="006172D3">
              <w:rPr>
                <w:lang w:eastAsia="en-US"/>
              </w:rPr>
              <w:t xml:space="preserve"> FLKŘ </w:t>
            </w:r>
            <w:r>
              <w:rPr>
                <w:lang w:eastAsia="en-US"/>
              </w:rPr>
              <w:t>také</w:t>
            </w:r>
            <w:r w:rsidRPr="006172D3">
              <w:rPr>
                <w:lang w:eastAsia="en-US"/>
              </w:rPr>
              <w:t xml:space="preserve"> podporuje výzkumné a tvůrčí aktivity studentů</w:t>
            </w:r>
            <w:r>
              <w:rPr>
                <w:lang w:eastAsia="en-US"/>
              </w:rPr>
              <w:t xml:space="preserve"> formou</w:t>
            </w:r>
            <w:r w:rsidRPr="006172D3">
              <w:rPr>
                <w:lang w:eastAsia="en-US"/>
              </w:rPr>
              <w:t xml:space="preserve"> </w:t>
            </w:r>
            <w:r>
              <w:rPr>
                <w:lang w:eastAsia="en-US"/>
              </w:rPr>
              <w:t>interní</w:t>
            </w:r>
            <w:r w:rsidRPr="006172D3">
              <w:rPr>
                <w:lang w:eastAsia="en-US"/>
              </w:rPr>
              <w:t xml:space="preserve"> grantov</w:t>
            </w:r>
            <w:r>
              <w:rPr>
                <w:lang w:eastAsia="en-US"/>
              </w:rPr>
              <w:t>é</w:t>
            </w:r>
            <w:r w:rsidRPr="006172D3">
              <w:rPr>
                <w:lang w:eastAsia="en-US"/>
              </w:rPr>
              <w:t xml:space="preserve"> soutěž</w:t>
            </w:r>
            <w:r>
              <w:rPr>
                <w:lang w:eastAsia="en-US"/>
              </w:rPr>
              <w:t>e</w:t>
            </w:r>
            <w:r w:rsidRPr="006172D3">
              <w:rPr>
                <w:lang w:eastAsia="en-US"/>
              </w:rPr>
              <w:t xml:space="preserve"> (IGA)</w:t>
            </w:r>
            <w:r>
              <w:rPr>
                <w:lang w:eastAsia="en-US"/>
              </w:rPr>
              <w:t xml:space="preserve">. </w:t>
            </w:r>
            <w:r w:rsidRPr="00F1331B">
              <w:t xml:space="preserve">Díky této soutěži byly v roce 2019 </w:t>
            </w:r>
            <w:r>
              <w:t xml:space="preserve">podpořeny </w:t>
            </w:r>
            <w:r w:rsidRPr="00F1331B">
              <w:t>4</w:t>
            </w:r>
            <w:r>
              <w:t> </w:t>
            </w:r>
            <w:r w:rsidRPr="00F1331B">
              <w:t>projekty, </w:t>
            </w:r>
            <w:r>
              <w:t xml:space="preserve">v </w:t>
            </w:r>
            <w:r w:rsidRPr="00F1331B">
              <w:t>roce 2020 5 projektů</w:t>
            </w:r>
            <w:r>
              <w:t xml:space="preserve">, </w:t>
            </w:r>
            <w:r w:rsidRPr="00F1331B">
              <w:t>v roce 2021 3 projekty</w:t>
            </w:r>
            <w:r>
              <w:t xml:space="preserve">, v roce </w:t>
            </w:r>
            <w:r w:rsidRPr="006172D3">
              <w:rPr>
                <w:lang w:eastAsia="en-US"/>
              </w:rPr>
              <w:t>20</w:t>
            </w:r>
            <w:r>
              <w:rPr>
                <w:lang w:eastAsia="en-US"/>
              </w:rPr>
              <w:t>22</w:t>
            </w:r>
            <w:r w:rsidRPr="006172D3">
              <w:rPr>
                <w:lang w:eastAsia="en-US"/>
              </w:rPr>
              <w:t xml:space="preserve"> </w:t>
            </w:r>
            <w:r>
              <w:rPr>
                <w:lang w:eastAsia="en-US"/>
              </w:rPr>
              <w:t>3</w:t>
            </w:r>
            <w:r w:rsidRPr="006172D3">
              <w:rPr>
                <w:lang w:eastAsia="en-US"/>
              </w:rPr>
              <w:t xml:space="preserve"> projekt</w:t>
            </w:r>
            <w:r>
              <w:rPr>
                <w:lang w:eastAsia="en-US"/>
              </w:rPr>
              <w:t>y a v roce 2023 celkem 6 projektů</w:t>
            </w:r>
            <w:r w:rsidRPr="006172D3">
              <w:rPr>
                <w:lang w:eastAsia="en-US"/>
              </w:rPr>
              <w:t xml:space="preserve">. Do řešení </w:t>
            </w:r>
            <w:r>
              <w:rPr>
                <w:lang w:eastAsia="en-US"/>
              </w:rPr>
              <w:t xml:space="preserve">těchto </w:t>
            </w:r>
            <w:r w:rsidRPr="006172D3">
              <w:rPr>
                <w:lang w:eastAsia="en-US"/>
              </w:rPr>
              <w:t>projektů se zapojili studenti magisterských studijních programů</w:t>
            </w:r>
            <w:r>
              <w:rPr>
                <w:lang w:eastAsia="en-US"/>
              </w:rPr>
              <w:t>, kteří v mnoha případech působili během bakalářského studijního programu jako studentské tvůrčí síly.</w:t>
            </w:r>
          </w:p>
          <w:p w14:paraId="4BCEF84A" w14:textId="77777777" w:rsidR="009B62C2" w:rsidRDefault="009B62C2" w:rsidP="004E1A35">
            <w:pPr>
              <w:spacing w:after="60"/>
              <w:jc w:val="both"/>
              <w:rPr>
                <w:lang w:eastAsia="en-US"/>
              </w:rPr>
            </w:pPr>
          </w:p>
          <w:p w14:paraId="5E180EA4" w14:textId="6CA1EB5E" w:rsidR="009B62C2" w:rsidDel="009B62C2" w:rsidRDefault="009B62C2" w:rsidP="004E1A35">
            <w:pPr>
              <w:spacing w:after="60"/>
              <w:jc w:val="both"/>
              <w:rPr>
                <w:del w:id="4725" w:author="Eva Skýbová" w:date="2024-05-15T10:30:00Z"/>
                <w:lang w:eastAsia="en-US"/>
              </w:rPr>
            </w:pPr>
            <w:r>
              <w:rPr>
                <w:lang w:eastAsia="en-US"/>
              </w:rPr>
              <w:t>Dalším</w:t>
            </w:r>
            <w:r w:rsidRPr="006172D3">
              <w:rPr>
                <w:lang w:eastAsia="en-US"/>
              </w:rPr>
              <w:t xml:space="preserve"> nástrojem na podporu tvůrčí a vědecké činnosti akademických </w:t>
            </w:r>
            <w:r>
              <w:rPr>
                <w:lang w:eastAsia="en-US"/>
              </w:rPr>
              <w:t xml:space="preserve">a vědeckých </w:t>
            </w:r>
            <w:r w:rsidRPr="006172D3">
              <w:rPr>
                <w:lang w:eastAsia="en-US"/>
              </w:rPr>
              <w:t>pracovníků</w:t>
            </w:r>
            <w:r>
              <w:rPr>
                <w:lang w:eastAsia="en-US"/>
              </w:rPr>
              <w:t xml:space="preserve"> na FLKŘ</w:t>
            </w:r>
            <w:r w:rsidRPr="006172D3">
              <w:rPr>
                <w:lang w:eastAsia="en-US"/>
              </w:rPr>
              <w:t xml:space="preserve"> jsou </w:t>
            </w:r>
            <w:r>
              <w:rPr>
                <w:lang w:eastAsia="en-US"/>
              </w:rPr>
              <w:t xml:space="preserve">prostředky na dlouhodobý koncepční rozvoj výzkumné organizace (DKRVO). V rámci prostředků DKRVO byly podpořeny v souladu s připravovaným studijním programem např. projekty: </w:t>
            </w:r>
            <w:r w:rsidRPr="00DE503B">
              <w:rPr>
                <w:lang w:eastAsia="en-US"/>
              </w:rPr>
              <w:t>Řízení rizik v</w:t>
            </w:r>
            <w:r>
              <w:rPr>
                <w:lang w:eastAsia="en-US"/>
              </w:rPr>
              <w:t> </w:t>
            </w:r>
            <w:r w:rsidRPr="00DE503B">
              <w:rPr>
                <w:lang w:eastAsia="en-US"/>
              </w:rPr>
              <w:t>logistice</w:t>
            </w:r>
            <w:r>
              <w:rPr>
                <w:lang w:eastAsia="en-US"/>
              </w:rPr>
              <w:t xml:space="preserve">; </w:t>
            </w:r>
            <w:r w:rsidRPr="00DE503B">
              <w:rPr>
                <w:lang w:eastAsia="en-US"/>
              </w:rPr>
              <w:t>Risk management a krizový management v organizacích v době pandemie COVID-19</w:t>
            </w:r>
            <w:r>
              <w:rPr>
                <w:lang w:eastAsia="en-US"/>
              </w:rPr>
              <w:t>;</w:t>
            </w:r>
            <w:r>
              <w:t xml:space="preserve"> </w:t>
            </w:r>
            <w:r w:rsidRPr="00DE503B">
              <w:rPr>
                <w:lang w:eastAsia="en-US"/>
              </w:rPr>
              <w:t>Psychosociální rizika – významný fenomén při zajištění bezpečnosti a ochrany zdraví při práci</w:t>
            </w:r>
            <w:r>
              <w:rPr>
                <w:lang w:eastAsia="en-US"/>
              </w:rPr>
              <w:t xml:space="preserve">; </w:t>
            </w:r>
            <w:r w:rsidRPr="00BA47E8">
              <w:rPr>
                <w:lang w:eastAsia="en-US"/>
              </w:rPr>
              <w:t>Bezpečnost sběru a přepravy odpadů</w:t>
            </w:r>
            <w:r>
              <w:rPr>
                <w:lang w:eastAsia="en-US"/>
              </w:rPr>
              <w:t xml:space="preserve">; </w:t>
            </w:r>
            <w:r w:rsidRPr="00DE503B">
              <w:rPr>
                <w:lang w:eastAsia="en-US"/>
              </w:rPr>
              <w:t xml:space="preserve">Lean a Project Management </w:t>
            </w:r>
            <w:r>
              <w:rPr>
                <w:lang w:eastAsia="en-US"/>
              </w:rPr>
              <w:br/>
            </w:r>
            <w:r w:rsidRPr="00DE503B">
              <w:rPr>
                <w:lang w:eastAsia="en-US"/>
              </w:rPr>
              <w:t>ve zpracovatelském průmyslu České republiky</w:t>
            </w:r>
            <w:r>
              <w:rPr>
                <w:lang w:eastAsia="en-US"/>
              </w:rPr>
              <w:t xml:space="preserve">; </w:t>
            </w:r>
            <w:r w:rsidRPr="00DE503B">
              <w:rPr>
                <w:lang w:eastAsia="en-US"/>
              </w:rPr>
              <w:t>Aplikace a vývoj mezioborových metod environmentálně-bezpečnostního výzkumu</w:t>
            </w:r>
            <w:r>
              <w:rPr>
                <w:lang w:eastAsia="en-US"/>
              </w:rPr>
              <w:t>.</w:t>
            </w:r>
          </w:p>
          <w:p w14:paraId="5BF688A9" w14:textId="21BC5AFD" w:rsidR="009B62C2" w:rsidDel="009B62C2" w:rsidRDefault="009B62C2" w:rsidP="004E1A35">
            <w:pPr>
              <w:spacing w:after="60"/>
              <w:jc w:val="both"/>
              <w:rPr>
                <w:del w:id="4726" w:author="Eva Skýbová" w:date="2024-05-15T10:30:00Z"/>
                <w:lang w:eastAsia="en-US"/>
              </w:rPr>
            </w:pPr>
          </w:p>
          <w:p w14:paraId="1BE5A87E" w14:textId="681E21B3" w:rsidR="009B62C2" w:rsidDel="009B62C2" w:rsidRDefault="009B62C2" w:rsidP="004E1A35">
            <w:pPr>
              <w:spacing w:after="60"/>
              <w:jc w:val="both"/>
              <w:rPr>
                <w:del w:id="4727" w:author="Eva Skýbová" w:date="2024-05-15T10:30:00Z"/>
                <w:lang w:eastAsia="en-US"/>
              </w:rPr>
            </w:pPr>
          </w:p>
          <w:p w14:paraId="1B170473" w14:textId="26A7B3AA" w:rsidR="009B62C2" w:rsidRDefault="009B62C2" w:rsidP="004E1A35">
            <w:pPr>
              <w:spacing w:after="60"/>
              <w:jc w:val="both"/>
              <w:rPr>
                <w:ins w:id="4728" w:author="Eva Skýbová" w:date="2024-05-15T10:30:00Z"/>
                <w:lang w:eastAsia="en-US"/>
              </w:rPr>
            </w:pPr>
          </w:p>
          <w:p w14:paraId="0AA44EE9" w14:textId="1F463C77" w:rsidR="009B62C2" w:rsidRDefault="009B62C2" w:rsidP="004E1A35">
            <w:pPr>
              <w:spacing w:after="60"/>
              <w:jc w:val="both"/>
              <w:rPr>
                <w:ins w:id="4729" w:author="Eva Skýbová" w:date="2024-05-15T10:30:00Z"/>
                <w:lang w:eastAsia="en-US"/>
              </w:rPr>
            </w:pPr>
          </w:p>
          <w:p w14:paraId="648A5694" w14:textId="45D0A50C" w:rsidR="009B62C2" w:rsidRDefault="009B62C2" w:rsidP="004E1A35">
            <w:pPr>
              <w:spacing w:after="60"/>
              <w:jc w:val="both"/>
              <w:rPr>
                <w:ins w:id="4730" w:author="Eva Skýbová" w:date="2024-05-15T10:30:00Z"/>
                <w:lang w:eastAsia="en-US"/>
              </w:rPr>
            </w:pPr>
          </w:p>
          <w:p w14:paraId="70588823" w14:textId="77777777" w:rsidR="009B62C2" w:rsidRDefault="009B62C2" w:rsidP="004E1A35">
            <w:pPr>
              <w:spacing w:after="60"/>
              <w:jc w:val="both"/>
              <w:rPr>
                <w:lang w:eastAsia="en-US"/>
              </w:rPr>
            </w:pPr>
          </w:p>
          <w:p w14:paraId="74B852E1" w14:textId="77777777" w:rsidR="009B62C2" w:rsidRDefault="009B62C2" w:rsidP="004E1A35">
            <w:pPr>
              <w:spacing w:after="60"/>
              <w:jc w:val="both"/>
              <w:rPr>
                <w:b/>
              </w:rPr>
            </w:pPr>
          </w:p>
        </w:tc>
      </w:tr>
      <w:tr w:rsidR="009B62C2" w14:paraId="23F33861" w14:textId="77777777" w:rsidTr="004E1A35">
        <w:trPr>
          <w:gridAfter w:val="1"/>
          <w:wAfter w:w="38" w:type="dxa"/>
          <w:trHeight w:val="306"/>
        </w:trPr>
        <w:tc>
          <w:tcPr>
            <w:tcW w:w="9862" w:type="dxa"/>
            <w:gridSpan w:val="2"/>
            <w:shd w:val="clear" w:color="auto" w:fill="F7CAAC"/>
            <w:vAlign w:val="center"/>
          </w:tcPr>
          <w:p w14:paraId="52C67E97" w14:textId="77777777" w:rsidR="009B62C2" w:rsidRDefault="009B62C2" w:rsidP="004E1A35">
            <w:pPr>
              <w:rPr>
                <w:b/>
              </w:rPr>
            </w:pPr>
            <w:r>
              <w:rPr>
                <w:b/>
              </w:rPr>
              <w:lastRenderedPageBreak/>
              <w:t>Informace o spolupráci s praxí vztahující se ke studijnímu programu</w:t>
            </w:r>
          </w:p>
        </w:tc>
      </w:tr>
      <w:tr w:rsidR="009B62C2" w14:paraId="2A201C54" w14:textId="77777777" w:rsidTr="004E1A35">
        <w:trPr>
          <w:gridBefore w:val="1"/>
          <w:wBefore w:w="6" w:type="dxa"/>
          <w:trHeight w:val="1700"/>
        </w:trPr>
        <w:tc>
          <w:tcPr>
            <w:tcW w:w="9894" w:type="dxa"/>
            <w:gridSpan w:val="2"/>
            <w:shd w:val="clear" w:color="auto" w:fill="FFFFFF"/>
          </w:tcPr>
          <w:p w14:paraId="44C6ACB1" w14:textId="77777777" w:rsidR="009B62C2" w:rsidRDefault="009B62C2" w:rsidP="004E1A35">
            <w:pPr>
              <w:spacing w:after="60"/>
              <w:jc w:val="both"/>
              <w:rPr>
                <w:lang w:eastAsia="en-US"/>
              </w:rPr>
            </w:pPr>
            <w:r>
              <w:rPr>
                <w:lang w:eastAsia="en-US"/>
              </w:rPr>
              <w:t xml:space="preserve">Na FLKŘ </w:t>
            </w:r>
            <w:r w:rsidRPr="00D35634">
              <w:rPr>
                <w:lang w:eastAsia="en-US"/>
              </w:rPr>
              <w:t xml:space="preserve">je kladen </w:t>
            </w:r>
            <w:r>
              <w:rPr>
                <w:lang w:eastAsia="en-US"/>
              </w:rPr>
              <w:t xml:space="preserve">velký důraz </w:t>
            </w:r>
            <w:r w:rsidRPr="00D35634">
              <w:rPr>
                <w:lang w:eastAsia="en-US"/>
              </w:rPr>
              <w:t>na úzkou spolupráci s praxí</w:t>
            </w:r>
            <w:r>
              <w:rPr>
                <w:lang w:eastAsia="en-US"/>
              </w:rPr>
              <w:t xml:space="preserve">. Pro Ministerstvo vnitra byly v roce 2023 vypracovány dva výstupy: </w:t>
            </w:r>
            <w:r w:rsidRPr="00CF6221">
              <w:rPr>
                <w:i/>
                <w:iCs/>
                <w:lang w:eastAsia="en-US"/>
              </w:rPr>
              <w:t>Zpracování metodického postupu pro predikci vývoje mimořádných událostí</w:t>
            </w:r>
            <w:r>
              <w:rPr>
                <w:lang w:eastAsia="en-US"/>
              </w:rPr>
              <w:t xml:space="preserve"> a </w:t>
            </w:r>
            <w:r w:rsidRPr="00CF6221">
              <w:rPr>
                <w:i/>
                <w:iCs/>
                <w:lang w:eastAsia="en-US"/>
              </w:rPr>
              <w:t>SW predikce vývoje mimořádných událostí a krizových situací</w:t>
            </w:r>
            <w:r>
              <w:rPr>
                <w:lang w:eastAsia="en-US"/>
              </w:rPr>
              <w:t>. V rámci inovačního voucheru Ministerstva průmyslu a obchodu byla rozvinuta spolupráce s firmou MIPEXA, s.r.o. (</w:t>
            </w:r>
            <w:r w:rsidRPr="00CF6221">
              <w:rPr>
                <w:i/>
                <w:iCs/>
                <w:lang w:eastAsia="en-US"/>
              </w:rPr>
              <w:t>Realizace poradenských a expertních služeb zaměřených na procesní inovaci</w:t>
            </w:r>
            <w:r>
              <w:rPr>
                <w:lang w:eastAsia="en-US"/>
              </w:rPr>
              <w:t>). V rámci programu TRIO (</w:t>
            </w:r>
            <w:r w:rsidRPr="00CF6221">
              <w:rPr>
                <w:i/>
                <w:iCs/>
                <w:lang w:eastAsia="en-US"/>
              </w:rPr>
              <w:t>FV30337/Biologicky aktivní skleněné matrice pro účinnou hygienizaci vod</w:t>
            </w:r>
            <w:r>
              <w:rPr>
                <w:lang w:eastAsia="en-US"/>
              </w:rPr>
              <w:t xml:space="preserve">) FLKŘ spolupracovala s firmou NEDFORM, s.r.o. </w:t>
            </w:r>
            <w:r w:rsidRPr="00CF6221">
              <w:rPr>
                <w:i/>
                <w:iCs/>
                <w:lang w:eastAsia="en-US"/>
              </w:rPr>
              <w:t>Analýza rizik měkkého cíle NMP Rožnov pod Radhoštěm</w:t>
            </w:r>
            <w:r>
              <w:rPr>
                <w:lang w:eastAsia="en-US"/>
              </w:rPr>
              <w:t xml:space="preserve"> byla vypracována na zadání </w:t>
            </w:r>
            <w:r w:rsidRPr="0046627B">
              <w:rPr>
                <w:lang w:eastAsia="en-US"/>
              </w:rPr>
              <w:t>Národní</w:t>
            </w:r>
            <w:r>
              <w:rPr>
                <w:lang w:eastAsia="en-US"/>
              </w:rPr>
              <w:t>ho</w:t>
            </w:r>
            <w:r w:rsidRPr="0046627B">
              <w:rPr>
                <w:lang w:eastAsia="en-US"/>
              </w:rPr>
              <w:t xml:space="preserve"> muze</w:t>
            </w:r>
            <w:r>
              <w:rPr>
                <w:lang w:eastAsia="en-US"/>
              </w:rPr>
              <w:t>a</w:t>
            </w:r>
            <w:r w:rsidRPr="0046627B">
              <w:rPr>
                <w:lang w:eastAsia="en-US"/>
              </w:rPr>
              <w:t xml:space="preserve"> v přírodě Rožnov pod Radhoštěm</w:t>
            </w:r>
            <w:r>
              <w:rPr>
                <w:lang w:eastAsia="en-US"/>
              </w:rPr>
              <w:t>.</w:t>
            </w:r>
          </w:p>
          <w:p w14:paraId="14DBD8C5" w14:textId="77777777" w:rsidR="009B62C2" w:rsidRPr="00FB5A66" w:rsidRDefault="009B62C2" w:rsidP="004E1A35">
            <w:pPr>
              <w:spacing w:after="60"/>
              <w:jc w:val="both"/>
              <w:rPr>
                <w:i/>
                <w:iCs/>
                <w:lang w:eastAsia="en-US"/>
              </w:rPr>
            </w:pPr>
            <w:r w:rsidRPr="00D35634">
              <w:rPr>
                <w:lang w:eastAsia="en-US"/>
              </w:rPr>
              <w:t xml:space="preserve">V roce 2023 uspořádala fakulta první </w:t>
            </w:r>
            <w:r w:rsidRPr="00D35634">
              <w:t>„Business for Breakfast – Triangle Way”. Setkání, kterého se zúčastnilo více než dvacet zástupců z veřejné i podnikatelské sféry, bylo velmi úspěšné a přineslo řadu pozitivních výsledků.</w:t>
            </w:r>
            <w:r w:rsidRPr="00D35634">
              <w:rPr>
                <w:i/>
                <w:iCs/>
              </w:rPr>
              <w:t xml:space="preserve"> </w:t>
            </w:r>
            <w:r w:rsidRPr="00FB5A66">
              <w:rPr>
                <w:rStyle w:val="Zdraznn"/>
              </w:rPr>
              <w:t>Hlavním cílem akce bylo propojit akademickou sféru s praxí, a to nejen s veřejnými podniky, jako je </w:t>
            </w:r>
            <w:r>
              <w:rPr>
                <w:rStyle w:val="Zdraznn"/>
              </w:rPr>
              <w:t>H</w:t>
            </w:r>
            <w:r w:rsidRPr="00FB5A66">
              <w:rPr>
                <w:rStyle w:val="Zdraznn"/>
              </w:rPr>
              <w:t>ospodářská komora či Úřad vlády, ale především s městem Uherské Hradiště a podnikatelskou sférou. Setkání se zúčastnili zástupci firem Colorlak a. s., Altech spol. s r. o., Thermacut, k. s., EGOE plus a. s., Ray Service a. s., Mipexa, s. r. o., Krajská hospodářská komora, Synot Tip, a. s., Městský úřad Uh. Hradiště, Mesit holding a. s., Evektor, spol. s r. o., Kyocera, 5M s. r. o., Forschner spol. s r. o. a Úřad vlády.</w:t>
            </w:r>
          </w:p>
          <w:p w14:paraId="5117C892" w14:textId="77777777" w:rsidR="009B62C2" w:rsidRDefault="009B62C2" w:rsidP="004E1A35">
            <w:pPr>
              <w:tabs>
                <w:tab w:val="left" w:pos="284"/>
              </w:tabs>
              <w:rPr>
                <w:b/>
              </w:rPr>
            </w:pPr>
          </w:p>
          <w:p w14:paraId="18765C10" w14:textId="77777777" w:rsidR="009B62C2" w:rsidRPr="009D0CF3" w:rsidRDefault="009B62C2" w:rsidP="004E1A35">
            <w:pPr>
              <w:tabs>
                <w:tab w:val="left" w:pos="284"/>
              </w:tabs>
              <w:jc w:val="both"/>
            </w:pPr>
            <w:r w:rsidRPr="009D0CF3">
              <w:t xml:space="preserve">Ve studijním </w:t>
            </w:r>
            <w:r>
              <w:t>procesu</w:t>
            </w:r>
            <w:r w:rsidRPr="009D0CF3">
              <w:t xml:space="preserve"> studijního programu </w:t>
            </w:r>
            <w:r>
              <w:t>Risk Management</w:t>
            </w:r>
            <w:r w:rsidRPr="009D0CF3">
              <w:t xml:space="preserve"> </w:t>
            </w:r>
            <w:r>
              <w:t>předpokládáme i nadále spolupráci</w:t>
            </w:r>
            <w:r w:rsidRPr="009D0CF3">
              <w:t xml:space="preserve"> s</w:t>
            </w:r>
            <w:r>
              <w:t> významnými firmami a </w:t>
            </w:r>
            <w:r w:rsidRPr="009D0CF3">
              <w:t>institucemi</w:t>
            </w:r>
            <w:r>
              <w:t>, a</w:t>
            </w:r>
            <w:r w:rsidRPr="009D0CF3">
              <w:t xml:space="preserve"> to především </w:t>
            </w:r>
            <w:r>
              <w:t>při realizaci těchto aktivit</w:t>
            </w:r>
            <w:r w:rsidRPr="009D0CF3">
              <w:t>:</w:t>
            </w:r>
          </w:p>
          <w:p w14:paraId="0FB68F2F" w14:textId="77777777" w:rsidR="009B62C2" w:rsidRDefault="009B62C2" w:rsidP="009B62C2">
            <w:pPr>
              <w:numPr>
                <w:ilvl w:val="0"/>
                <w:numId w:val="44"/>
              </w:numPr>
              <w:tabs>
                <w:tab w:val="left" w:pos="284"/>
              </w:tabs>
              <w:jc w:val="both"/>
            </w:pPr>
            <w:r>
              <w:t xml:space="preserve">v rámci </w:t>
            </w:r>
            <w:r w:rsidRPr="009D0CF3">
              <w:t xml:space="preserve">zapojení odborníků z praxe do výuky (pravidelné i vyžádané přednášky, cvičení, projektová výuka, konzultace) </w:t>
            </w:r>
            <w:r>
              <w:t xml:space="preserve">např. Ing. </w:t>
            </w:r>
            <w:r>
              <w:rPr>
                <w:lang w:eastAsia="en-US"/>
              </w:rPr>
              <w:t>Marek Urban – Cross Zlín, Ing. Kristýna Benešová – Magistrát hl. města Prahy, Pavel Klein - krizový manager, mjr. Mgr. Ing. David Vorel - Celní správa ČR, Mgr. et Mgr. František Paulus, Ph.D. - IOO Lázně Bohdaneč,</w:t>
            </w:r>
          </w:p>
          <w:p w14:paraId="699FA87B" w14:textId="77777777" w:rsidR="009B62C2" w:rsidRPr="009D0CF3" w:rsidRDefault="009B62C2" w:rsidP="009B62C2">
            <w:pPr>
              <w:numPr>
                <w:ilvl w:val="0"/>
                <w:numId w:val="44"/>
              </w:numPr>
              <w:tabs>
                <w:tab w:val="left" w:pos="284"/>
              </w:tabs>
              <w:jc w:val="both"/>
            </w:pPr>
            <w:r w:rsidRPr="008F0F78">
              <w:t xml:space="preserve">smluvní spolupráce </w:t>
            </w:r>
            <w:r>
              <w:t xml:space="preserve">např. </w:t>
            </w:r>
            <w:r w:rsidRPr="008F0F78">
              <w:t>se</w:t>
            </w:r>
            <w:r>
              <w:t xml:space="preserve"> </w:t>
            </w:r>
            <w:r w:rsidRPr="008F0F78">
              <w:t>Zlínským krajem,</w:t>
            </w:r>
            <w:r>
              <w:t xml:space="preserve"> </w:t>
            </w:r>
            <w:r w:rsidRPr="007039C1">
              <w:t xml:space="preserve">statutárním městem Zlín, </w:t>
            </w:r>
            <w:r w:rsidRPr="004143A6">
              <w:t>Hasičský</w:t>
            </w:r>
            <w:r>
              <w:t>m</w:t>
            </w:r>
            <w:r w:rsidRPr="004143A6">
              <w:t xml:space="preserve"> záchranný</w:t>
            </w:r>
            <w:r>
              <w:t>m</w:t>
            </w:r>
            <w:r w:rsidRPr="004143A6">
              <w:t xml:space="preserve"> sbor</w:t>
            </w:r>
            <w:r>
              <w:t>em</w:t>
            </w:r>
            <w:r w:rsidRPr="004143A6">
              <w:t xml:space="preserve"> Zlínského kraje</w:t>
            </w:r>
            <w:r w:rsidRPr="007039C1">
              <w:t xml:space="preserve">, </w:t>
            </w:r>
            <w:r w:rsidRPr="008F0F78">
              <w:t>Moravský</w:t>
            </w:r>
            <w:r>
              <w:t>m</w:t>
            </w:r>
            <w:r w:rsidRPr="008F0F78">
              <w:t xml:space="preserve"> letecký</w:t>
            </w:r>
            <w:r>
              <w:t>m</w:t>
            </w:r>
            <w:r w:rsidRPr="008F0F78">
              <w:t xml:space="preserve"> klastr</w:t>
            </w:r>
            <w:r>
              <w:t>em,</w:t>
            </w:r>
          </w:p>
          <w:p w14:paraId="2D0F6F8B" w14:textId="77777777" w:rsidR="009B62C2" w:rsidRPr="00282F6E" w:rsidRDefault="009B62C2" w:rsidP="009B62C2">
            <w:pPr>
              <w:numPr>
                <w:ilvl w:val="0"/>
                <w:numId w:val="44"/>
              </w:numPr>
              <w:tabs>
                <w:tab w:val="left" w:pos="284"/>
              </w:tabs>
              <w:jc w:val="both"/>
            </w:pPr>
            <w:r>
              <w:t xml:space="preserve">při zajišťování </w:t>
            </w:r>
            <w:r w:rsidRPr="009D0CF3">
              <w:t>studentsk</w:t>
            </w:r>
            <w:r>
              <w:t>ých</w:t>
            </w:r>
            <w:r w:rsidRPr="009D0CF3">
              <w:t xml:space="preserve"> prax</w:t>
            </w:r>
            <w:r>
              <w:t>í např. ve firmách Ego Zlín, s. r. o.</w:t>
            </w:r>
            <w:r w:rsidRPr="008F0F78">
              <w:t xml:space="preserve">, </w:t>
            </w:r>
            <w:r w:rsidRPr="00CE1575">
              <w:t>AWL-Techniek CZ s.</w:t>
            </w:r>
            <w:r>
              <w:t xml:space="preserve"> </w:t>
            </w:r>
            <w:r w:rsidRPr="00CE1575">
              <w:t>r.</w:t>
            </w:r>
            <w:r>
              <w:t xml:space="preserve"> </w:t>
            </w:r>
            <w:r w:rsidRPr="00CE1575">
              <w:t>o., M</w:t>
            </w:r>
            <w:r>
              <w:t>esit</w:t>
            </w:r>
            <w:r w:rsidRPr="00CE1575">
              <w:t xml:space="preserve"> holding, a.</w:t>
            </w:r>
            <w:r>
              <w:t xml:space="preserve"> </w:t>
            </w:r>
            <w:r w:rsidRPr="00CE1575">
              <w:t>s., K</w:t>
            </w:r>
            <w:r>
              <w:t>ovoplast</w:t>
            </w:r>
            <w:r w:rsidRPr="00CE1575">
              <w:t xml:space="preserve"> výrobní</w:t>
            </w:r>
            <w:r w:rsidRPr="00CE1575">
              <w:softHyphen/>
              <w:t xml:space="preserve"> družstvo, Poclain Hydraulics, s.</w:t>
            </w:r>
            <w:r>
              <w:t xml:space="preserve"> </w:t>
            </w:r>
            <w:r w:rsidRPr="00CE1575">
              <w:t>r.</w:t>
            </w:r>
            <w:r>
              <w:t xml:space="preserve"> </w:t>
            </w:r>
            <w:r w:rsidRPr="00CE1575">
              <w:t>o., Evektor, spol. s r.</w:t>
            </w:r>
            <w:r>
              <w:t xml:space="preserve"> </w:t>
            </w:r>
            <w:r w:rsidRPr="00CE1575">
              <w:t>o., Ham</w:t>
            </w:r>
            <w:r>
              <w:t>é</w:t>
            </w:r>
            <w:r w:rsidRPr="00CE1575">
              <w:t>, a.</w:t>
            </w:r>
            <w:r>
              <w:t xml:space="preserve"> </w:t>
            </w:r>
            <w:r w:rsidRPr="00CE1575">
              <w:t>s., Thermacut, k.</w:t>
            </w:r>
            <w:r>
              <w:t xml:space="preserve"> </w:t>
            </w:r>
            <w:r w:rsidRPr="00CE1575">
              <w:t xml:space="preserve">s., </w:t>
            </w:r>
            <w:r w:rsidRPr="000664DA">
              <w:t xml:space="preserve">Hella </w:t>
            </w:r>
            <w:r>
              <w:t>Autotechnik</w:t>
            </w:r>
            <w:r w:rsidRPr="00CE1575">
              <w:t xml:space="preserve"> </w:t>
            </w:r>
            <w:r>
              <w:t>Nova</w:t>
            </w:r>
            <w:r w:rsidRPr="00CE1575">
              <w:t xml:space="preserve">, </w:t>
            </w:r>
            <w:r>
              <w:t>s</w:t>
            </w:r>
            <w:r w:rsidRPr="00CE1575">
              <w:t>.</w:t>
            </w:r>
            <w:r>
              <w:t xml:space="preserve"> r</w:t>
            </w:r>
            <w:r w:rsidRPr="00CE1575">
              <w:t>.</w:t>
            </w:r>
            <w:r>
              <w:t xml:space="preserve"> o</w:t>
            </w:r>
            <w:r w:rsidRPr="00CE1575">
              <w:t>., Miele technika s.</w:t>
            </w:r>
            <w:r>
              <w:t xml:space="preserve"> </w:t>
            </w:r>
            <w:r w:rsidRPr="00CE1575">
              <w:t>r.</w:t>
            </w:r>
            <w:r>
              <w:t xml:space="preserve"> </w:t>
            </w:r>
            <w:r w:rsidRPr="00CE1575">
              <w:t xml:space="preserve">o., Siemens, s. r. o., </w:t>
            </w:r>
            <w:r w:rsidRPr="00282F6E">
              <w:t>Mubea – HZP s. r. o., Prostějov</w:t>
            </w:r>
            <w:r w:rsidRPr="00CE1575">
              <w:t>, AVX Czech Republic, s.</w:t>
            </w:r>
            <w:r>
              <w:t xml:space="preserve"> </w:t>
            </w:r>
            <w:r w:rsidRPr="00CE1575">
              <w:t xml:space="preserve">r.o., S+C </w:t>
            </w:r>
            <w:r>
              <w:t>A</w:t>
            </w:r>
            <w:r w:rsidRPr="00CE1575">
              <w:t>lfanametal s.</w:t>
            </w:r>
            <w:r>
              <w:t xml:space="preserve"> </w:t>
            </w:r>
            <w:r w:rsidRPr="00CE1575">
              <w:t>r.</w:t>
            </w:r>
            <w:r>
              <w:t xml:space="preserve"> </w:t>
            </w:r>
            <w:r w:rsidRPr="00CE1575">
              <w:t>o., koncern, MOSS logistics, s.</w:t>
            </w:r>
            <w:r>
              <w:t xml:space="preserve"> </w:t>
            </w:r>
            <w:r w:rsidRPr="00CE1575">
              <w:t>r.</w:t>
            </w:r>
            <w:r>
              <w:t xml:space="preserve"> </w:t>
            </w:r>
            <w:r w:rsidRPr="00CE1575">
              <w:t xml:space="preserve">o., </w:t>
            </w:r>
            <w:r w:rsidRPr="008F0F78">
              <w:t>Albo Schlenk</w:t>
            </w:r>
            <w:r>
              <w:t>,</w:t>
            </w:r>
            <w:r w:rsidRPr="008F0F78">
              <w:t xml:space="preserve"> s. r. o., </w:t>
            </w:r>
            <w:r w:rsidRPr="00CE1575">
              <w:t>Aircraft Industries, a.</w:t>
            </w:r>
            <w:r>
              <w:t xml:space="preserve"> </w:t>
            </w:r>
            <w:r w:rsidRPr="00CE1575">
              <w:t>s.,</w:t>
            </w:r>
            <w:r>
              <w:t xml:space="preserve"> Altech spol. s r. o., Agrotec a. s., Mipexa, s. r. o., </w:t>
            </w:r>
            <w:r w:rsidRPr="00282F6E">
              <w:t>ABB s. r. o., Brno, GAN a. s., Uherské Hradiště, Kovárna VIVA a. s., Zlín, KOVOPLAST, výrobní družstvo, Hluk, NTS Prometal Machining s. r. o, Slavičín</w:t>
            </w:r>
            <w:r>
              <w:t xml:space="preserve">, </w:t>
            </w:r>
            <w:r w:rsidRPr="00282F6E">
              <w:t>Vitesco Technologies Czech Republic s. r. o., Frenštát pod Radhoštěm</w:t>
            </w:r>
            <w:r>
              <w:t xml:space="preserve">, </w:t>
            </w:r>
          </w:p>
          <w:p w14:paraId="443700D0" w14:textId="77777777" w:rsidR="009B62C2" w:rsidRDefault="009B62C2" w:rsidP="009B62C2">
            <w:pPr>
              <w:pStyle w:val="Odstavecseseznamem"/>
              <w:numPr>
                <w:ilvl w:val="0"/>
                <w:numId w:val="44"/>
              </w:numPr>
              <w:tabs>
                <w:tab w:val="left" w:pos="284"/>
              </w:tabs>
              <w:jc w:val="both"/>
            </w:pPr>
            <w:r>
              <w:t xml:space="preserve">spolupráce se orgány státní správy a samosprávy např. Městský úřad Uherské Hradiště, </w:t>
            </w:r>
            <w:r w:rsidRPr="000664DA">
              <w:t>Krajský úřad Zlín, Magistrát města Zlína</w:t>
            </w:r>
            <w:r>
              <w:t xml:space="preserve">, </w:t>
            </w:r>
            <w:r w:rsidRPr="004143A6">
              <w:t>Podnikatelský inkubátor Kunovice – Panský dvůr, s. r. o, Policie České republiky, Krajské ředitelství Zlín, Sběrné suroviny UH, s.r.o., Uherské Hradiště, Valašské muzeum v přírodě, p. o., Rožnov pod Radhošťěm, Uherskohradišťská nemocnice, a. s.</w:t>
            </w:r>
            <w:r>
              <w:t xml:space="preserve">, </w:t>
            </w:r>
          </w:p>
          <w:p w14:paraId="0D26F2D3" w14:textId="77777777" w:rsidR="009B62C2" w:rsidRPr="00062594" w:rsidRDefault="009B62C2" w:rsidP="009B62C2">
            <w:pPr>
              <w:pStyle w:val="Odstavecseseznamem"/>
              <w:numPr>
                <w:ilvl w:val="0"/>
                <w:numId w:val="44"/>
              </w:numPr>
              <w:tabs>
                <w:tab w:val="left" w:pos="284"/>
              </w:tabs>
              <w:jc w:val="both"/>
            </w:pPr>
            <w:r w:rsidRPr="00062594">
              <w:t xml:space="preserve">exkurzí do firem jako součást výuky, např. Miele technika s. r. o., Barum Continental s. r. o., Thermacut k. s., Altech spol. s r.o., Cross Zlín, </w:t>
            </w:r>
            <w:r w:rsidRPr="00C15743">
              <w:rPr>
                <w:rStyle w:val="Zdraznn"/>
              </w:rPr>
              <w:t>Colorlak a. s., Toptrans Šlapanice, DHL Pohořelice,</w:t>
            </w:r>
            <w:r w:rsidRPr="00062594">
              <w:rPr>
                <w:rStyle w:val="Zdraznn"/>
              </w:rPr>
              <w:t xml:space="preserve"> </w:t>
            </w:r>
            <w:r w:rsidRPr="00062594">
              <w:rPr>
                <w:color w:val="000000" w:themeColor="text1"/>
              </w:rPr>
              <w:t>Hella</w:t>
            </w:r>
            <w:r w:rsidRPr="00062594">
              <w:rPr>
                <w:color w:val="FF0000"/>
              </w:rPr>
              <w:t xml:space="preserve"> </w:t>
            </w:r>
            <w:r w:rsidRPr="00062594">
              <w:t>Autotechnik Nova, s.</w:t>
            </w:r>
            <w:r>
              <w:t> </w:t>
            </w:r>
            <w:r w:rsidRPr="00062594">
              <w:t>r.</w:t>
            </w:r>
            <w:r>
              <w:t> </w:t>
            </w:r>
            <w:r w:rsidRPr="00062594">
              <w:t>o.,</w:t>
            </w:r>
          </w:p>
          <w:p w14:paraId="2A3E322A" w14:textId="77777777" w:rsidR="009B62C2" w:rsidRPr="009D0CF3" w:rsidRDefault="009B62C2" w:rsidP="009B62C2">
            <w:pPr>
              <w:numPr>
                <w:ilvl w:val="0"/>
                <w:numId w:val="44"/>
              </w:numPr>
              <w:tabs>
                <w:tab w:val="left" w:pos="284"/>
              </w:tabs>
              <w:jc w:val="both"/>
            </w:pPr>
            <w:r w:rsidRPr="009D0CF3">
              <w:t>případov</w:t>
            </w:r>
            <w:r>
              <w:t xml:space="preserve">ých studií </w:t>
            </w:r>
            <w:r w:rsidRPr="009D0CF3">
              <w:t>zařazen</w:t>
            </w:r>
            <w:r>
              <w:t>ých</w:t>
            </w:r>
            <w:r w:rsidRPr="009D0CF3">
              <w:t xml:space="preserve"> do výuky,</w:t>
            </w:r>
          </w:p>
          <w:p w14:paraId="2F1740DD" w14:textId="77777777" w:rsidR="009B62C2" w:rsidRPr="00E31DDB" w:rsidRDefault="009B62C2" w:rsidP="009B62C2">
            <w:pPr>
              <w:numPr>
                <w:ilvl w:val="0"/>
                <w:numId w:val="44"/>
              </w:numPr>
              <w:tabs>
                <w:tab w:val="left" w:pos="284"/>
              </w:tabs>
              <w:jc w:val="both"/>
            </w:pPr>
            <w:r w:rsidRPr="009D0CF3">
              <w:t xml:space="preserve">zadávání a řešení kvalifikačních prací dle potřeb </w:t>
            </w:r>
            <w:r>
              <w:t>spolupracujících firem a institucí.</w:t>
            </w:r>
          </w:p>
        </w:tc>
      </w:tr>
    </w:tbl>
    <w:p w14:paraId="2CEB8547" w14:textId="77777777" w:rsidR="009B62C2" w:rsidRDefault="009B62C2" w:rsidP="009B62C2">
      <w:pPr>
        <w:tabs>
          <w:tab w:val="left" w:pos="284"/>
        </w:tabs>
      </w:pPr>
    </w:p>
    <w:p w14:paraId="6264C890" w14:textId="77777777" w:rsidR="009B62C2" w:rsidRDefault="009B62C2" w:rsidP="009B62C2"/>
    <w:p w14:paraId="4F6F1900" w14:textId="77777777" w:rsidR="009B62C2" w:rsidRDefault="009B62C2" w:rsidP="009B62C2"/>
    <w:p w14:paraId="741EE2EC" w14:textId="77777777" w:rsidR="009B62C2" w:rsidRDefault="009B62C2" w:rsidP="009B62C2"/>
    <w:p w14:paraId="5FF47457" w14:textId="77777777" w:rsidR="009B62C2" w:rsidRDefault="009B62C2" w:rsidP="009B62C2">
      <w:pPr>
        <w:spacing w:after="160" w:line="259" w:lineRule="auto"/>
      </w:pPr>
    </w:p>
    <w:p w14:paraId="40200A24" w14:textId="77777777" w:rsidR="009B62C2" w:rsidRDefault="009B62C2" w:rsidP="009B62C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Change w:id="4731">
          <w:tblGrid>
            <w:gridCol w:w="152"/>
            <w:gridCol w:w="9707"/>
            <w:gridCol w:w="152"/>
          </w:tblGrid>
        </w:tblGridChange>
      </w:tblGrid>
      <w:tr w:rsidR="009B62C2" w14:paraId="1E6E7373" w14:textId="77777777" w:rsidTr="004E1A35">
        <w:tc>
          <w:tcPr>
            <w:tcW w:w="9859" w:type="dxa"/>
            <w:tcBorders>
              <w:bottom w:val="double" w:sz="4" w:space="0" w:color="auto"/>
            </w:tcBorders>
            <w:shd w:val="clear" w:color="auto" w:fill="BDD6EE"/>
          </w:tcPr>
          <w:p w14:paraId="2831ED6F" w14:textId="77777777" w:rsidR="009B62C2" w:rsidRDefault="009B62C2" w:rsidP="004E1A35">
            <w:pPr>
              <w:jc w:val="both"/>
              <w:rPr>
                <w:b/>
                <w:sz w:val="28"/>
              </w:rPr>
            </w:pPr>
            <w:r>
              <w:rPr>
                <w:b/>
                <w:sz w:val="28"/>
              </w:rPr>
              <w:lastRenderedPageBreak/>
              <w:t>C-III – Informační zabezpečení studijního programu</w:t>
            </w:r>
          </w:p>
        </w:tc>
      </w:tr>
      <w:tr w:rsidR="009B62C2" w14:paraId="23578A0E" w14:textId="77777777" w:rsidTr="004E1A35">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0E4FB821" w14:textId="77777777" w:rsidR="009B62C2" w:rsidRDefault="009B62C2" w:rsidP="004E1A35">
            <w:r>
              <w:rPr>
                <w:b/>
              </w:rPr>
              <w:t xml:space="preserve">Název a stručný popis studijního informačního systému </w:t>
            </w:r>
          </w:p>
        </w:tc>
      </w:tr>
      <w:tr w:rsidR="009B62C2" w14:paraId="08114911" w14:textId="77777777" w:rsidTr="004E1A35">
        <w:trPr>
          <w:trHeight w:val="2268"/>
        </w:trPr>
        <w:tc>
          <w:tcPr>
            <w:tcW w:w="9859" w:type="dxa"/>
            <w:tcBorders>
              <w:top w:val="single" w:sz="2" w:space="0" w:color="auto"/>
              <w:left w:val="single" w:sz="2" w:space="0" w:color="auto"/>
              <w:bottom w:val="single" w:sz="2" w:space="0" w:color="auto"/>
              <w:right w:val="single" w:sz="2" w:space="0" w:color="auto"/>
            </w:tcBorders>
          </w:tcPr>
          <w:p w14:paraId="7057FA2C" w14:textId="77777777" w:rsidR="009B62C2" w:rsidRPr="00470252" w:rsidRDefault="009B62C2" w:rsidP="004E1A35">
            <w:pPr>
              <w:pStyle w:val="Zkladntext20"/>
              <w:shd w:val="clear" w:color="auto" w:fill="auto"/>
              <w:spacing w:after="92" w:line="240" w:lineRule="exact"/>
              <w:ind w:firstLine="0"/>
              <w:jc w:val="both"/>
              <w:rPr>
                <w:rFonts w:ascii="Times New Roman" w:hAnsi="Times New Roman"/>
              </w:rPr>
            </w:pPr>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46" w:history="1">
              <w:r w:rsidRPr="00470252">
                <w:rPr>
                  <w:rStyle w:val="Hypertextovodkaz"/>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w:t>
            </w:r>
            <w:r>
              <w:rPr>
                <w:rFonts w:ascii="Times New Roman" w:hAnsi="Times New Roman"/>
              </w:rPr>
              <w:t> </w:t>
            </w:r>
            <w:r w:rsidRPr="00470252">
              <w:rPr>
                <w:rFonts w:ascii="Times New Roman" w:hAnsi="Times New Roman"/>
              </w:rPr>
              <w:t>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w:t>
            </w:r>
            <w:r>
              <w:rPr>
                <w:rFonts w:ascii="Times New Roman" w:hAnsi="Times New Roman"/>
              </w:rPr>
              <w:t> </w:t>
            </w:r>
            <w:r w:rsidRPr="00470252">
              <w:rPr>
                <w:rFonts w:ascii="Times New Roman" w:hAnsi="Times New Roman"/>
              </w:rPr>
              <w:t>tiskových sestav, pro část úkonů je jeho použití nevyhnutelné.</w:t>
            </w:r>
          </w:p>
          <w:p w14:paraId="7A2567F0" w14:textId="77777777" w:rsidR="009B62C2" w:rsidRDefault="009B62C2" w:rsidP="004E1A35">
            <w:pPr>
              <w:jc w:val="center"/>
            </w:pPr>
          </w:p>
        </w:tc>
      </w:tr>
      <w:tr w:rsidR="009B62C2" w14:paraId="44C5B237" w14:textId="77777777" w:rsidTr="004E1A35">
        <w:trPr>
          <w:trHeight w:val="283"/>
        </w:trPr>
        <w:tc>
          <w:tcPr>
            <w:tcW w:w="9859" w:type="dxa"/>
            <w:shd w:val="clear" w:color="auto" w:fill="F7CAAC"/>
            <w:vAlign w:val="center"/>
          </w:tcPr>
          <w:p w14:paraId="1A2CD3CA" w14:textId="77777777" w:rsidR="009B62C2" w:rsidRDefault="009B62C2" w:rsidP="004E1A35">
            <w:pPr>
              <w:rPr>
                <w:b/>
              </w:rPr>
            </w:pPr>
            <w:r>
              <w:rPr>
                <w:b/>
              </w:rPr>
              <w:t>Přístup ke studijní literatuře</w:t>
            </w:r>
          </w:p>
        </w:tc>
      </w:tr>
      <w:tr w:rsidR="009B62C2" w14:paraId="7689E8AE" w14:textId="77777777" w:rsidTr="009B62C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32" w:author="Eva Skýbová" w:date="2024-05-15T10: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1"/>
          <w:trPrChange w:id="4733" w:author="Eva Skýbová" w:date="2024-05-15T10:29:00Z">
            <w:trPr>
              <w:gridBefore w:val="1"/>
              <w:trHeight w:val="2268"/>
            </w:trPr>
          </w:trPrChange>
        </w:trPr>
        <w:tc>
          <w:tcPr>
            <w:tcW w:w="9859" w:type="dxa"/>
            <w:tcPrChange w:id="4734" w:author="Eva Skýbová" w:date="2024-05-15T10:29:00Z">
              <w:tcPr>
                <w:tcW w:w="9859" w:type="dxa"/>
                <w:gridSpan w:val="2"/>
              </w:tcPr>
            </w:tcPrChange>
          </w:tcPr>
          <w:p w14:paraId="6F52CCE8" w14:textId="77777777" w:rsidR="009B62C2" w:rsidRDefault="009B62C2" w:rsidP="004E1A35">
            <w:pPr>
              <w:jc w:val="both"/>
              <w:textAlignment w:val="baseline"/>
              <w:rPr>
                <w:shd w:val="clear" w:color="auto" w:fill="FFFFFF"/>
              </w:rPr>
            </w:pPr>
            <w:r>
              <w:rPr>
                <w:shd w:val="clear" w:color="auto" w:fill="FFFFFF"/>
              </w:rPr>
              <w:t>I</w:t>
            </w:r>
            <w:r w:rsidRPr="00E04C07">
              <w:rPr>
                <w:shd w:val="clear" w:color="auto" w:fill="FFFFFF"/>
              </w:rPr>
              <w:t>nformační zdroje a informační služby pro všechny studijní programy realizované na UTB ve Zlíně zabezpečuje centrálně Knihovna UTB (dále jen „knihovna“). Ta sídlí v moderních prostorách Univerzitního centra a je navštěvována studenty a</w:t>
            </w:r>
            <w:r>
              <w:rPr>
                <w:shd w:val="clear" w:color="auto" w:fill="FFFFFF"/>
              </w:rPr>
              <w:t> </w:t>
            </w:r>
            <w:r w:rsidRPr="00E04C07">
              <w:rPr>
                <w:shd w:val="clear" w:color="auto" w:fill="FFFFFF"/>
              </w:rPr>
              <w:t>pedagogy ze všech fakult, ale i čtenáři z řad odborné veřejnosti, neboť se jedná o největší univerzální odbornou knihovnu ve Zlínském kraji.</w:t>
            </w:r>
          </w:p>
          <w:p w14:paraId="568BD3D2" w14:textId="77777777" w:rsidR="009B62C2" w:rsidRDefault="009B62C2" w:rsidP="004E1A35">
            <w:pPr>
              <w:jc w:val="both"/>
              <w:textAlignment w:val="baseline"/>
              <w:rPr>
                <w:shd w:val="clear" w:color="auto" w:fill="FFFFFF"/>
              </w:rPr>
            </w:pPr>
            <w:r w:rsidRPr="00E04C07">
              <w:rPr>
                <w:shd w:val="clear" w:color="auto" w:fill="FFFFFF"/>
              </w:rPr>
              <w:t xml:space="preserve">Kromě centrálního pracoviště ve Zlíně provozuje Knihovna UTB ještě i </w:t>
            </w:r>
            <w:r w:rsidRPr="00B0178C">
              <w:rPr>
                <w:b/>
                <w:shd w:val="clear" w:color="auto" w:fill="FFFFFF"/>
              </w:rPr>
              <w:t>areálovou studovnu přímo v budově Fakulty logistiky a krizového řízení v Uherském Hradišti</w:t>
            </w:r>
            <w:r>
              <w:rPr>
                <w:shd w:val="clear" w:color="auto" w:fill="FFFFFF"/>
              </w:rPr>
              <w:t xml:space="preserve"> disponující cca 25 studijními místy a 14 počítači, jejíž součástí je i relaxační zóna.</w:t>
            </w:r>
            <w:r w:rsidRPr="00E04C07">
              <w:rPr>
                <w:shd w:val="clear" w:color="auto" w:fill="FFFFFF"/>
              </w:rPr>
              <w:t xml:space="preserve"> </w:t>
            </w:r>
            <w:r>
              <w:rPr>
                <w:shd w:val="clear" w:color="auto" w:fill="FFFFFF"/>
              </w:rPr>
              <w:t>Studenti zde mají možnost i připojení vlastního notebooku. V jejím fondu je k okamžitému použití více než 1800 knih z oborů, které přímo souvisejí se studijními programy realizovanými fakultou. Zároveň je</w:t>
            </w:r>
            <w:r w:rsidRPr="00E04C07">
              <w:rPr>
                <w:shd w:val="clear" w:color="auto" w:fill="FFFFFF"/>
              </w:rPr>
              <w:t xml:space="preserve"> provozována také služba pravidelného dovozu </w:t>
            </w:r>
            <w:r>
              <w:rPr>
                <w:shd w:val="clear" w:color="auto" w:fill="FFFFFF"/>
              </w:rPr>
              <w:t xml:space="preserve">literatury ze Zlínské centrály s možností vyzvedávání buď přímo ve studovně nebo prostřednictvím samoobslužného boxu pro vyzvedávání/vracení knih. Samozřejmostí je zde přístup k wi-fi, barevného tisku, kopírování a skenování na multifunkčním zařízení, knižní skener, užití kroužkové vazby, možnost zapůjčení sluchátek a zapisovací DVD RW mechaniky. </w:t>
            </w:r>
          </w:p>
          <w:p w14:paraId="4D49FCB9" w14:textId="77777777" w:rsidR="009B62C2" w:rsidRDefault="009B62C2" w:rsidP="004E1A35">
            <w:pPr>
              <w:jc w:val="both"/>
              <w:textAlignment w:val="baseline"/>
              <w:rPr>
                <w:shd w:val="clear" w:color="auto" w:fill="FFFFFF"/>
              </w:rPr>
            </w:pPr>
          </w:p>
          <w:p w14:paraId="2A713274" w14:textId="77777777" w:rsidR="009B62C2" w:rsidRDefault="009B62C2" w:rsidP="004E1A35">
            <w:pPr>
              <w:jc w:val="both"/>
              <w:textAlignment w:val="baseline"/>
            </w:pPr>
            <w:r w:rsidRPr="00E04C07">
              <w:rPr>
                <w:b/>
                <w:bCs/>
                <w:shd w:val="clear" w:color="auto" w:fill="FFFFFF"/>
              </w:rPr>
              <w:t>V knihovně</w:t>
            </w:r>
            <w:r>
              <w:rPr>
                <w:b/>
                <w:bCs/>
                <w:shd w:val="clear" w:color="auto" w:fill="FFFFFF"/>
              </w:rPr>
              <w:t xml:space="preserve"> UTB</w:t>
            </w:r>
            <w:r w:rsidRPr="00E04C07">
              <w:rPr>
                <w:b/>
                <w:bCs/>
                <w:shd w:val="clear" w:color="auto" w:fill="FFFFFF"/>
              </w:rPr>
              <w:t xml:space="preserve">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w:t>
            </w:r>
            <w:r>
              <w:rPr>
                <w:shd w:val="clear" w:color="auto" w:fill="FFFFFF"/>
              </w:rPr>
              <w:t>170</w:t>
            </w:r>
            <w:r w:rsidRPr="00E04C07">
              <w:rPr>
                <w:shd w:val="clear" w:color="auto" w:fill="FFFFFF"/>
              </w:rPr>
              <w:t xml:space="preserve"> počítačů a dostatečné množství přípojných míst pro notebooky</w:t>
            </w:r>
            <w:r>
              <w:rPr>
                <w:shd w:val="clear" w:color="auto" w:fill="FFFFFF"/>
              </w:rPr>
              <w:t xml:space="preserve"> včetně Wi-Fi sítě</w:t>
            </w:r>
            <w:r w:rsidRPr="00E04C07">
              <w:rPr>
                <w:shd w:val="clear" w:color="auto" w:fill="FFFFFF"/>
              </w:rPr>
              <w:t xml:space="preserve">. Knihovna je vybavena virtuální technologií WMware s klientskými stanicemi </w:t>
            </w:r>
            <w:r>
              <w:rPr>
                <w:shd w:val="clear" w:color="auto" w:fill="FFFFFF"/>
              </w:rPr>
              <w:t>Fujitsu Futro S7011</w:t>
            </w:r>
            <w:r w:rsidRPr="00E04C07">
              <w:rPr>
                <w:shd w:val="clear" w:color="auto" w:fill="FFFFFF"/>
              </w:rPr>
              <w:t>.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w:t>
            </w:r>
            <w:r>
              <w:rPr>
                <w:shd w:val="clear" w:color="auto" w:fill="FFFFFF"/>
              </w:rPr>
              <w:t> </w:t>
            </w:r>
            <w:r w:rsidRPr="00E04C07">
              <w:rPr>
                <w:shd w:val="clear" w:color="auto" w:fill="FFFFFF"/>
              </w:rPr>
              <w:t>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w:t>
            </w:r>
            <w:r>
              <w:rPr>
                <w:shd w:val="clear" w:color="auto" w:fill="FFFFFF"/>
              </w:rPr>
              <w:t> </w:t>
            </w:r>
            <w:r w:rsidRPr="00E04C07">
              <w:rPr>
                <w:shd w:val="clear" w:color="auto" w:fill="FFFFFF"/>
              </w:rPr>
              <w:t xml:space="preserve">akademické pracovníky týkající se například podpory vědeckovýzkumné činnosti, vyhledáváním v databázích nebo publikační a citační etikou. V knihovním fondu je téměř 150 000 knih, přičemž roční přírůstek každoročně přesahuje </w:t>
            </w:r>
            <w:r>
              <w:rPr>
                <w:shd w:val="clear" w:color="auto" w:fill="FFFFFF"/>
              </w:rPr>
              <w:t>3 </w:t>
            </w:r>
            <w:r w:rsidRPr="00E04C07">
              <w:rPr>
                <w:shd w:val="clear" w:color="auto" w:fill="FFFFFF"/>
              </w:rPr>
              <w:t>000</w:t>
            </w:r>
            <w:r>
              <w:rPr>
                <w:shd w:val="clear" w:color="auto" w:fill="FFFFFF"/>
              </w:rPr>
              <w:t xml:space="preserve"> tištěných</w:t>
            </w:r>
            <w:r w:rsidRPr="00E04C07">
              <w:rPr>
                <w:shd w:val="clear" w:color="auto" w:fill="FFFFFF"/>
              </w:rPr>
              <w:t xml:space="preserve"> knižních jednotek. Stále více knih je dostupných v elektronické podobě. Důležitá je zejména vysoká aktuálnost knihovního fondu, který je neustále doplňován. Knihovna odebírá </w:t>
            </w:r>
            <w:r>
              <w:rPr>
                <w:shd w:val="clear" w:color="auto" w:fill="FFFFFF"/>
              </w:rPr>
              <w:t>přibližně</w:t>
            </w:r>
            <w:r w:rsidRPr="00E04C07">
              <w:rPr>
                <w:shd w:val="clear" w:color="auto" w:fill="FFFFFF"/>
              </w:rPr>
              <w:t xml:space="preserv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r>
              <w:fldChar w:fldCharType="begin"/>
            </w:r>
            <w:r>
              <w:instrText xml:space="preserve"> HYPERLINK "http://digilib.k.utb.cz/" \t "_blank" </w:instrText>
            </w:r>
            <w:r>
              <w:fldChar w:fldCharType="separate"/>
            </w:r>
            <w:r w:rsidRPr="00E04C07">
              <w:rPr>
                <w:color w:val="0563C1"/>
                <w:u w:val="single"/>
                <w:shd w:val="clear" w:color="auto" w:fill="FFFFFF"/>
              </w:rPr>
              <w:t>http://digilib.k.utb.cz</w:t>
            </w:r>
            <w:r>
              <w:rPr>
                <w:color w:val="0563C1"/>
                <w:u w:val="single"/>
                <w:shd w:val="clear" w:color="auto" w:fill="FFFFFF"/>
              </w:rPr>
              <w:fldChar w:fldCharType="end"/>
            </w:r>
            <w:r w:rsidRPr="00E04C07">
              <w:rPr>
                <w:shd w:val="clear" w:color="auto" w:fill="FFFFFF"/>
              </w:rPr>
              <w:t xml:space="preserve">. Práce jsou zde zpravidla dostupné volně v plném textu. Kromě toho provozuje knihovna také repozitář publikační činnosti akademických pracovníků univerzity na adrese </w:t>
            </w:r>
            <w:r>
              <w:fldChar w:fldCharType="begin"/>
            </w:r>
            <w:r>
              <w:instrText xml:space="preserve"> HYPERLINK "http://publikace.k.utb.cz/" \t "_blank" </w:instrText>
            </w:r>
            <w:r>
              <w:fldChar w:fldCharType="separate"/>
            </w:r>
            <w:r w:rsidRPr="00E04C07">
              <w:rPr>
                <w:color w:val="0563C1"/>
                <w:u w:val="single"/>
                <w:shd w:val="clear" w:color="auto" w:fill="FFFFFF"/>
              </w:rPr>
              <w:t>http://publikace.k.utb.cz</w:t>
            </w:r>
            <w:r>
              <w:rPr>
                <w:color w:val="0563C1"/>
                <w:u w:val="single"/>
                <w:shd w:val="clear" w:color="auto" w:fill="FFFFFF"/>
              </w:rPr>
              <w:fldChar w:fldCharType="end"/>
            </w:r>
            <w:r w:rsidRPr="00E04C07">
              <w:rPr>
                <w:shd w:val="clear" w:color="auto" w:fill="FFFFFF"/>
              </w:rPr>
              <w:t>. Knihovna také nabízí kurzy a konzultace pro</w:t>
            </w:r>
            <w:r>
              <w:rPr>
                <w:shd w:val="clear" w:color="auto" w:fill="FFFFFF"/>
              </w:rPr>
              <w:t> </w:t>
            </w:r>
            <w:r w:rsidRPr="00E04C07">
              <w:rPr>
                <w:shd w:val="clear" w:color="auto" w:fill="FFFFFF"/>
              </w:rPr>
              <w:t>studenty, zaměstnance, doktorandy, ale i širokou veřejnost.</w:t>
            </w:r>
            <w:r w:rsidRPr="00E04C07">
              <w:t> </w:t>
            </w:r>
          </w:p>
          <w:p w14:paraId="53A95F89" w14:textId="77777777" w:rsidR="009B62C2" w:rsidRPr="00E04C07" w:rsidRDefault="009B62C2" w:rsidP="004E1A35">
            <w:pPr>
              <w:jc w:val="both"/>
              <w:textAlignment w:val="baseline"/>
              <w:rPr>
                <w:rFonts w:ascii="Segoe UI" w:hAnsi="Segoe UI" w:cs="Segoe UI"/>
                <w:sz w:val="18"/>
                <w:szCs w:val="18"/>
              </w:rPr>
            </w:pPr>
          </w:p>
          <w:p w14:paraId="23C2EAFB" w14:textId="5F38A20B" w:rsidR="009B62C2" w:rsidRPr="00E04C07" w:rsidDel="009B62C2" w:rsidRDefault="009B62C2" w:rsidP="004E1A35">
            <w:pPr>
              <w:jc w:val="both"/>
              <w:textAlignment w:val="baseline"/>
              <w:rPr>
                <w:del w:id="4735" w:author="Eva Skýbová" w:date="2024-05-15T10:29:00Z"/>
                <w:rFonts w:ascii="Segoe UI" w:hAnsi="Segoe UI" w:cs="Segoe UI"/>
                <w:sz w:val="18"/>
                <w:szCs w:val="18"/>
              </w:rPr>
            </w:pPr>
            <w:r w:rsidRPr="00E04C07">
              <w:rPr>
                <w:shd w:val="clear" w:color="auto" w:fill="FFFFFF"/>
              </w:rPr>
              <w:t xml:space="preserve">E-learningová opora předmětů studijního programu </w:t>
            </w:r>
            <w:r>
              <w:rPr>
                <w:shd w:val="clear" w:color="auto" w:fill="FFFFFF"/>
              </w:rPr>
              <w:t>je</w:t>
            </w:r>
            <w:r w:rsidRPr="00E04C07">
              <w:rPr>
                <w:shd w:val="clear" w:color="auto" w:fill="FFFFFF"/>
              </w:rPr>
              <w:t xml:space="preserve"> realizována s využitím learning management systému (LMS) Moodle. Ten je provozován na portálu </w:t>
            </w:r>
            <w:r>
              <w:fldChar w:fldCharType="begin"/>
            </w:r>
            <w:r>
              <w:instrText xml:space="preserve"> HYPERLINK "http://vyuka.flkr.utb.cz/" \t "_blank" </w:instrText>
            </w:r>
            <w:r>
              <w:fldChar w:fldCharType="separate"/>
            </w:r>
            <w:r w:rsidRPr="00E04C07">
              <w:rPr>
                <w:shd w:val="clear" w:color="auto" w:fill="FFFFFF"/>
              </w:rPr>
              <w:t>http://</w:t>
            </w:r>
            <w:r>
              <w:rPr>
                <w:shd w:val="clear" w:color="auto" w:fill="FFFFFF"/>
              </w:rPr>
              <w:fldChar w:fldCharType="end"/>
            </w:r>
            <w:r w:rsidRPr="00E04C07">
              <w:rPr>
                <w:shd w:val="clear" w:color="auto" w:fill="FFFFFF"/>
              </w:rPr>
              <w:t xml:space="preserve">moodle.utb.cz a </w:t>
            </w:r>
            <w:r>
              <w:rPr>
                <w:shd w:val="clear" w:color="auto" w:fill="FFFFFF"/>
              </w:rPr>
              <w:t>obsahuje</w:t>
            </w:r>
            <w:r w:rsidRPr="00E04C07">
              <w:rPr>
                <w:shd w:val="clear" w:color="auto" w:fill="FFFFFF"/>
              </w:rPr>
              <w:t xml:space="preserve"> elektronické formy studijní podpory (přednášky ve formě prezentací, učební texty, doplňkové studijní materiály atp.), tak jak je zvykem u ostatních studijních programů na FLKŘ.</w:t>
            </w:r>
            <w:r w:rsidRPr="00E04C07">
              <w:t> </w:t>
            </w:r>
          </w:p>
          <w:p w14:paraId="07BD5B5B" w14:textId="3CD0277E" w:rsidR="009B62C2" w:rsidDel="009B62C2" w:rsidRDefault="009B62C2">
            <w:pPr>
              <w:jc w:val="both"/>
              <w:textAlignment w:val="baseline"/>
              <w:rPr>
                <w:del w:id="4736" w:author="Eva Skýbová" w:date="2024-05-15T10:29:00Z"/>
                <w:b/>
              </w:rPr>
              <w:pPrChange w:id="4737" w:author="Eva Skýbová" w:date="2024-05-15T10:29:00Z">
                <w:pPr>
                  <w:jc w:val="both"/>
                </w:pPr>
              </w:pPrChange>
            </w:pPr>
          </w:p>
          <w:p w14:paraId="06666012" w14:textId="632D7223" w:rsidR="009B62C2" w:rsidDel="009B62C2" w:rsidRDefault="009B62C2" w:rsidP="004E1A35">
            <w:pPr>
              <w:jc w:val="both"/>
              <w:rPr>
                <w:del w:id="4738" w:author="Eva Skýbová" w:date="2024-05-15T10:29:00Z"/>
                <w:b/>
              </w:rPr>
            </w:pPr>
          </w:p>
          <w:p w14:paraId="208033E2" w14:textId="75268017" w:rsidR="009B62C2" w:rsidDel="009B62C2" w:rsidRDefault="009B62C2" w:rsidP="004E1A35">
            <w:pPr>
              <w:jc w:val="both"/>
              <w:rPr>
                <w:del w:id="4739" w:author="Eva Skýbová" w:date="2024-05-15T10:29:00Z"/>
                <w:b/>
              </w:rPr>
            </w:pPr>
          </w:p>
          <w:p w14:paraId="7153386B" w14:textId="77777777" w:rsidR="009B62C2" w:rsidRDefault="009B62C2" w:rsidP="004E1A35">
            <w:pPr>
              <w:jc w:val="both"/>
              <w:rPr>
                <w:b/>
              </w:rPr>
            </w:pPr>
          </w:p>
          <w:p w14:paraId="20A8607A" w14:textId="77777777" w:rsidR="009B62C2" w:rsidRDefault="009B62C2" w:rsidP="004E1A35">
            <w:pPr>
              <w:jc w:val="both"/>
              <w:rPr>
                <w:b/>
              </w:rPr>
            </w:pPr>
          </w:p>
        </w:tc>
      </w:tr>
      <w:tr w:rsidR="009B62C2" w14:paraId="3FDAE164" w14:textId="77777777" w:rsidTr="004E1A35">
        <w:trPr>
          <w:trHeight w:val="283"/>
        </w:trPr>
        <w:tc>
          <w:tcPr>
            <w:tcW w:w="9859" w:type="dxa"/>
            <w:shd w:val="clear" w:color="auto" w:fill="F7CAAC"/>
            <w:vAlign w:val="center"/>
          </w:tcPr>
          <w:p w14:paraId="23B05C8A" w14:textId="77777777" w:rsidR="009B62C2" w:rsidRDefault="009B62C2" w:rsidP="004E1A35">
            <w:r>
              <w:rPr>
                <w:b/>
              </w:rPr>
              <w:lastRenderedPageBreak/>
              <w:t>Přehled zpřístupněných databází</w:t>
            </w:r>
          </w:p>
        </w:tc>
      </w:tr>
      <w:tr w:rsidR="009B62C2" w14:paraId="2D793AA8" w14:textId="77777777" w:rsidTr="004E1A35">
        <w:trPr>
          <w:trHeight w:val="2268"/>
        </w:trPr>
        <w:tc>
          <w:tcPr>
            <w:tcW w:w="9859" w:type="dxa"/>
          </w:tcPr>
          <w:p w14:paraId="4B058934" w14:textId="77777777" w:rsidR="009B62C2" w:rsidRPr="00E04C07" w:rsidRDefault="009B62C2" w:rsidP="004E1A35">
            <w:pPr>
              <w:jc w:val="both"/>
              <w:textAlignment w:val="baseline"/>
              <w:rPr>
                <w:color w:val="000000"/>
              </w:rPr>
            </w:pPr>
            <w:r w:rsidRPr="00E04C07">
              <w:rPr>
                <w:color w:val="000000"/>
              </w:rPr>
              <w:t>Knihovna UTB si dlouhodobě zakládá na široké nabídce elektronických informačních zdrojů pro účely výuky, ale i</w:t>
            </w:r>
            <w:r>
              <w:rPr>
                <w:color w:val="000000"/>
              </w:rPr>
              <w:t> </w:t>
            </w:r>
            <w:r w:rsidRPr="00E04C07">
              <w:rPr>
                <w:color w:val="000000"/>
              </w:rPr>
              <w:t xml:space="preserve">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47" w:history="1">
              <w:r>
                <w:rPr>
                  <w:rStyle w:val="Hypertextovodkaz"/>
                </w:rPr>
                <w:t>https://portal.k.utb.cz/</w:t>
              </w:r>
            </w:hyperlink>
            <w:r w:rsidRPr="00865B32">
              <w:rPr>
                <w:u w:val="single"/>
              </w:rPr>
              <w:t>,</w:t>
            </w:r>
            <w:r>
              <w:rPr>
                <w:u w:val="single"/>
              </w:rPr>
              <w:t xml:space="preserve"> </w:t>
            </w:r>
            <w:r w:rsidRPr="00E04C07">
              <w:rPr>
                <w:color w:val="000000"/>
              </w:rPr>
              <w:t xml:space="preserve">který je postaven na bázi známého discovery systému </w:t>
            </w:r>
            <w:r>
              <w:rPr>
                <w:color w:val="000000"/>
              </w:rPr>
              <w:t>Summon</w:t>
            </w:r>
            <w:r w:rsidRPr="00E04C07">
              <w:rPr>
                <w:color w:val="000000"/>
              </w:rPr>
              <w:t xml:space="preserve">. Jednotlivé databáze tedy není potřeba prohledávat separátně. K dispozici je také technologie </w:t>
            </w:r>
            <w:r>
              <w:rPr>
                <w:color w:val="000000"/>
              </w:rPr>
              <w:t>SFX</w:t>
            </w:r>
            <w:r w:rsidRPr="00E04C07">
              <w:rPr>
                <w:color w:val="000000"/>
              </w:rPr>
              <w:t>, která značně ulehčuje uživatelům práci zejména při dohledávání plných textů dokumentů. Veškeré elektronické zdroje jsou přístupné 24 hodin denně a to i</w:t>
            </w:r>
            <w:r>
              <w:rPr>
                <w:color w:val="000000"/>
              </w:rPr>
              <w:t> </w:t>
            </w:r>
            <w:r w:rsidRPr="00E04C07">
              <w:rPr>
                <w:color w:val="000000"/>
              </w:rPr>
              <w:t>z počítačů mimo univerzitní síť UTB formou tzv. vzdáleného přístupu.  </w:t>
            </w:r>
          </w:p>
          <w:p w14:paraId="2E6D5B7F" w14:textId="77777777" w:rsidR="009B62C2" w:rsidRPr="00E04C07" w:rsidRDefault="009B62C2" w:rsidP="004E1A35">
            <w:pPr>
              <w:jc w:val="both"/>
              <w:textAlignment w:val="baseline"/>
              <w:rPr>
                <w:color w:val="000000"/>
              </w:rPr>
            </w:pPr>
            <w:r w:rsidRPr="00E04C07">
              <w:rPr>
                <w:color w:val="000000"/>
              </w:rPr>
              <w:t>Konkrétní dostupné databáze: </w:t>
            </w:r>
          </w:p>
          <w:p w14:paraId="345BD52E" w14:textId="77777777" w:rsidR="009B62C2" w:rsidRPr="00E04C07" w:rsidRDefault="009B62C2" w:rsidP="009B62C2">
            <w:pPr>
              <w:numPr>
                <w:ilvl w:val="0"/>
                <w:numId w:val="45"/>
              </w:numPr>
              <w:ind w:left="0" w:firstLine="0"/>
              <w:textAlignment w:val="baseline"/>
              <w:rPr>
                <w:color w:val="00000A"/>
              </w:rPr>
            </w:pPr>
            <w:r w:rsidRPr="00E04C07">
              <w:rPr>
                <w:color w:val="00000A"/>
              </w:rPr>
              <w:t>Citační databáze Web of Science a Scopus </w:t>
            </w:r>
          </w:p>
          <w:p w14:paraId="420E0879" w14:textId="77777777" w:rsidR="009B62C2" w:rsidRDefault="009B62C2" w:rsidP="009B62C2">
            <w:pPr>
              <w:numPr>
                <w:ilvl w:val="0"/>
                <w:numId w:val="45"/>
              </w:numPr>
              <w:ind w:left="0" w:firstLine="0"/>
              <w:textAlignment w:val="baseline"/>
              <w:rPr>
                <w:color w:val="00000A"/>
              </w:rPr>
            </w:pPr>
            <w:r w:rsidRPr="00E04C07">
              <w:rPr>
                <w:color w:val="00000A"/>
              </w:rPr>
              <w:t>Multioborové kolekce elektronických časopisů Elsevier ScienceDirect, Wiley Online Library, SpringerLink a</w:t>
            </w:r>
            <w:r>
              <w:rPr>
                <w:color w:val="00000A"/>
              </w:rPr>
              <w:t> </w:t>
            </w:r>
          </w:p>
          <w:p w14:paraId="2F67DDBA" w14:textId="77777777" w:rsidR="009B62C2" w:rsidRPr="00E04C07" w:rsidRDefault="009B62C2" w:rsidP="004E1A35">
            <w:pPr>
              <w:textAlignment w:val="baseline"/>
              <w:rPr>
                <w:color w:val="00000A"/>
              </w:rPr>
            </w:pPr>
            <w:r>
              <w:rPr>
                <w:color w:val="00000A"/>
              </w:rPr>
              <w:t xml:space="preserve">               </w:t>
            </w:r>
            <w:r w:rsidRPr="00E04C07">
              <w:rPr>
                <w:color w:val="00000A"/>
              </w:rPr>
              <w:t>další. </w:t>
            </w:r>
          </w:p>
          <w:p w14:paraId="3EB20542" w14:textId="77777777" w:rsidR="009B62C2" w:rsidRPr="00E04C07" w:rsidRDefault="009B62C2" w:rsidP="009B62C2">
            <w:pPr>
              <w:numPr>
                <w:ilvl w:val="0"/>
                <w:numId w:val="45"/>
              </w:numPr>
              <w:ind w:left="0" w:firstLine="0"/>
              <w:textAlignment w:val="baseline"/>
              <w:rPr>
                <w:color w:val="00000A"/>
              </w:rPr>
            </w:pPr>
            <w:r w:rsidRPr="00E04C07">
              <w:rPr>
                <w:color w:val="00000A"/>
              </w:rPr>
              <w:t>Multioborové plnotextové databáze Ebsco a ProQuest </w:t>
            </w:r>
          </w:p>
          <w:p w14:paraId="4E8082E7" w14:textId="77777777" w:rsidR="009B62C2" w:rsidRPr="00E04C07" w:rsidRDefault="009B62C2" w:rsidP="009B62C2">
            <w:pPr>
              <w:numPr>
                <w:ilvl w:val="0"/>
                <w:numId w:val="45"/>
              </w:numPr>
              <w:ind w:left="0" w:firstLine="0"/>
              <w:textAlignment w:val="baseline"/>
              <w:rPr>
                <w:color w:val="00000A"/>
              </w:rPr>
            </w:pPr>
            <w:r w:rsidRPr="00E04C07">
              <w:rPr>
                <w:color w:val="00000A"/>
              </w:rPr>
              <w:t>Významné oborové zdroje jako např. česká digitální knihovna Bookport </w:t>
            </w:r>
          </w:p>
          <w:p w14:paraId="332AAE29" w14:textId="77777777" w:rsidR="009B62C2" w:rsidRDefault="009B62C2" w:rsidP="004E1A35">
            <w:pPr>
              <w:jc w:val="both"/>
              <w:textAlignment w:val="baseline"/>
              <w:rPr>
                <w:color w:val="000000"/>
              </w:rPr>
            </w:pPr>
          </w:p>
          <w:p w14:paraId="0768375C" w14:textId="77777777" w:rsidR="009B62C2" w:rsidRPr="00E04C07" w:rsidRDefault="009B62C2" w:rsidP="004E1A35">
            <w:pPr>
              <w:jc w:val="both"/>
              <w:textAlignment w:val="baseline"/>
              <w:rPr>
                <w:rFonts w:ascii="Segoe UI" w:hAnsi="Segoe UI" w:cs="Segoe UI"/>
                <w:color w:val="000000"/>
                <w:sz w:val="18"/>
                <w:szCs w:val="18"/>
              </w:rPr>
            </w:pPr>
            <w:r w:rsidRPr="00E04C07">
              <w:rPr>
                <w:color w:val="000000"/>
              </w:rPr>
              <w:t xml:space="preserve">Seznam všech databází: </w:t>
            </w:r>
            <w:hyperlink r:id="rId48" w:tgtFrame="_blank" w:history="1">
              <w:r>
                <w:rPr>
                  <w:color w:val="0563C1"/>
                  <w:u w:val="single"/>
                </w:rPr>
                <w:t>https://ezdroje.k.utb.cz/</w:t>
              </w:r>
            </w:hyperlink>
            <w:r w:rsidRPr="00E04C07">
              <w:rPr>
                <w:color w:val="000000"/>
                <w:sz w:val="24"/>
                <w:szCs w:val="24"/>
              </w:rPr>
              <w:t> </w:t>
            </w:r>
          </w:p>
          <w:p w14:paraId="44207D71" w14:textId="77777777" w:rsidR="009B62C2" w:rsidRDefault="009B62C2" w:rsidP="004E1A35"/>
        </w:tc>
      </w:tr>
      <w:tr w:rsidR="009B62C2" w14:paraId="171C721A" w14:textId="77777777" w:rsidTr="004E1A35">
        <w:trPr>
          <w:trHeight w:val="284"/>
        </w:trPr>
        <w:tc>
          <w:tcPr>
            <w:tcW w:w="9859" w:type="dxa"/>
            <w:shd w:val="clear" w:color="auto" w:fill="F7CAAC"/>
            <w:vAlign w:val="center"/>
          </w:tcPr>
          <w:p w14:paraId="1ECC1A5F" w14:textId="77777777" w:rsidR="009B62C2" w:rsidRDefault="009B62C2" w:rsidP="004E1A35">
            <w:pPr>
              <w:rPr>
                <w:b/>
              </w:rPr>
            </w:pPr>
            <w:r>
              <w:rPr>
                <w:b/>
              </w:rPr>
              <w:t>Název a stručný popis používaného antiplagiátorského systému</w:t>
            </w:r>
          </w:p>
        </w:tc>
      </w:tr>
      <w:tr w:rsidR="009B62C2" w14:paraId="3F70A91D" w14:textId="77777777" w:rsidTr="004E1A35">
        <w:trPr>
          <w:trHeight w:val="2268"/>
        </w:trPr>
        <w:tc>
          <w:tcPr>
            <w:tcW w:w="9859" w:type="dxa"/>
            <w:shd w:val="clear" w:color="auto" w:fill="FFFFFF"/>
          </w:tcPr>
          <w:p w14:paraId="3951FCC7" w14:textId="77777777" w:rsidR="009B62C2" w:rsidRPr="00E04C07" w:rsidRDefault="009B62C2" w:rsidP="004E1A35">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V rámci předcházení a zamezování plagiátorství UTB ve Zlíně efektivně využívá po několik let </w:t>
            </w:r>
            <w:r w:rsidRPr="00E04C07">
              <w:rPr>
                <w:rStyle w:val="spellingerror"/>
                <w:color w:val="000000"/>
                <w:sz w:val="20"/>
                <w:szCs w:val="20"/>
              </w:rPr>
              <w:t>antiplagiátorský</w:t>
            </w:r>
            <w:r w:rsidRPr="00E04C07">
              <w:rPr>
                <w:rStyle w:val="normaltextrun"/>
                <w:color w:val="000000"/>
                <w:sz w:val="20"/>
                <w:szCs w:val="20"/>
              </w:rPr>
              <w:t xml:space="preserve"> systém </w:t>
            </w:r>
            <w:r w:rsidRPr="00E04C07">
              <w:rPr>
                <w:rStyle w:val="normaltextrun"/>
                <w:i/>
                <w:iCs/>
                <w:color w:val="000000"/>
                <w:sz w:val="20"/>
                <w:szCs w:val="20"/>
                <w:shd w:val="clear" w:color="auto" w:fill="FFFFFF"/>
                <w:lang w:val="en-US"/>
              </w:rPr>
              <w:t>Theses.cz</w:t>
            </w:r>
            <w:r w:rsidRPr="00E04C07">
              <w:rPr>
                <w:rStyle w:val="normaltextrun"/>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rPr>
              <w:t>pracích - název</w:t>
            </w:r>
            <w:r w:rsidRPr="00E04C07">
              <w:rPr>
                <w:rStyle w:val="normaltextrun"/>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195B3403" w14:textId="77777777" w:rsidR="009B62C2" w:rsidRPr="00E04C07" w:rsidRDefault="009B62C2" w:rsidP="004E1A35">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5AE72923" w14:textId="77777777" w:rsidR="009B62C2" w:rsidRPr="00E04C07" w:rsidRDefault="009B62C2" w:rsidP="004E1A35">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Nově je zaveden také systém </w:t>
            </w:r>
            <w:r w:rsidRPr="00E04C07">
              <w:rPr>
                <w:rStyle w:val="spellingerror"/>
                <w:color w:val="000000"/>
                <w:sz w:val="20"/>
                <w:szCs w:val="20"/>
              </w:rPr>
              <w:t>Turnitin</w:t>
            </w:r>
            <w:r w:rsidRPr="00E04C07">
              <w:rPr>
                <w:rStyle w:val="normaltextrun"/>
                <w:color w:val="000000"/>
                <w:sz w:val="20"/>
                <w:szCs w:val="20"/>
              </w:rPr>
              <w:t xml:space="preserve">. Ten je určen primárně pro </w:t>
            </w:r>
            <w:r w:rsidRPr="00E04C07">
              <w:rPr>
                <w:rStyle w:val="spellingerror"/>
                <w:color w:val="000000"/>
                <w:sz w:val="20"/>
                <w:szCs w:val="20"/>
              </w:rPr>
              <w:t>antiplagiátorskou</w:t>
            </w:r>
            <w:r w:rsidRPr="00E04C07">
              <w:rPr>
                <w:rStyle w:val="normaltextrun"/>
                <w:color w:val="000000"/>
                <w:sz w:val="20"/>
                <w:szCs w:val="20"/>
              </w:rPr>
              <w:t xml:space="preserve"> kontrolu seminárních prací a je integrován ve studijním systému </w:t>
            </w:r>
            <w:r w:rsidRPr="00E04C07">
              <w:rPr>
                <w:rStyle w:val="spellingerror"/>
                <w:color w:val="000000"/>
                <w:sz w:val="20"/>
                <w:szCs w:val="20"/>
              </w:rPr>
              <w:t>Moodle</w:t>
            </w:r>
            <w:r w:rsidRPr="00E04C07">
              <w:rPr>
                <w:rStyle w:val="normaltextrun"/>
                <w:color w:val="000000"/>
                <w:sz w:val="20"/>
                <w:szCs w:val="20"/>
              </w:rPr>
              <w:t xml:space="preserve">. Integrace s IS/STAG je poněkud náročnější, nicméně i provádění </w:t>
            </w:r>
            <w:r w:rsidRPr="00E04C07">
              <w:rPr>
                <w:rStyle w:val="spellingerror"/>
                <w:color w:val="000000"/>
                <w:sz w:val="20"/>
                <w:szCs w:val="20"/>
              </w:rPr>
              <w:t>antiplagiátorských</w:t>
            </w:r>
            <w:r w:rsidRPr="00E04C07">
              <w:rPr>
                <w:rStyle w:val="normaltextrun"/>
                <w:color w:val="000000"/>
                <w:sz w:val="20"/>
                <w:szCs w:val="20"/>
              </w:rPr>
              <w:t xml:space="preserve"> kontrol u závěrečných prací prostřednictvím </w:t>
            </w:r>
            <w:r w:rsidRPr="00E04C07">
              <w:rPr>
                <w:rStyle w:val="spellingerror"/>
                <w:color w:val="000000"/>
                <w:sz w:val="20"/>
                <w:szCs w:val="20"/>
              </w:rPr>
              <w:t>Turnitinu</w:t>
            </w:r>
            <w:r w:rsidRPr="00E04C07">
              <w:rPr>
                <w:rStyle w:val="normaltextrun"/>
                <w:color w:val="000000"/>
                <w:sz w:val="20"/>
                <w:szCs w:val="20"/>
              </w:rPr>
              <w:t xml:space="preserve"> je k dispozici.</w:t>
            </w:r>
            <w:r w:rsidRPr="00E04C07">
              <w:rPr>
                <w:rStyle w:val="eop"/>
                <w:color w:val="000000"/>
                <w:sz w:val="20"/>
                <w:szCs w:val="20"/>
              </w:rPr>
              <w:t> </w:t>
            </w:r>
          </w:p>
          <w:p w14:paraId="7121F994" w14:textId="77777777" w:rsidR="009B62C2" w:rsidRDefault="009B62C2" w:rsidP="004E1A35">
            <w:pPr>
              <w:jc w:val="both"/>
            </w:pPr>
          </w:p>
        </w:tc>
      </w:tr>
    </w:tbl>
    <w:p w14:paraId="60148B3C" w14:textId="77777777" w:rsidR="009B62C2" w:rsidRDefault="009B62C2" w:rsidP="009B62C2"/>
    <w:p w14:paraId="0F2E6480" w14:textId="77777777" w:rsidR="009B62C2" w:rsidRDefault="009B62C2" w:rsidP="009B62C2"/>
    <w:p w14:paraId="01D244F7" w14:textId="77777777" w:rsidR="009B62C2" w:rsidRDefault="009B62C2" w:rsidP="009B62C2">
      <w:pPr>
        <w:spacing w:after="160" w:line="259" w:lineRule="auto"/>
      </w:pPr>
    </w:p>
    <w:p w14:paraId="7AAC6FA0" w14:textId="77777777" w:rsidR="009B62C2" w:rsidRDefault="009B62C2" w:rsidP="009B62C2">
      <w:pPr>
        <w:spacing w:after="160" w:line="259" w:lineRule="auto"/>
      </w:pPr>
      <w:r>
        <w:br w:type="page"/>
      </w:r>
    </w:p>
    <w:tbl>
      <w:tblPr>
        <w:tblW w:w="9389" w:type="dxa"/>
        <w:tblInd w:w="-38" w:type="dxa"/>
        <w:tblLayout w:type="fixed"/>
        <w:tblCellMar>
          <w:left w:w="70" w:type="dxa"/>
          <w:right w:w="70" w:type="dxa"/>
        </w:tblCellMar>
        <w:tblLook w:val="01E0" w:firstRow="1" w:lastRow="1" w:firstColumn="1" w:lastColumn="1" w:noHBand="0" w:noVBand="0"/>
      </w:tblPr>
      <w:tblGrid>
        <w:gridCol w:w="3166"/>
        <w:gridCol w:w="128"/>
        <w:gridCol w:w="55"/>
        <w:gridCol w:w="18"/>
        <w:gridCol w:w="1274"/>
        <w:gridCol w:w="52"/>
        <w:gridCol w:w="2269"/>
        <w:gridCol w:w="77"/>
        <w:gridCol w:w="2350"/>
      </w:tblGrid>
      <w:tr w:rsidR="009B62C2" w14:paraId="6220590A" w14:textId="77777777" w:rsidTr="004E1A35">
        <w:tc>
          <w:tcPr>
            <w:tcW w:w="9389" w:type="dxa"/>
            <w:gridSpan w:val="9"/>
            <w:tcBorders>
              <w:top w:val="single" w:sz="4" w:space="0" w:color="000000"/>
              <w:left w:val="single" w:sz="4" w:space="0" w:color="000000"/>
              <w:bottom w:val="double" w:sz="4" w:space="0" w:color="000000"/>
              <w:right w:val="single" w:sz="4" w:space="0" w:color="000000"/>
            </w:tcBorders>
            <w:shd w:val="clear" w:color="auto" w:fill="BDD6EE"/>
          </w:tcPr>
          <w:p w14:paraId="44433A4C" w14:textId="77777777" w:rsidR="009B62C2" w:rsidRDefault="009B62C2" w:rsidP="004E1A35">
            <w:pPr>
              <w:pageBreakBefore/>
              <w:widowControl w:val="0"/>
              <w:rPr>
                <w:b/>
                <w:sz w:val="28"/>
              </w:rPr>
            </w:pPr>
            <w:r>
              <w:rPr>
                <w:b/>
                <w:sz w:val="28"/>
              </w:rPr>
              <w:lastRenderedPageBreak/>
              <w:t xml:space="preserve">C-IV – </w:t>
            </w:r>
            <w:r>
              <w:rPr>
                <w:b/>
                <w:sz w:val="26"/>
                <w:szCs w:val="26"/>
              </w:rPr>
              <w:t>Materiální zabezpečení studijního programu</w:t>
            </w:r>
          </w:p>
        </w:tc>
      </w:tr>
      <w:tr w:rsidR="009B62C2" w14:paraId="76A74E65" w14:textId="77777777" w:rsidTr="004E1A35">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0E04AFE6" w14:textId="77777777" w:rsidR="009B62C2" w:rsidRDefault="009B62C2" w:rsidP="004E1A35">
            <w:pPr>
              <w:widowControl w:val="0"/>
              <w:rPr>
                <w:b/>
              </w:rPr>
            </w:pPr>
            <w:r>
              <w:rPr>
                <w:b/>
              </w:rPr>
              <w:t>Místo uskutečňování studijního programu</w:t>
            </w:r>
          </w:p>
        </w:tc>
        <w:tc>
          <w:tcPr>
            <w:tcW w:w="6223" w:type="dxa"/>
            <w:gridSpan w:val="8"/>
            <w:tcBorders>
              <w:top w:val="single" w:sz="2" w:space="0" w:color="000000"/>
              <w:left w:val="single" w:sz="2" w:space="0" w:color="000000"/>
              <w:bottom w:val="single" w:sz="2" w:space="0" w:color="000000"/>
              <w:right w:val="single" w:sz="2" w:space="0" w:color="000000"/>
            </w:tcBorders>
            <w:shd w:val="clear" w:color="auto" w:fill="auto"/>
          </w:tcPr>
          <w:p w14:paraId="64DCC72B" w14:textId="77777777" w:rsidR="009B62C2" w:rsidRDefault="009B62C2" w:rsidP="004E1A35">
            <w:pPr>
              <w:widowControl w:val="0"/>
            </w:pPr>
            <w:r>
              <w:t>Univerzita Tomáše Bati ve Zlíně</w:t>
            </w:r>
          </w:p>
          <w:p w14:paraId="04D1BACE" w14:textId="77777777" w:rsidR="009B62C2" w:rsidRDefault="009B62C2" w:rsidP="004E1A35">
            <w:pPr>
              <w:widowControl w:val="0"/>
            </w:pPr>
            <w:r>
              <w:t>Fakulta logistiky a krizového řízení</w:t>
            </w:r>
          </w:p>
          <w:p w14:paraId="7CF81FD0" w14:textId="77777777" w:rsidR="009B62C2" w:rsidRDefault="009B62C2" w:rsidP="004E1A35">
            <w:pPr>
              <w:widowControl w:val="0"/>
            </w:pPr>
            <w:r>
              <w:t>Studentské nám. 1532</w:t>
            </w:r>
          </w:p>
          <w:p w14:paraId="55E96A7E" w14:textId="77777777" w:rsidR="009B62C2" w:rsidRDefault="009B62C2" w:rsidP="004E1A35">
            <w:pPr>
              <w:widowControl w:val="0"/>
            </w:pPr>
            <w:r>
              <w:t>686 01 Uherské Hradiště</w:t>
            </w:r>
          </w:p>
        </w:tc>
      </w:tr>
      <w:tr w:rsidR="009B62C2" w14:paraId="7E607DCC" w14:textId="77777777" w:rsidTr="004E1A35">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B7764BE" w14:textId="77777777" w:rsidR="009B62C2" w:rsidRDefault="009B62C2" w:rsidP="004E1A35">
            <w:pPr>
              <w:widowControl w:val="0"/>
              <w:rPr>
                <w:b/>
              </w:rPr>
            </w:pPr>
            <w:r>
              <w:rPr>
                <w:b/>
              </w:rPr>
              <w:t>Kapacita výukových místností pro teoretickou výuku</w:t>
            </w:r>
          </w:p>
        </w:tc>
      </w:tr>
      <w:tr w:rsidR="009B62C2" w14:paraId="6A482347" w14:textId="77777777" w:rsidTr="004E1A35">
        <w:trPr>
          <w:trHeight w:val="226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56C704D4" w14:textId="77777777" w:rsidR="009B62C2" w:rsidRPr="00DA286D" w:rsidRDefault="009B62C2" w:rsidP="004E1A35">
            <w:pPr>
              <w:widowControl w:val="0"/>
              <w:spacing w:after="29"/>
              <w:ind w:right="38"/>
              <w:jc w:val="both"/>
            </w:pPr>
            <w:r w:rsidRPr="00DA286D">
              <w:t xml:space="preserve">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w:t>
            </w:r>
            <w:r>
              <w:t>z pěti</w:t>
            </w:r>
            <w:r w:rsidRPr="00DA286D">
              <w:t xml:space="preserve"> objektů, z toho dva jsou určeny pro výuku, v ostatních dvou je stravovací a ubytovací zařízení pro studenty.</w:t>
            </w:r>
          </w:p>
          <w:p w14:paraId="2C110D76" w14:textId="77777777" w:rsidR="009B62C2" w:rsidRPr="00DA286D" w:rsidRDefault="009B62C2" w:rsidP="004E1A35">
            <w:pPr>
              <w:widowControl w:val="0"/>
              <w:spacing w:line="247" w:lineRule="auto"/>
              <w:ind w:left="360" w:right="38"/>
              <w:jc w:val="both"/>
            </w:pPr>
            <w:r w:rsidRPr="00DA286D">
              <w:rPr>
                <w:b/>
              </w:rPr>
              <w:t xml:space="preserve">Výukový objekt UH1 </w:t>
            </w:r>
            <w:r w:rsidRPr="00DA286D">
              <w:t xml:space="preserve">– </w:t>
            </w:r>
            <w:r>
              <w:t>9</w:t>
            </w:r>
            <w:r w:rsidRPr="00DA286D">
              <w:t xml:space="preserve"> seminárních místností (</w:t>
            </w:r>
            <w:r>
              <w:t>jejichž kapacita se pohybuje od 25 do 46</w:t>
            </w:r>
            <w:r w:rsidRPr="00DA286D">
              <w:t xml:space="preserve"> studentů), </w:t>
            </w:r>
            <w:r>
              <w:t>1</w:t>
            </w:r>
            <w:r w:rsidRPr="00DA286D">
              <w:t xml:space="preserve"> seminární místnost s kapacitou 15 studentů, posluchárna s kapacitou 50 studentů a posluchárna s kapacitou </w:t>
            </w:r>
            <w:r>
              <w:t>100</w:t>
            </w:r>
            <w:r w:rsidRPr="00DA286D">
              <w:t xml:space="preserve"> studentů. Dále se v objektu UH1 nachází 6 učeben vybavených IT technikou (z toho </w:t>
            </w:r>
            <w:r>
              <w:t>5</w:t>
            </w:r>
            <w:r w:rsidRPr="00DA286D">
              <w:t xml:space="preserve"> </w:t>
            </w:r>
            <w:r>
              <w:t>je specializovaných</w:t>
            </w:r>
            <w:r w:rsidRPr="00DA286D">
              <w:t>), chemická laboratoř včetně zázemí</w:t>
            </w:r>
            <w:r>
              <w:t xml:space="preserve">, </w:t>
            </w:r>
            <w:r w:rsidRPr="00DA286D">
              <w:t>odpočinková místnost pro studenty</w:t>
            </w:r>
            <w:r>
              <w:t xml:space="preserve"> a studovna Knihovny UTB ve Zlíně.</w:t>
            </w:r>
          </w:p>
          <w:p w14:paraId="253E368B" w14:textId="77777777" w:rsidR="009B62C2" w:rsidRDefault="009B62C2" w:rsidP="004E1A35">
            <w:pPr>
              <w:widowControl w:val="0"/>
              <w:spacing w:after="18" w:line="247" w:lineRule="auto"/>
              <w:ind w:left="360" w:right="38"/>
              <w:jc w:val="both"/>
            </w:pPr>
            <w:r w:rsidRPr="00DA286D">
              <w:rPr>
                <w:b/>
              </w:rPr>
              <w:t>Výukový objekt UH2</w:t>
            </w:r>
            <w:r w:rsidRPr="00DA286D">
              <w:t xml:space="preserve"> – 2 posluchárny pro 135 studentů, 2 seminární místnosti pro 60 studentů.</w:t>
            </w:r>
          </w:p>
          <w:p w14:paraId="5EBF41B2" w14:textId="77777777" w:rsidR="009B62C2" w:rsidRDefault="009B62C2" w:rsidP="004E1A35">
            <w:pPr>
              <w:widowControl w:val="0"/>
              <w:spacing w:after="18" w:line="247" w:lineRule="auto"/>
              <w:ind w:left="360" w:right="38"/>
              <w:jc w:val="both"/>
            </w:pPr>
            <w:r>
              <w:rPr>
                <w:b/>
              </w:rPr>
              <w:t xml:space="preserve">Výukový objekt UH3 </w:t>
            </w:r>
            <w:r>
              <w:t>– 2 seminární místnosti s kapacitou 72 a 51 studentů.</w:t>
            </w:r>
          </w:p>
        </w:tc>
      </w:tr>
      <w:tr w:rsidR="009B62C2" w14:paraId="223F9A7F" w14:textId="77777777" w:rsidTr="004E1A35">
        <w:trPr>
          <w:trHeight w:val="202"/>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7E3DEC" w14:textId="77777777" w:rsidR="009B62C2" w:rsidRDefault="009B62C2" w:rsidP="004E1A35">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421A6C7D" w14:textId="77777777" w:rsidR="009B62C2" w:rsidRDefault="009B62C2" w:rsidP="004E1A35">
            <w:pPr>
              <w:widowControl w:val="0"/>
            </w:pPr>
            <w:r>
              <w:t>celková kapacita</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C0C4AA" w14:textId="77777777" w:rsidR="009B62C2" w:rsidRDefault="009B62C2" w:rsidP="004E1A35">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20456BA7" w14:textId="77777777" w:rsidR="009B62C2" w:rsidRDefault="009B62C2" w:rsidP="004E1A35">
            <w:pPr>
              <w:widowControl w:val="0"/>
            </w:pPr>
            <w:r>
              <w:t>Doba neurčitá, výpovědní lhůta 5 let.</w:t>
            </w:r>
          </w:p>
        </w:tc>
      </w:tr>
      <w:tr w:rsidR="009B62C2" w14:paraId="6A628DF4" w14:textId="77777777" w:rsidTr="004E1A35">
        <w:trPr>
          <w:trHeight w:val="139"/>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7D16AFC8" w14:textId="77777777" w:rsidR="009B62C2" w:rsidRDefault="009B62C2" w:rsidP="004E1A35">
            <w:pPr>
              <w:widowControl w:val="0"/>
            </w:pPr>
            <w:r>
              <w:rPr>
                <w:b/>
              </w:rPr>
              <w:t>Kapacita a popis odborné učebny</w:t>
            </w:r>
          </w:p>
        </w:tc>
      </w:tr>
      <w:tr w:rsidR="009B62C2" w14:paraId="48510677" w14:textId="77777777" w:rsidTr="004E1A35">
        <w:trPr>
          <w:trHeight w:val="122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61ECC50C" w14:textId="77777777" w:rsidR="009B62C2" w:rsidRDefault="009B62C2" w:rsidP="004E1A35">
            <w:pPr>
              <w:widowControl w:val="0"/>
              <w:jc w:val="both"/>
            </w:pPr>
            <w:r w:rsidRPr="008A1F77">
              <w:rPr>
                <w:b/>
              </w:rPr>
              <w:t>Laboratoř chemie</w:t>
            </w:r>
            <w:r w:rsidRPr="00AB1F9C">
              <w:t xml:space="preserve"> </w:t>
            </w:r>
            <w:r>
              <w:t>–</w:t>
            </w:r>
            <w:r w:rsidRPr="00AB1F9C">
              <w:t xml:space="preserve"> celková kapacita 16 míst, laboratoř je vybavena zařízením pro měření fyzikálních, mechanických, reologických a termálních vlastností, mikroskopem pro hodnocení morfologie, mikrotomem pro přípravu mikroskopických vzorků a spektrofotometry. Přístroje (vybavení) laboratoře byly finančně podpořeny z ESF č. CZ.02.2.67/0.0/0.0/17_044/0008536. Ostatní stavební úpravy a vybavení nábytkem bylo realizováno z vlastních finančních zdrojů.</w:t>
            </w:r>
          </w:p>
          <w:p w14:paraId="53503D6B" w14:textId="77777777" w:rsidR="009B62C2" w:rsidRDefault="009B62C2" w:rsidP="004E1A35">
            <w:pPr>
              <w:widowControl w:val="0"/>
            </w:pPr>
          </w:p>
        </w:tc>
      </w:tr>
      <w:tr w:rsidR="009B62C2" w14:paraId="34BB290C" w14:textId="77777777" w:rsidTr="004E1A35">
        <w:trPr>
          <w:trHeight w:val="166"/>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771DFD7" w14:textId="77777777" w:rsidR="009B62C2" w:rsidRDefault="009B62C2" w:rsidP="004E1A35">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16A5286E" w14:textId="77777777" w:rsidR="009B62C2" w:rsidRDefault="009B62C2" w:rsidP="004E1A35">
            <w:pPr>
              <w:widowControl w:val="0"/>
            </w:pPr>
            <w:r>
              <w:t>16</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590CB7F6" w14:textId="77777777" w:rsidR="009B62C2" w:rsidRDefault="009B62C2" w:rsidP="004E1A35">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57FA3474" w14:textId="77777777" w:rsidR="009B62C2" w:rsidRDefault="009B62C2" w:rsidP="004E1A35">
            <w:pPr>
              <w:widowControl w:val="0"/>
            </w:pPr>
            <w:r>
              <w:t>Dtto</w:t>
            </w:r>
          </w:p>
        </w:tc>
      </w:tr>
      <w:tr w:rsidR="009B62C2" w14:paraId="45EA04B8" w14:textId="77777777" w:rsidTr="004E1A35">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B228236" w14:textId="77777777" w:rsidR="009B62C2" w:rsidRDefault="009B62C2" w:rsidP="004E1A35">
            <w:pPr>
              <w:widowControl w:val="0"/>
            </w:pPr>
            <w:r>
              <w:rPr>
                <w:b/>
              </w:rPr>
              <w:t>Kapacita a popis odborné učebny</w:t>
            </w:r>
          </w:p>
        </w:tc>
      </w:tr>
      <w:tr w:rsidR="009B62C2" w14:paraId="1710FDB2" w14:textId="77777777" w:rsidTr="004E1A35">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3DC3DC0A" w14:textId="77777777" w:rsidR="009B62C2" w:rsidRDefault="009B62C2" w:rsidP="004E1A35">
            <w:pPr>
              <w:widowControl w:val="0"/>
              <w:jc w:val="both"/>
            </w:pPr>
            <w:r w:rsidRPr="00E7184F">
              <w:rPr>
                <w:b/>
              </w:rPr>
              <w:t>Laboratoř geografických informačních systémů – OSGeo Lab CZ</w:t>
            </w:r>
            <w:r>
              <w:t xml:space="preserve"> – celková kapacita je 25 míst. Laboratoř je zaměřena na prostorové modelování, kartografickou vizualizaci a geostatistiku v oblasti socioekonomických i přírodních věd. Za tímto účelem disponuje specializovaným SW vybavením – jedná se o licence ArcGIS Pro a ArcGIS Desktop Advanced (nejnovější verze 10.8.1) včetně licencí ArcGIS Pro v 2.7, doplněné o open source a freeware nástroje QGIS 3.22, GIS GRASS 8, Open Jump, MapWindowGIS, gvSIG, uDig, GeoDa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p w14:paraId="1DDD3344" w14:textId="77777777" w:rsidR="009B62C2" w:rsidRDefault="009B62C2" w:rsidP="004E1A35">
            <w:pPr>
              <w:widowControl w:val="0"/>
              <w:jc w:val="both"/>
            </w:pPr>
          </w:p>
          <w:p w14:paraId="4A04840E" w14:textId="77777777" w:rsidR="009B62C2" w:rsidRDefault="009B62C2" w:rsidP="004E1A35">
            <w:pPr>
              <w:widowControl w:val="0"/>
              <w:jc w:val="both"/>
            </w:pPr>
            <w:r>
              <w:t>Laboratoř GIS je zapojena do unikátního mezinárodního projektu OSGeoLabs, v jehož rámci je zde na 8 desktopech používán operační systém OSGeoLive 14. Laboratoř je také zapojena do mezinárodní sítě citizen science s pravidelným pořádáním mapathonů pro Lékaře bez hranic a Humanitarian OpenStreetMap Team.</w:t>
            </w:r>
          </w:p>
          <w:p w14:paraId="2A4AEA73" w14:textId="77777777" w:rsidR="009B62C2" w:rsidRDefault="009B62C2" w:rsidP="004E1A35">
            <w:pPr>
              <w:widowControl w:val="0"/>
              <w:jc w:val="both"/>
            </w:pPr>
          </w:p>
        </w:tc>
      </w:tr>
      <w:tr w:rsidR="009B62C2" w14:paraId="6129FDBD" w14:textId="77777777" w:rsidTr="004E1A35">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01E146D2" w14:textId="77777777" w:rsidR="009B62C2" w:rsidRDefault="009B62C2" w:rsidP="004E1A35">
            <w:pPr>
              <w:widowControl w:val="0"/>
              <w:rPr>
                <w:b/>
              </w:rPr>
            </w:pPr>
            <w:r>
              <w:rPr>
                <w:b/>
              </w:rPr>
              <w:t xml:space="preserve">Z toho kapacita v prostorách </w:t>
            </w:r>
          </w:p>
          <w:p w14:paraId="3A669FC2" w14:textId="77777777" w:rsidR="009B62C2" w:rsidRDefault="009B62C2" w:rsidP="004E1A35">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0E0BBB89" w14:textId="77777777" w:rsidR="009B62C2" w:rsidRDefault="009B62C2" w:rsidP="004E1A35">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73262A05" w14:textId="77777777" w:rsidR="009B62C2" w:rsidRDefault="009B62C2" w:rsidP="004E1A35">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1A26E4F3" w14:textId="77777777" w:rsidR="009B62C2" w:rsidRDefault="009B62C2" w:rsidP="004E1A35">
            <w:pPr>
              <w:widowControl w:val="0"/>
            </w:pPr>
            <w:r>
              <w:t>Dtto</w:t>
            </w:r>
          </w:p>
        </w:tc>
      </w:tr>
      <w:tr w:rsidR="009B62C2" w14:paraId="274008EB" w14:textId="77777777" w:rsidTr="004E1A35">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22F83618" w14:textId="77777777" w:rsidR="009B62C2" w:rsidRDefault="009B62C2" w:rsidP="004E1A35">
            <w:pPr>
              <w:widowControl w:val="0"/>
              <w:rPr>
                <w:b/>
              </w:rPr>
            </w:pPr>
            <w:r>
              <w:rPr>
                <w:b/>
              </w:rPr>
              <w:t>Kapacita a popis odborné učebny</w:t>
            </w:r>
          </w:p>
        </w:tc>
      </w:tr>
      <w:tr w:rsidR="009B62C2" w14:paraId="28FDEF4E" w14:textId="77777777" w:rsidTr="004E1A35">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313CA518" w14:textId="77777777" w:rsidR="009B62C2" w:rsidRDefault="009B62C2" w:rsidP="004E1A35">
            <w:pPr>
              <w:widowControl w:val="0"/>
              <w:jc w:val="both"/>
              <w:rPr>
                <w:ins w:id="4740" w:author="Eva Skýbová" w:date="2024-05-15T10:29:00Z"/>
              </w:rPr>
            </w:pPr>
            <w:r w:rsidRPr="008A1F77">
              <w:rPr>
                <w:b/>
              </w:rPr>
              <w:t>Laboratoř informační podpory ochrany obyvatelstva</w:t>
            </w:r>
            <w:r w:rsidRPr="006342AA">
              <w:t xml:space="preserve"> – celková kapacita učebny je 25 míst. Učebna je vybavená specializovaným softwarem TerEx (Modelování úniku nebezpečných chemických látek), Riskan (Analýza rizik), Practis</w:t>
            </w:r>
            <w:r>
              <w:t>, Practis GO</w:t>
            </w:r>
            <w:r w:rsidRPr="006342AA">
              <w:t xml:space="preserve"> (Tvorba scénářů a simulace), </w:t>
            </w:r>
            <w:r>
              <w:t xml:space="preserve">Situboard, Situnet, Pathfinder, Pyrosim, MEDIS-ALARM, SW pro evidenci IÚ a SÚ a SW balíkem pro modelování, simulaci a práci s prostorovými daty. </w:t>
            </w:r>
            <w:r w:rsidRPr="006342AA">
              <w:t>Softwary jsou využívány při výuce odborných předmětů bakalářského i navazujícího magisterského studia, zejména programů a specializací Ochrana obyvatelstva a Řízení rizik</w:t>
            </w:r>
            <w:r>
              <w:t>.</w:t>
            </w:r>
          </w:p>
          <w:p w14:paraId="2E80A6DD" w14:textId="77777777" w:rsidR="009B62C2" w:rsidRDefault="009B62C2" w:rsidP="004E1A35">
            <w:pPr>
              <w:widowControl w:val="0"/>
              <w:jc w:val="both"/>
              <w:rPr>
                <w:ins w:id="4741" w:author="Eva Skýbová" w:date="2024-05-15T10:29:00Z"/>
              </w:rPr>
            </w:pPr>
          </w:p>
          <w:p w14:paraId="0874B104" w14:textId="77777777" w:rsidR="009B62C2" w:rsidRDefault="009B62C2" w:rsidP="004E1A35">
            <w:pPr>
              <w:widowControl w:val="0"/>
              <w:jc w:val="both"/>
              <w:rPr>
                <w:ins w:id="4742" w:author="Eva Skýbová" w:date="2024-05-15T10:29:00Z"/>
              </w:rPr>
            </w:pPr>
          </w:p>
          <w:p w14:paraId="6C35965B" w14:textId="77777777" w:rsidR="009B62C2" w:rsidRDefault="009B62C2" w:rsidP="004E1A35">
            <w:pPr>
              <w:widowControl w:val="0"/>
              <w:jc w:val="both"/>
              <w:rPr>
                <w:ins w:id="4743" w:author="Eva Skýbová" w:date="2024-05-15T10:29:00Z"/>
              </w:rPr>
            </w:pPr>
          </w:p>
          <w:p w14:paraId="5EA2DCD0" w14:textId="52784D2D" w:rsidR="009B62C2" w:rsidRDefault="009B62C2" w:rsidP="004E1A35">
            <w:pPr>
              <w:widowControl w:val="0"/>
              <w:jc w:val="both"/>
            </w:pPr>
          </w:p>
        </w:tc>
      </w:tr>
      <w:tr w:rsidR="009B62C2" w14:paraId="090426DB" w14:textId="77777777" w:rsidTr="004E1A35">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30D251B6" w14:textId="77777777" w:rsidR="009B62C2" w:rsidRDefault="009B62C2" w:rsidP="004E1A35">
            <w:pPr>
              <w:widowControl w:val="0"/>
              <w:rPr>
                <w:b/>
              </w:rPr>
            </w:pPr>
            <w:r>
              <w:rPr>
                <w:b/>
              </w:rPr>
              <w:t xml:space="preserve">Z toho kapacita v prostorách </w:t>
            </w:r>
          </w:p>
          <w:p w14:paraId="0F958CCF" w14:textId="77777777" w:rsidR="009B62C2" w:rsidRDefault="009B62C2" w:rsidP="004E1A35">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7747A4EE" w14:textId="77777777" w:rsidR="009B62C2" w:rsidRDefault="009B62C2" w:rsidP="004E1A35">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128F4675" w14:textId="77777777" w:rsidR="009B62C2" w:rsidRDefault="009B62C2" w:rsidP="004E1A35">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1D8EC40F" w14:textId="77777777" w:rsidR="009B62C2" w:rsidRDefault="009B62C2" w:rsidP="004E1A35">
            <w:pPr>
              <w:widowControl w:val="0"/>
            </w:pPr>
            <w:r>
              <w:t>Dtto</w:t>
            </w:r>
          </w:p>
        </w:tc>
      </w:tr>
      <w:tr w:rsidR="009B62C2" w14:paraId="3860AC11" w14:textId="77777777" w:rsidTr="004E1A35">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7F5343E5" w14:textId="77777777" w:rsidR="009B62C2" w:rsidRDefault="009B62C2" w:rsidP="004E1A35">
            <w:pPr>
              <w:widowControl w:val="0"/>
              <w:rPr>
                <w:b/>
              </w:rPr>
            </w:pPr>
            <w:r>
              <w:rPr>
                <w:b/>
              </w:rPr>
              <w:lastRenderedPageBreak/>
              <w:t>Kapacita a popis odborné učebny</w:t>
            </w:r>
          </w:p>
        </w:tc>
      </w:tr>
      <w:tr w:rsidR="009B62C2" w14:paraId="1C79C7A9" w14:textId="77777777" w:rsidTr="004E1A35">
        <w:trPr>
          <w:trHeight w:val="1354"/>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6FB5D606" w14:textId="77777777" w:rsidR="009B62C2" w:rsidRDefault="009B62C2" w:rsidP="004E1A35">
            <w:pPr>
              <w:widowControl w:val="0"/>
              <w:jc w:val="both"/>
            </w:pPr>
            <w:r w:rsidRPr="008A1F77">
              <w:rPr>
                <w:b/>
              </w:rPr>
              <w:t>Laboratoř pokročilých technologií</w:t>
            </w:r>
            <w:r w:rsidRPr="006342AA">
              <w:t xml:space="preserve"> – celková kapacita učebny je 25 míst. Laboratoř je vybavena specializovanými softwary </w:t>
            </w:r>
            <w:r>
              <w:t xml:space="preserve">PTV VISION (VISUM, VISUM HROMADNÁ DOPRAVA, VISION ONLINE, VISSIM, VISWALK), Easy Cargo, Wittness Horizon 21, AutoCAD 2016 for student, ARIS. </w:t>
            </w:r>
            <w:r w:rsidRPr="006342AA">
              <w:t xml:space="preserve">Softwary jsou používány zejména </w:t>
            </w:r>
            <w:r>
              <w:t>při</w:t>
            </w:r>
            <w:r w:rsidRPr="006342AA">
              <w:t xml:space="preserve"> výuce </w:t>
            </w:r>
            <w:r>
              <w:t>logistických předmětů.</w:t>
            </w:r>
          </w:p>
          <w:p w14:paraId="2DE099D2" w14:textId="77777777" w:rsidR="009B62C2" w:rsidRDefault="009B62C2" w:rsidP="004E1A35">
            <w:pPr>
              <w:widowControl w:val="0"/>
            </w:pPr>
          </w:p>
        </w:tc>
      </w:tr>
      <w:tr w:rsidR="009B62C2" w14:paraId="719B65D9" w14:textId="77777777" w:rsidTr="004E1A35">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ED64FB" w14:textId="77777777" w:rsidR="009B62C2" w:rsidRDefault="009B62C2" w:rsidP="004E1A35">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5C47A8B4" w14:textId="77777777" w:rsidR="009B62C2" w:rsidRDefault="009B62C2" w:rsidP="004E1A35">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41FF215" w14:textId="77777777" w:rsidR="009B62C2" w:rsidRDefault="009B62C2" w:rsidP="004E1A35">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1896F0AA" w14:textId="77777777" w:rsidR="009B62C2" w:rsidRDefault="009B62C2" w:rsidP="004E1A35">
            <w:pPr>
              <w:widowControl w:val="0"/>
            </w:pPr>
            <w:r>
              <w:t>dtto</w:t>
            </w:r>
          </w:p>
        </w:tc>
      </w:tr>
      <w:tr w:rsidR="009B62C2" w:rsidRPr="00DA286D" w14:paraId="020B9E7D" w14:textId="77777777" w:rsidTr="004E1A35">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719F2998" w14:textId="77777777" w:rsidR="009B62C2" w:rsidRPr="00DA286D" w:rsidRDefault="009B62C2" w:rsidP="004E1A35">
            <w:pPr>
              <w:widowControl w:val="0"/>
              <w:rPr>
                <w:b/>
              </w:rPr>
            </w:pPr>
            <w:r w:rsidRPr="00DA286D">
              <w:rPr>
                <w:b/>
              </w:rPr>
              <w:t>Kapacita a popis odborné učebny</w:t>
            </w:r>
          </w:p>
        </w:tc>
      </w:tr>
      <w:tr w:rsidR="009B62C2" w14:paraId="34F434E4" w14:textId="77777777" w:rsidTr="004E1A35">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12CBD50A" w14:textId="77777777" w:rsidR="009B62C2" w:rsidRPr="006342AA" w:rsidRDefault="009B62C2" w:rsidP="004E1A35">
            <w:pPr>
              <w:jc w:val="both"/>
            </w:pPr>
            <w:r w:rsidRPr="008A1F77">
              <w:rPr>
                <w:b/>
              </w:rPr>
              <w:t>Laboratoř kybernetické bezpečnosti</w:t>
            </w:r>
            <w:r w:rsidRPr="006342AA">
              <w:t xml:space="preserve"> – celková kapacita učebny je 25 míst. Součástí této laboratoře jsou následující specializované  systémy a programy: MS Hololens, 3D VR brýle HTC VivePro Eye, MS Azure Learning Studio, Practis, Situnet, Situboard, Previd, Logmanager, Flowmon, Portál pro správu knihoven scénářů a modelů.</w:t>
            </w:r>
            <w:r>
              <w:t xml:space="preserve"> Laboratoř je využívána studenty a akademickými pracovníky fakulty při výuce a tvůrčí činnosti v oblasti kybernetické bezpečnosti.</w:t>
            </w:r>
          </w:p>
          <w:p w14:paraId="30B899E2" w14:textId="77777777" w:rsidR="009B62C2" w:rsidRDefault="009B62C2" w:rsidP="004E1A35">
            <w:pPr>
              <w:widowControl w:val="0"/>
            </w:pPr>
          </w:p>
        </w:tc>
      </w:tr>
      <w:tr w:rsidR="009B62C2" w14:paraId="009C4728" w14:textId="77777777" w:rsidTr="004E1A35">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9DD4BD" w14:textId="77777777" w:rsidR="009B62C2" w:rsidRDefault="009B62C2" w:rsidP="004E1A35">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1CF71C32" w14:textId="77777777" w:rsidR="009B62C2" w:rsidRDefault="009B62C2" w:rsidP="004E1A35">
            <w:pPr>
              <w:widowControl w:val="0"/>
            </w:pPr>
            <w:r>
              <w:t>20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F017338" w14:textId="77777777" w:rsidR="009B62C2" w:rsidRDefault="009B62C2" w:rsidP="004E1A35">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05AE0902" w14:textId="77777777" w:rsidR="009B62C2" w:rsidRDefault="009B62C2" w:rsidP="004E1A35">
            <w:pPr>
              <w:widowControl w:val="0"/>
            </w:pPr>
            <w:r>
              <w:t>dtto</w:t>
            </w:r>
          </w:p>
        </w:tc>
      </w:tr>
      <w:tr w:rsidR="009B62C2" w14:paraId="089107DD" w14:textId="77777777" w:rsidTr="004E1A35">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6626A34" w14:textId="77777777" w:rsidR="009B62C2" w:rsidRDefault="009B62C2" w:rsidP="004E1A35">
            <w:pPr>
              <w:widowControl w:val="0"/>
            </w:pPr>
            <w:r w:rsidRPr="00DA286D">
              <w:rPr>
                <w:b/>
              </w:rPr>
              <w:t>Kapacita a popis odborné učebny</w:t>
            </w:r>
          </w:p>
        </w:tc>
      </w:tr>
      <w:tr w:rsidR="009B62C2" w14:paraId="4E4FA7E8" w14:textId="77777777" w:rsidTr="004E1A35">
        <w:trPr>
          <w:trHeight w:val="470"/>
        </w:trPr>
        <w:tc>
          <w:tcPr>
            <w:tcW w:w="9389" w:type="dxa"/>
            <w:gridSpan w:val="9"/>
            <w:tcBorders>
              <w:top w:val="single" w:sz="4" w:space="0" w:color="000000"/>
              <w:left w:val="single" w:sz="4" w:space="0" w:color="000000"/>
              <w:right w:val="single" w:sz="4" w:space="0" w:color="000000"/>
            </w:tcBorders>
            <w:shd w:val="clear" w:color="auto" w:fill="auto"/>
          </w:tcPr>
          <w:p w14:paraId="3EE76663" w14:textId="77777777" w:rsidR="009B62C2" w:rsidRPr="004037C8" w:rsidRDefault="009B62C2" w:rsidP="004E1A35">
            <w:pPr>
              <w:widowControl w:val="0"/>
              <w:jc w:val="both"/>
            </w:pPr>
            <w:r w:rsidRPr="004037C8">
              <w:rPr>
                <w:b/>
              </w:rPr>
              <w:t>Laboratoř open source technologií</w:t>
            </w:r>
            <w:r w:rsidRPr="004037C8">
              <w:t xml:space="preserve"> – celková kapacita učebny je 25 míst. V laboratoři jsou dostupné následující software: distribuce Linuxu, open source webový prohlížeč, e-mailový klient, nástroj pro videohovory, rastrový grafický editor, editor zvuku, videa, vektorový nástroj pro tvorbu diagramů a další. Laboratoř je využívána zejména pro výuku informatiky napříč studijními programy, ale také pro oblasti modelování, informačních a komunikačních technologií v oborech vzdělávání fakulty.</w:t>
            </w:r>
          </w:p>
        </w:tc>
      </w:tr>
      <w:tr w:rsidR="009B62C2" w14:paraId="17832919" w14:textId="77777777" w:rsidTr="004E1A35">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0E94752" w14:textId="77777777" w:rsidR="009B62C2" w:rsidRDefault="009B62C2" w:rsidP="004E1A35">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7061FF09" w14:textId="77777777" w:rsidR="009B62C2" w:rsidRDefault="009B62C2" w:rsidP="004E1A35">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7A81EBD6" w14:textId="77777777" w:rsidR="009B62C2" w:rsidRDefault="009B62C2" w:rsidP="004E1A35">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65415C6A" w14:textId="77777777" w:rsidR="009B62C2" w:rsidRDefault="009B62C2" w:rsidP="004E1A35">
            <w:pPr>
              <w:widowControl w:val="0"/>
            </w:pPr>
            <w:r>
              <w:t>dtto</w:t>
            </w:r>
          </w:p>
        </w:tc>
      </w:tr>
      <w:tr w:rsidR="009B62C2" w14:paraId="46C012A9" w14:textId="77777777" w:rsidTr="004E1A35">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1DCC6EB7" w14:textId="77777777" w:rsidR="009B62C2" w:rsidRDefault="009B62C2" w:rsidP="004E1A35">
            <w:pPr>
              <w:widowControl w:val="0"/>
              <w:rPr>
                <w:b/>
              </w:rPr>
            </w:pPr>
            <w:r>
              <w:rPr>
                <w:b/>
              </w:rPr>
              <w:t xml:space="preserve">Vyjádření orgánu </w:t>
            </w:r>
            <w:r>
              <w:rPr>
                <w:b/>
                <w:shd w:val="clear" w:color="auto" w:fill="F7CAAC"/>
              </w:rPr>
              <w:t>hygienické služby ze dne</w:t>
            </w:r>
          </w:p>
        </w:tc>
      </w:tr>
      <w:tr w:rsidR="009B62C2" w14:paraId="698C780C" w14:textId="77777777" w:rsidTr="004E1A35">
        <w:trPr>
          <w:trHeight w:val="680"/>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5198AF5E" w14:textId="77777777" w:rsidR="009B62C2" w:rsidRDefault="009B62C2" w:rsidP="004E1A35">
            <w:pPr>
              <w:widowControl w:val="0"/>
              <w:jc w:val="both"/>
            </w:pPr>
          </w:p>
        </w:tc>
      </w:tr>
      <w:tr w:rsidR="009B62C2" w14:paraId="3976CA7B" w14:textId="77777777" w:rsidTr="004E1A35">
        <w:trPr>
          <w:trHeight w:val="20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4CE64877" w14:textId="77777777" w:rsidR="009B62C2" w:rsidRDefault="009B62C2" w:rsidP="004E1A35">
            <w:pPr>
              <w:widowControl w:val="0"/>
              <w:rPr>
                <w:b/>
              </w:rPr>
            </w:pPr>
            <w:r>
              <w:rPr>
                <w:b/>
              </w:rPr>
              <w:t>Opatření a podmínky k zajištění rovného přístupu</w:t>
            </w:r>
          </w:p>
        </w:tc>
      </w:tr>
      <w:tr w:rsidR="009B62C2" w14:paraId="13852E31" w14:textId="77777777" w:rsidTr="004E1A35">
        <w:trPr>
          <w:trHeight w:val="2411"/>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1D42B4F1" w14:textId="77777777" w:rsidR="009B62C2" w:rsidRPr="009B62C2" w:rsidRDefault="009B62C2" w:rsidP="004E1A35">
            <w:pPr>
              <w:pStyle w:val="Default"/>
              <w:widowControl w:val="0"/>
              <w:jc w:val="both"/>
              <w:rPr>
                <w:rFonts w:ascii="Times New Roman" w:hAnsi="Times New Roman" w:cs="Times New Roman"/>
                <w:sz w:val="20"/>
                <w:szCs w:val="20"/>
                <w:rPrChange w:id="4744" w:author="Eva Skýbová" w:date="2024-05-15T10:29:00Z">
                  <w:rPr>
                    <w:sz w:val="20"/>
                    <w:szCs w:val="20"/>
                  </w:rPr>
                </w:rPrChange>
              </w:rPr>
            </w:pPr>
            <w:r w:rsidRPr="009B62C2">
              <w:rPr>
                <w:rFonts w:ascii="Times New Roman" w:hAnsi="Times New Roman" w:cs="Times New Roman"/>
                <w:sz w:val="20"/>
                <w:szCs w:val="20"/>
                <w:rPrChange w:id="4745" w:author="Eva Skýbová" w:date="2024-05-15T10:29:00Z">
                  <w:rPr>
                    <w:sz w:val="20"/>
                    <w:szCs w:val="20"/>
                  </w:rPr>
                </w:rPrChange>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multifunkční televizí, stoly, křesly, relaxačními sedacími vaky, automatem na kávu a občerstvení, mikrovlnnou troubou. Automat na pitnou vodu je k dispozici v 1. NP při vstupu do prostor fakulty. Studenti mají k dispozici rovněž studovnu, vybavenou PC, ve které jsou zároveň poskytovány služby Knihovny UTB.</w:t>
            </w:r>
          </w:p>
          <w:p w14:paraId="23243661" w14:textId="77777777" w:rsidR="009B62C2" w:rsidRPr="009B62C2" w:rsidRDefault="009B62C2" w:rsidP="004E1A35">
            <w:pPr>
              <w:pStyle w:val="Default"/>
              <w:widowControl w:val="0"/>
              <w:jc w:val="both"/>
              <w:rPr>
                <w:rFonts w:ascii="Times New Roman" w:hAnsi="Times New Roman" w:cs="Times New Roman"/>
                <w:sz w:val="20"/>
                <w:szCs w:val="20"/>
                <w:rPrChange w:id="4746" w:author="Eva Skýbová" w:date="2024-05-15T10:29:00Z">
                  <w:rPr>
                    <w:sz w:val="20"/>
                    <w:szCs w:val="20"/>
                  </w:rPr>
                </w:rPrChange>
              </w:rPr>
            </w:pPr>
            <w:r w:rsidRPr="009B62C2">
              <w:rPr>
                <w:rFonts w:ascii="Times New Roman" w:hAnsi="Times New Roman" w:cs="Times New Roman"/>
                <w:sz w:val="20"/>
                <w:szCs w:val="20"/>
                <w:rPrChange w:id="4747" w:author="Eva Skýbová" w:date="2024-05-15T10:29:00Z">
                  <w:rPr>
                    <w:sz w:val="20"/>
                    <w:szCs w:val="20"/>
                  </w:rPr>
                </w:rPrChange>
              </w:rPr>
              <w:t>V současné době probíhá rekonstrukci jedné z kanceláří fakulty na tzv. „tichou studovnu“ pro studenty. Tato bude primárně určena pro samostatné studium a odpočinek.</w:t>
            </w:r>
          </w:p>
          <w:p w14:paraId="3F46DCE3" w14:textId="77777777" w:rsidR="009B62C2" w:rsidRPr="009B62C2" w:rsidRDefault="009B62C2" w:rsidP="004E1A35">
            <w:pPr>
              <w:pStyle w:val="Default"/>
              <w:widowControl w:val="0"/>
              <w:jc w:val="both"/>
              <w:rPr>
                <w:rFonts w:ascii="Times New Roman" w:hAnsi="Times New Roman" w:cs="Times New Roman"/>
                <w:sz w:val="20"/>
                <w:szCs w:val="20"/>
                <w:rPrChange w:id="4748" w:author="Eva Skýbová" w:date="2024-05-15T10:29:00Z">
                  <w:rPr>
                    <w:sz w:val="20"/>
                    <w:szCs w:val="20"/>
                  </w:rPr>
                </w:rPrChange>
              </w:rPr>
            </w:pPr>
          </w:p>
          <w:p w14:paraId="1C94CC68" w14:textId="77777777" w:rsidR="009B62C2" w:rsidRPr="009B62C2" w:rsidRDefault="009B62C2" w:rsidP="004E1A35">
            <w:pPr>
              <w:pStyle w:val="Default"/>
              <w:widowControl w:val="0"/>
              <w:jc w:val="both"/>
              <w:rPr>
                <w:rFonts w:ascii="Times New Roman" w:hAnsi="Times New Roman" w:cs="Times New Roman"/>
                <w:sz w:val="20"/>
                <w:szCs w:val="20"/>
                <w:rPrChange w:id="4749" w:author="Eva Skýbová" w:date="2024-05-15T10:29:00Z">
                  <w:rPr>
                    <w:sz w:val="20"/>
                    <w:szCs w:val="20"/>
                  </w:rPr>
                </w:rPrChange>
              </w:rPr>
            </w:pPr>
            <w:r w:rsidRPr="009B62C2">
              <w:rPr>
                <w:rFonts w:ascii="Times New Roman" w:hAnsi="Times New Roman" w:cs="Times New Roman"/>
                <w:sz w:val="20"/>
                <w:szCs w:val="20"/>
                <w:rPrChange w:id="4750" w:author="Eva Skýbová" w:date="2024-05-15T10:29:00Z">
                  <w:rPr>
                    <w:sz w:val="20"/>
                    <w:szCs w:val="20"/>
                  </w:rPr>
                </w:rPrChange>
              </w:rPr>
              <w:t>Před budovou UH1 je pro studenty a zaměstnance fakulty vybudována venkovní relaxační zóna s důrazem na biodiverzitu a udržitelnost, vybavená lavičkami a stolky s možností dobíjení telefonu a notebooku. Součástí této zóny je i jezírko a bylinkové záhony.</w:t>
            </w:r>
          </w:p>
          <w:p w14:paraId="13726064" w14:textId="77777777" w:rsidR="009B62C2" w:rsidRPr="009B62C2" w:rsidRDefault="009B62C2" w:rsidP="004E1A35">
            <w:pPr>
              <w:pStyle w:val="Default"/>
              <w:widowControl w:val="0"/>
              <w:jc w:val="both"/>
              <w:rPr>
                <w:rFonts w:ascii="Times New Roman" w:hAnsi="Times New Roman" w:cs="Times New Roman"/>
                <w:sz w:val="20"/>
                <w:szCs w:val="20"/>
                <w:rPrChange w:id="4751" w:author="Eva Skýbová" w:date="2024-05-15T10:29:00Z">
                  <w:rPr>
                    <w:sz w:val="20"/>
                    <w:szCs w:val="20"/>
                  </w:rPr>
                </w:rPrChange>
              </w:rPr>
            </w:pPr>
          </w:p>
          <w:p w14:paraId="25E88F0E" w14:textId="77777777" w:rsidR="009B62C2" w:rsidRPr="009B62C2" w:rsidRDefault="009B62C2" w:rsidP="004E1A35">
            <w:pPr>
              <w:pStyle w:val="Default"/>
              <w:widowControl w:val="0"/>
              <w:jc w:val="both"/>
              <w:rPr>
                <w:rFonts w:ascii="Times New Roman" w:hAnsi="Times New Roman" w:cs="Times New Roman"/>
                <w:sz w:val="20"/>
                <w:szCs w:val="20"/>
                <w:rPrChange w:id="4752" w:author="Eva Skýbová" w:date="2024-05-15T10:29:00Z">
                  <w:rPr>
                    <w:sz w:val="20"/>
                    <w:szCs w:val="20"/>
                  </w:rPr>
                </w:rPrChange>
              </w:rPr>
            </w:pPr>
            <w:r w:rsidRPr="009B62C2">
              <w:rPr>
                <w:rFonts w:ascii="Times New Roman" w:hAnsi="Times New Roman" w:cs="Times New Roman"/>
                <w:sz w:val="20"/>
                <w:szCs w:val="20"/>
                <w:rPrChange w:id="4753" w:author="Eva Skýbová" w:date="2024-05-15T10:29:00Z">
                  <w:rPr>
                    <w:sz w:val="20"/>
                    <w:szCs w:val="20"/>
                  </w:rPr>
                </w:rPrChange>
              </w:rPr>
              <w:t>Součástí vysokoškolského areálu je ubytovací zařízení (2 budovy) a stravovací zařízení pro studenty a veřejnost.</w:t>
            </w:r>
          </w:p>
          <w:p w14:paraId="65C4E4CD" w14:textId="77777777" w:rsidR="009B62C2" w:rsidRPr="009B62C2" w:rsidRDefault="009B62C2" w:rsidP="004E1A35">
            <w:pPr>
              <w:widowControl w:val="0"/>
              <w:ind w:right="38"/>
              <w:jc w:val="both"/>
            </w:pPr>
            <w:r w:rsidRPr="009B62C2">
              <w:t>Ve vzdálenosti cca. 400 m od vysokoškolského areálu jsou tělovýchovná zařízení (zimní, plavecký a atletický stadion, sportovní hala), která se využívají pro sportovní aktivity studentů.</w:t>
            </w:r>
          </w:p>
          <w:p w14:paraId="4D8A68B5" w14:textId="77777777" w:rsidR="009B62C2" w:rsidRDefault="009B62C2" w:rsidP="004E1A35">
            <w:pPr>
              <w:pStyle w:val="Default"/>
              <w:widowControl w:val="0"/>
              <w:rPr>
                <w:sz w:val="20"/>
                <w:szCs w:val="20"/>
              </w:rPr>
            </w:pPr>
          </w:p>
          <w:p w14:paraId="51DFD898" w14:textId="77777777" w:rsidR="009B62C2" w:rsidRDefault="009B62C2" w:rsidP="004E1A35">
            <w:pPr>
              <w:widowControl w:val="0"/>
            </w:pPr>
          </w:p>
        </w:tc>
      </w:tr>
    </w:tbl>
    <w:p w14:paraId="7749C1A6" w14:textId="77777777" w:rsidR="009B62C2" w:rsidRDefault="009B62C2" w:rsidP="009B62C2"/>
    <w:p w14:paraId="6396F1D1" w14:textId="77777777" w:rsidR="009B62C2" w:rsidRDefault="009B62C2" w:rsidP="009B62C2"/>
    <w:p w14:paraId="30C7CA26" w14:textId="77777777" w:rsidR="009B62C2" w:rsidRDefault="009B62C2" w:rsidP="009B62C2"/>
    <w:p w14:paraId="7BA2EADE" w14:textId="77777777" w:rsidR="009B62C2" w:rsidRDefault="009B62C2" w:rsidP="009B62C2">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9B62C2" w14:paraId="4921A68B" w14:textId="77777777" w:rsidTr="004E1A35">
        <w:tc>
          <w:tcPr>
            <w:tcW w:w="9780" w:type="dxa"/>
            <w:gridSpan w:val="2"/>
            <w:tcBorders>
              <w:bottom w:val="double" w:sz="4" w:space="0" w:color="auto"/>
            </w:tcBorders>
            <w:shd w:val="clear" w:color="auto" w:fill="BDD6EE"/>
          </w:tcPr>
          <w:p w14:paraId="34194966" w14:textId="77777777" w:rsidR="009B62C2" w:rsidRDefault="009B62C2" w:rsidP="004E1A35">
            <w:pPr>
              <w:jc w:val="both"/>
              <w:rPr>
                <w:b/>
                <w:sz w:val="28"/>
              </w:rPr>
            </w:pPr>
            <w:r>
              <w:rPr>
                <w:b/>
                <w:sz w:val="28"/>
              </w:rPr>
              <w:lastRenderedPageBreak/>
              <w:t>C-V – Finanční zabezpečení studijního programu</w:t>
            </w:r>
          </w:p>
        </w:tc>
      </w:tr>
      <w:tr w:rsidR="009B62C2" w14:paraId="7161C76C" w14:textId="77777777" w:rsidTr="004E1A35">
        <w:tc>
          <w:tcPr>
            <w:tcW w:w="4220" w:type="dxa"/>
            <w:tcBorders>
              <w:top w:val="single" w:sz="12" w:space="0" w:color="auto"/>
            </w:tcBorders>
            <w:shd w:val="clear" w:color="auto" w:fill="F7CAAC"/>
          </w:tcPr>
          <w:p w14:paraId="2AFF1031" w14:textId="77777777" w:rsidR="009B62C2" w:rsidRDefault="009B62C2" w:rsidP="004E1A35">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161CFEA5" w14:textId="77777777" w:rsidR="009B62C2" w:rsidRDefault="009B62C2" w:rsidP="004E1A35">
            <w:pPr>
              <w:jc w:val="both"/>
              <w:rPr>
                <w:bCs/>
              </w:rPr>
            </w:pPr>
            <w:r>
              <w:rPr>
                <w:bCs/>
              </w:rPr>
              <w:t xml:space="preserve">ano </w:t>
            </w:r>
            <w:r w:rsidRPr="009F2289">
              <w:rPr>
                <w:bCs/>
                <w:strike/>
              </w:rPr>
              <w:t>- ne</w:t>
            </w:r>
          </w:p>
        </w:tc>
      </w:tr>
      <w:tr w:rsidR="009B62C2" w14:paraId="7445DBC4" w14:textId="77777777" w:rsidTr="004E1A35">
        <w:tc>
          <w:tcPr>
            <w:tcW w:w="9780" w:type="dxa"/>
            <w:gridSpan w:val="2"/>
            <w:shd w:val="clear" w:color="auto" w:fill="F7CAAC"/>
          </w:tcPr>
          <w:p w14:paraId="4F2C5F03" w14:textId="77777777" w:rsidR="009B62C2" w:rsidRDefault="009B62C2" w:rsidP="004E1A35">
            <w:pPr>
              <w:jc w:val="both"/>
              <w:rPr>
                <w:b/>
              </w:rPr>
            </w:pPr>
            <w:r>
              <w:rPr>
                <w:b/>
              </w:rPr>
              <w:t>Zhodnocení předpokládaných nákladů a zdrojů na uskutečňování studijního programu</w:t>
            </w:r>
          </w:p>
        </w:tc>
      </w:tr>
      <w:tr w:rsidR="009B62C2" w14:paraId="383FBB49" w14:textId="77777777" w:rsidTr="004E1A35">
        <w:trPr>
          <w:trHeight w:val="5398"/>
        </w:trPr>
        <w:tc>
          <w:tcPr>
            <w:tcW w:w="9780" w:type="dxa"/>
            <w:gridSpan w:val="2"/>
          </w:tcPr>
          <w:p w14:paraId="370CDAB3" w14:textId="51FB634E" w:rsidR="009B62C2" w:rsidRDefault="009B62C2" w:rsidP="004E1A35">
            <w:pPr>
              <w:jc w:val="both"/>
              <w:rPr>
                <w:ins w:id="4754" w:author="Eva Skýbová" w:date="2024-05-16T08:30:00Z"/>
                <w:rFonts w:cstheme="minorHAnsi"/>
              </w:rPr>
            </w:pPr>
            <w:r w:rsidRPr="00E769CA">
              <w:rPr>
                <w:rFonts w:cstheme="minorHAnsi"/>
              </w:rPr>
              <w:t>FLKŘ UTB je veřejnou vysokou školou, je tedy plně hrazena z veřejného rozpočtu. Co se týče finanční dostatečnosti</w:t>
            </w:r>
            <w:r>
              <w:rPr>
                <w:rFonts w:cstheme="minorHAnsi"/>
              </w:rPr>
              <w:t>,</w:t>
            </w:r>
            <w:r w:rsidRPr="00E769CA">
              <w:rPr>
                <w:rFonts w:cstheme="minorHAnsi"/>
              </w:rPr>
              <w:t xml:space="preserve"> fakulta hospodaří s vyrovnaným rozpočtem.  Výroční zpráva o hospodaření fakulty je pravidelně zveřejňována.   </w:t>
            </w:r>
          </w:p>
          <w:p w14:paraId="341D8286" w14:textId="1BB4FA30" w:rsidR="00902CE9" w:rsidRDefault="00902CE9" w:rsidP="004E1A35">
            <w:pPr>
              <w:jc w:val="both"/>
              <w:rPr>
                <w:ins w:id="4755" w:author="Eva Skýbová" w:date="2024-05-16T08:30:00Z"/>
                <w:rFonts w:cstheme="minorHAnsi"/>
              </w:rPr>
            </w:pPr>
          </w:p>
          <w:p w14:paraId="08EED57D" w14:textId="0C529119" w:rsidR="00902CE9" w:rsidRPr="00E769CA" w:rsidRDefault="00902CE9" w:rsidP="004E1A35">
            <w:pPr>
              <w:jc w:val="both"/>
              <w:rPr>
                <w:rFonts w:cstheme="minorHAnsi"/>
              </w:rPr>
            </w:pPr>
            <w:bookmarkStart w:id="4756" w:name="_GoBack"/>
            <w:ins w:id="4757" w:author="Eva Skýbová" w:date="2024-05-16T08:30:00Z">
              <w:r>
                <w:rPr>
                  <w:rFonts w:cstheme="minorHAnsi"/>
                </w:rPr>
                <w:t>Pro</w:t>
              </w:r>
            </w:ins>
            <w:ins w:id="4758" w:author="Eva Skýbová" w:date="2024-05-16T08:31:00Z">
              <w:r>
                <w:rPr>
                  <w:rFonts w:cstheme="minorHAnsi"/>
                </w:rPr>
                <w:t xml:space="preserve"> SP bude vybírán poplatek za studium a realizace tohoto studijního programu bude primárně hrazena z těchto poplatků.</w:t>
              </w:r>
            </w:ins>
          </w:p>
          <w:bookmarkEnd w:id="4756"/>
          <w:p w14:paraId="032EDF78" w14:textId="77777777" w:rsidR="009B62C2" w:rsidRDefault="009B62C2" w:rsidP="004E1A35">
            <w:pPr>
              <w:jc w:val="both"/>
            </w:pPr>
          </w:p>
        </w:tc>
      </w:tr>
    </w:tbl>
    <w:p w14:paraId="0000BE4F" w14:textId="77777777" w:rsidR="009B62C2" w:rsidRDefault="009B62C2" w:rsidP="009B62C2"/>
    <w:p w14:paraId="37919E90" w14:textId="77777777" w:rsidR="009B62C2" w:rsidRDefault="009B62C2" w:rsidP="009B62C2"/>
    <w:p w14:paraId="687CC730" w14:textId="77777777" w:rsidR="009B62C2" w:rsidRDefault="009B62C2" w:rsidP="009B62C2">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9B62C2" w14:paraId="110C439E" w14:textId="77777777" w:rsidTr="004E1A35">
        <w:tc>
          <w:tcPr>
            <w:tcW w:w="9285" w:type="dxa"/>
            <w:tcBorders>
              <w:bottom w:val="double" w:sz="4" w:space="0" w:color="auto"/>
            </w:tcBorders>
            <w:shd w:val="clear" w:color="auto" w:fill="BDD6EE"/>
          </w:tcPr>
          <w:p w14:paraId="15F27201" w14:textId="77777777" w:rsidR="009B62C2" w:rsidRDefault="009B62C2" w:rsidP="004E1A35">
            <w:pPr>
              <w:jc w:val="both"/>
              <w:rPr>
                <w:b/>
                <w:sz w:val="28"/>
              </w:rPr>
            </w:pPr>
            <w:r>
              <w:rPr>
                <w:b/>
                <w:sz w:val="28"/>
              </w:rPr>
              <w:lastRenderedPageBreak/>
              <w:t xml:space="preserve">D-I – </w:t>
            </w:r>
            <w:r>
              <w:rPr>
                <w:b/>
                <w:sz w:val="26"/>
                <w:szCs w:val="26"/>
              </w:rPr>
              <w:t>Záměr rozvoje studijního programu a další údaje ke studijnímu programu</w:t>
            </w:r>
          </w:p>
        </w:tc>
      </w:tr>
      <w:tr w:rsidR="009B62C2" w14:paraId="4C214E03" w14:textId="77777777" w:rsidTr="004E1A35">
        <w:trPr>
          <w:trHeight w:val="185"/>
        </w:trPr>
        <w:tc>
          <w:tcPr>
            <w:tcW w:w="9285" w:type="dxa"/>
            <w:shd w:val="clear" w:color="auto" w:fill="F7CAAC"/>
          </w:tcPr>
          <w:p w14:paraId="1E8AC12B" w14:textId="77777777" w:rsidR="009B62C2" w:rsidRDefault="009B62C2" w:rsidP="004E1A35">
            <w:pPr>
              <w:rPr>
                <w:b/>
              </w:rPr>
            </w:pPr>
            <w:r>
              <w:rPr>
                <w:b/>
              </w:rPr>
              <w:t>Záměr rozvoje studijního programu a jeho odůvodnění</w:t>
            </w:r>
          </w:p>
        </w:tc>
      </w:tr>
      <w:tr w:rsidR="009B62C2" w14:paraId="6B78DA74" w14:textId="77777777" w:rsidTr="004E1A35">
        <w:trPr>
          <w:trHeight w:val="9037"/>
        </w:trPr>
        <w:tc>
          <w:tcPr>
            <w:tcW w:w="9285" w:type="dxa"/>
            <w:shd w:val="clear" w:color="auto" w:fill="FFFFFF"/>
          </w:tcPr>
          <w:p w14:paraId="34BA9631" w14:textId="4C8F303D" w:rsidR="009B62C2" w:rsidRDefault="009B62C2" w:rsidP="004E1A35">
            <w:pPr>
              <w:jc w:val="both"/>
            </w:pPr>
            <w:r>
              <w:t>Bakalářský studijní program Risk Man</w:t>
            </w:r>
            <w:ins w:id="4759" w:author="Eva Skýbová" w:date="2024-05-15T11:50:00Z">
              <w:r w:rsidR="004E1A35">
                <w:t>a</w:t>
              </w:r>
            </w:ins>
            <w:r>
              <w:t xml:space="preserve">gement je prvním bakalářským programem fakulty, realizovaném v anglickém jazyce. Vůči ostatním bakalářským studijním programům zajišťovaným fakultou (Ochrana obyvatelstva, Aplikovaná logistika a Environmentální bezpečnost) je bakalářský studijní program Management rizik komplementární jak svým zaměřením, tak profilem absolventa. </w:t>
            </w:r>
          </w:p>
          <w:p w14:paraId="7520AC1E" w14:textId="77777777" w:rsidR="009B62C2" w:rsidRDefault="009B62C2" w:rsidP="004E1A35">
            <w:pPr>
              <w:jc w:val="both"/>
            </w:pPr>
          </w:p>
          <w:p w14:paraId="0177DE55" w14:textId="77777777" w:rsidR="009B62C2" w:rsidRDefault="009B62C2" w:rsidP="004E1A35">
            <w:pPr>
              <w:jc w:val="both"/>
            </w:pPr>
            <w:r>
              <w:t>V souladu s příslušnými ustanoveními Řádu pro tvorbu, schvalování, uskutečňování a změny studijních programů Univerzity Tomáše Bati ve Zlíně, ve znění pozdějších předpisů (dále jen „Řád“), zodpovídá za rozvoj studijního programu garant studijního programu v součinnosti s garanty jednotlivých studijních předmětů. Dle čl. 9 odst. 4 Řádu sledují jednotliví garanti studijních předmětů aktuální vývoj ve svém oboru a v návaznosti na nové trendy výuku inovují. Dle čl. 8 odst. 5 Řádu rozvíjí garant studijního programu tento program po obsahové a metodické stránce v souladu s aktuální úrovní poznání a potřebami praxe a předkládá radě studijního programu návrhy na změny studijního programu.</w:t>
            </w:r>
          </w:p>
          <w:p w14:paraId="6E9917DA" w14:textId="77777777" w:rsidR="009B62C2" w:rsidRDefault="009B62C2" w:rsidP="004E1A35">
            <w:pPr>
              <w:jc w:val="both"/>
            </w:pPr>
          </w:p>
          <w:p w14:paraId="0234F026" w14:textId="2AF8D044" w:rsidR="009B62C2" w:rsidRDefault="009B62C2" w:rsidP="004E1A35">
            <w:pPr>
              <w:jc w:val="both"/>
              <w:rPr>
                <w:ins w:id="4760" w:author="Eva Skýbová" w:date="2024-05-15T11:51:00Z"/>
              </w:rPr>
            </w:pPr>
            <w:r>
              <w:t>Při rozvoji studijního programu bude kladen důraz na zabezpečení studijních opor pro jednotlivé předměty a jejich pravidelnou aktualizaci. Tato činnost bude realizována garanty jednotlivých studijních předmětů a pravidelně vyhodnocována garantem studijního programu. V souvislosti s tím bude cíleně posilováno využití moderních simulačních a výpočetních nástrojů ve výuce včetně realizace nezbytných investic, zejména modernizace počítačových učeben a nákupu softwarových licencí. Jednou z klíčových oblastí rozvoje studijního programu bude rozšiřování využití specializovaných softwarů v rámci jednotlivých studijních předmětů, a to zejména v rámci cvičení. Ve střednědobém výhledu se proto předpokládá další</w:t>
            </w:r>
            <w:r w:rsidRPr="0068291A">
              <w:t xml:space="preserve"> pořizování specializovaného přístrojového a</w:t>
            </w:r>
            <w:r>
              <w:t> </w:t>
            </w:r>
            <w:r w:rsidRPr="0068291A">
              <w:t xml:space="preserve">softwarového vybavení pro realizaci výuky s využitím finančních prostředků z výzvy ERDF (MSMT-17393/2023) v rámci Operačního programu Jan Amos Komenský (OP JAK) a z vnitřních zdrojů fakulty. Pořízené přístrojové a softwarové vybavení bude využito primárně pro rozvoj studijních předmětů </w:t>
            </w:r>
            <w:r>
              <w:t>Applied Informatics</w:t>
            </w:r>
            <w:r w:rsidRPr="0068291A">
              <w:t xml:space="preserve">, </w:t>
            </w:r>
            <w:r>
              <w:t>Applied Statistics and Data Analysis</w:t>
            </w:r>
            <w:r w:rsidRPr="0068291A">
              <w:t xml:space="preserve">, </w:t>
            </w:r>
            <w:del w:id="4761" w:author="Eva Skýbová" w:date="2024-05-15T10:28:00Z">
              <w:r w:rsidDel="009B62C2">
                <w:delText>Safety and Health Protection during Work</w:delText>
              </w:r>
              <w:r w:rsidRPr="0068291A" w:rsidDel="009B62C2">
                <w:delText xml:space="preserve">, </w:delText>
              </w:r>
            </w:del>
            <w:r>
              <w:t>Ergonom</w:t>
            </w:r>
            <w:del w:id="4762" w:author="Eva Skýbová" w:date="2024-05-15T10:28:00Z">
              <w:r w:rsidDel="009B62C2">
                <w:delText>y</w:delText>
              </w:r>
            </w:del>
            <w:ins w:id="4763" w:author="Eva Skýbová" w:date="2024-05-15T10:28:00Z">
              <w:r>
                <w:t>ics</w:t>
              </w:r>
            </w:ins>
            <w:r w:rsidRPr="0068291A">
              <w:t xml:space="preserve">, </w:t>
            </w:r>
            <w:del w:id="4764" w:author="Eva Skýbová" w:date="2024-05-15T10:28:00Z">
              <w:r w:rsidDel="009B62C2">
                <w:delText>Informatics</w:delText>
              </w:r>
              <w:r w:rsidRPr="0068291A" w:rsidDel="009B62C2">
                <w:delText xml:space="preserve">, </w:delText>
              </w:r>
              <w:r w:rsidDel="009B62C2">
                <w:delText>Health Risk Assessment Methods</w:delText>
              </w:r>
              <w:r w:rsidRPr="00996A08" w:rsidDel="009B62C2">
                <w:delText xml:space="preserve">, </w:delText>
              </w:r>
            </w:del>
            <w:r>
              <w:t>Risk Management I</w:t>
            </w:r>
            <w:r w:rsidRPr="00996A08">
              <w:t xml:space="preserve"> a </w:t>
            </w:r>
            <w:r>
              <w:t>Risk Management</w:t>
            </w:r>
            <w:r w:rsidRPr="00996A08">
              <w:t xml:space="preserve"> II.</w:t>
            </w:r>
          </w:p>
          <w:p w14:paraId="265A984C" w14:textId="118E3307" w:rsidR="004E1A35" w:rsidRDefault="004E1A35" w:rsidP="004E1A35">
            <w:pPr>
              <w:jc w:val="both"/>
              <w:rPr>
                <w:ins w:id="4765" w:author="Eva Skýbová" w:date="2024-05-15T11:51:00Z"/>
              </w:rPr>
            </w:pPr>
          </w:p>
          <w:p w14:paraId="17483FFA" w14:textId="4A82E7E6" w:rsidR="004E1A35" w:rsidRPr="00996A08" w:rsidRDefault="004E1A35" w:rsidP="004E1A35">
            <w:pPr>
              <w:jc w:val="both"/>
            </w:pPr>
            <w:ins w:id="4766" w:author="Eva Skýbová" w:date="2024-05-15T11:51:00Z">
              <w:r>
                <w:t>V případě akreditace tohoto studijního programu fakulta rozšíří studijní fondy o příslušnou odbornou literaturu v anglickém jazyce.</w:t>
              </w:r>
            </w:ins>
          </w:p>
          <w:p w14:paraId="43ED9AAD" w14:textId="77777777" w:rsidR="009B62C2" w:rsidRPr="00996A08" w:rsidRDefault="009B62C2" w:rsidP="004E1A35">
            <w:pPr>
              <w:jc w:val="both"/>
            </w:pPr>
          </w:p>
          <w:p w14:paraId="0D53B386" w14:textId="77777777" w:rsidR="009B62C2" w:rsidRDefault="009B62C2" w:rsidP="004E1A35">
            <w:pPr>
              <w:jc w:val="both"/>
            </w:pPr>
            <w:r w:rsidRPr="00996A08">
              <w:t xml:space="preserve">Pozornost bude </w:t>
            </w:r>
            <w:r>
              <w:t>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w:t>
            </w:r>
          </w:p>
          <w:p w14:paraId="5F1AC989" w14:textId="77777777" w:rsidR="009B62C2" w:rsidRDefault="009B62C2" w:rsidP="004E1A35">
            <w:pPr>
              <w:jc w:val="both"/>
            </w:pPr>
          </w:p>
          <w:p w14:paraId="21B26CE8" w14:textId="77777777" w:rsidR="009B62C2" w:rsidRDefault="009B62C2" w:rsidP="004E1A35">
            <w:pPr>
              <w:jc w:val="both"/>
            </w:pPr>
            <w:r>
              <w:t>Předpokládáme, že předměty tohoto studijního programu budou hojně využívány zahraničními studenty v rámci výměnných pobytů ERASMUS+ a dalších mobilit.</w:t>
            </w:r>
          </w:p>
          <w:p w14:paraId="5508B57B" w14:textId="77777777" w:rsidR="009B62C2" w:rsidRDefault="009B62C2" w:rsidP="004E1A35">
            <w:pPr>
              <w:jc w:val="both"/>
            </w:pPr>
          </w:p>
          <w:p w14:paraId="4A27082C" w14:textId="77777777" w:rsidR="009B62C2" w:rsidRDefault="009B62C2" w:rsidP="004E1A35">
            <w:pPr>
              <w:jc w:val="both"/>
            </w:pPr>
          </w:p>
          <w:p w14:paraId="56716DAE" w14:textId="77777777" w:rsidR="009B62C2" w:rsidRDefault="009B62C2" w:rsidP="004E1A35">
            <w:pPr>
              <w:jc w:val="both"/>
            </w:pPr>
          </w:p>
          <w:p w14:paraId="5889830D" w14:textId="77777777" w:rsidR="009B62C2" w:rsidRDefault="009B62C2" w:rsidP="004E1A35">
            <w:pPr>
              <w:jc w:val="both"/>
            </w:pPr>
          </w:p>
          <w:p w14:paraId="2E757792" w14:textId="77777777" w:rsidR="009B62C2" w:rsidRDefault="009B62C2" w:rsidP="004E1A35">
            <w:pPr>
              <w:jc w:val="both"/>
            </w:pPr>
          </w:p>
        </w:tc>
      </w:tr>
      <w:tr w:rsidR="009B62C2" w14:paraId="3488538D" w14:textId="77777777" w:rsidTr="004E1A35">
        <w:trPr>
          <w:trHeight w:val="185"/>
        </w:trPr>
        <w:tc>
          <w:tcPr>
            <w:tcW w:w="9285" w:type="dxa"/>
            <w:shd w:val="clear" w:color="auto" w:fill="F7CAAC"/>
          </w:tcPr>
          <w:p w14:paraId="166179BF" w14:textId="77777777" w:rsidR="009B62C2" w:rsidRPr="00FA046D" w:rsidRDefault="009B62C2" w:rsidP="004E1A35">
            <w:pPr>
              <w:jc w:val="both"/>
              <w:rPr>
                <w:b/>
                <w:bCs/>
              </w:rPr>
            </w:pPr>
            <w:r w:rsidRPr="00FA046D">
              <w:rPr>
                <w:b/>
                <w:bCs/>
              </w:rPr>
              <w:t>Systém výuky v distanční a kombinované formě studia</w:t>
            </w:r>
          </w:p>
        </w:tc>
      </w:tr>
      <w:tr w:rsidR="009B62C2" w14:paraId="53AEA956" w14:textId="77777777" w:rsidTr="004E1A35">
        <w:trPr>
          <w:trHeight w:val="2835"/>
        </w:trPr>
        <w:tc>
          <w:tcPr>
            <w:tcW w:w="9285" w:type="dxa"/>
            <w:shd w:val="clear" w:color="auto" w:fill="FFFFFF"/>
          </w:tcPr>
          <w:p w14:paraId="6CFA26C8" w14:textId="77777777" w:rsidR="009B62C2" w:rsidRDefault="009B62C2" w:rsidP="004E1A35">
            <w:pPr>
              <w:jc w:val="both"/>
            </w:pPr>
            <w:r>
              <w:t>V kombinované či distanční forma studia není tento studijní program akreditován.</w:t>
            </w:r>
          </w:p>
        </w:tc>
      </w:tr>
    </w:tbl>
    <w:p w14:paraId="6EA32A9F" w14:textId="77777777" w:rsidR="009B62C2" w:rsidRDefault="009B62C2" w:rsidP="009B62C2"/>
    <w:p w14:paraId="04A70290" w14:textId="331238C9" w:rsidR="009B62C2" w:rsidDel="009B62C2" w:rsidRDefault="009B62C2" w:rsidP="009B62C2">
      <w:pPr>
        <w:spacing w:after="160" w:line="259" w:lineRule="auto"/>
        <w:rPr>
          <w:del w:id="4767" w:author="Eva Skýbová" w:date="2024-05-15T10:28:00Z"/>
        </w:rPr>
      </w:pPr>
    </w:p>
    <w:p w14:paraId="7F2B72B9" w14:textId="77777777" w:rsidR="00FD3188" w:rsidRDefault="00FD3188" w:rsidP="00FD3188"/>
    <w:p w14:paraId="41FC7065" w14:textId="77777777" w:rsidR="00566CB2" w:rsidRDefault="00566CB2" w:rsidP="00566CB2"/>
    <w:p w14:paraId="21C41832" w14:textId="2A065005" w:rsidR="00D545C6" w:rsidRDefault="00D545C6" w:rsidP="00566CB2">
      <w:pPr>
        <w:spacing w:after="160" w:line="259" w:lineRule="auto"/>
      </w:pPr>
    </w:p>
    <w:sectPr w:rsidR="00D545C6" w:rsidSect="00D800F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BC2B" w14:textId="77777777" w:rsidR="0064012E" w:rsidRDefault="0064012E">
      <w:r>
        <w:separator/>
      </w:r>
    </w:p>
  </w:endnote>
  <w:endnote w:type="continuationSeparator" w:id="0">
    <w:p w14:paraId="2089B5FC" w14:textId="77777777" w:rsidR="0064012E" w:rsidRDefault="0064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287" w:usb1="00000013" w:usb2="00000000" w:usb3="00000000" w:csb0="0000009F" w:csb1="00000000"/>
  </w:font>
  <w:font w:name="&amp;quot">
    <w:altName w:val="Times New Roman"/>
    <w:panose1 w:val="00000000000000000000"/>
    <w:charset w:val="00"/>
    <w:family w:val="roman"/>
    <w:notTrueType/>
    <w:pitch w:val="default"/>
  </w:font>
  <w:font w:name="Segoe UI">
    <w:altName w:val="Calibr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4745" w14:textId="77777777" w:rsidR="004E1A35" w:rsidRDefault="004E1A3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6660ABE" w14:textId="77777777" w:rsidR="004E1A35" w:rsidRDefault="004E1A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8462" w14:textId="358DB5ED" w:rsidR="004E1A35" w:rsidRDefault="004E1A3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02CE9">
      <w:rPr>
        <w:rStyle w:val="slostrnky"/>
        <w:noProof/>
      </w:rPr>
      <w:t>167</w:t>
    </w:r>
    <w:r>
      <w:rPr>
        <w:rStyle w:val="slostrnky"/>
      </w:rPr>
      <w:fldChar w:fldCharType="end"/>
    </w:r>
  </w:p>
  <w:p w14:paraId="70366F47" w14:textId="77777777" w:rsidR="004E1A35" w:rsidRDefault="004E1A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37A50" w14:textId="77777777" w:rsidR="0064012E" w:rsidRDefault="0064012E">
      <w:r>
        <w:separator/>
      </w:r>
    </w:p>
  </w:footnote>
  <w:footnote w:type="continuationSeparator" w:id="0">
    <w:p w14:paraId="7C611B1C" w14:textId="77777777" w:rsidR="0064012E" w:rsidRDefault="00640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0D9"/>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1C648D"/>
    <w:multiLevelType w:val="hybridMultilevel"/>
    <w:tmpl w:val="997238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FA619B"/>
    <w:multiLevelType w:val="hybridMultilevel"/>
    <w:tmpl w:val="6BD405FE"/>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163458"/>
    <w:multiLevelType w:val="hybridMultilevel"/>
    <w:tmpl w:val="9BF80BC6"/>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3575A8"/>
    <w:multiLevelType w:val="hybridMultilevel"/>
    <w:tmpl w:val="E3CE0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B65DF0"/>
    <w:multiLevelType w:val="hybridMultilevel"/>
    <w:tmpl w:val="2EAC0D12"/>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6B64C9"/>
    <w:multiLevelType w:val="hybridMultilevel"/>
    <w:tmpl w:val="9B848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C75511"/>
    <w:multiLevelType w:val="hybridMultilevel"/>
    <w:tmpl w:val="78A4B3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E768E4"/>
    <w:multiLevelType w:val="hybridMultilevel"/>
    <w:tmpl w:val="96DC0F7C"/>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8D30AF"/>
    <w:multiLevelType w:val="hybridMultilevel"/>
    <w:tmpl w:val="E9A0479A"/>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AD78C6"/>
    <w:multiLevelType w:val="hybridMultilevel"/>
    <w:tmpl w:val="33386E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9D0C1F"/>
    <w:multiLevelType w:val="hybridMultilevel"/>
    <w:tmpl w:val="660EC54E"/>
    <w:lvl w:ilvl="0" w:tplc="0405000F">
      <w:start w:val="1"/>
      <w:numFmt w:val="decimal"/>
      <w:lvlText w:val="%1."/>
      <w:lvlJc w:val="left"/>
      <w:pPr>
        <w:ind w:left="825" w:hanging="360"/>
      </w:pPr>
    </w:lvl>
    <w:lvl w:ilvl="1" w:tplc="04050019" w:tentative="1">
      <w:start w:val="1"/>
      <w:numFmt w:val="lowerLetter"/>
      <w:lvlText w:val="%2."/>
      <w:lvlJc w:val="left"/>
      <w:pPr>
        <w:ind w:left="1545" w:hanging="360"/>
      </w:pPr>
    </w:lvl>
    <w:lvl w:ilvl="2" w:tplc="0405001B" w:tentative="1">
      <w:start w:val="1"/>
      <w:numFmt w:val="lowerRoman"/>
      <w:lvlText w:val="%3."/>
      <w:lvlJc w:val="right"/>
      <w:pPr>
        <w:ind w:left="2265" w:hanging="180"/>
      </w:pPr>
    </w:lvl>
    <w:lvl w:ilvl="3" w:tplc="0405000F" w:tentative="1">
      <w:start w:val="1"/>
      <w:numFmt w:val="decimal"/>
      <w:lvlText w:val="%4."/>
      <w:lvlJc w:val="left"/>
      <w:pPr>
        <w:ind w:left="2985" w:hanging="360"/>
      </w:pPr>
    </w:lvl>
    <w:lvl w:ilvl="4" w:tplc="04050019" w:tentative="1">
      <w:start w:val="1"/>
      <w:numFmt w:val="lowerLetter"/>
      <w:lvlText w:val="%5."/>
      <w:lvlJc w:val="left"/>
      <w:pPr>
        <w:ind w:left="3705" w:hanging="360"/>
      </w:pPr>
    </w:lvl>
    <w:lvl w:ilvl="5" w:tplc="0405001B" w:tentative="1">
      <w:start w:val="1"/>
      <w:numFmt w:val="lowerRoman"/>
      <w:lvlText w:val="%6."/>
      <w:lvlJc w:val="right"/>
      <w:pPr>
        <w:ind w:left="4425" w:hanging="180"/>
      </w:pPr>
    </w:lvl>
    <w:lvl w:ilvl="6" w:tplc="0405000F" w:tentative="1">
      <w:start w:val="1"/>
      <w:numFmt w:val="decimal"/>
      <w:lvlText w:val="%7."/>
      <w:lvlJc w:val="left"/>
      <w:pPr>
        <w:ind w:left="5145" w:hanging="360"/>
      </w:pPr>
    </w:lvl>
    <w:lvl w:ilvl="7" w:tplc="04050019" w:tentative="1">
      <w:start w:val="1"/>
      <w:numFmt w:val="lowerLetter"/>
      <w:lvlText w:val="%8."/>
      <w:lvlJc w:val="left"/>
      <w:pPr>
        <w:ind w:left="5865" w:hanging="360"/>
      </w:pPr>
    </w:lvl>
    <w:lvl w:ilvl="8" w:tplc="0405001B" w:tentative="1">
      <w:start w:val="1"/>
      <w:numFmt w:val="lowerRoman"/>
      <w:lvlText w:val="%9."/>
      <w:lvlJc w:val="right"/>
      <w:pPr>
        <w:ind w:left="6585" w:hanging="180"/>
      </w:pPr>
    </w:lvl>
  </w:abstractNum>
  <w:abstractNum w:abstractNumId="12" w15:restartNumberingAfterBreak="0">
    <w:nsid w:val="2EDD1CAB"/>
    <w:multiLevelType w:val="hybridMultilevel"/>
    <w:tmpl w:val="FF1A25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9D381F"/>
    <w:multiLevelType w:val="hybridMultilevel"/>
    <w:tmpl w:val="5EE84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FF7834"/>
    <w:multiLevelType w:val="hybridMultilevel"/>
    <w:tmpl w:val="529C83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FD0F66"/>
    <w:multiLevelType w:val="hybridMultilevel"/>
    <w:tmpl w:val="E778625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9414F6"/>
    <w:multiLevelType w:val="hybridMultilevel"/>
    <w:tmpl w:val="8A78AF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2B0B00"/>
    <w:multiLevelType w:val="hybridMultilevel"/>
    <w:tmpl w:val="FABA6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3B4890"/>
    <w:multiLevelType w:val="hybridMultilevel"/>
    <w:tmpl w:val="190C2C38"/>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632266"/>
    <w:multiLevelType w:val="hybridMultilevel"/>
    <w:tmpl w:val="0C36D446"/>
    <w:lvl w:ilvl="0" w:tplc="0405000F">
      <w:start w:val="1"/>
      <w:numFmt w:val="decimal"/>
      <w:lvlText w:val="%1."/>
      <w:lvlJc w:val="left"/>
      <w:pPr>
        <w:ind w:left="720" w:hanging="360"/>
      </w:pPr>
    </w:lvl>
    <w:lvl w:ilvl="1" w:tplc="2926017E">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7029E"/>
    <w:multiLevelType w:val="hybridMultilevel"/>
    <w:tmpl w:val="4B6A81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FB1B34"/>
    <w:multiLevelType w:val="hybridMultilevel"/>
    <w:tmpl w:val="801630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213BC7"/>
    <w:multiLevelType w:val="hybridMultilevel"/>
    <w:tmpl w:val="F8E892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773628"/>
    <w:multiLevelType w:val="hybridMultilevel"/>
    <w:tmpl w:val="9662D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DA27AC0"/>
    <w:multiLevelType w:val="hybridMultilevel"/>
    <w:tmpl w:val="FABA6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A1354A"/>
    <w:multiLevelType w:val="hybridMultilevel"/>
    <w:tmpl w:val="396C6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F406B9"/>
    <w:multiLevelType w:val="hybridMultilevel"/>
    <w:tmpl w:val="371A5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477C1C"/>
    <w:multiLevelType w:val="multilevel"/>
    <w:tmpl w:val="3754F3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AEC4902"/>
    <w:multiLevelType w:val="hybridMultilevel"/>
    <w:tmpl w:val="167E4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FE1ECE"/>
    <w:multiLevelType w:val="hybridMultilevel"/>
    <w:tmpl w:val="FC2015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683D9D"/>
    <w:multiLevelType w:val="hybridMultilevel"/>
    <w:tmpl w:val="8E2E0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EA587C"/>
    <w:multiLevelType w:val="hybridMultilevel"/>
    <w:tmpl w:val="C45C8C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2319E6"/>
    <w:multiLevelType w:val="hybridMultilevel"/>
    <w:tmpl w:val="D214F0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60725289"/>
    <w:multiLevelType w:val="hybridMultilevel"/>
    <w:tmpl w:val="1DBC19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62367291"/>
    <w:multiLevelType w:val="hybridMultilevel"/>
    <w:tmpl w:val="FDF2C5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38B182C"/>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C901C3"/>
    <w:multiLevelType w:val="hybridMultilevel"/>
    <w:tmpl w:val="8C840460"/>
    <w:lvl w:ilvl="0" w:tplc="BCEAFAE8">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D0D640A"/>
    <w:multiLevelType w:val="hybridMultilevel"/>
    <w:tmpl w:val="4BE4D8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D9776B2"/>
    <w:multiLevelType w:val="multilevel"/>
    <w:tmpl w:val="650E5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45F34C2"/>
    <w:multiLevelType w:val="hybridMultilevel"/>
    <w:tmpl w:val="8C1C8F2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645BF"/>
    <w:multiLevelType w:val="hybridMultilevel"/>
    <w:tmpl w:val="96A6C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5A6832"/>
    <w:multiLevelType w:val="hybridMultilevel"/>
    <w:tmpl w:val="8E2E0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8"/>
  </w:num>
  <w:num w:numId="3">
    <w:abstractNumId w:val="8"/>
  </w:num>
  <w:num w:numId="4">
    <w:abstractNumId w:val="3"/>
  </w:num>
  <w:num w:numId="5">
    <w:abstractNumId w:val="5"/>
  </w:num>
  <w:num w:numId="6">
    <w:abstractNumId w:val="24"/>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10"/>
  </w:num>
  <w:num w:numId="13">
    <w:abstractNumId w:val="22"/>
  </w:num>
  <w:num w:numId="14">
    <w:abstractNumId w:val="31"/>
  </w:num>
  <w:num w:numId="15">
    <w:abstractNumId w:val="9"/>
  </w:num>
  <w:num w:numId="16">
    <w:abstractNumId w:val="28"/>
  </w:num>
  <w:num w:numId="17">
    <w:abstractNumId w:val="43"/>
  </w:num>
  <w:num w:numId="18">
    <w:abstractNumId w:val="12"/>
  </w:num>
  <w:num w:numId="19">
    <w:abstractNumId w:val="15"/>
  </w:num>
  <w:num w:numId="20">
    <w:abstractNumId w:val="13"/>
  </w:num>
  <w:num w:numId="21">
    <w:abstractNumId w:val="44"/>
  </w:num>
  <w:num w:numId="22">
    <w:abstractNumId w:val="29"/>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0"/>
  </w:num>
  <w:num w:numId="26">
    <w:abstractNumId w:val="20"/>
  </w:num>
  <w:num w:numId="27">
    <w:abstractNumId w:val="11"/>
  </w:num>
  <w:num w:numId="28">
    <w:abstractNumId w:val="19"/>
  </w:num>
  <w:num w:numId="29">
    <w:abstractNumId w:val="30"/>
  </w:num>
  <w:num w:numId="30">
    <w:abstractNumId w:val="4"/>
  </w:num>
  <w:num w:numId="31">
    <w:abstractNumId w:val="26"/>
  </w:num>
  <w:num w:numId="32">
    <w:abstractNumId w:val="1"/>
  </w:num>
  <w:num w:numId="33">
    <w:abstractNumId w:val="14"/>
  </w:num>
  <w:num w:numId="34">
    <w:abstractNumId w:val="36"/>
  </w:num>
  <w:num w:numId="35">
    <w:abstractNumId w:val="23"/>
  </w:num>
  <w:num w:numId="36">
    <w:abstractNumId w:val="21"/>
  </w:num>
  <w:num w:numId="37">
    <w:abstractNumId w:val="16"/>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40"/>
  </w:num>
  <w:num w:numId="41">
    <w:abstractNumId w:val="17"/>
  </w:num>
  <w:num w:numId="42">
    <w:abstractNumId w:val="25"/>
  </w:num>
  <w:num w:numId="43">
    <w:abstractNumId w:val="7"/>
  </w:num>
  <w:num w:numId="44">
    <w:abstractNumId w:val="42"/>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rson w15:author="Zuzana Tučková">
    <w15:presenceInfo w15:providerId="AD" w15:userId="S::tuckova@utb.cz::854a15f0-1d6e-452a-a0dd-1e6a3e2fef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0B7"/>
    <w:rsid w:val="000069A0"/>
    <w:rsid w:val="00007458"/>
    <w:rsid w:val="000101A7"/>
    <w:rsid w:val="00011105"/>
    <w:rsid w:val="00015C49"/>
    <w:rsid w:val="00016E95"/>
    <w:rsid w:val="00020488"/>
    <w:rsid w:val="0002307C"/>
    <w:rsid w:val="0002384F"/>
    <w:rsid w:val="0002646D"/>
    <w:rsid w:val="0003101C"/>
    <w:rsid w:val="00031C2C"/>
    <w:rsid w:val="00037B29"/>
    <w:rsid w:val="00042188"/>
    <w:rsid w:val="00046E76"/>
    <w:rsid w:val="000500FD"/>
    <w:rsid w:val="00052012"/>
    <w:rsid w:val="00060428"/>
    <w:rsid w:val="000640B8"/>
    <w:rsid w:val="00065474"/>
    <w:rsid w:val="00066965"/>
    <w:rsid w:val="00066C6B"/>
    <w:rsid w:val="00066F0D"/>
    <w:rsid w:val="000703C0"/>
    <w:rsid w:val="00074B49"/>
    <w:rsid w:val="000751B1"/>
    <w:rsid w:val="00080E88"/>
    <w:rsid w:val="00083E17"/>
    <w:rsid w:val="00084563"/>
    <w:rsid w:val="00086A4B"/>
    <w:rsid w:val="00087D2D"/>
    <w:rsid w:val="00090BCF"/>
    <w:rsid w:val="000910EF"/>
    <w:rsid w:val="00095130"/>
    <w:rsid w:val="00095B3C"/>
    <w:rsid w:val="000A02DC"/>
    <w:rsid w:val="000A19FF"/>
    <w:rsid w:val="000A31AF"/>
    <w:rsid w:val="000A636F"/>
    <w:rsid w:val="000A73AC"/>
    <w:rsid w:val="000B12E9"/>
    <w:rsid w:val="000B3B11"/>
    <w:rsid w:val="000B592D"/>
    <w:rsid w:val="000B5951"/>
    <w:rsid w:val="000C0E5D"/>
    <w:rsid w:val="000C0F55"/>
    <w:rsid w:val="000C3A84"/>
    <w:rsid w:val="000C431A"/>
    <w:rsid w:val="000C4A57"/>
    <w:rsid w:val="000D2AD6"/>
    <w:rsid w:val="000D6E21"/>
    <w:rsid w:val="000E071F"/>
    <w:rsid w:val="000E1CC5"/>
    <w:rsid w:val="000E40A4"/>
    <w:rsid w:val="000E5291"/>
    <w:rsid w:val="000E59B9"/>
    <w:rsid w:val="000E6146"/>
    <w:rsid w:val="000E7E76"/>
    <w:rsid w:val="000F07ED"/>
    <w:rsid w:val="000F1118"/>
    <w:rsid w:val="000F375F"/>
    <w:rsid w:val="000F3BE9"/>
    <w:rsid w:val="00100C4D"/>
    <w:rsid w:val="00101DF8"/>
    <w:rsid w:val="00102A9E"/>
    <w:rsid w:val="00103DB1"/>
    <w:rsid w:val="00104170"/>
    <w:rsid w:val="001044EC"/>
    <w:rsid w:val="00107EE6"/>
    <w:rsid w:val="00111C61"/>
    <w:rsid w:val="00115057"/>
    <w:rsid w:val="001222FF"/>
    <w:rsid w:val="00122FCE"/>
    <w:rsid w:val="00124823"/>
    <w:rsid w:val="00124A8B"/>
    <w:rsid w:val="00126F20"/>
    <w:rsid w:val="0012728E"/>
    <w:rsid w:val="00132917"/>
    <w:rsid w:val="00135721"/>
    <w:rsid w:val="00135D4F"/>
    <w:rsid w:val="00140971"/>
    <w:rsid w:val="00142BB7"/>
    <w:rsid w:val="00145474"/>
    <w:rsid w:val="001455DF"/>
    <w:rsid w:val="001502E3"/>
    <w:rsid w:val="001513B6"/>
    <w:rsid w:val="00155020"/>
    <w:rsid w:val="00157E6F"/>
    <w:rsid w:val="00170B79"/>
    <w:rsid w:val="00171BF9"/>
    <w:rsid w:val="00173CAD"/>
    <w:rsid w:val="001742D3"/>
    <w:rsid w:val="00174EC9"/>
    <w:rsid w:val="00175912"/>
    <w:rsid w:val="001838A3"/>
    <w:rsid w:val="00185BB3"/>
    <w:rsid w:val="00185FC0"/>
    <w:rsid w:val="00186D5E"/>
    <w:rsid w:val="00187B3E"/>
    <w:rsid w:val="00187CC2"/>
    <w:rsid w:val="001934C2"/>
    <w:rsid w:val="001967E9"/>
    <w:rsid w:val="001A0A48"/>
    <w:rsid w:val="001A0AA2"/>
    <w:rsid w:val="001A5CC0"/>
    <w:rsid w:val="001A7464"/>
    <w:rsid w:val="001B244C"/>
    <w:rsid w:val="001B2D88"/>
    <w:rsid w:val="001B527F"/>
    <w:rsid w:val="001B6202"/>
    <w:rsid w:val="001B6B6F"/>
    <w:rsid w:val="001B7C6B"/>
    <w:rsid w:val="001C002F"/>
    <w:rsid w:val="001C0C23"/>
    <w:rsid w:val="001C189C"/>
    <w:rsid w:val="001C1E70"/>
    <w:rsid w:val="001C4B22"/>
    <w:rsid w:val="001C7617"/>
    <w:rsid w:val="001D3432"/>
    <w:rsid w:val="001D53CB"/>
    <w:rsid w:val="001E2B59"/>
    <w:rsid w:val="001E3008"/>
    <w:rsid w:val="001E30EA"/>
    <w:rsid w:val="001E4507"/>
    <w:rsid w:val="001E570D"/>
    <w:rsid w:val="001F388B"/>
    <w:rsid w:val="001F3B9F"/>
    <w:rsid w:val="001F5A24"/>
    <w:rsid w:val="002038A4"/>
    <w:rsid w:val="0020393C"/>
    <w:rsid w:val="0020583D"/>
    <w:rsid w:val="002106B7"/>
    <w:rsid w:val="00213B55"/>
    <w:rsid w:val="00214E0D"/>
    <w:rsid w:val="00216D58"/>
    <w:rsid w:val="002207CF"/>
    <w:rsid w:val="002207FB"/>
    <w:rsid w:val="002257BE"/>
    <w:rsid w:val="00232AA6"/>
    <w:rsid w:val="00232FAF"/>
    <w:rsid w:val="0023381B"/>
    <w:rsid w:val="00236CAA"/>
    <w:rsid w:val="00236D84"/>
    <w:rsid w:val="00236EBC"/>
    <w:rsid w:val="00242F82"/>
    <w:rsid w:val="00245EF5"/>
    <w:rsid w:val="00246813"/>
    <w:rsid w:val="00260BA2"/>
    <w:rsid w:val="002622D9"/>
    <w:rsid w:val="0026306A"/>
    <w:rsid w:val="00265B8E"/>
    <w:rsid w:val="002726AA"/>
    <w:rsid w:val="0027502C"/>
    <w:rsid w:val="00275D08"/>
    <w:rsid w:val="00282F7D"/>
    <w:rsid w:val="00283086"/>
    <w:rsid w:val="0029001E"/>
    <w:rsid w:val="0029298A"/>
    <w:rsid w:val="002946AB"/>
    <w:rsid w:val="00297069"/>
    <w:rsid w:val="002A1EA3"/>
    <w:rsid w:val="002A2FEF"/>
    <w:rsid w:val="002A50B8"/>
    <w:rsid w:val="002B09BD"/>
    <w:rsid w:val="002B3EC3"/>
    <w:rsid w:val="002B6087"/>
    <w:rsid w:val="002C333A"/>
    <w:rsid w:val="002C3DA6"/>
    <w:rsid w:val="002C44AC"/>
    <w:rsid w:val="002C661F"/>
    <w:rsid w:val="002D13E5"/>
    <w:rsid w:val="002D1C54"/>
    <w:rsid w:val="002D296A"/>
    <w:rsid w:val="002D5AF1"/>
    <w:rsid w:val="002D5CB6"/>
    <w:rsid w:val="002E16CF"/>
    <w:rsid w:val="002E4EDF"/>
    <w:rsid w:val="002F411F"/>
    <w:rsid w:val="00300569"/>
    <w:rsid w:val="0030210C"/>
    <w:rsid w:val="00304327"/>
    <w:rsid w:val="00305E57"/>
    <w:rsid w:val="003118D6"/>
    <w:rsid w:val="00312D69"/>
    <w:rsid w:val="00312F2C"/>
    <w:rsid w:val="00314547"/>
    <w:rsid w:val="00326ADC"/>
    <w:rsid w:val="0033026F"/>
    <w:rsid w:val="003303EE"/>
    <w:rsid w:val="00331FCD"/>
    <w:rsid w:val="00332503"/>
    <w:rsid w:val="00333003"/>
    <w:rsid w:val="00334D87"/>
    <w:rsid w:val="00336EF1"/>
    <w:rsid w:val="00337DCF"/>
    <w:rsid w:val="00340415"/>
    <w:rsid w:val="003426E3"/>
    <w:rsid w:val="003429B7"/>
    <w:rsid w:val="003464F0"/>
    <w:rsid w:val="00346E16"/>
    <w:rsid w:val="003503FB"/>
    <w:rsid w:val="003507D2"/>
    <w:rsid w:val="00351786"/>
    <w:rsid w:val="00351B6B"/>
    <w:rsid w:val="00353502"/>
    <w:rsid w:val="003555B2"/>
    <w:rsid w:val="00356A1E"/>
    <w:rsid w:val="00357C0F"/>
    <w:rsid w:val="0036297E"/>
    <w:rsid w:val="00364335"/>
    <w:rsid w:val="003648BE"/>
    <w:rsid w:val="0036559B"/>
    <w:rsid w:val="00365683"/>
    <w:rsid w:val="00367F09"/>
    <w:rsid w:val="00370EAA"/>
    <w:rsid w:val="003718F1"/>
    <w:rsid w:val="003727FA"/>
    <w:rsid w:val="00376217"/>
    <w:rsid w:val="00377E64"/>
    <w:rsid w:val="00381B2D"/>
    <w:rsid w:val="0039229F"/>
    <w:rsid w:val="0039592A"/>
    <w:rsid w:val="003A00FB"/>
    <w:rsid w:val="003A25B8"/>
    <w:rsid w:val="003A54E5"/>
    <w:rsid w:val="003A6B18"/>
    <w:rsid w:val="003A726C"/>
    <w:rsid w:val="003B1182"/>
    <w:rsid w:val="003B5F5A"/>
    <w:rsid w:val="003B60CA"/>
    <w:rsid w:val="003B7DDD"/>
    <w:rsid w:val="003C1FE7"/>
    <w:rsid w:val="003C28D0"/>
    <w:rsid w:val="003C38C4"/>
    <w:rsid w:val="003C6C2D"/>
    <w:rsid w:val="003D5752"/>
    <w:rsid w:val="003D59F8"/>
    <w:rsid w:val="003D7F07"/>
    <w:rsid w:val="003E0B8F"/>
    <w:rsid w:val="003E3394"/>
    <w:rsid w:val="003E37A4"/>
    <w:rsid w:val="003E4A94"/>
    <w:rsid w:val="003E5942"/>
    <w:rsid w:val="003E7E99"/>
    <w:rsid w:val="003F0791"/>
    <w:rsid w:val="003F1ACE"/>
    <w:rsid w:val="003F1DF3"/>
    <w:rsid w:val="003F6107"/>
    <w:rsid w:val="003F7332"/>
    <w:rsid w:val="003F741F"/>
    <w:rsid w:val="00400C79"/>
    <w:rsid w:val="00402807"/>
    <w:rsid w:val="00403099"/>
    <w:rsid w:val="004030D8"/>
    <w:rsid w:val="00403751"/>
    <w:rsid w:val="00404E15"/>
    <w:rsid w:val="00406792"/>
    <w:rsid w:val="004069E9"/>
    <w:rsid w:val="00406DF5"/>
    <w:rsid w:val="00411DA1"/>
    <w:rsid w:val="00414760"/>
    <w:rsid w:val="00414997"/>
    <w:rsid w:val="004179F3"/>
    <w:rsid w:val="00425BEC"/>
    <w:rsid w:val="00430CFB"/>
    <w:rsid w:val="00431724"/>
    <w:rsid w:val="00434811"/>
    <w:rsid w:val="004350E8"/>
    <w:rsid w:val="00442819"/>
    <w:rsid w:val="00444A39"/>
    <w:rsid w:val="00444B9A"/>
    <w:rsid w:val="00446B71"/>
    <w:rsid w:val="00447A3D"/>
    <w:rsid w:val="00447B35"/>
    <w:rsid w:val="004568DC"/>
    <w:rsid w:val="0046048A"/>
    <w:rsid w:val="00461259"/>
    <w:rsid w:val="0046295A"/>
    <w:rsid w:val="004667FA"/>
    <w:rsid w:val="00466879"/>
    <w:rsid w:val="00470E23"/>
    <w:rsid w:val="00473932"/>
    <w:rsid w:val="00474CCB"/>
    <w:rsid w:val="00476FEC"/>
    <w:rsid w:val="00477369"/>
    <w:rsid w:val="00480C03"/>
    <w:rsid w:val="00482BF9"/>
    <w:rsid w:val="00490FC6"/>
    <w:rsid w:val="004A0A5F"/>
    <w:rsid w:val="004A6467"/>
    <w:rsid w:val="004A7382"/>
    <w:rsid w:val="004B4319"/>
    <w:rsid w:val="004B4F0A"/>
    <w:rsid w:val="004B66E7"/>
    <w:rsid w:val="004B6B8C"/>
    <w:rsid w:val="004B751C"/>
    <w:rsid w:val="004C0D79"/>
    <w:rsid w:val="004C179D"/>
    <w:rsid w:val="004C4660"/>
    <w:rsid w:val="004C5C23"/>
    <w:rsid w:val="004C745D"/>
    <w:rsid w:val="004D2799"/>
    <w:rsid w:val="004D2E85"/>
    <w:rsid w:val="004D360E"/>
    <w:rsid w:val="004D3FF6"/>
    <w:rsid w:val="004D4206"/>
    <w:rsid w:val="004D5D42"/>
    <w:rsid w:val="004D5DF2"/>
    <w:rsid w:val="004D65C7"/>
    <w:rsid w:val="004D6AEA"/>
    <w:rsid w:val="004E19E1"/>
    <w:rsid w:val="004E1A35"/>
    <w:rsid w:val="004E523A"/>
    <w:rsid w:val="004E7189"/>
    <w:rsid w:val="004E7ED6"/>
    <w:rsid w:val="004F1899"/>
    <w:rsid w:val="004F417A"/>
    <w:rsid w:val="004F7146"/>
    <w:rsid w:val="00500876"/>
    <w:rsid w:val="005019F3"/>
    <w:rsid w:val="00507338"/>
    <w:rsid w:val="00507CC0"/>
    <w:rsid w:val="00510E50"/>
    <w:rsid w:val="00512760"/>
    <w:rsid w:val="005137DF"/>
    <w:rsid w:val="00516D47"/>
    <w:rsid w:val="00520A2E"/>
    <w:rsid w:val="005220B4"/>
    <w:rsid w:val="005231EB"/>
    <w:rsid w:val="00525B84"/>
    <w:rsid w:val="00531EA9"/>
    <w:rsid w:val="00532E04"/>
    <w:rsid w:val="00532E63"/>
    <w:rsid w:val="00533B9B"/>
    <w:rsid w:val="005347DE"/>
    <w:rsid w:val="005351C7"/>
    <w:rsid w:val="0053568C"/>
    <w:rsid w:val="00535D57"/>
    <w:rsid w:val="00536CD9"/>
    <w:rsid w:val="00542A77"/>
    <w:rsid w:val="00543975"/>
    <w:rsid w:val="00550694"/>
    <w:rsid w:val="00550C09"/>
    <w:rsid w:val="00552113"/>
    <w:rsid w:val="00553DF3"/>
    <w:rsid w:val="00553E7A"/>
    <w:rsid w:val="005540C9"/>
    <w:rsid w:val="00555475"/>
    <w:rsid w:val="005570AB"/>
    <w:rsid w:val="00561789"/>
    <w:rsid w:val="005659F3"/>
    <w:rsid w:val="00565A80"/>
    <w:rsid w:val="00566CB2"/>
    <w:rsid w:val="00567EBC"/>
    <w:rsid w:val="00570762"/>
    <w:rsid w:val="00570A74"/>
    <w:rsid w:val="00575099"/>
    <w:rsid w:val="00576F8B"/>
    <w:rsid w:val="005802FD"/>
    <w:rsid w:val="00583210"/>
    <w:rsid w:val="005849FF"/>
    <w:rsid w:val="00586225"/>
    <w:rsid w:val="0058651B"/>
    <w:rsid w:val="0058797D"/>
    <w:rsid w:val="0059125F"/>
    <w:rsid w:val="00593C25"/>
    <w:rsid w:val="005961D1"/>
    <w:rsid w:val="005A29E7"/>
    <w:rsid w:val="005A4543"/>
    <w:rsid w:val="005A5735"/>
    <w:rsid w:val="005A69B3"/>
    <w:rsid w:val="005A6F44"/>
    <w:rsid w:val="005B0F70"/>
    <w:rsid w:val="005C2599"/>
    <w:rsid w:val="005C3C3D"/>
    <w:rsid w:val="005C43DD"/>
    <w:rsid w:val="005C47ED"/>
    <w:rsid w:val="005D03BE"/>
    <w:rsid w:val="005D1B99"/>
    <w:rsid w:val="005D2AC1"/>
    <w:rsid w:val="005E242A"/>
    <w:rsid w:val="005E4874"/>
    <w:rsid w:val="005E750C"/>
    <w:rsid w:val="005E7E69"/>
    <w:rsid w:val="005F3F2F"/>
    <w:rsid w:val="005F401C"/>
    <w:rsid w:val="0060027A"/>
    <w:rsid w:val="00604498"/>
    <w:rsid w:val="00607516"/>
    <w:rsid w:val="00611EC9"/>
    <w:rsid w:val="006128DF"/>
    <w:rsid w:val="00612B2B"/>
    <w:rsid w:val="00614FCE"/>
    <w:rsid w:val="00616813"/>
    <w:rsid w:val="00616F99"/>
    <w:rsid w:val="00623C97"/>
    <w:rsid w:val="006270A5"/>
    <w:rsid w:val="006324CC"/>
    <w:rsid w:val="00632892"/>
    <w:rsid w:val="00635B51"/>
    <w:rsid w:val="00636DCD"/>
    <w:rsid w:val="00637EA4"/>
    <w:rsid w:val="0064012E"/>
    <w:rsid w:val="00640AF8"/>
    <w:rsid w:val="0064135A"/>
    <w:rsid w:val="006427F6"/>
    <w:rsid w:val="006445FA"/>
    <w:rsid w:val="006455B0"/>
    <w:rsid w:val="00645DC1"/>
    <w:rsid w:val="0064631E"/>
    <w:rsid w:val="006514B9"/>
    <w:rsid w:val="0065167A"/>
    <w:rsid w:val="00657D5A"/>
    <w:rsid w:val="0066389C"/>
    <w:rsid w:val="00665A00"/>
    <w:rsid w:val="006662A5"/>
    <w:rsid w:val="00667FFB"/>
    <w:rsid w:val="00671B04"/>
    <w:rsid w:val="00672BEF"/>
    <w:rsid w:val="006731C5"/>
    <w:rsid w:val="00674337"/>
    <w:rsid w:val="00674C3F"/>
    <w:rsid w:val="00675400"/>
    <w:rsid w:val="00680D3B"/>
    <w:rsid w:val="0068303A"/>
    <w:rsid w:val="00692D99"/>
    <w:rsid w:val="00693E43"/>
    <w:rsid w:val="00694BA8"/>
    <w:rsid w:val="00695045"/>
    <w:rsid w:val="00696BD1"/>
    <w:rsid w:val="006A2546"/>
    <w:rsid w:val="006A66C2"/>
    <w:rsid w:val="006B2E56"/>
    <w:rsid w:val="006B3DCE"/>
    <w:rsid w:val="006B421B"/>
    <w:rsid w:val="006C19ED"/>
    <w:rsid w:val="006C1D0C"/>
    <w:rsid w:val="006C3972"/>
    <w:rsid w:val="006C41F2"/>
    <w:rsid w:val="006D1552"/>
    <w:rsid w:val="006D5ADE"/>
    <w:rsid w:val="006D753F"/>
    <w:rsid w:val="006D79B2"/>
    <w:rsid w:val="006E02CD"/>
    <w:rsid w:val="006E07DB"/>
    <w:rsid w:val="006E2923"/>
    <w:rsid w:val="006E29E2"/>
    <w:rsid w:val="006E2C7B"/>
    <w:rsid w:val="006E3D2E"/>
    <w:rsid w:val="006F07D6"/>
    <w:rsid w:val="006F4572"/>
    <w:rsid w:val="006F7BC7"/>
    <w:rsid w:val="007003ED"/>
    <w:rsid w:val="00700BB3"/>
    <w:rsid w:val="00702149"/>
    <w:rsid w:val="007037A2"/>
    <w:rsid w:val="00706A63"/>
    <w:rsid w:val="00711D09"/>
    <w:rsid w:val="00714A34"/>
    <w:rsid w:val="00715FC7"/>
    <w:rsid w:val="00720C97"/>
    <w:rsid w:val="00721830"/>
    <w:rsid w:val="0072615C"/>
    <w:rsid w:val="00733020"/>
    <w:rsid w:val="007370D7"/>
    <w:rsid w:val="00743932"/>
    <w:rsid w:val="007443AA"/>
    <w:rsid w:val="00753252"/>
    <w:rsid w:val="00755E83"/>
    <w:rsid w:val="0075632A"/>
    <w:rsid w:val="00756FE3"/>
    <w:rsid w:val="00757C90"/>
    <w:rsid w:val="00757F66"/>
    <w:rsid w:val="00760990"/>
    <w:rsid w:val="007615E7"/>
    <w:rsid w:val="0076293C"/>
    <w:rsid w:val="00766B4D"/>
    <w:rsid w:val="007730CB"/>
    <w:rsid w:val="007761D5"/>
    <w:rsid w:val="00782E04"/>
    <w:rsid w:val="00784320"/>
    <w:rsid w:val="00784B1F"/>
    <w:rsid w:val="00785990"/>
    <w:rsid w:val="007860D2"/>
    <w:rsid w:val="00790D49"/>
    <w:rsid w:val="007927C6"/>
    <w:rsid w:val="007960EF"/>
    <w:rsid w:val="007972B1"/>
    <w:rsid w:val="007A0989"/>
    <w:rsid w:val="007A413A"/>
    <w:rsid w:val="007A4EDC"/>
    <w:rsid w:val="007A6A61"/>
    <w:rsid w:val="007A7522"/>
    <w:rsid w:val="007B1AED"/>
    <w:rsid w:val="007B3322"/>
    <w:rsid w:val="007C03D3"/>
    <w:rsid w:val="007C1ADF"/>
    <w:rsid w:val="007C1E2B"/>
    <w:rsid w:val="007C3DC7"/>
    <w:rsid w:val="007C4ABB"/>
    <w:rsid w:val="007D167D"/>
    <w:rsid w:val="007D2C72"/>
    <w:rsid w:val="007D725B"/>
    <w:rsid w:val="007E0AB0"/>
    <w:rsid w:val="007E3935"/>
    <w:rsid w:val="007E3B40"/>
    <w:rsid w:val="0080385E"/>
    <w:rsid w:val="00805F06"/>
    <w:rsid w:val="00813D14"/>
    <w:rsid w:val="00815EB8"/>
    <w:rsid w:val="00816654"/>
    <w:rsid w:val="00816ADD"/>
    <w:rsid w:val="00822DBD"/>
    <w:rsid w:val="00822EF5"/>
    <w:rsid w:val="00827119"/>
    <w:rsid w:val="008310E0"/>
    <w:rsid w:val="00831DDC"/>
    <w:rsid w:val="00833054"/>
    <w:rsid w:val="008345FD"/>
    <w:rsid w:val="008374F0"/>
    <w:rsid w:val="00843B32"/>
    <w:rsid w:val="00844957"/>
    <w:rsid w:val="00845A64"/>
    <w:rsid w:val="008538C6"/>
    <w:rsid w:val="008545FB"/>
    <w:rsid w:val="00856D47"/>
    <w:rsid w:val="00857848"/>
    <w:rsid w:val="008616CD"/>
    <w:rsid w:val="00864106"/>
    <w:rsid w:val="00866659"/>
    <w:rsid w:val="00870BB5"/>
    <w:rsid w:val="00871EF2"/>
    <w:rsid w:val="0087219E"/>
    <w:rsid w:val="00875841"/>
    <w:rsid w:val="00875D35"/>
    <w:rsid w:val="008778D1"/>
    <w:rsid w:val="00880FBD"/>
    <w:rsid w:val="00885B8D"/>
    <w:rsid w:val="00890D5F"/>
    <w:rsid w:val="0089580E"/>
    <w:rsid w:val="00897BF9"/>
    <w:rsid w:val="00897D4C"/>
    <w:rsid w:val="008B42D9"/>
    <w:rsid w:val="008B630C"/>
    <w:rsid w:val="008C25E3"/>
    <w:rsid w:val="008C26C0"/>
    <w:rsid w:val="008C530C"/>
    <w:rsid w:val="008D2A3B"/>
    <w:rsid w:val="008D47BF"/>
    <w:rsid w:val="008E1B24"/>
    <w:rsid w:val="008E1BCD"/>
    <w:rsid w:val="008E3FC4"/>
    <w:rsid w:val="008E442E"/>
    <w:rsid w:val="008E49DF"/>
    <w:rsid w:val="008E720A"/>
    <w:rsid w:val="008F68C3"/>
    <w:rsid w:val="00901997"/>
    <w:rsid w:val="00902CE9"/>
    <w:rsid w:val="00905979"/>
    <w:rsid w:val="009070D3"/>
    <w:rsid w:val="00910D93"/>
    <w:rsid w:val="00910F08"/>
    <w:rsid w:val="00912175"/>
    <w:rsid w:val="00916478"/>
    <w:rsid w:val="00916A31"/>
    <w:rsid w:val="00920C36"/>
    <w:rsid w:val="009216FD"/>
    <w:rsid w:val="0092357D"/>
    <w:rsid w:val="009261D1"/>
    <w:rsid w:val="009374ED"/>
    <w:rsid w:val="00940D8B"/>
    <w:rsid w:val="009422EA"/>
    <w:rsid w:val="00942D07"/>
    <w:rsid w:val="00946A08"/>
    <w:rsid w:val="00947D3A"/>
    <w:rsid w:val="0095041E"/>
    <w:rsid w:val="0095360B"/>
    <w:rsid w:val="00953DFA"/>
    <w:rsid w:val="00953F07"/>
    <w:rsid w:val="00962D64"/>
    <w:rsid w:val="0096478F"/>
    <w:rsid w:val="009744AC"/>
    <w:rsid w:val="00974BB7"/>
    <w:rsid w:val="00975EDB"/>
    <w:rsid w:val="00977930"/>
    <w:rsid w:val="00982A4E"/>
    <w:rsid w:val="00982A7C"/>
    <w:rsid w:val="009939BB"/>
    <w:rsid w:val="00993A91"/>
    <w:rsid w:val="009944E8"/>
    <w:rsid w:val="0099690D"/>
    <w:rsid w:val="009A0B1E"/>
    <w:rsid w:val="009A0BCE"/>
    <w:rsid w:val="009A2950"/>
    <w:rsid w:val="009A5403"/>
    <w:rsid w:val="009B18E7"/>
    <w:rsid w:val="009B4034"/>
    <w:rsid w:val="009B49F1"/>
    <w:rsid w:val="009B4A02"/>
    <w:rsid w:val="009B62C2"/>
    <w:rsid w:val="009C5A37"/>
    <w:rsid w:val="009C6C75"/>
    <w:rsid w:val="009D5815"/>
    <w:rsid w:val="009E467B"/>
    <w:rsid w:val="009E4EEE"/>
    <w:rsid w:val="009F0986"/>
    <w:rsid w:val="009F254B"/>
    <w:rsid w:val="009F5C2E"/>
    <w:rsid w:val="009F723F"/>
    <w:rsid w:val="009F785B"/>
    <w:rsid w:val="00A02545"/>
    <w:rsid w:val="00A026AD"/>
    <w:rsid w:val="00A029D0"/>
    <w:rsid w:val="00A02B4D"/>
    <w:rsid w:val="00A073FC"/>
    <w:rsid w:val="00A128C6"/>
    <w:rsid w:val="00A1433B"/>
    <w:rsid w:val="00A1623F"/>
    <w:rsid w:val="00A16E2E"/>
    <w:rsid w:val="00A2164A"/>
    <w:rsid w:val="00A23711"/>
    <w:rsid w:val="00A36EFD"/>
    <w:rsid w:val="00A41D10"/>
    <w:rsid w:val="00A4321B"/>
    <w:rsid w:val="00A44001"/>
    <w:rsid w:val="00A44467"/>
    <w:rsid w:val="00A45AAE"/>
    <w:rsid w:val="00A46A89"/>
    <w:rsid w:val="00A550D6"/>
    <w:rsid w:val="00A56025"/>
    <w:rsid w:val="00A56AF0"/>
    <w:rsid w:val="00A633D0"/>
    <w:rsid w:val="00A63AC9"/>
    <w:rsid w:val="00A63DA4"/>
    <w:rsid w:val="00A643B1"/>
    <w:rsid w:val="00A67F07"/>
    <w:rsid w:val="00A72AC3"/>
    <w:rsid w:val="00A73B3B"/>
    <w:rsid w:val="00A76F9F"/>
    <w:rsid w:val="00A80A1C"/>
    <w:rsid w:val="00A82C42"/>
    <w:rsid w:val="00A8365B"/>
    <w:rsid w:val="00A8432F"/>
    <w:rsid w:val="00A84D58"/>
    <w:rsid w:val="00A85AC8"/>
    <w:rsid w:val="00A90E31"/>
    <w:rsid w:val="00A94ECE"/>
    <w:rsid w:val="00A952B2"/>
    <w:rsid w:val="00A95F96"/>
    <w:rsid w:val="00A96616"/>
    <w:rsid w:val="00A96DF4"/>
    <w:rsid w:val="00AB14B3"/>
    <w:rsid w:val="00AB4A79"/>
    <w:rsid w:val="00AB4FD3"/>
    <w:rsid w:val="00AB5E7E"/>
    <w:rsid w:val="00AB7F14"/>
    <w:rsid w:val="00AC0D69"/>
    <w:rsid w:val="00AC1890"/>
    <w:rsid w:val="00AC3A61"/>
    <w:rsid w:val="00AC7371"/>
    <w:rsid w:val="00AD3B5F"/>
    <w:rsid w:val="00AD3F30"/>
    <w:rsid w:val="00AE60F7"/>
    <w:rsid w:val="00AE7322"/>
    <w:rsid w:val="00AF01E6"/>
    <w:rsid w:val="00AF5192"/>
    <w:rsid w:val="00AF589C"/>
    <w:rsid w:val="00AF6141"/>
    <w:rsid w:val="00AF7E95"/>
    <w:rsid w:val="00B00748"/>
    <w:rsid w:val="00B01B0A"/>
    <w:rsid w:val="00B0232C"/>
    <w:rsid w:val="00B03111"/>
    <w:rsid w:val="00B04D20"/>
    <w:rsid w:val="00B0721A"/>
    <w:rsid w:val="00B12C33"/>
    <w:rsid w:val="00B13DD9"/>
    <w:rsid w:val="00B263E1"/>
    <w:rsid w:val="00B32400"/>
    <w:rsid w:val="00B3400D"/>
    <w:rsid w:val="00B35EC8"/>
    <w:rsid w:val="00B4114C"/>
    <w:rsid w:val="00B4394B"/>
    <w:rsid w:val="00B441D3"/>
    <w:rsid w:val="00B46E53"/>
    <w:rsid w:val="00B54E9C"/>
    <w:rsid w:val="00B5527C"/>
    <w:rsid w:val="00B557EE"/>
    <w:rsid w:val="00B56406"/>
    <w:rsid w:val="00B57DB6"/>
    <w:rsid w:val="00B65A47"/>
    <w:rsid w:val="00B713A2"/>
    <w:rsid w:val="00B75E39"/>
    <w:rsid w:val="00B760F5"/>
    <w:rsid w:val="00B82DA0"/>
    <w:rsid w:val="00B862C2"/>
    <w:rsid w:val="00B9274C"/>
    <w:rsid w:val="00B93C92"/>
    <w:rsid w:val="00BA03C8"/>
    <w:rsid w:val="00BA18EE"/>
    <w:rsid w:val="00BA45D0"/>
    <w:rsid w:val="00BB0DA3"/>
    <w:rsid w:val="00BB31E2"/>
    <w:rsid w:val="00BB3337"/>
    <w:rsid w:val="00BB47C1"/>
    <w:rsid w:val="00BB4D68"/>
    <w:rsid w:val="00BB617D"/>
    <w:rsid w:val="00BB753C"/>
    <w:rsid w:val="00BC017E"/>
    <w:rsid w:val="00BC1F82"/>
    <w:rsid w:val="00BC2035"/>
    <w:rsid w:val="00BC234B"/>
    <w:rsid w:val="00BC7279"/>
    <w:rsid w:val="00BD02EB"/>
    <w:rsid w:val="00BD033D"/>
    <w:rsid w:val="00BD1FFF"/>
    <w:rsid w:val="00BD4C4C"/>
    <w:rsid w:val="00BD5374"/>
    <w:rsid w:val="00BE02ED"/>
    <w:rsid w:val="00BE5A51"/>
    <w:rsid w:val="00BF25CE"/>
    <w:rsid w:val="00BF480A"/>
    <w:rsid w:val="00C0312B"/>
    <w:rsid w:val="00C10320"/>
    <w:rsid w:val="00C10512"/>
    <w:rsid w:val="00C12CEB"/>
    <w:rsid w:val="00C12ED3"/>
    <w:rsid w:val="00C135C8"/>
    <w:rsid w:val="00C16160"/>
    <w:rsid w:val="00C206AC"/>
    <w:rsid w:val="00C24B4A"/>
    <w:rsid w:val="00C25A2A"/>
    <w:rsid w:val="00C306A6"/>
    <w:rsid w:val="00C30C32"/>
    <w:rsid w:val="00C31CD8"/>
    <w:rsid w:val="00C345D6"/>
    <w:rsid w:val="00C4111E"/>
    <w:rsid w:val="00C45C24"/>
    <w:rsid w:val="00C46180"/>
    <w:rsid w:val="00C4707A"/>
    <w:rsid w:val="00C47097"/>
    <w:rsid w:val="00C47163"/>
    <w:rsid w:val="00C47F2E"/>
    <w:rsid w:val="00C517D7"/>
    <w:rsid w:val="00C52582"/>
    <w:rsid w:val="00C61C10"/>
    <w:rsid w:val="00C61FAC"/>
    <w:rsid w:val="00C623F9"/>
    <w:rsid w:val="00C657EE"/>
    <w:rsid w:val="00C70EFA"/>
    <w:rsid w:val="00C7215D"/>
    <w:rsid w:val="00C82D78"/>
    <w:rsid w:val="00C82F13"/>
    <w:rsid w:val="00C849FC"/>
    <w:rsid w:val="00C851A3"/>
    <w:rsid w:val="00C85CDD"/>
    <w:rsid w:val="00C90401"/>
    <w:rsid w:val="00C90EA0"/>
    <w:rsid w:val="00C91052"/>
    <w:rsid w:val="00C91884"/>
    <w:rsid w:val="00C92A96"/>
    <w:rsid w:val="00C93AE3"/>
    <w:rsid w:val="00CA1B05"/>
    <w:rsid w:val="00CA2972"/>
    <w:rsid w:val="00CA2CAB"/>
    <w:rsid w:val="00CA3CE9"/>
    <w:rsid w:val="00CA53AB"/>
    <w:rsid w:val="00CA572D"/>
    <w:rsid w:val="00CA7AD3"/>
    <w:rsid w:val="00CB2C54"/>
    <w:rsid w:val="00CC178B"/>
    <w:rsid w:val="00CC193E"/>
    <w:rsid w:val="00CC4615"/>
    <w:rsid w:val="00CC6FBE"/>
    <w:rsid w:val="00CD02EC"/>
    <w:rsid w:val="00CD1089"/>
    <w:rsid w:val="00CD5D8B"/>
    <w:rsid w:val="00CD7736"/>
    <w:rsid w:val="00CE0881"/>
    <w:rsid w:val="00CE11A8"/>
    <w:rsid w:val="00CE2B51"/>
    <w:rsid w:val="00CE5066"/>
    <w:rsid w:val="00CE6015"/>
    <w:rsid w:val="00CE7A64"/>
    <w:rsid w:val="00CF4085"/>
    <w:rsid w:val="00CF4D58"/>
    <w:rsid w:val="00CF5522"/>
    <w:rsid w:val="00D005CE"/>
    <w:rsid w:val="00D01F54"/>
    <w:rsid w:val="00D03364"/>
    <w:rsid w:val="00D0360B"/>
    <w:rsid w:val="00D043DE"/>
    <w:rsid w:val="00D06D6B"/>
    <w:rsid w:val="00D135DF"/>
    <w:rsid w:val="00D150DE"/>
    <w:rsid w:val="00D164CA"/>
    <w:rsid w:val="00D22D5C"/>
    <w:rsid w:val="00D2489A"/>
    <w:rsid w:val="00D3038C"/>
    <w:rsid w:val="00D304E5"/>
    <w:rsid w:val="00D30605"/>
    <w:rsid w:val="00D425F8"/>
    <w:rsid w:val="00D45006"/>
    <w:rsid w:val="00D46862"/>
    <w:rsid w:val="00D47480"/>
    <w:rsid w:val="00D5226F"/>
    <w:rsid w:val="00D52E81"/>
    <w:rsid w:val="00D545C6"/>
    <w:rsid w:val="00D61C6F"/>
    <w:rsid w:val="00D61DF4"/>
    <w:rsid w:val="00D70487"/>
    <w:rsid w:val="00D717D6"/>
    <w:rsid w:val="00D74C4C"/>
    <w:rsid w:val="00D800F5"/>
    <w:rsid w:val="00D80171"/>
    <w:rsid w:val="00D807CA"/>
    <w:rsid w:val="00D8441D"/>
    <w:rsid w:val="00D84D50"/>
    <w:rsid w:val="00D9179A"/>
    <w:rsid w:val="00D94443"/>
    <w:rsid w:val="00D94B78"/>
    <w:rsid w:val="00DA0614"/>
    <w:rsid w:val="00DA15CE"/>
    <w:rsid w:val="00DA1DE6"/>
    <w:rsid w:val="00DA5277"/>
    <w:rsid w:val="00DA55A3"/>
    <w:rsid w:val="00DA5F5E"/>
    <w:rsid w:val="00DA6766"/>
    <w:rsid w:val="00DB358E"/>
    <w:rsid w:val="00DB5619"/>
    <w:rsid w:val="00DC0F04"/>
    <w:rsid w:val="00DC4F66"/>
    <w:rsid w:val="00DC7141"/>
    <w:rsid w:val="00DD0659"/>
    <w:rsid w:val="00DD0925"/>
    <w:rsid w:val="00DD0C69"/>
    <w:rsid w:val="00DD1A7F"/>
    <w:rsid w:val="00DD3E28"/>
    <w:rsid w:val="00DD4703"/>
    <w:rsid w:val="00DD725D"/>
    <w:rsid w:val="00DE0640"/>
    <w:rsid w:val="00DE0C21"/>
    <w:rsid w:val="00DE0CAE"/>
    <w:rsid w:val="00DE1478"/>
    <w:rsid w:val="00DE59D3"/>
    <w:rsid w:val="00DE6A45"/>
    <w:rsid w:val="00DE6E12"/>
    <w:rsid w:val="00DE73EA"/>
    <w:rsid w:val="00DE765B"/>
    <w:rsid w:val="00DF1BE9"/>
    <w:rsid w:val="00DF4D7F"/>
    <w:rsid w:val="00DF7CE2"/>
    <w:rsid w:val="00E04645"/>
    <w:rsid w:val="00E06DA5"/>
    <w:rsid w:val="00E10E81"/>
    <w:rsid w:val="00E12036"/>
    <w:rsid w:val="00E147CA"/>
    <w:rsid w:val="00E15BC5"/>
    <w:rsid w:val="00E163C7"/>
    <w:rsid w:val="00E1780A"/>
    <w:rsid w:val="00E21744"/>
    <w:rsid w:val="00E22500"/>
    <w:rsid w:val="00E230F4"/>
    <w:rsid w:val="00E258F6"/>
    <w:rsid w:val="00E26559"/>
    <w:rsid w:val="00E30F03"/>
    <w:rsid w:val="00E318EE"/>
    <w:rsid w:val="00E341D3"/>
    <w:rsid w:val="00E37060"/>
    <w:rsid w:val="00E41501"/>
    <w:rsid w:val="00E417E9"/>
    <w:rsid w:val="00E42E30"/>
    <w:rsid w:val="00E4322E"/>
    <w:rsid w:val="00E4330A"/>
    <w:rsid w:val="00E43780"/>
    <w:rsid w:val="00E456A3"/>
    <w:rsid w:val="00E4622C"/>
    <w:rsid w:val="00E46F00"/>
    <w:rsid w:val="00E52B2C"/>
    <w:rsid w:val="00E5345D"/>
    <w:rsid w:val="00E56230"/>
    <w:rsid w:val="00E6177C"/>
    <w:rsid w:val="00E63166"/>
    <w:rsid w:val="00E7037E"/>
    <w:rsid w:val="00E7646C"/>
    <w:rsid w:val="00E816AD"/>
    <w:rsid w:val="00E82214"/>
    <w:rsid w:val="00E84911"/>
    <w:rsid w:val="00E85181"/>
    <w:rsid w:val="00E85980"/>
    <w:rsid w:val="00E85B37"/>
    <w:rsid w:val="00E85CE3"/>
    <w:rsid w:val="00E87592"/>
    <w:rsid w:val="00E87BE6"/>
    <w:rsid w:val="00E9018E"/>
    <w:rsid w:val="00E90B03"/>
    <w:rsid w:val="00E90C67"/>
    <w:rsid w:val="00E9443A"/>
    <w:rsid w:val="00E95406"/>
    <w:rsid w:val="00EA4629"/>
    <w:rsid w:val="00EA4AA2"/>
    <w:rsid w:val="00EA6D9A"/>
    <w:rsid w:val="00EB4BDF"/>
    <w:rsid w:val="00EB7EB4"/>
    <w:rsid w:val="00EC1C63"/>
    <w:rsid w:val="00EC221D"/>
    <w:rsid w:val="00EC35A1"/>
    <w:rsid w:val="00EC45BA"/>
    <w:rsid w:val="00ED02B6"/>
    <w:rsid w:val="00ED322D"/>
    <w:rsid w:val="00ED3BEB"/>
    <w:rsid w:val="00ED57BF"/>
    <w:rsid w:val="00EE12CB"/>
    <w:rsid w:val="00EE1A17"/>
    <w:rsid w:val="00EE3CB3"/>
    <w:rsid w:val="00EE434F"/>
    <w:rsid w:val="00EE6C2D"/>
    <w:rsid w:val="00EF00B2"/>
    <w:rsid w:val="00EF1F75"/>
    <w:rsid w:val="00EF3334"/>
    <w:rsid w:val="00EF63D0"/>
    <w:rsid w:val="00F022CE"/>
    <w:rsid w:val="00F02FD0"/>
    <w:rsid w:val="00F074B5"/>
    <w:rsid w:val="00F12BF3"/>
    <w:rsid w:val="00F143C7"/>
    <w:rsid w:val="00F14B8F"/>
    <w:rsid w:val="00F2191B"/>
    <w:rsid w:val="00F24C39"/>
    <w:rsid w:val="00F26A6F"/>
    <w:rsid w:val="00F30CCA"/>
    <w:rsid w:val="00F356C7"/>
    <w:rsid w:val="00F401F3"/>
    <w:rsid w:val="00F427F7"/>
    <w:rsid w:val="00F4301F"/>
    <w:rsid w:val="00F4533E"/>
    <w:rsid w:val="00F45D9F"/>
    <w:rsid w:val="00F46BC5"/>
    <w:rsid w:val="00F61710"/>
    <w:rsid w:val="00F627EA"/>
    <w:rsid w:val="00F638F6"/>
    <w:rsid w:val="00F63F95"/>
    <w:rsid w:val="00F67C5D"/>
    <w:rsid w:val="00F75544"/>
    <w:rsid w:val="00F766DC"/>
    <w:rsid w:val="00F7779B"/>
    <w:rsid w:val="00F84C59"/>
    <w:rsid w:val="00F9308A"/>
    <w:rsid w:val="00F9437D"/>
    <w:rsid w:val="00F96B15"/>
    <w:rsid w:val="00F96CFF"/>
    <w:rsid w:val="00FA17EC"/>
    <w:rsid w:val="00FA2B9C"/>
    <w:rsid w:val="00FA2CC9"/>
    <w:rsid w:val="00FA3C4F"/>
    <w:rsid w:val="00FA3DAA"/>
    <w:rsid w:val="00FA72DC"/>
    <w:rsid w:val="00FA7DB7"/>
    <w:rsid w:val="00FB059A"/>
    <w:rsid w:val="00FB0809"/>
    <w:rsid w:val="00FB2EBF"/>
    <w:rsid w:val="00FB3ACD"/>
    <w:rsid w:val="00FB4213"/>
    <w:rsid w:val="00FB62EE"/>
    <w:rsid w:val="00FC692E"/>
    <w:rsid w:val="00FD2DF0"/>
    <w:rsid w:val="00FD3188"/>
    <w:rsid w:val="00FE28FE"/>
    <w:rsid w:val="00FE7403"/>
    <w:rsid w:val="00FF2C04"/>
    <w:rsid w:val="00FF39A3"/>
    <w:rsid w:val="00FF621D"/>
    <w:rsid w:val="00FF77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2C67D"/>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3">
    <w:name w:val="heading 3"/>
    <w:basedOn w:val="Normln"/>
    <w:next w:val="Normln"/>
    <w:link w:val="Nadpis3Char"/>
    <w:uiPriority w:val="9"/>
    <w:unhideWhenUsed/>
    <w:qFormat/>
    <w:locked/>
    <w:rsid w:val="00FD3188"/>
    <w:pPr>
      <w:keepNext/>
      <w:keepLines/>
      <w:spacing w:before="4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Nadpis4">
    <w:name w:val="heading 4"/>
    <w:basedOn w:val="Normln"/>
    <w:next w:val="Normln"/>
    <w:link w:val="Nadpis4Char"/>
    <w:uiPriority w:val="9"/>
    <w:unhideWhenUsed/>
    <w:qFormat/>
    <w:locked/>
    <w:rsid w:val="00C851A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paragraph" w:styleId="Odstavecseseznamem">
    <w:name w:val="List Paragraph"/>
    <w:aliases w:val="nad 1,Název grafu,Authors"/>
    <w:basedOn w:val="Normln"/>
    <w:link w:val="OdstavecseseznamemChar"/>
    <w:uiPriority w:val="34"/>
    <w:qFormat/>
    <w:rsid w:val="00403751"/>
    <w:pPr>
      <w:ind w:left="720"/>
      <w:contextualSpacing/>
    </w:pPr>
  </w:style>
  <w:style w:type="character" w:styleId="Hypertextovodkaz">
    <w:name w:val="Hyperlink"/>
    <w:uiPriority w:val="99"/>
    <w:unhideWhenUsed/>
    <w:rsid w:val="0064135A"/>
    <w:rPr>
      <w:rFonts w:ascii="Times New Roman" w:hAnsi="Times New Roman" w:cs="Times New Roman" w:hint="default"/>
      <w:color w:val="0000FF"/>
      <w:u w:val="single"/>
    </w:rPr>
  </w:style>
  <w:style w:type="character" w:customStyle="1" w:styleId="OdstavecseseznamemChar">
    <w:name w:val="Odstavec se seznamem Char"/>
    <w:aliases w:val="nad 1 Char,Název grafu Char,Authors Char"/>
    <w:basedOn w:val="Standardnpsmoodstavce"/>
    <w:link w:val="Odstavecseseznamem"/>
    <w:uiPriority w:val="34"/>
    <w:locked/>
    <w:rsid w:val="00115057"/>
    <w:rPr>
      <w:rFonts w:ascii="Times New Roman" w:eastAsia="Times New Roman" w:hAnsi="Times New Roman" w:cs="Times New Roman"/>
    </w:rPr>
  </w:style>
  <w:style w:type="paragraph" w:styleId="Normlnweb">
    <w:name w:val="Normal (Web)"/>
    <w:basedOn w:val="Normln"/>
    <w:uiPriority w:val="99"/>
    <w:qFormat/>
    <w:rsid w:val="00C851A3"/>
    <w:pPr>
      <w:spacing w:before="100" w:beforeAutospacing="1" w:after="100" w:afterAutospacing="1"/>
    </w:pPr>
    <w:rPr>
      <w:rFonts w:ascii="Arial Unicode MS" w:eastAsia="Arial Unicode MS" w:hAnsi="Arial Unicode MS" w:cs="Arial Unicode MS"/>
      <w:sz w:val="24"/>
      <w:szCs w:val="24"/>
    </w:rPr>
  </w:style>
  <w:style w:type="character" w:customStyle="1" w:styleId="Nadpis4Char">
    <w:name w:val="Nadpis 4 Char"/>
    <w:basedOn w:val="Standardnpsmoodstavce"/>
    <w:link w:val="Nadpis4"/>
    <w:uiPriority w:val="9"/>
    <w:rsid w:val="00C851A3"/>
    <w:rPr>
      <w:rFonts w:asciiTheme="majorHAnsi" w:eastAsiaTheme="majorEastAsia" w:hAnsiTheme="majorHAnsi" w:cstheme="majorBidi"/>
      <w:i/>
      <w:iCs/>
      <w:color w:val="365F91" w:themeColor="accent1" w:themeShade="BF"/>
    </w:rPr>
  </w:style>
  <w:style w:type="paragraph" w:customStyle="1" w:styleId="xmsolistparagraph">
    <w:name w:val="x_msolistparagraph"/>
    <w:basedOn w:val="Normln"/>
    <w:rsid w:val="00C851A3"/>
    <w:pPr>
      <w:ind w:left="720"/>
    </w:pPr>
    <w:rPr>
      <w:rFonts w:ascii="Calibri" w:eastAsiaTheme="minorHAnsi" w:hAnsi="Calibri" w:cs="Calibri"/>
      <w:sz w:val="22"/>
      <w:szCs w:val="22"/>
    </w:rPr>
  </w:style>
  <w:style w:type="paragraph" w:customStyle="1" w:styleId="Odstavecseseznamem1">
    <w:name w:val="Odstavec se seznamem1"/>
    <w:basedOn w:val="Normln"/>
    <w:rsid w:val="00C851A3"/>
    <w:pPr>
      <w:ind w:left="720"/>
      <w:contextualSpacing/>
    </w:pPr>
    <w:rPr>
      <w:rFonts w:eastAsia="Calibri"/>
    </w:rPr>
  </w:style>
  <w:style w:type="character" w:customStyle="1" w:styleId="u-text-bold">
    <w:name w:val="u-text-bold"/>
    <w:basedOn w:val="Standardnpsmoodstavce"/>
    <w:rsid w:val="00C851A3"/>
  </w:style>
  <w:style w:type="character" w:customStyle="1" w:styleId="c-bibliographic-informationvalue">
    <w:name w:val="c-bibliographic-information__value"/>
    <w:basedOn w:val="Standardnpsmoodstavce"/>
    <w:rsid w:val="00C851A3"/>
  </w:style>
  <w:style w:type="character" w:styleId="Zdraznn">
    <w:name w:val="Emphasis"/>
    <w:uiPriority w:val="20"/>
    <w:qFormat/>
    <w:locked/>
    <w:rsid w:val="00566CB2"/>
    <w:rPr>
      <w:rFonts w:cs="Times New Roman"/>
      <w:i/>
    </w:rPr>
  </w:style>
  <w:style w:type="table" w:styleId="Mkatabulky">
    <w:name w:val="Table Grid"/>
    <w:basedOn w:val="Normlntabulka"/>
    <w:uiPriority w:val="39"/>
    <w:locked/>
    <w:rsid w:val="00FD3188"/>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FD3188"/>
    <w:rPr>
      <w:rFonts w:asciiTheme="majorHAnsi" w:eastAsiaTheme="majorEastAsia" w:hAnsiTheme="majorHAnsi" w:cstheme="majorBidi"/>
      <w:color w:val="243F60" w:themeColor="accent1" w:themeShade="7F"/>
      <w:sz w:val="24"/>
      <w:szCs w:val="24"/>
      <w:lang w:eastAsia="en-US"/>
    </w:rPr>
  </w:style>
  <w:style w:type="paragraph" w:customStyle="1" w:styleId="elementtoproof">
    <w:name w:val="elementtoproof"/>
    <w:basedOn w:val="Normln"/>
    <w:rsid w:val="00FD3188"/>
    <w:rPr>
      <w:rFonts w:ascii="Calibri" w:eastAsiaTheme="minorHAnsi" w:hAnsi="Calibri" w:cs="Calibri"/>
      <w:sz w:val="22"/>
      <w:szCs w:val="22"/>
    </w:rPr>
  </w:style>
  <w:style w:type="paragraph" w:styleId="Zkladntext">
    <w:name w:val="Body Text"/>
    <w:basedOn w:val="Normln"/>
    <w:link w:val="ZkladntextChar"/>
    <w:uiPriority w:val="99"/>
    <w:rsid w:val="00FD3188"/>
    <w:pPr>
      <w:widowControl w:val="0"/>
    </w:pPr>
    <w:rPr>
      <w:b/>
    </w:rPr>
  </w:style>
  <w:style w:type="character" w:customStyle="1" w:styleId="ZkladntextChar">
    <w:name w:val="Základní text Char"/>
    <w:basedOn w:val="Standardnpsmoodstavce"/>
    <w:link w:val="Zkladntext"/>
    <w:uiPriority w:val="99"/>
    <w:rsid w:val="00FD3188"/>
    <w:rPr>
      <w:rFonts w:ascii="Times New Roman" w:eastAsia="Times New Roman" w:hAnsi="Times New Roman" w:cs="Times New Roman"/>
      <w:b/>
    </w:rPr>
  </w:style>
  <w:style w:type="paragraph" w:customStyle="1" w:styleId="xmsonormal">
    <w:name w:val="x_msonormal"/>
    <w:basedOn w:val="Normln"/>
    <w:rsid w:val="00FD3188"/>
    <w:rPr>
      <w:rFonts w:ascii="Calibri" w:eastAsiaTheme="minorHAnsi" w:hAnsi="Calibri" w:cs="Calibri"/>
      <w:sz w:val="22"/>
      <w:szCs w:val="22"/>
    </w:rPr>
  </w:style>
  <w:style w:type="paragraph" w:customStyle="1" w:styleId="Default">
    <w:name w:val="Default"/>
    <w:qFormat/>
    <w:rsid w:val="00FD3188"/>
    <w:pPr>
      <w:autoSpaceDE w:val="0"/>
      <w:autoSpaceDN w:val="0"/>
      <w:adjustRightInd w:val="0"/>
    </w:pPr>
    <w:rPr>
      <w:rFonts w:cs="Calibri"/>
      <w:color w:val="000000"/>
      <w:sz w:val="24"/>
      <w:szCs w:val="24"/>
      <w:lang w:eastAsia="en-US"/>
    </w:rPr>
  </w:style>
  <w:style w:type="character" w:customStyle="1" w:styleId="list-title">
    <w:name w:val="list-title"/>
    <w:basedOn w:val="Standardnpsmoodstavce"/>
    <w:rsid w:val="00FD3188"/>
  </w:style>
  <w:style w:type="character" w:customStyle="1" w:styleId="linktext">
    <w:name w:val="link__text"/>
    <w:basedOn w:val="Standardnpsmoodstavce"/>
    <w:rsid w:val="00FD3188"/>
  </w:style>
  <w:style w:type="character" w:customStyle="1" w:styleId="markedcontent">
    <w:name w:val="markedcontent"/>
    <w:basedOn w:val="Standardnpsmoodstavce"/>
    <w:rsid w:val="00FD3188"/>
  </w:style>
  <w:style w:type="character" w:customStyle="1" w:styleId="databold">
    <w:name w:val="data_bold"/>
    <w:rsid w:val="00FD3188"/>
  </w:style>
  <w:style w:type="paragraph" w:styleId="FormtovanvHTML">
    <w:name w:val="HTML Preformatted"/>
    <w:basedOn w:val="Normln"/>
    <w:link w:val="FormtovanvHTMLChar"/>
    <w:uiPriority w:val="99"/>
    <w:rsid w:val="00FD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FD3188"/>
    <w:rPr>
      <w:rFonts w:ascii="Courier New" w:eastAsia="SimSun" w:hAnsi="Courier New" w:cs="Courier New"/>
      <w:lang w:eastAsia="zh-CN" w:bidi="hi-IN"/>
    </w:rPr>
  </w:style>
  <w:style w:type="paragraph" w:customStyle="1" w:styleId="Text">
    <w:name w:val="Text"/>
    <w:basedOn w:val="Normln"/>
    <w:link w:val="TextChar"/>
    <w:rsid w:val="00FD3188"/>
    <w:pPr>
      <w:widowControl w:val="0"/>
      <w:jc w:val="both"/>
    </w:pPr>
    <w:rPr>
      <w:color w:val="000000"/>
      <w:sz w:val="24"/>
      <w:lang w:val="x-none" w:eastAsia="x-none"/>
    </w:rPr>
  </w:style>
  <w:style w:type="character" w:customStyle="1" w:styleId="TextChar">
    <w:name w:val="Text Char"/>
    <w:link w:val="Text"/>
    <w:rsid w:val="00FD3188"/>
    <w:rPr>
      <w:rFonts w:ascii="Times New Roman" w:eastAsia="Times New Roman" w:hAnsi="Times New Roman" w:cs="Times New Roman"/>
      <w:color w:val="000000"/>
      <w:sz w:val="24"/>
      <w:lang w:val="x-none" w:eastAsia="x-none"/>
    </w:rPr>
  </w:style>
  <w:style w:type="character" w:customStyle="1" w:styleId="contentpasted0">
    <w:name w:val="contentpasted0"/>
    <w:basedOn w:val="Standardnpsmoodstavce"/>
    <w:rsid w:val="009B62C2"/>
  </w:style>
  <w:style w:type="character" w:customStyle="1" w:styleId="tabpolozkatext">
    <w:name w:val="tab_polozka_text"/>
    <w:basedOn w:val="Standardnpsmoodstavce"/>
    <w:uiPriority w:val="99"/>
    <w:rsid w:val="009B62C2"/>
    <w:rPr>
      <w:rFonts w:cs="Times New Roman"/>
    </w:rPr>
  </w:style>
  <w:style w:type="character" w:customStyle="1" w:styleId="Zkladntext2">
    <w:name w:val="Základní text (2)_"/>
    <w:basedOn w:val="Standardnpsmoodstavce"/>
    <w:link w:val="Zkladntext20"/>
    <w:uiPriority w:val="99"/>
    <w:locked/>
    <w:rsid w:val="009B62C2"/>
    <w:rPr>
      <w:rFonts w:cs="Times New Roman"/>
      <w:shd w:val="clear" w:color="auto" w:fill="FFFFFF"/>
    </w:rPr>
  </w:style>
  <w:style w:type="paragraph" w:customStyle="1" w:styleId="Zkladntext20">
    <w:name w:val="Základní text (2)"/>
    <w:basedOn w:val="Normln"/>
    <w:link w:val="Zkladntext2"/>
    <w:uiPriority w:val="99"/>
    <w:rsid w:val="009B62C2"/>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9B62C2"/>
    <w:pPr>
      <w:spacing w:before="100" w:beforeAutospacing="1" w:after="100" w:afterAutospacing="1"/>
    </w:pPr>
    <w:rPr>
      <w:sz w:val="24"/>
      <w:szCs w:val="24"/>
    </w:rPr>
  </w:style>
  <w:style w:type="character" w:customStyle="1" w:styleId="normaltextrun">
    <w:name w:val="normaltextrun"/>
    <w:basedOn w:val="Standardnpsmoodstavce"/>
    <w:rsid w:val="009B62C2"/>
  </w:style>
  <w:style w:type="character" w:customStyle="1" w:styleId="spellingerror">
    <w:name w:val="spellingerror"/>
    <w:basedOn w:val="Standardnpsmoodstavce"/>
    <w:rsid w:val="009B62C2"/>
  </w:style>
  <w:style w:type="character" w:customStyle="1" w:styleId="contextualspellingandgrammarerror">
    <w:name w:val="contextualspellingandgrammarerror"/>
    <w:basedOn w:val="Standardnpsmoodstavce"/>
    <w:rsid w:val="009B62C2"/>
  </w:style>
  <w:style w:type="character" w:customStyle="1" w:styleId="eop">
    <w:name w:val="eop"/>
    <w:basedOn w:val="Standardnpsmoodstavce"/>
    <w:rsid w:val="009B6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8653555">
      <w:bodyDiv w:val="1"/>
      <w:marLeft w:val="0"/>
      <w:marRight w:val="0"/>
      <w:marTop w:val="0"/>
      <w:marBottom w:val="0"/>
      <w:divBdr>
        <w:top w:val="none" w:sz="0" w:space="0" w:color="auto"/>
        <w:left w:val="none" w:sz="0" w:space="0" w:color="auto"/>
        <w:bottom w:val="none" w:sz="0" w:space="0" w:color="auto"/>
        <w:right w:val="none" w:sz="0" w:space="0" w:color="auto"/>
      </w:divBdr>
    </w:div>
    <w:div w:id="512572013">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pexcalculus.com/" TargetMode="External"/><Relationship Id="rId18" Type="http://schemas.openxmlformats.org/officeDocument/2006/relationships/hyperlink" Target="https://doi.org/9781119716907" TargetMode="External"/><Relationship Id="rId26" Type="http://schemas.openxmlformats.org/officeDocument/2006/relationships/hyperlink" Target="https://doi.org/10.3390/risks10120222" TargetMode="External"/><Relationship Id="rId39" Type="http://schemas.openxmlformats.org/officeDocument/2006/relationships/hyperlink" Target="https://doi.org/10.47743/ejes-2023-0109" TargetMode="External"/><Relationship Id="rId21" Type="http://schemas.openxmlformats.org/officeDocument/2006/relationships/hyperlink" Target="https://doi.org/10.26552/krm.J.2022.1" TargetMode="External"/><Relationship Id="rId34" Type="http://schemas.openxmlformats.org/officeDocument/2006/relationships/hyperlink" Target="https://doi.org/10.1007/s11130-019-00777-z" TargetMode="External"/><Relationship Id="rId42" Type="http://schemas.openxmlformats.org/officeDocument/2006/relationships/hyperlink" Target="http://doi.org/10.31387/oscm0540391" TargetMode="External"/><Relationship Id="rId47" Type="http://schemas.openxmlformats.org/officeDocument/2006/relationships/hyperlink" Target="https://portal.k.utb.cz/EDS" TargetMode="External"/><Relationship Id="rId50" Type="http://schemas.microsoft.com/office/2011/relationships/people" Target="people.xml"/><Relationship Id="rId7" Type="http://schemas.openxmlformats.org/officeDocument/2006/relationships/hyperlink" Target="https://www.utb.cz/univerzita/uredni-deska/vnitrni-normy-a-predpisy/" TargetMode="External"/><Relationship Id="rId2" Type="http://schemas.openxmlformats.org/officeDocument/2006/relationships/styles" Target="styles.xml"/><Relationship Id="rId16" Type="http://schemas.openxmlformats.org/officeDocument/2006/relationships/hyperlink" Target="https://www.ilo.org/global/lang--en/index.htm" TargetMode="External"/><Relationship Id="rId29" Type="http://schemas.openxmlformats.org/officeDocument/2006/relationships/hyperlink" Target="https://doi.org/10.7441/978-80-7678-053-8" TargetMode="External"/><Relationship Id="rId11" Type="http://schemas.openxmlformats.org/officeDocument/2006/relationships/footer" Target="footer1.xml"/><Relationship Id="rId24" Type="http://schemas.openxmlformats.org/officeDocument/2006/relationships/hyperlink" Target="https://doi.org/10.3390/app122010509" TargetMode="External"/><Relationship Id="rId32" Type="http://schemas.openxmlformats.org/officeDocument/2006/relationships/hyperlink" Target="https://doi.org/10.3390/app122010509" TargetMode="External"/><Relationship Id="rId37" Type="http://schemas.openxmlformats.org/officeDocument/2006/relationships/hyperlink" Target="https://doi.org/10.1177/1528083719886559" TargetMode="External"/><Relationship Id="rId40" Type="http://schemas.openxmlformats.org/officeDocument/2006/relationships/hyperlink" Target="https://doi.org/10.3390/en15072533." TargetMode="External"/><Relationship Id="rId45" Type="http://schemas.openxmlformats.org/officeDocument/2006/relationships/hyperlink" Target="https://www.scopus.com/authid/detail.uri?authorId=23976895300" TargetMode="External"/><Relationship Id="rId5" Type="http://schemas.openxmlformats.org/officeDocument/2006/relationships/footnotes" Target="footnotes.xml"/><Relationship Id="rId15" Type="http://schemas.openxmlformats.org/officeDocument/2006/relationships/hyperlink" Target="http://www.osha.europa.eu" TargetMode="External"/><Relationship Id="rId23" Type="http://schemas.openxmlformats.org/officeDocument/2006/relationships/hyperlink" Target="https://doi.org/10.37394/23209.2023.20.8" TargetMode="External"/><Relationship Id="rId28" Type="http://schemas.openxmlformats.org/officeDocument/2006/relationships/hyperlink" Target="https://digilib.k.utb.cz/handle/10563/45996" TargetMode="External"/><Relationship Id="rId36" Type="http://schemas.openxmlformats.org/officeDocument/2006/relationships/hyperlink" Target="https://doi.org/10.1515/eng-2022-0006" TargetMode="External"/><Relationship Id="rId49" Type="http://schemas.openxmlformats.org/officeDocument/2006/relationships/fontTable" Target="fontTable.xml"/><Relationship Id="rId10" Type="http://schemas.openxmlformats.org/officeDocument/2006/relationships/hyperlink" Target="https://www.utb.cz/univerzita/uredni-deska/ruzne/zprava-o-vnitrnim-hodnoceni-kvality-utb-ve-zline/" TargetMode="External"/><Relationship Id="rId19" Type="http://schemas.openxmlformats.org/officeDocument/2006/relationships/hyperlink" Target="https://proxy.k.utb.cz/login?url=https://link.springer.com/10.1007/978-3-658-16502-4" TargetMode="External"/><Relationship Id="rId31" Type="http://schemas.openxmlformats.org/officeDocument/2006/relationships/hyperlink" Target="https://doi.org/10.3390/agriculture13071439" TargetMode="External"/><Relationship Id="rId44" Type="http://schemas.openxmlformats.org/officeDocument/2006/relationships/hyperlink" Target="https://doi.org/10.1108/BPMJ-04-2020-0161" TargetMode="External"/><Relationship Id="rId4" Type="http://schemas.openxmlformats.org/officeDocument/2006/relationships/webSettings" Target="webSettings.xml"/><Relationship Id="rId9" Type="http://schemas.openxmlformats.org/officeDocument/2006/relationships/hyperlink" Target="https://flkr.utb.cz/o-fakulte/uredni-deska/vnitrni-normy-a-predpisy/smernice-dekana/" TargetMode="External"/><Relationship Id="rId14" Type="http://schemas.openxmlformats.org/officeDocument/2006/relationships/hyperlink" Target="https://openstax.org/subjects" TargetMode="External"/><Relationship Id="rId22" Type="http://schemas.openxmlformats.org/officeDocument/2006/relationships/hyperlink" Target="https://www.sciencedirect.com/science/article/pii/S2352146521005561" TargetMode="External"/><Relationship Id="rId27" Type="http://schemas.openxmlformats.org/officeDocument/2006/relationships/hyperlink" Target="http://konference3mi.vsb.cz/index.php" TargetMode="External"/><Relationship Id="rId30" Type="http://schemas.openxmlformats.org/officeDocument/2006/relationships/hyperlink" Target="http://hdl.handle.net/10563/50136" TargetMode="External"/><Relationship Id="rId35" Type="http://schemas.openxmlformats.org/officeDocument/2006/relationships/hyperlink" Target="https://doi.org/10.1016/j.foodchem.2019.125784" TargetMode="External"/><Relationship Id="rId43" Type="http://schemas.openxmlformats.org/officeDocument/2006/relationships/hyperlink" Target="https://doi.org/10.1016/j.biortech.2023.128802" TargetMode="External"/><Relationship Id="rId48" Type="http://schemas.openxmlformats.org/officeDocument/2006/relationships/hyperlink" Target="https://ezdroje.k.utb.cz/" TargetMode="External"/><Relationship Id="rId8" Type="http://schemas.openxmlformats.org/officeDocument/2006/relationships/hyperlink" Target="https://flkr.utb.cz/o-fakulte/uredni-deska/vnitrni-normy-a-predpisy/vnitrni-predpisy/"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cdc.gov/niosh/index.htm" TargetMode="External"/><Relationship Id="rId25" Type="http://schemas.openxmlformats.org/officeDocument/2006/relationships/hyperlink" Target="https://doi.org/10.2507/30th.daaam.proceedings.091" TargetMode="External"/><Relationship Id="rId33" Type="http://schemas.openxmlformats.org/officeDocument/2006/relationships/hyperlink" Target="https://doi.org/10.1155/2021/9918529" TargetMode="External"/><Relationship Id="rId38" Type="http://schemas.openxmlformats.org/officeDocument/2006/relationships/hyperlink" Target="https://doi.org/10.3390/su13010207" TargetMode="External"/><Relationship Id="rId46" Type="http://schemas.openxmlformats.org/officeDocument/2006/relationships/hyperlink" Target="https://stag.utb.cz/portal/" TargetMode="External"/><Relationship Id="rId20" Type="http://schemas.openxmlformats.org/officeDocument/2006/relationships/hyperlink" Target="https://www.megaknihy.cz/5012063_gruyter-walter-de-gmbh" TargetMode="External"/><Relationship Id="rId41" Type="http://schemas.openxmlformats.org/officeDocument/2006/relationships/hyperlink" Target="https://doi.org/10.3390/su13241399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168</Pages>
  <Words>53961</Words>
  <Characters>318374</Characters>
  <Application>Microsoft Office Word</Application>
  <DocSecurity>0</DocSecurity>
  <Lines>2653</Lines>
  <Paragraphs>743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Eva Skýbová</cp:lastModifiedBy>
  <cp:revision>5</cp:revision>
  <cp:lastPrinted>2024-03-08T12:32:00Z</cp:lastPrinted>
  <dcterms:created xsi:type="dcterms:W3CDTF">2024-05-15T21:49:00Z</dcterms:created>
  <dcterms:modified xsi:type="dcterms:W3CDTF">2024-05-16T06:31:00Z</dcterms:modified>
</cp:coreProperties>
</file>